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36E3B" w14:textId="14485B86" w:rsidR="00A410DE" w:rsidRDefault="00A410DE">
      <w:pPr>
        <w:pStyle w:val="Header"/>
        <w:tabs>
          <w:tab w:val="clear" w:pos="4153"/>
          <w:tab w:val="clear" w:pos="8306"/>
        </w:tabs>
        <w:jc w:val="both"/>
        <w:rPr>
          <w:rFonts w:ascii="Arial" w:hAnsi="Arial" w:cs="Arial"/>
        </w:rPr>
      </w:pPr>
    </w:p>
    <w:p w14:paraId="36EBD462" w14:textId="77777777" w:rsidR="00ED3D24" w:rsidRPr="00DD1A7D" w:rsidRDefault="00ED3D24">
      <w:pPr>
        <w:pStyle w:val="Header"/>
        <w:tabs>
          <w:tab w:val="clear" w:pos="4153"/>
          <w:tab w:val="clear" w:pos="8306"/>
        </w:tabs>
        <w:jc w:val="both"/>
        <w:rPr>
          <w:rFonts w:ascii="Arial" w:hAnsi="Arial" w:cs="Arial"/>
        </w:rPr>
      </w:pPr>
    </w:p>
    <w:p w14:paraId="540116D2" w14:textId="7DDBC65E" w:rsidR="00430A58" w:rsidRPr="00DD1A7D" w:rsidRDefault="00651C75" w:rsidP="00764AB9">
      <w:pPr>
        <w:pStyle w:val="BodyText"/>
        <w:rPr>
          <w:rFonts w:cs="Arial"/>
          <w:szCs w:val="40"/>
        </w:rPr>
      </w:pPr>
      <w:r w:rsidRPr="00DD1A7D">
        <w:rPr>
          <w:rFonts w:cs="Arial"/>
        </w:rPr>
        <w:t>STCP 04-</w:t>
      </w:r>
      <w:r w:rsidR="00764AB9" w:rsidRPr="00DD1A7D">
        <w:rPr>
          <w:rFonts w:cs="Arial"/>
        </w:rPr>
        <w:t>6</w:t>
      </w:r>
      <w:r w:rsidRPr="00DD1A7D">
        <w:rPr>
          <w:rFonts w:cs="Arial"/>
        </w:rPr>
        <w:t xml:space="preserve"> Issue 00</w:t>
      </w:r>
      <w:r w:rsidR="00847E64">
        <w:rPr>
          <w:rFonts w:cs="Arial"/>
        </w:rPr>
        <w:t>5</w:t>
      </w:r>
      <w:r w:rsidRPr="00DD1A7D">
        <w:rPr>
          <w:rFonts w:cs="Arial"/>
        </w:rPr>
        <w:t xml:space="preserve"> </w:t>
      </w:r>
      <w:r w:rsidR="00764AB9" w:rsidRPr="00DD1A7D">
        <w:rPr>
          <w:rFonts w:cs="Arial"/>
        </w:rPr>
        <w:t xml:space="preserve">Offshore Datalink Functional Specification for </w:t>
      </w:r>
      <w:r w:rsidR="00764AB9" w:rsidRPr="00DD1A7D">
        <w:rPr>
          <w:rFonts w:cs="Arial"/>
          <w:szCs w:val="40"/>
        </w:rPr>
        <w:t xml:space="preserve">Telecontrol Communication Interface </w:t>
      </w:r>
    </w:p>
    <w:p w14:paraId="48D54FC1" w14:textId="77777777" w:rsidR="00423E13" w:rsidRPr="00DD1A7D" w:rsidRDefault="00423E13">
      <w:pPr>
        <w:pStyle w:val="Heading4"/>
        <w:numPr>
          <w:ilvl w:val="0"/>
          <w:numId w:val="0"/>
        </w:numPr>
        <w:spacing w:before="0" w:after="0"/>
        <w:jc w:val="both"/>
        <w:rPr>
          <w:rFonts w:cs="Arial"/>
          <w:b w:val="0"/>
          <w:sz w:val="20"/>
        </w:rPr>
      </w:pPr>
    </w:p>
    <w:p w14:paraId="3A61744F" w14:textId="77777777" w:rsidR="00651C75" w:rsidRPr="00DD1A7D" w:rsidRDefault="00651C75">
      <w:pPr>
        <w:pStyle w:val="Heading4"/>
        <w:numPr>
          <w:ilvl w:val="0"/>
          <w:numId w:val="0"/>
        </w:numPr>
        <w:spacing w:before="0" w:after="0"/>
        <w:jc w:val="both"/>
        <w:rPr>
          <w:rFonts w:cs="Arial"/>
        </w:rPr>
      </w:pPr>
      <w:r w:rsidRPr="00DD1A7D">
        <w:rPr>
          <w:rFonts w:cs="Arial"/>
        </w:rPr>
        <w:t>STC Procedure Document Authorisation</w:t>
      </w:r>
    </w:p>
    <w:p w14:paraId="47B7C255" w14:textId="77777777" w:rsidR="00651C75" w:rsidRPr="00DD1A7D" w:rsidRDefault="00651C75">
      <w:pPr>
        <w:jc w:val="both"/>
        <w:rPr>
          <w:rFonts w:ascii="Arial" w:hAnsi="Arial" w:cs="Arial"/>
        </w:rPr>
      </w:pPr>
    </w:p>
    <w:tbl>
      <w:tblPr>
        <w:tblW w:w="8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410"/>
        <w:gridCol w:w="1418"/>
      </w:tblGrid>
      <w:tr w:rsidR="00651C75" w:rsidRPr="00DD1A7D" w14:paraId="65EB4226" w14:textId="77777777" w:rsidTr="00DB18BA">
        <w:trPr>
          <w:cantSplit/>
          <w:jc w:val="center"/>
        </w:trPr>
        <w:tc>
          <w:tcPr>
            <w:tcW w:w="2552" w:type="dxa"/>
            <w:vAlign w:val="center"/>
          </w:tcPr>
          <w:p w14:paraId="6FA7033A" w14:textId="77777777" w:rsidR="00651C75" w:rsidRPr="00DD1A7D" w:rsidRDefault="00651C75">
            <w:pPr>
              <w:spacing w:before="60" w:after="60"/>
              <w:rPr>
                <w:rFonts w:ascii="Arial" w:hAnsi="Arial" w:cs="Arial"/>
                <w:b/>
                <w:color w:val="000000"/>
                <w:sz w:val="22"/>
              </w:rPr>
            </w:pPr>
            <w:r w:rsidRPr="00DD1A7D">
              <w:rPr>
                <w:rFonts w:ascii="Arial" w:hAnsi="Arial" w:cs="Arial"/>
                <w:b/>
                <w:color w:val="000000"/>
                <w:sz w:val="22"/>
              </w:rPr>
              <w:t>Company</w:t>
            </w:r>
          </w:p>
        </w:tc>
        <w:tc>
          <w:tcPr>
            <w:tcW w:w="2268" w:type="dxa"/>
            <w:vAlign w:val="center"/>
          </w:tcPr>
          <w:p w14:paraId="7533CBCB" w14:textId="77777777" w:rsidR="00651C75" w:rsidRPr="00DD1A7D" w:rsidRDefault="00651C75">
            <w:pPr>
              <w:spacing w:before="60" w:after="60"/>
              <w:jc w:val="center"/>
              <w:rPr>
                <w:rFonts w:ascii="Arial" w:hAnsi="Arial" w:cs="Arial"/>
                <w:b/>
                <w:color w:val="000000"/>
                <w:sz w:val="22"/>
              </w:rPr>
            </w:pPr>
            <w:r w:rsidRPr="00DD1A7D">
              <w:rPr>
                <w:rFonts w:ascii="Arial" w:hAnsi="Arial" w:cs="Arial"/>
                <w:b/>
                <w:color w:val="000000"/>
                <w:sz w:val="22"/>
              </w:rPr>
              <w:t>Name of Party Representative</w:t>
            </w:r>
          </w:p>
        </w:tc>
        <w:tc>
          <w:tcPr>
            <w:tcW w:w="2410" w:type="dxa"/>
            <w:vAlign w:val="center"/>
          </w:tcPr>
          <w:p w14:paraId="5F1E112C" w14:textId="77777777" w:rsidR="00651C75" w:rsidRPr="00DD1A7D" w:rsidRDefault="00651C75">
            <w:pPr>
              <w:spacing w:before="60" w:after="60"/>
              <w:jc w:val="center"/>
              <w:rPr>
                <w:rFonts w:ascii="Arial" w:hAnsi="Arial" w:cs="Arial"/>
                <w:b/>
                <w:color w:val="000000"/>
                <w:sz w:val="22"/>
              </w:rPr>
            </w:pPr>
            <w:r w:rsidRPr="00DD1A7D">
              <w:rPr>
                <w:rFonts w:ascii="Arial" w:hAnsi="Arial" w:cs="Arial"/>
                <w:b/>
                <w:color w:val="000000"/>
                <w:sz w:val="22"/>
              </w:rPr>
              <w:t xml:space="preserve">Signature </w:t>
            </w:r>
          </w:p>
        </w:tc>
        <w:tc>
          <w:tcPr>
            <w:tcW w:w="1418" w:type="dxa"/>
            <w:vAlign w:val="center"/>
          </w:tcPr>
          <w:p w14:paraId="1F85AA84" w14:textId="77777777" w:rsidR="00651C75" w:rsidRPr="00DD1A7D" w:rsidRDefault="00651C75">
            <w:pPr>
              <w:spacing w:before="60" w:after="60"/>
              <w:jc w:val="center"/>
              <w:rPr>
                <w:rFonts w:ascii="Arial" w:hAnsi="Arial" w:cs="Arial"/>
                <w:b/>
                <w:color w:val="000000"/>
                <w:sz w:val="22"/>
              </w:rPr>
            </w:pPr>
            <w:r w:rsidRPr="00DD1A7D">
              <w:rPr>
                <w:rFonts w:ascii="Arial" w:hAnsi="Arial" w:cs="Arial"/>
                <w:b/>
                <w:color w:val="000000"/>
                <w:sz w:val="22"/>
              </w:rPr>
              <w:t>Date</w:t>
            </w:r>
          </w:p>
        </w:tc>
      </w:tr>
      <w:tr w:rsidR="00476FDB" w:rsidRPr="00DD1A7D" w14:paraId="792F12F1" w14:textId="77777777" w:rsidTr="00DB18BA">
        <w:trPr>
          <w:cantSplit/>
          <w:jc w:val="center"/>
        </w:trPr>
        <w:tc>
          <w:tcPr>
            <w:tcW w:w="2552" w:type="dxa"/>
            <w:vAlign w:val="center"/>
          </w:tcPr>
          <w:p w14:paraId="0D558E7D" w14:textId="3B89175D" w:rsidR="00476FDB" w:rsidRPr="00DD1A7D" w:rsidRDefault="009C440A">
            <w:pPr>
              <w:spacing w:before="60" w:after="60"/>
              <w:ind w:right="459"/>
              <w:rPr>
                <w:rFonts w:ascii="Arial" w:hAnsi="Arial" w:cs="Arial"/>
                <w:color w:val="000000"/>
                <w:sz w:val="22"/>
              </w:rPr>
            </w:pPr>
            <w:r>
              <w:rPr>
                <w:rFonts w:ascii="Arial" w:hAnsi="Arial" w:cs="Arial"/>
                <w:color w:val="000000"/>
                <w:sz w:val="22"/>
              </w:rPr>
              <w:t>The Company</w:t>
            </w:r>
          </w:p>
        </w:tc>
        <w:tc>
          <w:tcPr>
            <w:tcW w:w="2268" w:type="dxa"/>
          </w:tcPr>
          <w:p w14:paraId="26480D5B" w14:textId="77777777" w:rsidR="00476FDB" w:rsidRPr="00DD1A7D" w:rsidRDefault="00476FDB">
            <w:pPr>
              <w:spacing w:before="60" w:after="60"/>
              <w:jc w:val="center"/>
              <w:rPr>
                <w:rFonts w:ascii="Arial" w:hAnsi="Arial" w:cs="Arial"/>
                <w:color w:val="000000"/>
                <w:sz w:val="22"/>
              </w:rPr>
            </w:pPr>
          </w:p>
        </w:tc>
        <w:tc>
          <w:tcPr>
            <w:tcW w:w="2410" w:type="dxa"/>
          </w:tcPr>
          <w:p w14:paraId="35351B86" w14:textId="77777777" w:rsidR="00476FDB" w:rsidRPr="00DD1A7D" w:rsidRDefault="00476FDB">
            <w:pPr>
              <w:spacing w:before="60" w:after="60"/>
              <w:jc w:val="center"/>
              <w:rPr>
                <w:rFonts w:ascii="Arial" w:hAnsi="Arial" w:cs="Arial"/>
                <w:color w:val="000000"/>
                <w:sz w:val="22"/>
              </w:rPr>
            </w:pPr>
          </w:p>
        </w:tc>
        <w:tc>
          <w:tcPr>
            <w:tcW w:w="1418" w:type="dxa"/>
          </w:tcPr>
          <w:p w14:paraId="516DB7C0" w14:textId="77777777" w:rsidR="00476FDB" w:rsidRPr="00DD1A7D" w:rsidRDefault="00476FDB">
            <w:pPr>
              <w:spacing w:before="60" w:after="60"/>
              <w:jc w:val="center"/>
              <w:rPr>
                <w:rFonts w:ascii="Arial" w:hAnsi="Arial" w:cs="Arial"/>
                <w:color w:val="000000"/>
                <w:sz w:val="22"/>
              </w:rPr>
            </w:pPr>
          </w:p>
        </w:tc>
      </w:tr>
      <w:tr w:rsidR="00651C75" w:rsidRPr="00DD1A7D" w14:paraId="3661CE57" w14:textId="77777777" w:rsidTr="00DB18BA">
        <w:trPr>
          <w:cantSplit/>
          <w:jc w:val="center"/>
        </w:trPr>
        <w:tc>
          <w:tcPr>
            <w:tcW w:w="2552" w:type="dxa"/>
            <w:vAlign w:val="center"/>
          </w:tcPr>
          <w:p w14:paraId="1DF6B1B9" w14:textId="77777777" w:rsidR="00651C75" w:rsidRPr="00DD1A7D" w:rsidRDefault="00651C75">
            <w:pPr>
              <w:spacing w:before="60" w:after="60"/>
              <w:ind w:right="459"/>
              <w:rPr>
                <w:rFonts w:ascii="Arial" w:hAnsi="Arial" w:cs="Arial"/>
                <w:color w:val="000000"/>
                <w:sz w:val="22"/>
              </w:rPr>
            </w:pPr>
            <w:r w:rsidRPr="00DD1A7D">
              <w:rPr>
                <w:rFonts w:ascii="Arial" w:hAnsi="Arial" w:cs="Arial"/>
                <w:color w:val="000000"/>
                <w:sz w:val="22"/>
              </w:rPr>
              <w:t>National Grid Electricity Transmission plc</w:t>
            </w:r>
          </w:p>
        </w:tc>
        <w:tc>
          <w:tcPr>
            <w:tcW w:w="2268" w:type="dxa"/>
          </w:tcPr>
          <w:p w14:paraId="1C0CB796" w14:textId="77777777" w:rsidR="00651C75" w:rsidRPr="00DD1A7D" w:rsidRDefault="00651C75">
            <w:pPr>
              <w:spacing w:before="60" w:after="60"/>
              <w:jc w:val="center"/>
              <w:rPr>
                <w:rFonts w:ascii="Arial" w:hAnsi="Arial" w:cs="Arial"/>
                <w:color w:val="000000"/>
                <w:sz w:val="22"/>
              </w:rPr>
            </w:pPr>
          </w:p>
        </w:tc>
        <w:tc>
          <w:tcPr>
            <w:tcW w:w="2410" w:type="dxa"/>
          </w:tcPr>
          <w:p w14:paraId="2EEBC3DE" w14:textId="77777777" w:rsidR="00651C75" w:rsidRPr="00DD1A7D" w:rsidRDefault="00651C75">
            <w:pPr>
              <w:spacing w:before="60" w:after="60"/>
              <w:jc w:val="center"/>
              <w:rPr>
                <w:rFonts w:ascii="Arial" w:hAnsi="Arial" w:cs="Arial"/>
                <w:color w:val="000000"/>
                <w:sz w:val="22"/>
              </w:rPr>
            </w:pPr>
          </w:p>
        </w:tc>
        <w:tc>
          <w:tcPr>
            <w:tcW w:w="1418" w:type="dxa"/>
          </w:tcPr>
          <w:p w14:paraId="25C5F557" w14:textId="77777777" w:rsidR="00651C75" w:rsidRPr="00DD1A7D" w:rsidRDefault="00651C75">
            <w:pPr>
              <w:spacing w:before="60" w:after="60"/>
              <w:jc w:val="center"/>
              <w:rPr>
                <w:rFonts w:ascii="Arial" w:hAnsi="Arial" w:cs="Arial"/>
                <w:color w:val="000000"/>
                <w:sz w:val="22"/>
              </w:rPr>
            </w:pPr>
          </w:p>
        </w:tc>
      </w:tr>
      <w:tr w:rsidR="00651C75" w:rsidRPr="00DD1A7D" w14:paraId="63651124" w14:textId="77777777" w:rsidTr="00DB18BA">
        <w:trPr>
          <w:cantSplit/>
          <w:trHeight w:val="688"/>
          <w:jc w:val="center"/>
        </w:trPr>
        <w:tc>
          <w:tcPr>
            <w:tcW w:w="2552" w:type="dxa"/>
            <w:vAlign w:val="center"/>
          </w:tcPr>
          <w:p w14:paraId="6135C13C" w14:textId="77777777" w:rsidR="00651C75" w:rsidRPr="00DD1A7D" w:rsidRDefault="00651C75">
            <w:pPr>
              <w:spacing w:before="60" w:after="60"/>
              <w:rPr>
                <w:rFonts w:ascii="Arial" w:hAnsi="Arial" w:cs="Arial"/>
                <w:color w:val="000000"/>
                <w:sz w:val="22"/>
              </w:rPr>
            </w:pPr>
            <w:r w:rsidRPr="00DD1A7D">
              <w:rPr>
                <w:rFonts w:ascii="Arial" w:hAnsi="Arial" w:cs="Arial"/>
                <w:color w:val="000000"/>
                <w:sz w:val="22"/>
              </w:rPr>
              <w:t xml:space="preserve">SP Transmission </w:t>
            </w:r>
            <w:r w:rsidR="006F28B1">
              <w:rPr>
                <w:rFonts w:ascii="Arial" w:hAnsi="Arial" w:cs="Arial"/>
                <w:color w:val="000000"/>
                <w:sz w:val="22"/>
              </w:rPr>
              <w:t>plc</w:t>
            </w:r>
          </w:p>
        </w:tc>
        <w:tc>
          <w:tcPr>
            <w:tcW w:w="2268" w:type="dxa"/>
          </w:tcPr>
          <w:p w14:paraId="66430EA2" w14:textId="77777777" w:rsidR="00651C75" w:rsidRPr="00DD1A7D" w:rsidRDefault="00651C75">
            <w:pPr>
              <w:spacing w:before="60" w:after="60"/>
              <w:jc w:val="center"/>
              <w:rPr>
                <w:rFonts w:ascii="Arial" w:hAnsi="Arial" w:cs="Arial"/>
                <w:color w:val="000000"/>
                <w:sz w:val="22"/>
              </w:rPr>
            </w:pPr>
          </w:p>
        </w:tc>
        <w:tc>
          <w:tcPr>
            <w:tcW w:w="2410" w:type="dxa"/>
          </w:tcPr>
          <w:p w14:paraId="35955603" w14:textId="77777777" w:rsidR="00651C75" w:rsidRPr="00DD1A7D" w:rsidRDefault="00651C75">
            <w:pPr>
              <w:spacing w:before="60" w:after="60"/>
              <w:jc w:val="center"/>
              <w:rPr>
                <w:rFonts w:ascii="Arial" w:hAnsi="Arial" w:cs="Arial"/>
                <w:color w:val="000000"/>
                <w:sz w:val="22"/>
              </w:rPr>
            </w:pPr>
          </w:p>
        </w:tc>
        <w:tc>
          <w:tcPr>
            <w:tcW w:w="1418" w:type="dxa"/>
          </w:tcPr>
          <w:p w14:paraId="3D117FEA" w14:textId="77777777" w:rsidR="00651C75" w:rsidRPr="00DD1A7D" w:rsidRDefault="00651C75">
            <w:pPr>
              <w:spacing w:before="60" w:after="60"/>
              <w:jc w:val="center"/>
              <w:rPr>
                <w:rFonts w:ascii="Arial" w:hAnsi="Arial" w:cs="Arial"/>
                <w:color w:val="000000"/>
                <w:sz w:val="22"/>
              </w:rPr>
            </w:pPr>
          </w:p>
        </w:tc>
      </w:tr>
      <w:tr w:rsidR="00651C75" w:rsidRPr="00DD1A7D" w14:paraId="0C26AE40" w14:textId="77777777" w:rsidTr="00DB18BA">
        <w:trPr>
          <w:cantSplit/>
          <w:jc w:val="center"/>
        </w:trPr>
        <w:tc>
          <w:tcPr>
            <w:tcW w:w="2552" w:type="dxa"/>
            <w:vAlign w:val="center"/>
          </w:tcPr>
          <w:p w14:paraId="374F89D0" w14:textId="77777777" w:rsidR="00801835" w:rsidRPr="00DD1A7D" w:rsidRDefault="006F28B1">
            <w:pPr>
              <w:spacing w:before="60" w:after="60"/>
              <w:rPr>
                <w:rFonts w:ascii="Arial" w:hAnsi="Arial" w:cs="Arial"/>
                <w:color w:val="000000"/>
                <w:sz w:val="22"/>
              </w:rPr>
            </w:pPr>
            <w:r>
              <w:rPr>
                <w:rFonts w:ascii="Arial" w:hAnsi="Arial" w:cs="Arial"/>
                <w:color w:val="000000"/>
                <w:sz w:val="22"/>
              </w:rPr>
              <w:t xml:space="preserve">Scottish Hydro </w:t>
            </w:r>
            <w:r w:rsidR="00651C75" w:rsidRPr="00DD1A7D">
              <w:rPr>
                <w:rFonts w:ascii="Arial" w:hAnsi="Arial" w:cs="Arial"/>
                <w:color w:val="000000"/>
                <w:sz w:val="22"/>
              </w:rPr>
              <w:t xml:space="preserve">Electric Transmission </w:t>
            </w:r>
            <w:r>
              <w:rPr>
                <w:rFonts w:ascii="Arial" w:hAnsi="Arial" w:cs="Arial"/>
                <w:color w:val="000000"/>
                <w:sz w:val="22"/>
              </w:rPr>
              <w:t>plc</w:t>
            </w:r>
          </w:p>
        </w:tc>
        <w:tc>
          <w:tcPr>
            <w:tcW w:w="2268" w:type="dxa"/>
          </w:tcPr>
          <w:p w14:paraId="0166D472" w14:textId="77777777" w:rsidR="00651C75" w:rsidRPr="00DD1A7D" w:rsidRDefault="00651C75">
            <w:pPr>
              <w:spacing w:before="60" w:after="60"/>
              <w:jc w:val="center"/>
              <w:rPr>
                <w:rFonts w:ascii="Arial" w:hAnsi="Arial" w:cs="Arial"/>
                <w:color w:val="000000"/>
                <w:sz w:val="22"/>
              </w:rPr>
            </w:pPr>
          </w:p>
        </w:tc>
        <w:tc>
          <w:tcPr>
            <w:tcW w:w="2410" w:type="dxa"/>
          </w:tcPr>
          <w:p w14:paraId="60F0D1C2" w14:textId="77777777" w:rsidR="00651C75" w:rsidRPr="00DD1A7D" w:rsidRDefault="00651C75">
            <w:pPr>
              <w:spacing w:before="60" w:after="60"/>
              <w:jc w:val="center"/>
              <w:rPr>
                <w:rFonts w:ascii="Arial" w:hAnsi="Arial" w:cs="Arial"/>
                <w:color w:val="000000"/>
                <w:sz w:val="22"/>
              </w:rPr>
            </w:pPr>
          </w:p>
        </w:tc>
        <w:tc>
          <w:tcPr>
            <w:tcW w:w="1418" w:type="dxa"/>
          </w:tcPr>
          <w:p w14:paraId="11ABF019" w14:textId="77777777" w:rsidR="00651C75" w:rsidRPr="00DD1A7D" w:rsidRDefault="00651C75">
            <w:pPr>
              <w:spacing w:before="60" w:after="60"/>
              <w:jc w:val="center"/>
              <w:rPr>
                <w:rFonts w:ascii="Arial" w:hAnsi="Arial" w:cs="Arial"/>
                <w:color w:val="000000"/>
                <w:sz w:val="22"/>
              </w:rPr>
            </w:pPr>
          </w:p>
        </w:tc>
      </w:tr>
      <w:tr w:rsidR="00801835" w:rsidRPr="00DD1A7D" w14:paraId="67043CDE" w14:textId="77777777" w:rsidTr="00DB18BA">
        <w:trPr>
          <w:cantSplit/>
          <w:jc w:val="center"/>
        </w:trPr>
        <w:tc>
          <w:tcPr>
            <w:tcW w:w="2552" w:type="dxa"/>
            <w:vAlign w:val="center"/>
          </w:tcPr>
          <w:p w14:paraId="42F78572" w14:textId="77777777" w:rsidR="00801835" w:rsidRPr="00DD1A7D" w:rsidRDefault="00801835">
            <w:pPr>
              <w:spacing w:before="60" w:after="60"/>
              <w:rPr>
                <w:rFonts w:ascii="Arial" w:hAnsi="Arial" w:cs="Arial"/>
                <w:color w:val="000000"/>
                <w:sz w:val="22"/>
              </w:rPr>
            </w:pPr>
            <w:r w:rsidRPr="00DD1A7D">
              <w:rPr>
                <w:rFonts w:ascii="Arial" w:hAnsi="Arial" w:cs="Arial"/>
                <w:sz w:val="22"/>
                <w:lang w:eastAsia="en-GB"/>
              </w:rPr>
              <w:t>Offshore Transmission Owners</w:t>
            </w:r>
          </w:p>
        </w:tc>
        <w:tc>
          <w:tcPr>
            <w:tcW w:w="2268" w:type="dxa"/>
          </w:tcPr>
          <w:p w14:paraId="2CC74919" w14:textId="77777777" w:rsidR="00801835" w:rsidRPr="00DD1A7D" w:rsidRDefault="00801835">
            <w:pPr>
              <w:spacing w:before="60" w:after="60"/>
              <w:jc w:val="center"/>
              <w:rPr>
                <w:rFonts w:ascii="Arial" w:hAnsi="Arial" w:cs="Arial"/>
                <w:color w:val="000000"/>
                <w:sz w:val="22"/>
              </w:rPr>
            </w:pPr>
          </w:p>
        </w:tc>
        <w:tc>
          <w:tcPr>
            <w:tcW w:w="2410" w:type="dxa"/>
          </w:tcPr>
          <w:p w14:paraId="744C0006" w14:textId="77777777" w:rsidR="00801835" w:rsidRPr="00DD1A7D" w:rsidRDefault="00801835">
            <w:pPr>
              <w:spacing w:before="60" w:after="60"/>
              <w:jc w:val="center"/>
              <w:rPr>
                <w:rFonts w:ascii="Arial" w:hAnsi="Arial" w:cs="Arial"/>
                <w:color w:val="000000"/>
                <w:sz w:val="22"/>
              </w:rPr>
            </w:pPr>
          </w:p>
        </w:tc>
        <w:tc>
          <w:tcPr>
            <w:tcW w:w="1418" w:type="dxa"/>
          </w:tcPr>
          <w:p w14:paraId="22A9CC02" w14:textId="77777777" w:rsidR="00801835" w:rsidRPr="00DD1A7D" w:rsidRDefault="00801835">
            <w:pPr>
              <w:spacing w:before="60" w:after="60"/>
              <w:jc w:val="center"/>
              <w:rPr>
                <w:rFonts w:ascii="Arial" w:hAnsi="Arial" w:cs="Arial"/>
                <w:color w:val="000000"/>
                <w:sz w:val="22"/>
              </w:rPr>
            </w:pPr>
          </w:p>
        </w:tc>
      </w:tr>
      <w:tr w:rsidR="00DB18BA" w:rsidRPr="00DD1A7D" w14:paraId="75256A3D" w14:textId="77777777" w:rsidTr="00DB18BA">
        <w:trPr>
          <w:cantSplit/>
          <w:jc w:val="center"/>
        </w:trPr>
        <w:tc>
          <w:tcPr>
            <w:tcW w:w="2552" w:type="dxa"/>
            <w:vAlign w:val="center"/>
          </w:tcPr>
          <w:p w14:paraId="49541F6F" w14:textId="3A94681B" w:rsidR="00DB18BA" w:rsidRPr="00DD1A7D" w:rsidRDefault="00DB18BA">
            <w:pPr>
              <w:spacing w:before="60" w:after="60"/>
              <w:rPr>
                <w:rFonts w:ascii="Arial" w:hAnsi="Arial" w:cs="Arial"/>
                <w:sz w:val="22"/>
                <w:lang w:eastAsia="en-GB"/>
              </w:rPr>
            </w:pPr>
            <w:ins w:id="0" w:author="Steve Baker [NESO]" w:date="2025-10-15T17:20:00Z" w16du:dateUtc="2025-10-15T16:20:00Z">
              <w:r>
                <w:rPr>
                  <w:rFonts w:ascii="Arial" w:hAnsi="Arial" w:cs="Arial"/>
                  <w:sz w:val="22"/>
                  <w:lang w:eastAsia="en-GB"/>
                </w:rPr>
                <w:t xml:space="preserve">Competitively Appointed </w:t>
              </w:r>
              <w:r w:rsidRPr="00DD1A7D">
                <w:rPr>
                  <w:rFonts w:ascii="Arial" w:hAnsi="Arial" w:cs="Arial"/>
                  <w:sz w:val="22"/>
                  <w:lang w:eastAsia="en-GB"/>
                </w:rPr>
                <w:t>Transmission Owners</w:t>
              </w:r>
            </w:ins>
          </w:p>
        </w:tc>
        <w:tc>
          <w:tcPr>
            <w:tcW w:w="2268" w:type="dxa"/>
          </w:tcPr>
          <w:p w14:paraId="3B46BA4B" w14:textId="77777777" w:rsidR="00DB18BA" w:rsidRPr="00DD1A7D" w:rsidRDefault="00DB18BA">
            <w:pPr>
              <w:spacing w:before="60" w:after="60"/>
              <w:jc w:val="center"/>
              <w:rPr>
                <w:rFonts w:ascii="Arial" w:hAnsi="Arial" w:cs="Arial"/>
                <w:color w:val="000000"/>
                <w:sz w:val="22"/>
              </w:rPr>
            </w:pPr>
          </w:p>
        </w:tc>
        <w:tc>
          <w:tcPr>
            <w:tcW w:w="2410" w:type="dxa"/>
          </w:tcPr>
          <w:p w14:paraId="2365A857" w14:textId="77777777" w:rsidR="00DB18BA" w:rsidRPr="00DD1A7D" w:rsidRDefault="00DB18BA">
            <w:pPr>
              <w:spacing w:before="60" w:after="60"/>
              <w:jc w:val="center"/>
              <w:rPr>
                <w:rFonts w:ascii="Arial" w:hAnsi="Arial" w:cs="Arial"/>
                <w:color w:val="000000"/>
                <w:sz w:val="22"/>
              </w:rPr>
            </w:pPr>
          </w:p>
        </w:tc>
        <w:tc>
          <w:tcPr>
            <w:tcW w:w="1418" w:type="dxa"/>
          </w:tcPr>
          <w:p w14:paraId="0DF7C3F6" w14:textId="77777777" w:rsidR="00DB18BA" w:rsidRPr="00DD1A7D" w:rsidRDefault="00DB18BA">
            <w:pPr>
              <w:spacing w:before="60" w:after="60"/>
              <w:jc w:val="center"/>
              <w:rPr>
                <w:rFonts w:ascii="Arial" w:hAnsi="Arial" w:cs="Arial"/>
                <w:color w:val="000000"/>
                <w:sz w:val="22"/>
              </w:rPr>
            </w:pPr>
          </w:p>
        </w:tc>
      </w:tr>
    </w:tbl>
    <w:p w14:paraId="28A0102E" w14:textId="77777777" w:rsidR="00651C75" w:rsidRPr="00DD1A7D" w:rsidRDefault="00651C75">
      <w:pPr>
        <w:jc w:val="both"/>
        <w:rPr>
          <w:rFonts w:ascii="Arial" w:hAnsi="Arial" w:cs="Arial"/>
          <w:b/>
          <w:sz w:val="24"/>
        </w:rPr>
      </w:pPr>
    </w:p>
    <w:p w14:paraId="1F996E09" w14:textId="77777777" w:rsidR="00651C75" w:rsidRPr="00DD1A7D" w:rsidRDefault="00651C75">
      <w:pPr>
        <w:jc w:val="both"/>
        <w:rPr>
          <w:rFonts w:ascii="Arial" w:hAnsi="Arial" w:cs="Arial"/>
          <w:b/>
          <w:sz w:val="24"/>
        </w:rPr>
      </w:pPr>
      <w:r w:rsidRPr="00DD1A7D">
        <w:rPr>
          <w:rFonts w:ascii="Arial" w:hAnsi="Arial" w:cs="Arial"/>
          <w:b/>
          <w:sz w:val="24"/>
        </w:rPr>
        <w:t xml:space="preserve">STC Procedure Change Control History </w:t>
      </w:r>
    </w:p>
    <w:p w14:paraId="5C1F0105" w14:textId="77777777" w:rsidR="00651C75" w:rsidRPr="00DD1A7D" w:rsidRDefault="00651C75">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276"/>
        <w:gridCol w:w="5726"/>
      </w:tblGrid>
      <w:tr w:rsidR="00651C75" w:rsidRPr="00DD1A7D" w14:paraId="56AD0C38" w14:textId="77777777" w:rsidTr="00847E64">
        <w:trPr>
          <w:cantSplit/>
        </w:trPr>
        <w:tc>
          <w:tcPr>
            <w:tcW w:w="1526" w:type="dxa"/>
          </w:tcPr>
          <w:p w14:paraId="2C770E09" w14:textId="77777777" w:rsidR="00651C75" w:rsidRPr="00DD1A7D" w:rsidRDefault="00651C75">
            <w:pPr>
              <w:jc w:val="both"/>
              <w:rPr>
                <w:rFonts w:ascii="Arial" w:hAnsi="Arial" w:cs="Arial"/>
              </w:rPr>
            </w:pPr>
            <w:r w:rsidRPr="00DD1A7D">
              <w:rPr>
                <w:rFonts w:ascii="Arial" w:hAnsi="Arial" w:cs="Arial"/>
              </w:rPr>
              <w:t>Issue 001</w:t>
            </w:r>
          </w:p>
        </w:tc>
        <w:tc>
          <w:tcPr>
            <w:tcW w:w="1276" w:type="dxa"/>
          </w:tcPr>
          <w:p w14:paraId="6E62345A" w14:textId="77777777" w:rsidR="00651C75" w:rsidRPr="00DD1A7D" w:rsidRDefault="00371237">
            <w:pPr>
              <w:jc w:val="both"/>
              <w:rPr>
                <w:rFonts w:ascii="Arial" w:hAnsi="Arial" w:cs="Arial"/>
              </w:rPr>
            </w:pPr>
            <w:r>
              <w:rPr>
                <w:rFonts w:ascii="Arial" w:hAnsi="Arial" w:cs="Arial"/>
              </w:rPr>
              <w:t>19</w:t>
            </w:r>
            <w:r w:rsidR="00F5230B">
              <w:rPr>
                <w:rFonts w:ascii="Arial" w:hAnsi="Arial" w:cs="Arial"/>
              </w:rPr>
              <w:t>/</w:t>
            </w:r>
            <w:r>
              <w:rPr>
                <w:rFonts w:ascii="Arial" w:hAnsi="Arial" w:cs="Arial"/>
              </w:rPr>
              <w:t>10</w:t>
            </w:r>
            <w:r w:rsidR="00F5230B">
              <w:rPr>
                <w:rFonts w:ascii="Arial" w:hAnsi="Arial" w:cs="Arial"/>
              </w:rPr>
              <w:t>/</w:t>
            </w:r>
            <w:r w:rsidR="006F28B1">
              <w:rPr>
                <w:rFonts w:ascii="Arial" w:hAnsi="Arial" w:cs="Arial"/>
              </w:rPr>
              <w:t>20</w:t>
            </w:r>
            <w:r w:rsidR="00F5230B">
              <w:rPr>
                <w:rFonts w:ascii="Arial" w:hAnsi="Arial" w:cs="Arial"/>
              </w:rPr>
              <w:t>09</w:t>
            </w:r>
          </w:p>
        </w:tc>
        <w:tc>
          <w:tcPr>
            <w:tcW w:w="5726" w:type="dxa"/>
          </w:tcPr>
          <w:p w14:paraId="487F4CAB" w14:textId="77777777" w:rsidR="00651C75" w:rsidRPr="00DD1A7D" w:rsidRDefault="00F5230B">
            <w:pPr>
              <w:jc w:val="both"/>
              <w:rPr>
                <w:rFonts w:ascii="Arial" w:hAnsi="Arial" w:cs="Arial"/>
              </w:rPr>
            </w:pPr>
            <w:r>
              <w:rPr>
                <w:rFonts w:ascii="Arial" w:hAnsi="Arial" w:cs="Arial"/>
              </w:rPr>
              <w:t xml:space="preserve">New Procedure </w:t>
            </w:r>
            <w:proofErr w:type="gramStart"/>
            <w:r>
              <w:rPr>
                <w:rFonts w:ascii="Arial" w:hAnsi="Arial" w:cs="Arial"/>
              </w:rPr>
              <w:t>for  Offshore</w:t>
            </w:r>
            <w:proofErr w:type="gramEnd"/>
            <w:r>
              <w:rPr>
                <w:rFonts w:ascii="Arial" w:hAnsi="Arial" w:cs="Arial"/>
              </w:rPr>
              <w:t xml:space="preserve"> Transmission Regime</w:t>
            </w:r>
          </w:p>
        </w:tc>
      </w:tr>
      <w:tr w:rsidR="00764AB9" w:rsidRPr="00DD1A7D" w14:paraId="738BD890" w14:textId="77777777" w:rsidTr="00847E64">
        <w:trPr>
          <w:cantSplit/>
        </w:trPr>
        <w:tc>
          <w:tcPr>
            <w:tcW w:w="1526" w:type="dxa"/>
          </w:tcPr>
          <w:p w14:paraId="47BAA0DA" w14:textId="77777777" w:rsidR="00764AB9" w:rsidRPr="00DD1A7D" w:rsidRDefault="00DC6C48">
            <w:pPr>
              <w:jc w:val="both"/>
              <w:rPr>
                <w:rFonts w:ascii="Arial" w:hAnsi="Arial" w:cs="Arial"/>
              </w:rPr>
            </w:pPr>
            <w:r>
              <w:rPr>
                <w:rFonts w:ascii="Arial" w:hAnsi="Arial" w:cs="Arial"/>
              </w:rPr>
              <w:t>Issue 002</w:t>
            </w:r>
          </w:p>
        </w:tc>
        <w:tc>
          <w:tcPr>
            <w:tcW w:w="1276" w:type="dxa"/>
          </w:tcPr>
          <w:p w14:paraId="5DB9A33C" w14:textId="77777777" w:rsidR="00764AB9" w:rsidRPr="00DD1A7D" w:rsidRDefault="006F28B1">
            <w:pPr>
              <w:jc w:val="both"/>
              <w:rPr>
                <w:rFonts w:ascii="Arial" w:hAnsi="Arial" w:cs="Arial"/>
              </w:rPr>
            </w:pPr>
            <w:r>
              <w:rPr>
                <w:rFonts w:ascii="Arial" w:hAnsi="Arial" w:cs="Arial"/>
              </w:rPr>
              <w:t>25/11</w:t>
            </w:r>
            <w:r w:rsidR="00CD2D15">
              <w:rPr>
                <w:rFonts w:ascii="Arial" w:hAnsi="Arial" w:cs="Arial"/>
              </w:rPr>
              <w:t>/</w:t>
            </w:r>
            <w:r>
              <w:rPr>
                <w:rFonts w:ascii="Arial" w:hAnsi="Arial" w:cs="Arial"/>
              </w:rPr>
              <w:t>20</w:t>
            </w:r>
            <w:r w:rsidR="00CD2D15">
              <w:rPr>
                <w:rFonts w:ascii="Arial" w:hAnsi="Arial" w:cs="Arial"/>
              </w:rPr>
              <w:t>1</w:t>
            </w:r>
            <w:r>
              <w:rPr>
                <w:rFonts w:ascii="Arial" w:hAnsi="Arial" w:cs="Arial"/>
              </w:rPr>
              <w:t>3</w:t>
            </w:r>
          </w:p>
        </w:tc>
        <w:tc>
          <w:tcPr>
            <w:tcW w:w="5726" w:type="dxa"/>
          </w:tcPr>
          <w:p w14:paraId="35B81F0C" w14:textId="77777777" w:rsidR="00764AB9" w:rsidRPr="00DD1A7D" w:rsidRDefault="006F28B1">
            <w:pPr>
              <w:jc w:val="both"/>
              <w:rPr>
                <w:rFonts w:ascii="Arial" w:hAnsi="Arial" w:cs="Arial"/>
              </w:rPr>
            </w:pPr>
            <w:r>
              <w:rPr>
                <w:rFonts w:ascii="Arial" w:hAnsi="Arial" w:cs="Arial"/>
              </w:rPr>
              <w:t>Issue 002 incorporating PM070</w:t>
            </w:r>
          </w:p>
        </w:tc>
      </w:tr>
      <w:tr w:rsidR="00476FDB" w:rsidRPr="00DD1A7D" w14:paraId="08C6726C" w14:textId="77777777" w:rsidTr="00847E64">
        <w:trPr>
          <w:cantSplit/>
        </w:trPr>
        <w:tc>
          <w:tcPr>
            <w:tcW w:w="1526" w:type="dxa"/>
          </w:tcPr>
          <w:p w14:paraId="56FFF7E9" w14:textId="77777777" w:rsidR="00476FDB" w:rsidRDefault="00476FDB">
            <w:pPr>
              <w:jc w:val="both"/>
              <w:rPr>
                <w:rFonts w:ascii="Arial" w:hAnsi="Arial" w:cs="Arial"/>
              </w:rPr>
            </w:pPr>
            <w:r>
              <w:rPr>
                <w:rFonts w:ascii="Arial" w:hAnsi="Arial" w:cs="Arial"/>
              </w:rPr>
              <w:t>Issue 003</w:t>
            </w:r>
          </w:p>
        </w:tc>
        <w:tc>
          <w:tcPr>
            <w:tcW w:w="1276" w:type="dxa"/>
          </w:tcPr>
          <w:p w14:paraId="34D67931" w14:textId="77777777" w:rsidR="00476FDB" w:rsidRDefault="00476FDB">
            <w:pPr>
              <w:jc w:val="both"/>
              <w:rPr>
                <w:rFonts w:ascii="Arial" w:hAnsi="Arial" w:cs="Arial"/>
              </w:rPr>
            </w:pPr>
            <w:r>
              <w:rPr>
                <w:rFonts w:ascii="Arial" w:hAnsi="Arial" w:cs="Arial"/>
              </w:rPr>
              <w:t>01/04/2019</w:t>
            </w:r>
          </w:p>
        </w:tc>
        <w:tc>
          <w:tcPr>
            <w:tcW w:w="5726" w:type="dxa"/>
          </w:tcPr>
          <w:p w14:paraId="22F41496" w14:textId="3B938F1E" w:rsidR="00476FDB" w:rsidRDefault="00476FDB">
            <w:pPr>
              <w:jc w:val="both"/>
              <w:rPr>
                <w:rFonts w:ascii="Arial" w:hAnsi="Arial" w:cs="Arial"/>
              </w:rPr>
            </w:pPr>
            <w:r>
              <w:rPr>
                <w:rFonts w:ascii="Arial" w:hAnsi="Arial" w:cs="Arial"/>
              </w:rPr>
              <w:t>Issue 003 incorporating National Grid Legal Separation Changes</w:t>
            </w:r>
          </w:p>
        </w:tc>
      </w:tr>
      <w:tr w:rsidR="00AE7E7D" w:rsidRPr="00DD1A7D" w14:paraId="36B1C83E" w14:textId="77777777" w:rsidTr="00847E64">
        <w:trPr>
          <w:cantSplit/>
        </w:trPr>
        <w:tc>
          <w:tcPr>
            <w:tcW w:w="1526" w:type="dxa"/>
          </w:tcPr>
          <w:p w14:paraId="4052EB11" w14:textId="5F087B12" w:rsidR="00AE7E7D" w:rsidRDefault="00AE7E7D">
            <w:pPr>
              <w:jc w:val="both"/>
              <w:rPr>
                <w:rFonts w:ascii="Arial" w:hAnsi="Arial" w:cs="Arial"/>
              </w:rPr>
            </w:pPr>
            <w:r>
              <w:rPr>
                <w:rFonts w:ascii="Arial" w:hAnsi="Arial" w:cs="Arial"/>
              </w:rPr>
              <w:t>Issue 004</w:t>
            </w:r>
          </w:p>
        </w:tc>
        <w:tc>
          <w:tcPr>
            <w:tcW w:w="1276" w:type="dxa"/>
          </w:tcPr>
          <w:p w14:paraId="4810D340" w14:textId="15521F9B" w:rsidR="00AE7E7D" w:rsidRDefault="00A06943">
            <w:pPr>
              <w:jc w:val="both"/>
              <w:rPr>
                <w:rFonts w:ascii="Arial" w:hAnsi="Arial" w:cs="Arial"/>
              </w:rPr>
            </w:pPr>
            <w:r>
              <w:rPr>
                <w:rFonts w:ascii="Arial" w:hAnsi="Arial" w:cs="Arial"/>
              </w:rPr>
              <w:t>25</w:t>
            </w:r>
            <w:r w:rsidR="009D2C76" w:rsidRPr="009D2C76">
              <w:rPr>
                <w:rFonts w:ascii="Arial" w:hAnsi="Arial" w:cs="Arial"/>
              </w:rPr>
              <w:t>/</w:t>
            </w:r>
            <w:r w:rsidR="00E94EDB">
              <w:rPr>
                <w:rFonts w:ascii="Arial" w:hAnsi="Arial" w:cs="Arial"/>
              </w:rPr>
              <w:t>04</w:t>
            </w:r>
            <w:r w:rsidR="00EB2498">
              <w:rPr>
                <w:rFonts w:ascii="Arial" w:hAnsi="Arial" w:cs="Arial"/>
              </w:rPr>
              <w:t>/2023</w:t>
            </w:r>
          </w:p>
        </w:tc>
        <w:tc>
          <w:tcPr>
            <w:tcW w:w="5726" w:type="dxa"/>
          </w:tcPr>
          <w:p w14:paraId="4885238E" w14:textId="3D08379A" w:rsidR="00AE7E7D" w:rsidRDefault="00EB2498">
            <w:pPr>
              <w:jc w:val="both"/>
              <w:rPr>
                <w:rFonts w:ascii="Arial" w:hAnsi="Arial" w:cs="Arial"/>
              </w:rPr>
            </w:pPr>
            <w:r>
              <w:rPr>
                <w:rFonts w:ascii="Arial" w:hAnsi="Arial" w:cs="Arial"/>
              </w:rPr>
              <w:t xml:space="preserve">Issue </w:t>
            </w:r>
            <w:r w:rsidR="009D2C76" w:rsidRPr="009D2C76">
              <w:rPr>
                <w:rFonts w:ascii="Arial" w:hAnsi="Arial" w:cs="Arial"/>
              </w:rPr>
              <w:t>00</w:t>
            </w:r>
            <w:r w:rsidR="00E94EDB">
              <w:rPr>
                <w:rFonts w:ascii="Arial" w:hAnsi="Arial" w:cs="Arial"/>
              </w:rPr>
              <w:t>4</w:t>
            </w:r>
            <w:r>
              <w:rPr>
                <w:rFonts w:ascii="Arial" w:hAnsi="Arial" w:cs="Arial"/>
              </w:rPr>
              <w:t xml:space="preserve"> </w:t>
            </w:r>
            <w:r w:rsidR="00657DDF" w:rsidRPr="00ED3D24">
              <w:rPr>
                <w:rFonts w:ascii="Arial" w:hAnsi="Arial" w:cs="Arial"/>
              </w:rPr>
              <w:t xml:space="preserve">incorporating </w:t>
            </w:r>
            <w:r w:rsidR="009D2C76" w:rsidRPr="009D2C76">
              <w:rPr>
                <w:rFonts w:ascii="Arial" w:hAnsi="Arial" w:cs="Arial"/>
              </w:rPr>
              <w:t>use of ‘The Company’ definition as made in</w:t>
            </w:r>
            <w:r w:rsidR="00657DDF" w:rsidRPr="00ED3D24">
              <w:rPr>
                <w:rFonts w:ascii="Arial" w:hAnsi="Arial" w:cs="Arial"/>
              </w:rPr>
              <w:t xml:space="preserve"> the </w:t>
            </w:r>
            <w:r w:rsidR="009D2C76" w:rsidRPr="009D2C76">
              <w:rPr>
                <w:rFonts w:ascii="Arial" w:hAnsi="Arial" w:cs="Arial"/>
              </w:rPr>
              <w:t>STC</w:t>
            </w:r>
            <w:r w:rsidR="00C340CF">
              <w:rPr>
                <w:rFonts w:ascii="Arial" w:hAnsi="Arial" w:cs="Arial"/>
              </w:rPr>
              <w:t xml:space="preserve"> PM0130</w:t>
            </w:r>
          </w:p>
        </w:tc>
      </w:tr>
      <w:tr w:rsidR="00847E64" w:rsidRPr="00DD1A7D" w14:paraId="1F80A729" w14:textId="77777777" w:rsidTr="00847E64">
        <w:trPr>
          <w:cantSplit/>
        </w:trPr>
        <w:tc>
          <w:tcPr>
            <w:tcW w:w="1526" w:type="dxa"/>
          </w:tcPr>
          <w:p w14:paraId="1FF68719" w14:textId="069E1E73" w:rsidR="00847E64" w:rsidRDefault="00847E64">
            <w:pPr>
              <w:jc w:val="both"/>
              <w:rPr>
                <w:rFonts w:ascii="Arial" w:hAnsi="Arial" w:cs="Arial"/>
              </w:rPr>
            </w:pPr>
            <w:r>
              <w:rPr>
                <w:rFonts w:ascii="Arial" w:hAnsi="Arial" w:cs="Arial"/>
              </w:rPr>
              <w:t>Issue 00</w:t>
            </w:r>
            <w:r w:rsidR="00F64A03">
              <w:rPr>
                <w:rFonts w:ascii="Arial" w:hAnsi="Arial" w:cs="Arial"/>
              </w:rPr>
              <w:t>5</w:t>
            </w:r>
          </w:p>
        </w:tc>
        <w:tc>
          <w:tcPr>
            <w:tcW w:w="1276" w:type="dxa"/>
          </w:tcPr>
          <w:p w14:paraId="4FA98726" w14:textId="01DC66EF" w:rsidR="00847E64" w:rsidRDefault="00F64A03">
            <w:pPr>
              <w:jc w:val="both"/>
              <w:rPr>
                <w:rFonts w:ascii="Arial" w:hAnsi="Arial" w:cs="Arial"/>
              </w:rPr>
            </w:pPr>
            <w:r>
              <w:rPr>
                <w:rFonts w:ascii="Arial" w:hAnsi="Arial" w:cs="Arial"/>
              </w:rPr>
              <w:t>04/03/2024</w:t>
            </w:r>
          </w:p>
        </w:tc>
        <w:tc>
          <w:tcPr>
            <w:tcW w:w="5726" w:type="dxa"/>
          </w:tcPr>
          <w:p w14:paraId="35B29811" w14:textId="02F1A287" w:rsidR="00847E64" w:rsidRDefault="00F64A03">
            <w:pPr>
              <w:jc w:val="both"/>
              <w:rPr>
                <w:rFonts w:ascii="Arial" w:hAnsi="Arial" w:cs="Arial"/>
              </w:rPr>
            </w:pPr>
            <w:r>
              <w:rPr>
                <w:rFonts w:ascii="Arial" w:hAnsi="Arial" w:cs="Arial"/>
              </w:rPr>
              <w:t xml:space="preserve">Issue 005 </w:t>
            </w:r>
            <w:r w:rsidR="009B663D">
              <w:rPr>
                <w:rFonts w:ascii="Arial" w:hAnsi="Arial" w:cs="Arial"/>
              </w:rPr>
              <w:t xml:space="preserve">PM0128 &amp; </w:t>
            </w:r>
            <w:r w:rsidR="00A07E97">
              <w:rPr>
                <w:rFonts w:ascii="Arial" w:hAnsi="Arial" w:cs="Arial"/>
              </w:rPr>
              <w:t xml:space="preserve">Implementation of </w:t>
            </w:r>
            <w:r w:rsidR="001447BD">
              <w:rPr>
                <w:rFonts w:ascii="Arial" w:hAnsi="Arial" w:cs="Arial"/>
              </w:rPr>
              <w:t>the E</w:t>
            </w:r>
            <w:r w:rsidR="00A07E97">
              <w:rPr>
                <w:rFonts w:ascii="Arial" w:hAnsi="Arial" w:cs="Arial"/>
              </w:rPr>
              <w:t xml:space="preserve">lectrical </w:t>
            </w:r>
            <w:r w:rsidR="001447BD">
              <w:rPr>
                <w:rFonts w:ascii="Arial" w:hAnsi="Arial" w:cs="Arial"/>
              </w:rPr>
              <w:t xml:space="preserve">System Restoration </w:t>
            </w:r>
            <w:r w:rsidR="00A07E97">
              <w:rPr>
                <w:rFonts w:ascii="Arial" w:hAnsi="Arial" w:cs="Arial"/>
              </w:rPr>
              <w:t>Standard</w:t>
            </w:r>
            <w:r w:rsidR="001447BD">
              <w:rPr>
                <w:rFonts w:ascii="Arial" w:hAnsi="Arial" w:cs="Arial"/>
              </w:rPr>
              <w:t xml:space="preserve"> –</w:t>
            </w:r>
            <w:r w:rsidR="009B663D">
              <w:rPr>
                <w:rFonts w:ascii="Arial" w:hAnsi="Arial" w:cs="Arial"/>
              </w:rPr>
              <w:t xml:space="preserve"> </w:t>
            </w:r>
            <w:r w:rsidR="005926F5">
              <w:rPr>
                <w:rFonts w:ascii="Arial" w:hAnsi="Arial" w:cs="Arial"/>
              </w:rPr>
              <w:t>PM0132</w:t>
            </w:r>
            <w:r w:rsidR="00872334">
              <w:rPr>
                <w:rFonts w:ascii="Arial" w:hAnsi="Arial" w:cs="Arial"/>
              </w:rPr>
              <w:t xml:space="preserve"> Implementation of the Electrical System Restoration Standard Phase II</w:t>
            </w:r>
          </w:p>
        </w:tc>
      </w:tr>
    </w:tbl>
    <w:p w14:paraId="402047FD" w14:textId="50165CF6" w:rsidR="00764AB9" w:rsidRPr="00DD1A7D" w:rsidRDefault="005926F5" w:rsidP="00764AB9">
      <w:pPr>
        <w:rPr>
          <w:rFonts w:ascii="Arial" w:hAnsi="Arial" w:cs="Arial"/>
        </w:rPr>
      </w:pPr>
      <w:r>
        <w:rPr>
          <w:rFonts w:ascii="Arial" w:hAnsi="Arial" w:cs="Arial"/>
        </w:rPr>
        <w:t xml:space="preserve"> </w:t>
      </w:r>
    </w:p>
    <w:p w14:paraId="31769BF0" w14:textId="77777777" w:rsidR="00741EFB" w:rsidRPr="00DD1A7D" w:rsidRDefault="00741EFB" w:rsidP="00741EFB">
      <w:pPr>
        <w:jc w:val="both"/>
        <w:rPr>
          <w:rFonts w:ascii="Arial" w:hAnsi="Arial" w:cs="Arial"/>
        </w:rPr>
      </w:pPr>
    </w:p>
    <w:p w14:paraId="2E4916A9" w14:textId="77777777" w:rsidR="000863DA" w:rsidRPr="00DD1A7D" w:rsidRDefault="000863DA">
      <w:pPr>
        <w:jc w:val="both"/>
        <w:rPr>
          <w:rFonts w:ascii="Arial" w:hAnsi="Arial" w:cs="Arial"/>
          <w:b/>
          <w:sz w:val="24"/>
        </w:rPr>
        <w:sectPr w:rsidR="000863DA" w:rsidRPr="00DD1A7D">
          <w:headerReference w:type="default" r:id="rId11"/>
          <w:footerReference w:type="even" r:id="rId12"/>
          <w:footerReference w:type="default" r:id="rId13"/>
          <w:pgSz w:w="11906" w:h="16838"/>
          <w:pgMar w:top="1440" w:right="1797" w:bottom="1021" w:left="1797" w:header="720" w:footer="720" w:gutter="0"/>
          <w:cols w:space="720"/>
        </w:sectPr>
      </w:pPr>
    </w:p>
    <w:p w14:paraId="44F72E61" w14:textId="77777777" w:rsidR="00B42DBA" w:rsidRPr="00DD1A7D" w:rsidRDefault="00B42DBA" w:rsidP="00B42DBA">
      <w:pPr>
        <w:jc w:val="center"/>
        <w:rPr>
          <w:rFonts w:ascii="Arial" w:hAnsi="Arial" w:cs="Arial"/>
        </w:rPr>
      </w:pPr>
    </w:p>
    <w:p w14:paraId="59BB2909" w14:textId="77777777" w:rsidR="00B42DBA" w:rsidRPr="00DD1A7D" w:rsidRDefault="00B42DBA" w:rsidP="00FB2B06">
      <w:pPr>
        <w:pStyle w:val="Heading1"/>
        <w:numPr>
          <w:ilvl w:val="0"/>
          <w:numId w:val="0"/>
        </w:numPr>
        <w:rPr>
          <w:rFonts w:cs="Arial"/>
          <w:sz w:val="24"/>
          <w:szCs w:val="24"/>
        </w:rPr>
      </w:pPr>
      <w:r w:rsidRPr="00DD1A7D">
        <w:rPr>
          <w:rFonts w:cs="Arial"/>
          <w:sz w:val="24"/>
          <w:szCs w:val="24"/>
        </w:rPr>
        <w:t>Introduction</w:t>
      </w:r>
    </w:p>
    <w:p w14:paraId="7C222A63" w14:textId="77777777" w:rsidR="00B42DBA" w:rsidRPr="00DD1A7D" w:rsidRDefault="00B42DBA" w:rsidP="00B42DBA">
      <w:pPr>
        <w:rPr>
          <w:rFonts w:ascii="Arial" w:hAnsi="Arial" w:cs="Arial"/>
        </w:rPr>
      </w:pPr>
    </w:p>
    <w:p w14:paraId="45C11C4A" w14:textId="6766EB7D" w:rsidR="00B42DBA" w:rsidRPr="00DD1A7D" w:rsidRDefault="00B42DBA" w:rsidP="00B42DBA">
      <w:pPr>
        <w:rPr>
          <w:rFonts w:ascii="Arial" w:hAnsi="Arial" w:cs="Arial"/>
        </w:rPr>
      </w:pPr>
      <w:r w:rsidRPr="00DD1A7D">
        <w:rPr>
          <w:rFonts w:ascii="Arial" w:hAnsi="Arial" w:cs="Arial"/>
        </w:rPr>
        <w:t xml:space="preserve">This document describes the functional requirements for a Telecontrol Communication Interface (TCI) to enable the </w:t>
      </w:r>
      <w:r w:rsidR="00F5230B">
        <w:rPr>
          <w:rFonts w:ascii="Arial" w:hAnsi="Arial" w:cs="Arial"/>
        </w:rPr>
        <w:t>National Electricity</w:t>
      </w:r>
      <w:r w:rsidR="00E11664">
        <w:rPr>
          <w:rFonts w:ascii="Arial" w:hAnsi="Arial" w:cs="Arial"/>
        </w:rPr>
        <w:t xml:space="preserve"> Transmission</w:t>
      </w:r>
      <w:r w:rsidR="00F5230B">
        <w:rPr>
          <w:rFonts w:ascii="Arial" w:hAnsi="Arial" w:cs="Arial"/>
        </w:rPr>
        <w:t xml:space="preserve"> System Operator (NETSO)</w:t>
      </w:r>
      <w:r w:rsidR="004F7536">
        <w:rPr>
          <w:rFonts w:ascii="Arial" w:hAnsi="Arial" w:cs="Arial"/>
        </w:rPr>
        <w:t>, being The Company</w:t>
      </w:r>
      <w:r w:rsidR="00143A0B" w:rsidRPr="00143A0B">
        <w:t xml:space="preserve"> </w:t>
      </w:r>
      <w:r w:rsidR="00143A0B" w:rsidRPr="00143A0B">
        <w:rPr>
          <w:rFonts w:ascii="Arial" w:hAnsi="Arial" w:cs="Arial"/>
        </w:rPr>
        <w:t>as defined in the STC and meaning the licence holder with system operator responsibilities,</w:t>
      </w:r>
      <w:r w:rsidRPr="00DD1A7D">
        <w:rPr>
          <w:rFonts w:ascii="Arial" w:hAnsi="Arial" w:cs="Arial"/>
        </w:rPr>
        <w:t xml:space="preserve"> </w:t>
      </w:r>
      <w:r w:rsidR="004D0E62">
        <w:rPr>
          <w:rFonts w:ascii="Arial" w:hAnsi="Arial" w:cs="Arial"/>
        </w:rPr>
        <w:t>T</w:t>
      </w:r>
      <w:r w:rsidRPr="00DD1A7D">
        <w:rPr>
          <w:rFonts w:ascii="Arial" w:hAnsi="Arial" w:cs="Arial"/>
        </w:rPr>
        <w:t xml:space="preserve">he </w:t>
      </w:r>
      <w:r w:rsidR="004D0E62">
        <w:rPr>
          <w:rFonts w:ascii="Arial" w:hAnsi="Arial" w:cs="Arial"/>
        </w:rPr>
        <w:t xml:space="preserve">Company </w:t>
      </w:r>
      <w:r w:rsidRPr="00DD1A7D">
        <w:rPr>
          <w:rFonts w:ascii="Arial" w:hAnsi="Arial" w:cs="Arial"/>
        </w:rPr>
        <w:t xml:space="preserve">to safely control, monitor and supervise Offshore Transmission Owner (OFTO) Network Assets (Plant and Equipment). </w:t>
      </w:r>
    </w:p>
    <w:p w14:paraId="1C671455" w14:textId="77777777" w:rsidR="00B42DBA" w:rsidRPr="00DD1A7D" w:rsidRDefault="00B42DBA" w:rsidP="00B42DBA">
      <w:pPr>
        <w:rPr>
          <w:rFonts w:ascii="Arial" w:hAnsi="Arial" w:cs="Arial"/>
        </w:rPr>
      </w:pPr>
    </w:p>
    <w:p w14:paraId="3983C55D" w14:textId="42B027F2" w:rsidR="00B42DBA" w:rsidRPr="00455772" w:rsidRDefault="00B42DBA" w:rsidP="00B42DBA">
      <w:pPr>
        <w:rPr>
          <w:rFonts w:ascii="Arial" w:hAnsi="Arial" w:cs="Arial"/>
        </w:rPr>
      </w:pPr>
      <w:r w:rsidRPr="00455772">
        <w:rPr>
          <w:rFonts w:ascii="Arial" w:hAnsi="Arial" w:cs="Arial"/>
        </w:rPr>
        <w:t xml:space="preserve">If the </w:t>
      </w:r>
      <w:proofErr w:type="spellStart"/>
      <w:r w:rsidR="00937E02">
        <w:rPr>
          <w:rFonts w:ascii="Arial" w:hAnsi="Arial" w:cs="Arial"/>
        </w:rPr>
        <w:t>The</w:t>
      </w:r>
      <w:proofErr w:type="spellEnd"/>
      <w:r w:rsidR="00937E02">
        <w:rPr>
          <w:rFonts w:ascii="Arial" w:hAnsi="Arial" w:cs="Arial"/>
        </w:rPr>
        <w:t xml:space="preserve"> Comp</w:t>
      </w:r>
      <w:r w:rsidR="005325A5">
        <w:rPr>
          <w:rFonts w:ascii="Arial" w:hAnsi="Arial" w:cs="Arial"/>
        </w:rPr>
        <w:t>any</w:t>
      </w:r>
      <w:r w:rsidRPr="00455772">
        <w:rPr>
          <w:rFonts w:ascii="Arial" w:hAnsi="Arial" w:cs="Arial"/>
        </w:rPr>
        <w:t xml:space="preserve"> directly operates the OFTO Network Assets through the TCI, these additional requirements are marked in italics and underlined, otherwise these requirements are not applicable. </w:t>
      </w:r>
    </w:p>
    <w:p w14:paraId="0F375B60" w14:textId="77777777" w:rsidR="00B42DBA" w:rsidRPr="00455772" w:rsidRDefault="00B42DBA" w:rsidP="00B42DBA">
      <w:pPr>
        <w:rPr>
          <w:rFonts w:ascii="Arial" w:hAnsi="Arial" w:cs="Arial"/>
        </w:rPr>
      </w:pPr>
    </w:p>
    <w:p w14:paraId="59B93C81" w14:textId="77777777" w:rsidR="00B42DBA" w:rsidRPr="00A873CB" w:rsidRDefault="00B42DBA" w:rsidP="00B42DBA">
      <w:pPr>
        <w:rPr>
          <w:rFonts w:ascii="Arial" w:hAnsi="Arial" w:cs="Arial"/>
        </w:rPr>
      </w:pPr>
      <w:r w:rsidRPr="00DD1A7D">
        <w:rPr>
          <w:rFonts w:ascii="Arial" w:hAnsi="Arial" w:cs="Arial"/>
        </w:rPr>
        <w:t>It is anticipated that these Network Assets will be mainly at OFTO Offshore locations but could include some OFTO Onshore Assets, at grid connection points.</w:t>
      </w:r>
      <w:r w:rsidRPr="00A873CB">
        <w:rPr>
          <w:rFonts w:ascii="Arial" w:hAnsi="Arial" w:cs="Arial"/>
        </w:rPr>
        <w:t xml:space="preserve"> </w:t>
      </w:r>
    </w:p>
    <w:p w14:paraId="3252F768" w14:textId="77777777" w:rsidR="00B42DBA" w:rsidRPr="00A873CB" w:rsidRDefault="00B42DBA" w:rsidP="00B42DBA">
      <w:pPr>
        <w:rPr>
          <w:rFonts w:ascii="Arial" w:hAnsi="Arial" w:cs="Arial"/>
        </w:rPr>
      </w:pPr>
    </w:p>
    <w:p w14:paraId="33EA22C1" w14:textId="77777777" w:rsidR="00B42DBA" w:rsidRPr="00DD1A7D" w:rsidRDefault="00B42DBA" w:rsidP="00B42DBA">
      <w:pPr>
        <w:rPr>
          <w:rFonts w:ascii="Arial" w:hAnsi="Arial" w:cs="Arial"/>
        </w:rPr>
      </w:pPr>
      <w:r w:rsidRPr="00DD1A7D">
        <w:rPr>
          <w:rFonts w:ascii="Arial" w:hAnsi="Arial" w:cs="Arial"/>
        </w:rPr>
        <w:t xml:space="preserve">To achieve this function, control and data acquisition systems will be required to interface to the OFTO control equipment, which will allow </w:t>
      </w:r>
      <w:r w:rsidRPr="00455772">
        <w:rPr>
          <w:rFonts w:ascii="Arial" w:hAnsi="Arial" w:cs="Arial"/>
        </w:rPr>
        <w:t xml:space="preserve">operation and </w:t>
      </w:r>
      <w:r w:rsidRPr="00DD1A7D">
        <w:rPr>
          <w:rFonts w:ascii="Arial" w:hAnsi="Arial" w:cs="Arial"/>
        </w:rPr>
        <w:t xml:space="preserve">supervision from a </w:t>
      </w:r>
      <w:proofErr w:type="gramStart"/>
      <w:r w:rsidRPr="00DD1A7D">
        <w:rPr>
          <w:rFonts w:ascii="Arial" w:hAnsi="Arial" w:cs="Arial"/>
        </w:rPr>
        <w:t>Remote Control</w:t>
      </w:r>
      <w:proofErr w:type="gramEnd"/>
      <w:r w:rsidRPr="00DD1A7D">
        <w:rPr>
          <w:rFonts w:ascii="Arial" w:hAnsi="Arial" w:cs="Arial"/>
        </w:rPr>
        <w:t xml:space="preserve"> Point located at the Electricity Network Control Centre (ENCC).</w:t>
      </w:r>
    </w:p>
    <w:p w14:paraId="38441503" w14:textId="77777777" w:rsidR="00B42DBA" w:rsidRPr="00DD1A7D" w:rsidRDefault="00B42DBA" w:rsidP="00B42DBA">
      <w:pPr>
        <w:rPr>
          <w:rFonts w:ascii="Arial" w:hAnsi="Arial" w:cs="Arial"/>
          <w:strike/>
        </w:rPr>
      </w:pPr>
    </w:p>
    <w:p w14:paraId="26E6F832" w14:textId="77777777" w:rsidR="00B42DBA" w:rsidRPr="00DD1A7D" w:rsidRDefault="00B42DBA" w:rsidP="00B42DBA">
      <w:pPr>
        <w:rPr>
          <w:rFonts w:ascii="Arial" w:hAnsi="Arial" w:cs="Arial"/>
          <w:b/>
        </w:rPr>
      </w:pPr>
      <w:r w:rsidRPr="00DD1A7D">
        <w:rPr>
          <w:rFonts w:ascii="Arial" w:hAnsi="Arial" w:cs="Arial"/>
          <w:b/>
        </w:rPr>
        <w:t>Abbreviations</w:t>
      </w:r>
    </w:p>
    <w:p w14:paraId="05CC636B" w14:textId="77777777" w:rsidR="00B42DBA" w:rsidRDefault="00B42DBA" w:rsidP="00B42DBA">
      <w:pPr>
        <w:rPr>
          <w:rFonts w:ascii="Arial" w:hAnsi="Arial" w:cs="Arial"/>
          <w:b/>
        </w:rPr>
      </w:pPr>
    </w:p>
    <w:p w14:paraId="0D0EBDC4" w14:textId="77777777" w:rsidR="00AB5901" w:rsidRPr="00DD1A7D" w:rsidRDefault="00AB5901" w:rsidP="00AB5901">
      <w:pPr>
        <w:rPr>
          <w:rFonts w:ascii="Arial" w:hAnsi="Arial" w:cs="Arial"/>
        </w:rPr>
      </w:pPr>
      <w:r w:rsidRPr="00DD1A7D">
        <w:rPr>
          <w:rFonts w:ascii="Arial" w:hAnsi="Arial" w:cs="Arial"/>
        </w:rPr>
        <w:t>ENCC</w:t>
      </w:r>
      <w:r w:rsidRPr="00DD1A7D">
        <w:rPr>
          <w:rFonts w:ascii="Arial" w:hAnsi="Arial" w:cs="Arial"/>
        </w:rPr>
        <w:tab/>
      </w:r>
      <w:r w:rsidRPr="00DD1A7D">
        <w:rPr>
          <w:rFonts w:ascii="Arial" w:hAnsi="Arial" w:cs="Arial"/>
        </w:rPr>
        <w:tab/>
        <w:t>Electricity Network Control Centre</w:t>
      </w:r>
    </w:p>
    <w:p w14:paraId="0992BD08" w14:textId="7AF95530" w:rsidR="004E6828" w:rsidRDefault="004E6828" w:rsidP="00B42DBA">
      <w:pPr>
        <w:rPr>
          <w:rFonts w:ascii="Arial" w:hAnsi="Arial" w:cs="Arial"/>
        </w:rPr>
      </w:pPr>
      <w:r>
        <w:rPr>
          <w:rFonts w:ascii="Arial" w:hAnsi="Arial" w:cs="Arial"/>
        </w:rPr>
        <w:t>IEMS MAIN</w:t>
      </w:r>
      <w:r>
        <w:rPr>
          <w:rFonts w:ascii="Arial" w:hAnsi="Arial" w:cs="Arial"/>
        </w:rPr>
        <w:tab/>
        <w:t xml:space="preserve">One of </w:t>
      </w:r>
      <w:r w:rsidR="005325A5">
        <w:rPr>
          <w:rFonts w:ascii="Arial" w:hAnsi="Arial" w:cs="Arial"/>
        </w:rPr>
        <w:t>T</w:t>
      </w:r>
      <w:r>
        <w:rPr>
          <w:rFonts w:ascii="Arial" w:hAnsi="Arial" w:cs="Arial"/>
        </w:rPr>
        <w:t xml:space="preserve">he </w:t>
      </w:r>
      <w:r w:rsidR="005325A5">
        <w:rPr>
          <w:rFonts w:ascii="Arial" w:hAnsi="Arial" w:cs="Arial"/>
        </w:rPr>
        <w:t>Company’s</w:t>
      </w:r>
      <w:r>
        <w:rPr>
          <w:rFonts w:ascii="Arial" w:hAnsi="Arial" w:cs="Arial"/>
        </w:rPr>
        <w:t xml:space="preserve"> SCADA Master stations</w:t>
      </w:r>
    </w:p>
    <w:p w14:paraId="5D6A918E" w14:textId="77777777" w:rsidR="003775A8" w:rsidRPr="003775A8" w:rsidRDefault="004E6828" w:rsidP="00B42DBA">
      <w:pPr>
        <w:rPr>
          <w:rFonts w:ascii="Arial" w:hAnsi="Arial" w:cs="Arial"/>
        </w:rPr>
      </w:pPr>
      <w:r>
        <w:rPr>
          <w:rFonts w:ascii="Arial" w:hAnsi="Arial" w:cs="Arial"/>
        </w:rPr>
        <w:t xml:space="preserve">IEMS </w:t>
      </w:r>
      <w:r w:rsidR="003775A8" w:rsidRPr="003775A8">
        <w:rPr>
          <w:rFonts w:ascii="Arial" w:hAnsi="Arial" w:cs="Arial"/>
        </w:rPr>
        <w:t>DBU</w:t>
      </w:r>
      <w:r w:rsidR="003775A8" w:rsidRPr="003775A8">
        <w:rPr>
          <w:rFonts w:ascii="Arial" w:hAnsi="Arial" w:cs="Arial"/>
        </w:rPr>
        <w:tab/>
        <w:t>Disaster Backup Uni</w:t>
      </w:r>
      <w:r w:rsidR="003775A8">
        <w:rPr>
          <w:rFonts w:ascii="Arial" w:hAnsi="Arial" w:cs="Arial"/>
        </w:rPr>
        <w:t>t: One of the NETSO SCADA Master stations</w:t>
      </w:r>
    </w:p>
    <w:p w14:paraId="5C5ED086" w14:textId="4A461051" w:rsidR="00B42DBA" w:rsidRPr="00DD1A7D" w:rsidRDefault="005325A5" w:rsidP="00B42DBA">
      <w:pPr>
        <w:rPr>
          <w:rFonts w:ascii="Arial" w:hAnsi="Arial" w:cs="Arial"/>
        </w:rPr>
      </w:pPr>
      <w:r>
        <w:rPr>
          <w:rFonts w:ascii="Arial" w:hAnsi="Arial" w:cs="Arial"/>
        </w:rPr>
        <w:t>The Company</w:t>
      </w:r>
      <w:r w:rsidR="00F5230B">
        <w:rPr>
          <w:rFonts w:ascii="Arial" w:hAnsi="Arial" w:cs="Arial"/>
        </w:rPr>
        <w:tab/>
      </w:r>
      <w:r w:rsidR="00F5230B">
        <w:rPr>
          <w:rFonts w:ascii="Arial" w:hAnsi="Arial" w:cs="Arial"/>
        </w:rPr>
        <w:tab/>
        <w:t>National Electricity Transmission System Operator</w:t>
      </w:r>
    </w:p>
    <w:p w14:paraId="3C7279A6" w14:textId="4F4C5185" w:rsidR="00B42DBA" w:rsidRDefault="00B42DBA" w:rsidP="00B42DBA">
      <w:pPr>
        <w:rPr>
          <w:rFonts w:ascii="Arial" w:hAnsi="Arial" w:cs="Arial"/>
        </w:rPr>
      </w:pPr>
      <w:r w:rsidRPr="00DD1A7D">
        <w:rPr>
          <w:rFonts w:ascii="Arial" w:hAnsi="Arial" w:cs="Arial"/>
        </w:rPr>
        <w:t>GI74</w:t>
      </w:r>
      <w:r w:rsidRPr="00DD1A7D">
        <w:rPr>
          <w:rFonts w:ascii="Arial" w:hAnsi="Arial" w:cs="Arial"/>
        </w:rPr>
        <w:tab/>
      </w:r>
      <w:r w:rsidRPr="00DD1A7D">
        <w:rPr>
          <w:rFonts w:ascii="Arial" w:hAnsi="Arial" w:cs="Arial"/>
        </w:rPr>
        <w:tab/>
        <w:t>General Indications 1974 (</w:t>
      </w:r>
      <w:r w:rsidR="00FD0BC1">
        <w:rPr>
          <w:rFonts w:ascii="Arial" w:hAnsi="Arial" w:cs="Arial"/>
        </w:rPr>
        <w:t>The Company</w:t>
      </w:r>
      <w:r w:rsidRPr="00DD1A7D">
        <w:rPr>
          <w:rFonts w:ascii="Arial" w:hAnsi="Arial" w:cs="Arial"/>
        </w:rPr>
        <w:t xml:space="preserve"> SCADA communication protocol)</w:t>
      </w:r>
    </w:p>
    <w:p w14:paraId="0EB1AE66" w14:textId="01DF86BC" w:rsidR="00DC6C48" w:rsidRPr="00A873CB" w:rsidRDefault="00DC6C48" w:rsidP="00DC6C48">
      <w:pPr>
        <w:autoSpaceDE w:val="0"/>
        <w:autoSpaceDN w:val="0"/>
        <w:adjustRightInd w:val="0"/>
        <w:ind w:left="1440" w:hanging="1440"/>
        <w:rPr>
          <w:rFonts w:ascii="Arial" w:hAnsi="Arial" w:cs="Arial"/>
        </w:rPr>
      </w:pPr>
      <w:r w:rsidRPr="00A873CB">
        <w:rPr>
          <w:rFonts w:ascii="Arial" w:hAnsi="Arial" w:cs="Arial"/>
        </w:rPr>
        <w:t xml:space="preserve">IEC101 </w:t>
      </w:r>
      <w:r w:rsidRPr="00A873CB">
        <w:rPr>
          <w:rFonts w:ascii="Arial" w:hAnsi="Arial" w:cs="Arial"/>
        </w:rPr>
        <w:tab/>
        <w:t xml:space="preserve">Abbreviation for IEC60870-5-101, International Electrotechnical Commission standard for SCADA used by </w:t>
      </w:r>
      <w:r w:rsidR="00FD0BC1">
        <w:rPr>
          <w:rFonts w:ascii="Arial" w:hAnsi="Arial" w:cs="Arial"/>
        </w:rPr>
        <w:t>The Company</w:t>
      </w:r>
      <w:r w:rsidR="009F2752">
        <w:rPr>
          <w:rFonts w:ascii="Arial" w:hAnsi="Arial" w:cs="Arial"/>
        </w:rPr>
        <w:t xml:space="preserve"> </w:t>
      </w:r>
    </w:p>
    <w:p w14:paraId="517C3168" w14:textId="7CECD341" w:rsidR="003775A8" w:rsidRPr="00A873CB" w:rsidRDefault="003775A8" w:rsidP="00DC6C48">
      <w:pPr>
        <w:autoSpaceDE w:val="0"/>
        <w:autoSpaceDN w:val="0"/>
        <w:adjustRightInd w:val="0"/>
        <w:ind w:left="1440" w:hanging="1440"/>
        <w:rPr>
          <w:rFonts w:ascii="Arial" w:hAnsi="Arial" w:cs="Arial"/>
        </w:rPr>
      </w:pPr>
      <w:r w:rsidRPr="00A873CB">
        <w:rPr>
          <w:rFonts w:ascii="Arial" w:hAnsi="Arial" w:cs="Arial"/>
        </w:rPr>
        <w:t>IEMS</w:t>
      </w:r>
      <w:r w:rsidRPr="00A873CB">
        <w:rPr>
          <w:rFonts w:ascii="Arial" w:hAnsi="Arial" w:cs="Arial"/>
        </w:rPr>
        <w:tab/>
        <w:t xml:space="preserve">Integrated Energy Management System – This is </w:t>
      </w:r>
      <w:r w:rsidR="005325A5">
        <w:rPr>
          <w:rFonts w:ascii="Arial" w:hAnsi="Arial" w:cs="Arial"/>
        </w:rPr>
        <w:t>T</w:t>
      </w:r>
      <w:r w:rsidRPr="00A873CB">
        <w:rPr>
          <w:rFonts w:ascii="Arial" w:hAnsi="Arial" w:cs="Arial"/>
        </w:rPr>
        <w:t xml:space="preserve">he </w:t>
      </w:r>
      <w:r w:rsidR="005325A5">
        <w:rPr>
          <w:rFonts w:ascii="Arial" w:hAnsi="Arial" w:cs="Arial"/>
        </w:rPr>
        <w:t>Company’s</w:t>
      </w:r>
      <w:r w:rsidRPr="00A873CB">
        <w:rPr>
          <w:rFonts w:ascii="Arial" w:hAnsi="Arial" w:cs="Arial"/>
        </w:rPr>
        <w:t xml:space="preserve"> SCADA Master System consisting </w:t>
      </w:r>
      <w:proofErr w:type="gramStart"/>
      <w:r w:rsidRPr="00A873CB">
        <w:rPr>
          <w:rFonts w:ascii="Arial" w:hAnsi="Arial" w:cs="Arial"/>
        </w:rPr>
        <w:t>on</w:t>
      </w:r>
      <w:proofErr w:type="gramEnd"/>
      <w:r w:rsidRPr="00A873CB">
        <w:rPr>
          <w:rFonts w:ascii="Arial" w:hAnsi="Arial" w:cs="Arial"/>
        </w:rPr>
        <w:t xml:space="preserve"> the Master stations MAIN and DBU. (Disaster Backup Unit)</w:t>
      </w:r>
    </w:p>
    <w:p w14:paraId="24803F05" w14:textId="77777777" w:rsidR="00B42DBA" w:rsidRPr="00DD1A7D" w:rsidRDefault="00B42DBA" w:rsidP="00B42DBA">
      <w:pPr>
        <w:rPr>
          <w:rFonts w:ascii="Arial" w:hAnsi="Arial" w:cs="Arial"/>
        </w:rPr>
      </w:pPr>
      <w:r w:rsidRPr="00DD1A7D">
        <w:rPr>
          <w:rFonts w:ascii="Arial" w:hAnsi="Arial" w:cs="Arial"/>
        </w:rPr>
        <w:t>OFTO</w:t>
      </w:r>
      <w:r w:rsidRPr="00DD1A7D">
        <w:rPr>
          <w:rFonts w:ascii="Arial" w:hAnsi="Arial" w:cs="Arial"/>
        </w:rPr>
        <w:tab/>
      </w:r>
      <w:r w:rsidRPr="00DD1A7D">
        <w:rPr>
          <w:rFonts w:ascii="Arial" w:hAnsi="Arial" w:cs="Arial"/>
        </w:rPr>
        <w:tab/>
        <w:t>Offshore Transmission Owner</w:t>
      </w:r>
    </w:p>
    <w:p w14:paraId="66FE6D4B" w14:textId="77777777" w:rsidR="00B42DBA" w:rsidRPr="00DD1A7D" w:rsidRDefault="00B42DBA" w:rsidP="00B42DBA">
      <w:pPr>
        <w:rPr>
          <w:rFonts w:ascii="Arial" w:hAnsi="Arial" w:cs="Arial"/>
        </w:rPr>
      </w:pPr>
      <w:r w:rsidRPr="00DD1A7D">
        <w:rPr>
          <w:rFonts w:ascii="Arial" w:hAnsi="Arial" w:cs="Arial"/>
        </w:rPr>
        <w:t>SCADA</w:t>
      </w:r>
      <w:r w:rsidRPr="00DD1A7D">
        <w:rPr>
          <w:rFonts w:ascii="Arial" w:hAnsi="Arial" w:cs="Arial"/>
        </w:rPr>
        <w:tab/>
      </w:r>
      <w:r w:rsidRPr="00DD1A7D">
        <w:rPr>
          <w:rFonts w:ascii="Arial" w:hAnsi="Arial" w:cs="Arial"/>
        </w:rPr>
        <w:tab/>
        <w:t>Supervisory Control and Data Acquisition</w:t>
      </w:r>
    </w:p>
    <w:p w14:paraId="49B3C537" w14:textId="77777777" w:rsidR="00B42DBA" w:rsidRPr="00DD1A7D" w:rsidRDefault="00B42DBA" w:rsidP="00B42DBA">
      <w:pPr>
        <w:rPr>
          <w:rFonts w:ascii="Arial" w:hAnsi="Arial" w:cs="Arial"/>
        </w:rPr>
      </w:pPr>
      <w:r w:rsidRPr="00DD1A7D">
        <w:rPr>
          <w:rFonts w:ascii="Arial" w:hAnsi="Arial" w:cs="Arial"/>
        </w:rPr>
        <w:t>TCI</w:t>
      </w:r>
      <w:r w:rsidRPr="00DD1A7D">
        <w:rPr>
          <w:rFonts w:ascii="Arial" w:hAnsi="Arial" w:cs="Arial"/>
        </w:rPr>
        <w:tab/>
      </w:r>
      <w:r w:rsidRPr="00DD1A7D">
        <w:rPr>
          <w:rFonts w:ascii="Arial" w:hAnsi="Arial" w:cs="Arial"/>
        </w:rPr>
        <w:tab/>
        <w:t>Telecontrol Communications Interface</w:t>
      </w:r>
    </w:p>
    <w:p w14:paraId="10A1A933" w14:textId="77777777" w:rsidR="00B42DBA" w:rsidRPr="00DD1A7D" w:rsidRDefault="00B42DBA" w:rsidP="00B42DBA">
      <w:pPr>
        <w:rPr>
          <w:rFonts w:ascii="Arial" w:hAnsi="Arial" w:cs="Arial"/>
          <w:b/>
        </w:rPr>
      </w:pPr>
    </w:p>
    <w:p w14:paraId="24E4B151" w14:textId="77777777" w:rsidR="00B42DBA" w:rsidRPr="00DD1A7D" w:rsidRDefault="00B42DBA" w:rsidP="00B42DBA">
      <w:pPr>
        <w:rPr>
          <w:rFonts w:ascii="Arial" w:hAnsi="Arial" w:cs="Arial"/>
          <w:b/>
        </w:rPr>
      </w:pPr>
      <w:r w:rsidRPr="00DD1A7D">
        <w:rPr>
          <w:rFonts w:ascii="Arial" w:hAnsi="Arial" w:cs="Arial"/>
          <w:b/>
        </w:rPr>
        <w:t>Architecture</w:t>
      </w:r>
    </w:p>
    <w:p w14:paraId="74733535" w14:textId="77777777" w:rsidR="00B42DBA" w:rsidRPr="00DD1A7D" w:rsidRDefault="00B42DBA" w:rsidP="00B42DBA">
      <w:pPr>
        <w:rPr>
          <w:rFonts w:ascii="Arial" w:hAnsi="Arial" w:cs="Arial"/>
        </w:rPr>
      </w:pPr>
    </w:p>
    <w:p w14:paraId="02CD28B8" w14:textId="2F0A02AB" w:rsidR="00B42DBA" w:rsidRPr="00A873CB" w:rsidRDefault="00B42DBA" w:rsidP="00B42DBA">
      <w:pPr>
        <w:rPr>
          <w:rFonts w:ascii="Arial" w:hAnsi="Arial" w:cs="Arial"/>
        </w:rPr>
      </w:pPr>
      <w:r w:rsidRPr="00DD1A7D">
        <w:rPr>
          <w:rFonts w:ascii="Arial" w:hAnsi="Arial" w:cs="Arial"/>
        </w:rPr>
        <w:t xml:space="preserve">The TCI shall be provided by the OFTO at an Onshore location determined by </w:t>
      </w:r>
      <w:r w:rsidR="005325A5">
        <w:rPr>
          <w:rFonts w:ascii="Arial" w:hAnsi="Arial" w:cs="Arial"/>
        </w:rPr>
        <w:t>T</w:t>
      </w:r>
      <w:r w:rsidRPr="00DD1A7D">
        <w:rPr>
          <w:rFonts w:ascii="Arial" w:hAnsi="Arial" w:cs="Arial"/>
        </w:rPr>
        <w:t>he</w:t>
      </w:r>
      <w:r w:rsidR="005325A5">
        <w:rPr>
          <w:rFonts w:ascii="Arial" w:hAnsi="Arial" w:cs="Arial"/>
        </w:rPr>
        <w:t xml:space="preserve"> </w:t>
      </w:r>
      <w:r w:rsidR="001D6A17">
        <w:rPr>
          <w:rFonts w:ascii="Arial" w:hAnsi="Arial" w:cs="Arial"/>
        </w:rPr>
        <w:t>Company</w:t>
      </w:r>
      <w:r w:rsidRPr="00DD1A7D">
        <w:rPr>
          <w:rFonts w:ascii="Arial" w:hAnsi="Arial" w:cs="Arial"/>
        </w:rPr>
        <w:t>.</w:t>
      </w:r>
    </w:p>
    <w:p w14:paraId="139FD511" w14:textId="77777777" w:rsidR="00B42DBA" w:rsidRPr="00A873CB" w:rsidRDefault="00B42DBA" w:rsidP="00B42DBA">
      <w:pPr>
        <w:rPr>
          <w:rFonts w:ascii="Arial" w:hAnsi="Arial" w:cs="Arial"/>
        </w:rPr>
      </w:pPr>
    </w:p>
    <w:p w14:paraId="75BDA5D2" w14:textId="7D8E6083" w:rsidR="00B42DBA" w:rsidRPr="00DD1A7D" w:rsidRDefault="00B42DBA" w:rsidP="00B42DBA">
      <w:pPr>
        <w:rPr>
          <w:rFonts w:ascii="Arial" w:hAnsi="Arial" w:cs="Arial"/>
        </w:rPr>
      </w:pPr>
      <w:r w:rsidRPr="00DD1A7D">
        <w:rPr>
          <w:rFonts w:ascii="Arial" w:hAnsi="Arial" w:cs="Arial"/>
        </w:rPr>
        <w:t xml:space="preserve">The TCI shall </w:t>
      </w:r>
      <w:r w:rsidR="00DC6C48" w:rsidRPr="00A873CB">
        <w:rPr>
          <w:rFonts w:ascii="Arial" w:hAnsi="Arial" w:cs="Arial"/>
        </w:rPr>
        <w:t xml:space="preserve">enable connection to at least 2 independent SCADA stations (Main and Backup system at </w:t>
      </w:r>
      <w:r w:rsidR="001D6A17">
        <w:rPr>
          <w:rFonts w:ascii="Arial" w:hAnsi="Arial" w:cs="Arial"/>
        </w:rPr>
        <w:t>T</w:t>
      </w:r>
      <w:r w:rsidR="00DC6C48" w:rsidRPr="00A873CB">
        <w:rPr>
          <w:rFonts w:ascii="Arial" w:hAnsi="Arial" w:cs="Arial"/>
        </w:rPr>
        <w:t xml:space="preserve">he </w:t>
      </w:r>
      <w:r w:rsidR="001D6A17">
        <w:rPr>
          <w:rFonts w:ascii="Arial" w:hAnsi="Arial" w:cs="Arial"/>
        </w:rPr>
        <w:t>Company’s</w:t>
      </w:r>
      <w:r w:rsidR="00DC6C48" w:rsidRPr="00A873CB">
        <w:rPr>
          <w:rFonts w:ascii="Arial" w:hAnsi="Arial" w:cs="Arial"/>
        </w:rPr>
        <w:t xml:space="preserve"> control centre) via independent ports. Each port shall be equipped with a </w:t>
      </w:r>
      <w:r w:rsidR="004E6828" w:rsidRPr="00A873CB">
        <w:rPr>
          <w:rFonts w:ascii="Arial" w:hAnsi="Arial" w:cs="Arial"/>
        </w:rPr>
        <w:t>direct</w:t>
      </w:r>
      <w:r w:rsidR="00DC6C48" w:rsidRPr="00A873CB">
        <w:rPr>
          <w:rFonts w:ascii="Arial" w:hAnsi="Arial" w:cs="Arial"/>
        </w:rPr>
        <w:t xml:space="preserve"> and alternate channel. Hence the TCI shall </w:t>
      </w:r>
      <w:r w:rsidRPr="00DD1A7D">
        <w:rPr>
          <w:rFonts w:ascii="Arial" w:hAnsi="Arial" w:cs="Arial"/>
        </w:rPr>
        <w:t>support 4 communication channels organised as two independent ports with two communication channels (</w:t>
      </w:r>
      <w:smartTag w:uri="urn:schemas-microsoft-com:office:smarttags" w:element="place">
        <w:r w:rsidRPr="00DD1A7D">
          <w:rPr>
            <w:rFonts w:ascii="Arial" w:hAnsi="Arial" w:cs="Arial"/>
          </w:rPr>
          <w:t>Main</w:t>
        </w:r>
      </w:smartTag>
      <w:r w:rsidRPr="00DD1A7D">
        <w:rPr>
          <w:rFonts w:ascii="Arial" w:hAnsi="Arial" w:cs="Arial"/>
        </w:rPr>
        <w:t xml:space="preserve"> and Alternate) on each port. These ports and channels shall support GI74 </w:t>
      </w:r>
      <w:r w:rsidR="00DC6C48" w:rsidRPr="00A873CB">
        <w:rPr>
          <w:rFonts w:ascii="Arial" w:hAnsi="Arial" w:cs="Arial"/>
        </w:rPr>
        <w:t xml:space="preserve">or IEC101 Communication Protocol, as agreed with </w:t>
      </w:r>
      <w:r w:rsidR="001D6A17">
        <w:rPr>
          <w:rFonts w:ascii="Arial" w:hAnsi="Arial" w:cs="Arial"/>
        </w:rPr>
        <w:t>T</w:t>
      </w:r>
      <w:r w:rsidR="00DC6C48" w:rsidRPr="00A873CB">
        <w:rPr>
          <w:rFonts w:ascii="Arial" w:hAnsi="Arial" w:cs="Arial"/>
        </w:rPr>
        <w:t xml:space="preserve">he </w:t>
      </w:r>
      <w:r w:rsidR="001D6A17">
        <w:rPr>
          <w:rFonts w:ascii="Arial" w:hAnsi="Arial" w:cs="Arial"/>
        </w:rPr>
        <w:t>Company</w:t>
      </w:r>
      <w:r w:rsidR="00DC6C48" w:rsidRPr="00A873CB">
        <w:rPr>
          <w:rFonts w:ascii="Arial" w:hAnsi="Arial" w:cs="Arial"/>
        </w:rPr>
        <w:t xml:space="preserve"> and described in Appendix </w:t>
      </w:r>
      <w:r w:rsidR="00960DD4" w:rsidRPr="00A873CB">
        <w:rPr>
          <w:rFonts w:ascii="Arial" w:hAnsi="Arial" w:cs="Arial"/>
        </w:rPr>
        <w:t>A</w:t>
      </w:r>
      <w:r w:rsidR="00DC6C48" w:rsidRPr="00A873CB">
        <w:rPr>
          <w:rFonts w:ascii="Arial" w:hAnsi="Arial" w:cs="Arial"/>
        </w:rPr>
        <w:t xml:space="preserve"> </w:t>
      </w:r>
      <w:r w:rsidR="00960DD4" w:rsidRPr="00A873CB">
        <w:rPr>
          <w:rFonts w:ascii="Arial" w:hAnsi="Arial" w:cs="Arial"/>
        </w:rPr>
        <w:t>(GI74) and Appendix B</w:t>
      </w:r>
      <w:r w:rsidR="00DC6C48" w:rsidRPr="00A873CB">
        <w:rPr>
          <w:rFonts w:ascii="Arial" w:hAnsi="Arial" w:cs="Arial"/>
        </w:rPr>
        <w:t xml:space="preserve"> (IEC101).</w:t>
      </w:r>
    </w:p>
    <w:p w14:paraId="078F666C" w14:textId="77777777" w:rsidR="00B42DBA" w:rsidRPr="00DD1A7D" w:rsidRDefault="00B42DBA" w:rsidP="00B42DBA">
      <w:pPr>
        <w:rPr>
          <w:rFonts w:ascii="Arial" w:hAnsi="Arial" w:cs="Arial"/>
        </w:rPr>
      </w:pPr>
    </w:p>
    <w:p w14:paraId="2358FDE6" w14:textId="5A1975E1" w:rsidR="00B42DBA" w:rsidRPr="00DD1A7D" w:rsidRDefault="00B42DBA" w:rsidP="00B42DBA">
      <w:pPr>
        <w:rPr>
          <w:rFonts w:ascii="Arial" w:hAnsi="Arial" w:cs="Arial"/>
        </w:rPr>
      </w:pPr>
      <w:r w:rsidRPr="00DD1A7D">
        <w:rPr>
          <w:rFonts w:ascii="Arial" w:hAnsi="Arial" w:cs="Arial"/>
        </w:rPr>
        <w:t xml:space="preserve">The </w:t>
      </w:r>
      <w:r w:rsidR="001D6A17">
        <w:rPr>
          <w:rFonts w:ascii="Arial" w:hAnsi="Arial" w:cs="Arial"/>
        </w:rPr>
        <w:t>Company</w:t>
      </w:r>
      <w:r w:rsidRPr="00DD1A7D">
        <w:rPr>
          <w:rFonts w:ascii="Arial" w:hAnsi="Arial" w:cs="Arial"/>
        </w:rPr>
        <w:t xml:space="preserve"> shall provide and manage the communication infrastructure and the telecommunication services up to the TCI.</w:t>
      </w:r>
    </w:p>
    <w:p w14:paraId="28113108" w14:textId="77777777" w:rsidR="00B42DBA" w:rsidRPr="00DD1A7D" w:rsidRDefault="00B42DBA" w:rsidP="00B42DBA">
      <w:pPr>
        <w:rPr>
          <w:rFonts w:ascii="Arial" w:hAnsi="Arial" w:cs="Arial"/>
        </w:rPr>
      </w:pPr>
    </w:p>
    <w:p w14:paraId="3692B688" w14:textId="77777777" w:rsidR="00B42DBA" w:rsidRPr="00DD1A7D" w:rsidRDefault="00B42DBA" w:rsidP="00B42DBA">
      <w:pPr>
        <w:tabs>
          <w:tab w:val="left" w:pos="-1152"/>
          <w:tab w:val="left" w:pos="900"/>
          <w:tab w:val="left" w:pos="1440"/>
          <w:tab w:val="left" w:pos="2160"/>
          <w:tab w:val="left" w:pos="2880"/>
          <w:tab w:val="left" w:pos="3600"/>
          <w:tab w:val="left" w:pos="4320"/>
          <w:tab w:val="left" w:pos="5040"/>
          <w:tab w:val="left" w:pos="5760"/>
          <w:tab w:val="left" w:pos="6336"/>
        </w:tabs>
        <w:rPr>
          <w:rFonts w:ascii="Arial" w:hAnsi="Arial" w:cs="Arial"/>
        </w:rPr>
      </w:pPr>
      <w:r w:rsidRPr="00DD1A7D">
        <w:rPr>
          <w:rFonts w:ascii="Arial" w:hAnsi="Arial" w:cs="Arial"/>
        </w:rPr>
        <w:t>The following functions shall be supported through the TCI and are described in this document: –</w:t>
      </w:r>
    </w:p>
    <w:p w14:paraId="357142D8" w14:textId="77777777" w:rsidR="00B42DBA" w:rsidRPr="00DD1A7D" w:rsidRDefault="00B42DBA" w:rsidP="00B42DBA">
      <w:pPr>
        <w:ind w:left="360"/>
        <w:rPr>
          <w:rFonts w:ascii="Arial" w:hAnsi="Arial" w:cs="Arial"/>
        </w:rPr>
      </w:pPr>
    </w:p>
    <w:p w14:paraId="551E1E3A" w14:textId="77777777" w:rsidR="00B42DBA" w:rsidRPr="00DD1A7D" w:rsidRDefault="00B42DBA" w:rsidP="00B42DBA">
      <w:pPr>
        <w:ind w:left="360"/>
        <w:rPr>
          <w:rFonts w:ascii="Arial" w:hAnsi="Arial" w:cs="Arial"/>
        </w:rPr>
      </w:pPr>
      <w:r w:rsidRPr="00DD1A7D">
        <w:rPr>
          <w:rFonts w:ascii="Arial" w:hAnsi="Arial" w:cs="Arial"/>
        </w:rPr>
        <w:t>Plant and Equipment Alarms</w:t>
      </w:r>
    </w:p>
    <w:p w14:paraId="7F7A7507" w14:textId="77777777" w:rsidR="00B42DBA" w:rsidRPr="00DD1A7D" w:rsidRDefault="00B42DBA" w:rsidP="00B42DBA">
      <w:pPr>
        <w:ind w:left="360"/>
        <w:rPr>
          <w:rFonts w:ascii="Arial" w:hAnsi="Arial" w:cs="Arial"/>
        </w:rPr>
      </w:pPr>
      <w:r w:rsidRPr="00DD1A7D">
        <w:rPr>
          <w:rFonts w:ascii="Arial" w:hAnsi="Arial" w:cs="Arial"/>
        </w:rPr>
        <w:t>Alarm Grouping</w:t>
      </w:r>
    </w:p>
    <w:p w14:paraId="17E88535" w14:textId="77777777" w:rsidR="00B42DBA" w:rsidRPr="00DD1A7D" w:rsidRDefault="00B42DBA" w:rsidP="00B42DBA">
      <w:pPr>
        <w:ind w:left="360"/>
        <w:rPr>
          <w:rFonts w:ascii="Arial" w:hAnsi="Arial" w:cs="Arial"/>
          <w:lang w:val="fr-FR"/>
        </w:rPr>
      </w:pPr>
      <w:r w:rsidRPr="00DD1A7D">
        <w:rPr>
          <w:rFonts w:ascii="Arial" w:hAnsi="Arial" w:cs="Arial"/>
          <w:lang w:val="fr-FR"/>
        </w:rPr>
        <w:t>Digital Plant Indications</w:t>
      </w:r>
    </w:p>
    <w:p w14:paraId="4E4AF8E0" w14:textId="77777777" w:rsidR="00B42DBA" w:rsidRPr="00DD1A7D" w:rsidRDefault="00B42DBA" w:rsidP="00B42DBA">
      <w:pPr>
        <w:ind w:left="360"/>
        <w:rPr>
          <w:rFonts w:ascii="Arial" w:hAnsi="Arial" w:cs="Arial"/>
          <w:lang w:val="fr-FR"/>
        </w:rPr>
      </w:pPr>
      <w:r w:rsidRPr="00DD1A7D">
        <w:rPr>
          <w:rFonts w:ascii="Arial" w:hAnsi="Arial" w:cs="Arial"/>
          <w:lang w:val="fr-FR"/>
        </w:rPr>
        <w:t>Analogue Indications</w:t>
      </w:r>
    </w:p>
    <w:p w14:paraId="2D3A932D" w14:textId="77777777" w:rsidR="00B42DBA" w:rsidRPr="00DD1A7D" w:rsidRDefault="00B42DBA" w:rsidP="00B42DBA">
      <w:pPr>
        <w:ind w:left="360"/>
        <w:rPr>
          <w:rFonts w:ascii="Arial" w:hAnsi="Arial" w:cs="Arial"/>
          <w:lang w:val="fr-FR"/>
        </w:rPr>
      </w:pPr>
      <w:r w:rsidRPr="00DD1A7D">
        <w:rPr>
          <w:rFonts w:ascii="Arial" w:hAnsi="Arial" w:cs="Arial"/>
          <w:lang w:val="fr-FR"/>
        </w:rPr>
        <w:t xml:space="preserve">Transformer </w:t>
      </w:r>
      <w:proofErr w:type="spellStart"/>
      <w:r w:rsidRPr="00DD1A7D">
        <w:rPr>
          <w:rFonts w:ascii="Arial" w:hAnsi="Arial" w:cs="Arial"/>
          <w:lang w:val="fr-FR"/>
        </w:rPr>
        <w:t>Tap</w:t>
      </w:r>
      <w:proofErr w:type="spellEnd"/>
      <w:r w:rsidRPr="00DD1A7D">
        <w:rPr>
          <w:rFonts w:ascii="Arial" w:hAnsi="Arial" w:cs="Arial"/>
          <w:lang w:val="fr-FR"/>
        </w:rPr>
        <w:t xml:space="preserve"> Positions</w:t>
      </w:r>
    </w:p>
    <w:p w14:paraId="3B2CEB1B" w14:textId="77777777" w:rsidR="00B42DBA" w:rsidRPr="00DD1A7D" w:rsidRDefault="00B42DBA" w:rsidP="00B42DBA">
      <w:pPr>
        <w:ind w:left="360"/>
        <w:rPr>
          <w:rFonts w:ascii="Arial" w:hAnsi="Arial" w:cs="Arial"/>
        </w:rPr>
      </w:pPr>
      <w:r w:rsidRPr="00DD1A7D">
        <w:rPr>
          <w:rFonts w:ascii="Arial" w:hAnsi="Arial" w:cs="Arial"/>
        </w:rPr>
        <w:t>Maintenance Indications</w:t>
      </w:r>
    </w:p>
    <w:p w14:paraId="454448C5" w14:textId="77777777" w:rsidR="00B42DBA" w:rsidRPr="00455772" w:rsidRDefault="00B42DBA" w:rsidP="00B42DBA">
      <w:pPr>
        <w:ind w:left="360"/>
        <w:rPr>
          <w:rFonts w:ascii="Arial" w:hAnsi="Arial" w:cs="Arial"/>
        </w:rPr>
      </w:pPr>
      <w:r w:rsidRPr="00455772">
        <w:rPr>
          <w:rFonts w:ascii="Arial" w:hAnsi="Arial" w:cs="Arial"/>
        </w:rPr>
        <w:t>Plant and Equipment Controls</w:t>
      </w:r>
    </w:p>
    <w:p w14:paraId="67A87EDD" w14:textId="77777777" w:rsidR="00B42DBA" w:rsidRPr="00455772" w:rsidRDefault="00B42DBA" w:rsidP="00B42DBA">
      <w:pPr>
        <w:ind w:firstLine="360"/>
        <w:rPr>
          <w:rFonts w:ascii="Arial" w:hAnsi="Arial" w:cs="Arial"/>
        </w:rPr>
      </w:pPr>
      <w:r w:rsidRPr="00455772">
        <w:rPr>
          <w:rFonts w:ascii="Arial" w:hAnsi="Arial" w:cs="Arial"/>
        </w:rPr>
        <w:t>Circuit Breaker Synchronising</w:t>
      </w:r>
    </w:p>
    <w:p w14:paraId="4617C132" w14:textId="77777777" w:rsidR="00B42DBA" w:rsidRPr="00DD1A7D" w:rsidRDefault="00B42DBA" w:rsidP="00B42DBA">
      <w:pPr>
        <w:ind w:firstLine="360"/>
        <w:rPr>
          <w:rFonts w:ascii="Arial" w:hAnsi="Arial" w:cs="Arial"/>
        </w:rPr>
      </w:pPr>
    </w:p>
    <w:p w14:paraId="185B7DFF" w14:textId="77777777" w:rsidR="00B42DBA" w:rsidRPr="00DD1A7D" w:rsidRDefault="00B42DBA" w:rsidP="00B42DBA">
      <w:pPr>
        <w:rPr>
          <w:rFonts w:ascii="Arial" w:hAnsi="Arial" w:cs="Arial"/>
        </w:rPr>
      </w:pPr>
      <w:r w:rsidRPr="00DD1A7D">
        <w:rPr>
          <w:rFonts w:ascii="Arial" w:hAnsi="Arial" w:cs="Arial"/>
        </w:rPr>
        <w:t xml:space="preserve">Additional Functional Requirements and Configuration and Test Requirements of the OFTO control systems are described in Appendix </w:t>
      </w:r>
      <w:r w:rsidR="005E6720">
        <w:rPr>
          <w:rFonts w:ascii="Arial" w:hAnsi="Arial" w:cs="Arial"/>
        </w:rPr>
        <w:t>D</w:t>
      </w:r>
      <w:r w:rsidRPr="00DD1A7D">
        <w:rPr>
          <w:rFonts w:ascii="Arial" w:hAnsi="Arial" w:cs="Arial"/>
        </w:rPr>
        <w:t>.</w:t>
      </w:r>
    </w:p>
    <w:p w14:paraId="08FD6985" w14:textId="77777777" w:rsidR="00B42DBA" w:rsidRPr="00DD1A7D" w:rsidRDefault="00B42DBA" w:rsidP="00FB2B06">
      <w:pPr>
        <w:pStyle w:val="Heading1"/>
        <w:numPr>
          <w:ilvl w:val="0"/>
          <w:numId w:val="0"/>
        </w:numPr>
        <w:rPr>
          <w:rFonts w:cs="Arial"/>
        </w:rPr>
      </w:pPr>
      <w:r w:rsidRPr="00DD1A7D">
        <w:rPr>
          <w:rFonts w:cs="Arial"/>
        </w:rPr>
        <w:br w:type="page"/>
        <w:t>Technical Requirements</w:t>
      </w:r>
    </w:p>
    <w:p w14:paraId="7CC5CA89" w14:textId="77777777" w:rsidR="00B42DBA" w:rsidRPr="00DD1A7D" w:rsidRDefault="00B42DBA" w:rsidP="00B42DBA">
      <w:pPr>
        <w:ind w:left="360"/>
        <w:rPr>
          <w:rFonts w:ascii="Arial" w:hAnsi="Arial" w:cs="Arial"/>
        </w:rPr>
      </w:pPr>
    </w:p>
    <w:p w14:paraId="4AF7E4F4" w14:textId="77777777" w:rsidR="00B42DBA" w:rsidRPr="009241AA" w:rsidRDefault="00B42DBA" w:rsidP="00A60AD1">
      <w:pPr>
        <w:pStyle w:val="Heading1"/>
        <w:tabs>
          <w:tab w:val="clear" w:pos="851"/>
          <w:tab w:val="num" w:pos="709"/>
        </w:tabs>
        <w:rPr>
          <w:rFonts w:cs="Arial"/>
          <w:b w:val="0"/>
          <w:sz w:val="24"/>
          <w:szCs w:val="24"/>
        </w:rPr>
      </w:pPr>
      <w:r w:rsidRPr="009241AA">
        <w:rPr>
          <w:rFonts w:cs="Arial"/>
          <w:b w:val="0"/>
          <w:sz w:val="24"/>
          <w:szCs w:val="24"/>
        </w:rPr>
        <w:t>Telecontrol Communication Interface</w:t>
      </w:r>
    </w:p>
    <w:p w14:paraId="23172FCC" w14:textId="77777777" w:rsidR="00B42DBA" w:rsidRPr="00DD1A7D" w:rsidRDefault="00B42DBA" w:rsidP="00741EFB">
      <w:pPr>
        <w:tabs>
          <w:tab w:val="num" w:pos="1080"/>
        </w:tabs>
        <w:rPr>
          <w:rFonts w:ascii="Arial" w:hAnsi="Arial" w:cs="Arial"/>
        </w:rPr>
      </w:pPr>
    </w:p>
    <w:p w14:paraId="4B915FB4" w14:textId="1DCC0EFC" w:rsidR="00377840" w:rsidRDefault="00B42DBA" w:rsidP="00741EFB">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DD1A7D">
        <w:rPr>
          <w:rFonts w:ascii="Arial" w:hAnsi="Arial" w:cs="Arial"/>
        </w:rPr>
        <w:t xml:space="preserve">The Offshore Transmission Owner (OFTO) system shall provide a Telecontrol Communication Interface (TCI) to the </w:t>
      </w:r>
      <w:proofErr w:type="gramStart"/>
      <w:r w:rsidRPr="00DD1A7D">
        <w:rPr>
          <w:rFonts w:ascii="Arial" w:hAnsi="Arial" w:cs="Arial"/>
        </w:rPr>
        <w:t>Remote Control</w:t>
      </w:r>
      <w:proofErr w:type="gramEnd"/>
      <w:r w:rsidRPr="00DD1A7D">
        <w:rPr>
          <w:rFonts w:ascii="Arial" w:hAnsi="Arial" w:cs="Arial"/>
        </w:rPr>
        <w:t xml:space="preserve"> Point, using </w:t>
      </w:r>
      <w:r w:rsidR="005F2A3E">
        <w:rPr>
          <w:rFonts w:ascii="Arial" w:hAnsi="Arial" w:cs="Arial"/>
        </w:rPr>
        <w:t xml:space="preserve">either the </w:t>
      </w:r>
      <w:r w:rsidRPr="00DD1A7D">
        <w:rPr>
          <w:rFonts w:ascii="Arial" w:hAnsi="Arial" w:cs="Arial"/>
        </w:rPr>
        <w:t xml:space="preserve">GI74 </w:t>
      </w:r>
      <w:r w:rsidR="00DC6C48" w:rsidRPr="00A873CB">
        <w:rPr>
          <w:rFonts w:ascii="Arial" w:hAnsi="Arial" w:cs="Arial"/>
        </w:rPr>
        <w:t xml:space="preserve">or IEC101 protocol as agreed with </w:t>
      </w:r>
      <w:r w:rsidR="001D6A17">
        <w:rPr>
          <w:rFonts w:ascii="Arial" w:hAnsi="Arial" w:cs="Arial"/>
        </w:rPr>
        <w:t>T</w:t>
      </w:r>
      <w:r w:rsidR="00DC6C48" w:rsidRPr="00A873CB">
        <w:rPr>
          <w:rFonts w:ascii="Arial" w:hAnsi="Arial" w:cs="Arial"/>
        </w:rPr>
        <w:t xml:space="preserve">he </w:t>
      </w:r>
      <w:r w:rsidR="001D6A17">
        <w:rPr>
          <w:rFonts w:ascii="Arial" w:hAnsi="Arial" w:cs="Arial"/>
        </w:rPr>
        <w:t>Company</w:t>
      </w:r>
      <w:r w:rsidR="00DC6C48" w:rsidRPr="00A873CB">
        <w:rPr>
          <w:rFonts w:ascii="Arial" w:hAnsi="Arial" w:cs="Arial"/>
        </w:rPr>
        <w:t>.</w:t>
      </w:r>
    </w:p>
    <w:p w14:paraId="231157E1" w14:textId="77777777" w:rsidR="00377840" w:rsidRDefault="00377840" w:rsidP="00741EFB">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6B652442" w14:textId="5A1C0468" w:rsidR="00377840" w:rsidRDefault="00377840" w:rsidP="00741EFB">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Pr>
          <w:rFonts w:ascii="Arial" w:hAnsi="Arial" w:cs="Arial"/>
        </w:rPr>
        <w:t xml:space="preserve">For the avoidance of doubt, </w:t>
      </w:r>
      <w:r w:rsidR="00FE2FAC">
        <w:rPr>
          <w:rFonts w:ascii="Arial" w:hAnsi="Arial" w:cs="Arial"/>
        </w:rPr>
        <w:t xml:space="preserve">there is no obligation to change existing GI74 installations to IEC101 protocol.  However, there is nothing to prevent this change where an OFTO chooses </w:t>
      </w:r>
      <w:proofErr w:type="gramStart"/>
      <w:r w:rsidR="00FE2FAC">
        <w:rPr>
          <w:rFonts w:ascii="Arial" w:hAnsi="Arial" w:cs="Arial"/>
        </w:rPr>
        <w:t>to</w:t>
      </w:r>
      <w:proofErr w:type="gramEnd"/>
      <w:r w:rsidR="00FE2FAC">
        <w:rPr>
          <w:rFonts w:ascii="Arial" w:hAnsi="Arial" w:cs="Arial"/>
        </w:rPr>
        <w:t xml:space="preserve"> so.</w:t>
      </w:r>
      <w:r w:rsidR="00AC4BA8">
        <w:rPr>
          <w:rFonts w:ascii="Arial" w:hAnsi="Arial" w:cs="Arial"/>
        </w:rPr>
        <w:t xml:space="preserve">  It is expected that all new installations will use </w:t>
      </w:r>
      <w:r w:rsidR="002D548A">
        <w:rPr>
          <w:rFonts w:ascii="Arial" w:hAnsi="Arial" w:cs="Arial"/>
        </w:rPr>
        <w:t xml:space="preserve">the </w:t>
      </w:r>
      <w:r w:rsidR="00AC4BA8">
        <w:rPr>
          <w:rFonts w:ascii="Arial" w:hAnsi="Arial" w:cs="Arial"/>
        </w:rPr>
        <w:t>IEC101 protocol.</w:t>
      </w:r>
    </w:p>
    <w:p w14:paraId="222CE9CB" w14:textId="77777777" w:rsidR="00FE2FAC" w:rsidRDefault="00FE2FAC" w:rsidP="00741EFB">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3011E74A" w14:textId="53796F39" w:rsidR="00B42DBA" w:rsidRPr="00DD1A7D" w:rsidRDefault="00B42DBA" w:rsidP="00741EFB">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DD1A7D">
        <w:rPr>
          <w:rFonts w:ascii="Arial" w:hAnsi="Arial" w:cs="Arial"/>
        </w:rPr>
        <w:t xml:space="preserve">The message exchange and control action sequences of </w:t>
      </w:r>
      <w:r w:rsidR="00952CED">
        <w:rPr>
          <w:rFonts w:ascii="Arial" w:hAnsi="Arial" w:cs="Arial"/>
        </w:rPr>
        <w:t xml:space="preserve">the </w:t>
      </w:r>
      <w:r w:rsidRPr="00DD1A7D">
        <w:rPr>
          <w:rFonts w:ascii="Arial" w:hAnsi="Arial" w:cs="Arial"/>
        </w:rPr>
        <w:t xml:space="preserve">GI74 protocol </w:t>
      </w:r>
      <w:proofErr w:type="gramStart"/>
      <w:r w:rsidRPr="00DD1A7D">
        <w:rPr>
          <w:rFonts w:ascii="Arial" w:hAnsi="Arial" w:cs="Arial"/>
        </w:rPr>
        <w:t>is</w:t>
      </w:r>
      <w:proofErr w:type="gramEnd"/>
      <w:r w:rsidRPr="00DD1A7D">
        <w:rPr>
          <w:rFonts w:ascii="Arial" w:hAnsi="Arial" w:cs="Arial"/>
        </w:rPr>
        <w:t xml:space="preserve"> specified in Appendix </w:t>
      </w:r>
      <w:r w:rsidR="00387559">
        <w:rPr>
          <w:rFonts w:ascii="Arial" w:hAnsi="Arial" w:cs="Arial"/>
        </w:rPr>
        <w:t>A</w:t>
      </w:r>
      <w:r w:rsidRPr="00DD1A7D">
        <w:rPr>
          <w:rFonts w:ascii="Arial" w:hAnsi="Arial" w:cs="Arial"/>
        </w:rPr>
        <w:t>.</w:t>
      </w:r>
      <w:r w:rsidR="00DC6C48">
        <w:rPr>
          <w:rFonts w:ascii="Arial" w:hAnsi="Arial" w:cs="Arial"/>
        </w:rPr>
        <w:t xml:space="preserve">  </w:t>
      </w:r>
      <w:r w:rsidR="00DC6C48" w:rsidRPr="00A873CB">
        <w:rPr>
          <w:rFonts w:ascii="Arial" w:hAnsi="Arial" w:cs="Arial"/>
        </w:rPr>
        <w:t xml:space="preserve">IEC101 configuration requirements are described in Appendix </w:t>
      </w:r>
      <w:r w:rsidR="00387559" w:rsidRPr="00A873CB">
        <w:rPr>
          <w:rFonts w:ascii="Arial" w:hAnsi="Arial" w:cs="Arial"/>
        </w:rPr>
        <w:t>B and C</w:t>
      </w:r>
      <w:r w:rsidR="00DC6C48" w:rsidRPr="00A873CB">
        <w:rPr>
          <w:rFonts w:ascii="Arial" w:hAnsi="Arial" w:cs="Arial"/>
        </w:rPr>
        <w:t xml:space="preserve">. </w:t>
      </w:r>
      <w:r w:rsidRPr="00DD1A7D">
        <w:rPr>
          <w:rFonts w:ascii="Arial" w:hAnsi="Arial" w:cs="Arial"/>
        </w:rPr>
        <w:t xml:space="preserve">The TCI shall consist of two independent ports for communication with the </w:t>
      </w:r>
      <w:proofErr w:type="gramStart"/>
      <w:r w:rsidRPr="00DD1A7D">
        <w:rPr>
          <w:rFonts w:ascii="Arial" w:hAnsi="Arial" w:cs="Arial"/>
        </w:rPr>
        <w:t>Remote Control</w:t>
      </w:r>
      <w:proofErr w:type="gramEnd"/>
      <w:r w:rsidRPr="00DD1A7D">
        <w:rPr>
          <w:rFonts w:ascii="Arial" w:hAnsi="Arial" w:cs="Arial"/>
        </w:rPr>
        <w:t xml:space="preserve"> Point.  </w:t>
      </w:r>
    </w:p>
    <w:p w14:paraId="39E2D3DB" w14:textId="77777777" w:rsidR="00574B20" w:rsidRDefault="00574B20" w:rsidP="00574B20">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4DE64775" w14:textId="014CA4F7" w:rsidR="00574B20" w:rsidRDefault="00574B20" w:rsidP="00574B20">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Pr>
          <w:rFonts w:ascii="Arial" w:hAnsi="Arial" w:cs="Arial"/>
        </w:rPr>
        <w:t xml:space="preserve">For the avoidance of doubt, this specification only applies to communications between the OFTO TCI and </w:t>
      </w:r>
      <w:r w:rsidR="00FD0BC1">
        <w:rPr>
          <w:rFonts w:ascii="Arial" w:hAnsi="Arial" w:cs="Arial"/>
        </w:rPr>
        <w:t>The Company</w:t>
      </w:r>
      <w:r>
        <w:rPr>
          <w:rFonts w:ascii="Arial" w:hAnsi="Arial" w:cs="Arial"/>
        </w:rPr>
        <w:t>.</w:t>
      </w:r>
      <w:r w:rsidR="00377840">
        <w:rPr>
          <w:rFonts w:ascii="Arial" w:hAnsi="Arial" w:cs="Arial"/>
        </w:rPr>
        <w:t xml:space="preserve">  It specifically excludes inter-control centre communications between Transmission Owners and </w:t>
      </w:r>
      <w:r w:rsidR="00FD0BC1">
        <w:rPr>
          <w:rFonts w:ascii="Arial" w:hAnsi="Arial" w:cs="Arial"/>
        </w:rPr>
        <w:t>The Company</w:t>
      </w:r>
      <w:r w:rsidR="00377840">
        <w:rPr>
          <w:rFonts w:ascii="Arial" w:hAnsi="Arial" w:cs="Arial"/>
        </w:rPr>
        <w:t xml:space="preserve">. </w:t>
      </w:r>
    </w:p>
    <w:p w14:paraId="1650379C" w14:textId="77777777" w:rsidR="00B42DBA" w:rsidRPr="00DD1A7D" w:rsidRDefault="00B42DBA" w:rsidP="00741EFB">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1E7228ED" w14:textId="77777777" w:rsidR="00B42DBA" w:rsidRDefault="00B42DBA" w:rsidP="00741EFB">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DD1A7D">
        <w:rPr>
          <w:rFonts w:ascii="Arial" w:hAnsi="Arial" w:cs="Arial"/>
        </w:rPr>
        <w:t>Each port shall provide main and alternate communication channels.</w:t>
      </w:r>
    </w:p>
    <w:p w14:paraId="1C98C9FE" w14:textId="77777777" w:rsidR="00FD5051" w:rsidRDefault="00FD5051" w:rsidP="00741EFB">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2C89CA19" w14:textId="77777777" w:rsidR="00387559" w:rsidRPr="00DD1A7D" w:rsidRDefault="00387559" w:rsidP="00741EFB">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3D1AFD18" w14:textId="77777777" w:rsidR="00387559" w:rsidRPr="00A873CB" w:rsidRDefault="00387559" w:rsidP="00A60AD1">
      <w:pPr>
        <w:pStyle w:val="Heading2"/>
        <w:tabs>
          <w:tab w:val="clear" w:pos="851"/>
          <w:tab w:val="num" w:pos="709"/>
        </w:tabs>
        <w:rPr>
          <w:rFonts w:cs="Arial"/>
          <w:b w:val="0"/>
          <w:i w:val="0"/>
          <w:sz w:val="20"/>
        </w:rPr>
      </w:pPr>
      <w:r w:rsidRPr="00A873CB">
        <w:rPr>
          <w:rFonts w:cs="Arial"/>
          <w:b w:val="0"/>
          <w:i w:val="0"/>
          <w:sz w:val="20"/>
        </w:rPr>
        <w:t>Channel Switching</w:t>
      </w:r>
    </w:p>
    <w:p w14:paraId="4F6C5DA8" w14:textId="77777777" w:rsidR="00387559" w:rsidRPr="00A873CB" w:rsidRDefault="00387559" w:rsidP="00387559">
      <w:pPr>
        <w:pStyle w:val="NGT08-ParagraphText"/>
        <w:ind w:left="709"/>
        <w:rPr>
          <w:i/>
          <w:iCs/>
        </w:rPr>
      </w:pPr>
      <w:r w:rsidRPr="00A873CB">
        <w:rPr>
          <w:i/>
          <w:iCs/>
        </w:rPr>
        <w:t>To provide backup and physical diversity the communications between the slave and master stations there is a requirement for the communications to be able to be directed to one of two physical channels out of each of the master stations (</w:t>
      </w:r>
      <w:proofErr w:type="spellStart"/>
      <w:r w:rsidRPr="00A873CB">
        <w:rPr>
          <w:i/>
          <w:iCs/>
        </w:rPr>
        <w:t>iEMS</w:t>
      </w:r>
      <w:proofErr w:type="spellEnd"/>
      <w:r w:rsidRPr="00A873CB">
        <w:rPr>
          <w:i/>
          <w:iCs/>
        </w:rPr>
        <w:t xml:space="preserve"> Main and DBU).</w:t>
      </w:r>
    </w:p>
    <w:p w14:paraId="0B51CB01" w14:textId="77777777" w:rsidR="00387559" w:rsidRPr="00A873CB" w:rsidRDefault="00387559" w:rsidP="00387559">
      <w:pPr>
        <w:pStyle w:val="NGT08-ParagraphText"/>
        <w:ind w:left="709"/>
        <w:rPr>
          <w:i/>
          <w:iCs/>
        </w:rPr>
      </w:pPr>
      <w:r w:rsidRPr="00A873CB">
        <w:t xml:space="preserve">The slave station is required to have 2 physical channels to the </w:t>
      </w:r>
      <w:proofErr w:type="spellStart"/>
      <w:r w:rsidRPr="00A873CB">
        <w:t>iEMS</w:t>
      </w:r>
      <w:proofErr w:type="spellEnd"/>
      <w:r w:rsidRPr="00A873CB">
        <w:t xml:space="preserve"> </w:t>
      </w:r>
      <w:smartTag w:uri="urn:schemas-microsoft-com:office:smarttags" w:element="place">
        <w:r w:rsidRPr="00A873CB">
          <w:t>Main</w:t>
        </w:r>
      </w:smartTag>
      <w:r w:rsidRPr="00A873CB">
        <w:t xml:space="preserve"> and 2 physical channels to the DBU.</w:t>
      </w:r>
    </w:p>
    <w:p w14:paraId="5BE59817" w14:textId="77777777" w:rsidR="00387559" w:rsidRPr="00A873CB" w:rsidRDefault="00387559" w:rsidP="00387559">
      <w:pPr>
        <w:pStyle w:val="NGT08-ParagraphText"/>
        <w:ind w:left="709"/>
        <w:rPr>
          <w:i/>
          <w:iCs/>
        </w:rPr>
      </w:pPr>
      <w:r w:rsidRPr="00A873CB">
        <w:rPr>
          <w:i/>
          <w:iCs/>
        </w:rPr>
        <w:t xml:space="preserve">The master station decides which channel is healthy and directs traffic to this channel.  A channel </w:t>
      </w:r>
      <w:proofErr w:type="gramStart"/>
      <w:r w:rsidRPr="00A873CB">
        <w:rPr>
          <w:i/>
          <w:iCs/>
        </w:rPr>
        <w:t>is considered to be</w:t>
      </w:r>
      <w:proofErr w:type="gramEnd"/>
      <w:r w:rsidRPr="00A873CB">
        <w:rPr>
          <w:i/>
          <w:iCs/>
        </w:rPr>
        <w:t xml:space="preserve"> healthy provided a valid response is received from the slave station within the timeout period.</w:t>
      </w:r>
    </w:p>
    <w:p w14:paraId="12088313" w14:textId="77777777" w:rsidR="00387559" w:rsidRPr="00A873CB" w:rsidRDefault="00387559" w:rsidP="00387559">
      <w:pPr>
        <w:pStyle w:val="NGT08-ParagraphText"/>
        <w:ind w:left="709"/>
      </w:pPr>
      <w:r w:rsidRPr="00A873CB">
        <w:rPr>
          <w:i/>
          <w:iCs/>
        </w:rPr>
        <w:t>If communications fail at the IEC101 link level the master station will attempt a reset of the link before changing to the back-up channel and on changing channels the master station will perform a station initialisation. Likewise, for GI74 the master station will attempt to switch to the other route in case of a communications failure.</w:t>
      </w:r>
    </w:p>
    <w:p w14:paraId="6B9925C6" w14:textId="77777777" w:rsidR="00387559" w:rsidRPr="00A873CB" w:rsidRDefault="00387559" w:rsidP="00387559">
      <w:pPr>
        <w:pStyle w:val="NGT08-ParagraphText"/>
        <w:ind w:left="709"/>
      </w:pPr>
      <w:r w:rsidRPr="00A873CB">
        <w:t xml:space="preserve">At the slave station both connections may be considered as </w:t>
      </w:r>
      <w:proofErr w:type="gramStart"/>
      <w:r w:rsidRPr="00A873CB">
        <w:t>identical</w:t>
      </w:r>
      <w:proofErr w:type="gramEnd"/>
      <w:r w:rsidRPr="00A873CB">
        <w:t xml:space="preserve"> and the slave station shall transmit responses on the channel from which the interrogation was received.  A response should not be sent on the backup channel if the active channel fails before the response can be made.</w:t>
      </w:r>
    </w:p>
    <w:p w14:paraId="6D4B0DC5" w14:textId="77777777" w:rsidR="00387559" w:rsidRPr="00A873CB" w:rsidRDefault="00387559" w:rsidP="00387559">
      <w:pPr>
        <w:pStyle w:val="NGT08-ParagraphText"/>
        <w:ind w:left="709"/>
        <w:rPr>
          <w:i/>
        </w:rPr>
      </w:pPr>
      <w:r w:rsidRPr="00A873CB">
        <w:rPr>
          <w:i/>
        </w:rPr>
        <w:t xml:space="preserve">For GI74 TCIs the health of each channel is checked using hardware handshaking (see Appendix A). </w:t>
      </w:r>
    </w:p>
    <w:p w14:paraId="735C2DAF" w14:textId="77777777" w:rsidR="00387559" w:rsidRPr="00A873CB" w:rsidRDefault="00387559" w:rsidP="00387559">
      <w:pPr>
        <w:pStyle w:val="NGT08-ParagraphText"/>
        <w:ind w:left="709"/>
        <w:rPr>
          <w:i/>
          <w:iCs/>
        </w:rPr>
      </w:pPr>
      <w:r w:rsidRPr="00A873CB">
        <w:rPr>
          <w:i/>
        </w:rPr>
        <w:t>For IEC101 TCIs a request Link Status shall be sent by the master station (</w:t>
      </w:r>
      <w:proofErr w:type="spellStart"/>
      <w:r w:rsidRPr="00A873CB">
        <w:rPr>
          <w:i/>
        </w:rPr>
        <w:t>approx</w:t>
      </w:r>
      <w:proofErr w:type="spellEnd"/>
      <w:r w:rsidRPr="00A873CB">
        <w:rPr>
          <w:i/>
        </w:rPr>
        <w:t xml:space="preserve"> every 10 to 30s) to the </w:t>
      </w:r>
      <w:proofErr w:type="spellStart"/>
      <w:r w:rsidRPr="00A873CB">
        <w:rPr>
          <w:i/>
        </w:rPr>
        <w:t>non active</w:t>
      </w:r>
      <w:proofErr w:type="spellEnd"/>
      <w:r w:rsidRPr="00A873CB">
        <w:rPr>
          <w:i/>
        </w:rPr>
        <w:t xml:space="preserve"> communication channels. This is to confirm that the </w:t>
      </w:r>
      <w:proofErr w:type="spellStart"/>
      <w:r w:rsidRPr="00A873CB">
        <w:rPr>
          <w:i/>
        </w:rPr>
        <w:t>non active</w:t>
      </w:r>
      <w:proofErr w:type="spellEnd"/>
      <w:r w:rsidRPr="00A873CB">
        <w:rPr>
          <w:i/>
        </w:rPr>
        <w:t xml:space="preserve"> communication channels are healthy.  </w:t>
      </w:r>
      <w:r w:rsidRPr="00A873CB">
        <w:t xml:space="preserve">The link layer of the </w:t>
      </w:r>
      <w:proofErr w:type="spellStart"/>
      <w:r w:rsidRPr="00A873CB">
        <w:t>non active</w:t>
      </w:r>
      <w:proofErr w:type="spellEnd"/>
      <w:r w:rsidRPr="00A873CB">
        <w:t xml:space="preserve"> communication channels shall respond appropriately to the Request Link Status received.  If the Request Link Status is not received on a </w:t>
      </w:r>
      <w:proofErr w:type="spellStart"/>
      <w:r w:rsidRPr="00A873CB">
        <w:t>non active</w:t>
      </w:r>
      <w:proofErr w:type="spellEnd"/>
      <w:r w:rsidRPr="00A873CB">
        <w:t xml:space="preserve"> communication channel within a configurable period (default 120s), then the appropriate channel fail alarm for this channel shall be set.</w:t>
      </w:r>
    </w:p>
    <w:p w14:paraId="32517ACD" w14:textId="77777777" w:rsidR="00387559" w:rsidRPr="003775A8" w:rsidRDefault="00387559" w:rsidP="00A60AD1">
      <w:pPr>
        <w:pStyle w:val="Heading2"/>
        <w:tabs>
          <w:tab w:val="clear" w:pos="851"/>
          <w:tab w:val="num" w:pos="709"/>
        </w:tabs>
        <w:rPr>
          <w:b w:val="0"/>
          <w:i w:val="0"/>
          <w:sz w:val="20"/>
        </w:rPr>
      </w:pPr>
      <w:r w:rsidRPr="003775A8">
        <w:rPr>
          <w:b w:val="0"/>
          <w:i w:val="0"/>
          <w:sz w:val="20"/>
        </w:rPr>
        <w:t>Multiple Port Working</w:t>
      </w:r>
    </w:p>
    <w:p w14:paraId="7AE0D76C" w14:textId="77777777" w:rsidR="00387559" w:rsidRPr="00A873CB" w:rsidRDefault="00387559" w:rsidP="00387559">
      <w:pPr>
        <w:pStyle w:val="NGT08-ParagraphText"/>
        <w:ind w:left="709"/>
      </w:pPr>
      <w:proofErr w:type="gramStart"/>
      <w:r w:rsidRPr="00A873CB">
        <w:t>In order to</w:t>
      </w:r>
      <w:proofErr w:type="gramEnd"/>
      <w:r w:rsidRPr="00A873CB">
        <w:t xml:space="preserve"> allow the </w:t>
      </w:r>
      <w:proofErr w:type="spellStart"/>
      <w:r w:rsidRPr="00A873CB">
        <w:t>iEMS</w:t>
      </w:r>
      <w:proofErr w:type="spellEnd"/>
      <w:r w:rsidRPr="00A873CB">
        <w:t xml:space="preserve"> </w:t>
      </w:r>
      <w:smartTag w:uri="urn:schemas-microsoft-com:office:smarttags" w:element="place">
        <w:r w:rsidRPr="00A873CB">
          <w:t>Main</w:t>
        </w:r>
      </w:smartTag>
      <w:r w:rsidRPr="00A873CB">
        <w:t xml:space="preserve"> and the DBU to independently scan the slave station two ports</w:t>
      </w:r>
      <w:r w:rsidR="008A4E19" w:rsidRPr="00A873CB">
        <w:t>, each</w:t>
      </w:r>
      <w:r w:rsidRPr="00A873CB">
        <w:t xml:space="preserve"> consisting of two independent point-to-point communications channels, as mentioned above, are required from each slave station.  There is no coordination between the communications channels and therefore frames may be transmitted simultaneously on </w:t>
      </w:r>
      <w:r w:rsidR="008A4E19" w:rsidRPr="00A873CB">
        <w:t>all</w:t>
      </w:r>
      <w:r w:rsidRPr="00A873CB">
        <w:t xml:space="preserve"> channels.</w:t>
      </w:r>
    </w:p>
    <w:p w14:paraId="1EB538FB" w14:textId="77777777" w:rsidR="00387559" w:rsidRPr="00A873CB" w:rsidRDefault="00387559" w:rsidP="00387559">
      <w:pPr>
        <w:pStyle w:val="NGT08-ParagraphText"/>
        <w:ind w:left="709"/>
      </w:pPr>
      <w:r w:rsidRPr="00A873CB">
        <w:t>Channel switching shall be supported as above.</w:t>
      </w:r>
    </w:p>
    <w:p w14:paraId="2957BAA5" w14:textId="77777777" w:rsidR="00387559" w:rsidRPr="00A873CB" w:rsidRDefault="00387559" w:rsidP="00387559">
      <w:pPr>
        <w:pStyle w:val="NGT08-ParagraphText"/>
        <w:ind w:left="709"/>
      </w:pPr>
      <w:r w:rsidRPr="00A873CB">
        <w:t xml:space="preserve">Both IEMS Main and </w:t>
      </w:r>
      <w:proofErr w:type="spellStart"/>
      <w:r w:rsidRPr="00A873CB">
        <w:t>iEMS</w:t>
      </w:r>
      <w:proofErr w:type="spellEnd"/>
      <w:r w:rsidRPr="00A873CB">
        <w:t xml:space="preserve"> DBU communications are required to be supported simultaneously (on different ports) and may transmit different information (from within the same range of data). </w:t>
      </w:r>
    </w:p>
    <w:p w14:paraId="25A00E08" w14:textId="77777777" w:rsidR="00B42DBA" w:rsidRPr="00DD1A7D" w:rsidRDefault="00B42DBA" w:rsidP="00741EFB">
      <w:pPr>
        <w:tabs>
          <w:tab w:val="num" w:pos="1080"/>
        </w:tabs>
        <w:ind w:left="360"/>
        <w:rPr>
          <w:rFonts w:ascii="Arial" w:hAnsi="Arial" w:cs="Arial"/>
          <w:b/>
        </w:rPr>
      </w:pPr>
    </w:p>
    <w:p w14:paraId="08470454" w14:textId="77777777" w:rsidR="00B42DBA" w:rsidRPr="009241AA" w:rsidRDefault="00B42DBA" w:rsidP="00A60AD1">
      <w:pPr>
        <w:pStyle w:val="Heading1"/>
        <w:tabs>
          <w:tab w:val="clear" w:pos="851"/>
          <w:tab w:val="num" w:pos="709"/>
        </w:tabs>
        <w:rPr>
          <w:rFonts w:cs="Arial"/>
          <w:b w:val="0"/>
          <w:sz w:val="24"/>
          <w:szCs w:val="24"/>
        </w:rPr>
      </w:pPr>
      <w:r w:rsidRPr="009241AA">
        <w:rPr>
          <w:rFonts w:cs="Arial"/>
          <w:b w:val="0"/>
          <w:sz w:val="24"/>
          <w:szCs w:val="24"/>
        </w:rPr>
        <w:t>TCI Control and Control Arbitration</w:t>
      </w:r>
    </w:p>
    <w:p w14:paraId="277DBF91" w14:textId="77777777" w:rsidR="00B42DBA" w:rsidRPr="00DD1A7D" w:rsidRDefault="00B42DBA" w:rsidP="00741EFB">
      <w:pPr>
        <w:tabs>
          <w:tab w:val="num" w:pos="1080"/>
        </w:tabs>
        <w:rPr>
          <w:rFonts w:ascii="Arial" w:hAnsi="Arial" w:cs="Arial"/>
        </w:rPr>
      </w:pPr>
    </w:p>
    <w:p w14:paraId="1E2AE83B" w14:textId="38678FA5" w:rsidR="00B42DBA" w:rsidRPr="00DD1A7D"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DD1A7D">
        <w:rPr>
          <w:rFonts w:ascii="Arial" w:hAnsi="Arial" w:cs="Arial"/>
        </w:rPr>
        <w:t xml:space="preserve">The </w:t>
      </w:r>
      <w:r w:rsidR="001D6A17">
        <w:rPr>
          <w:rFonts w:ascii="Arial" w:hAnsi="Arial" w:cs="Arial"/>
        </w:rPr>
        <w:t>Company</w:t>
      </w:r>
      <w:r w:rsidRPr="00DD1A7D">
        <w:rPr>
          <w:rFonts w:ascii="Arial" w:hAnsi="Arial" w:cs="Arial"/>
        </w:rPr>
        <w:t xml:space="preserve"> has "control" responsibility and shall </w:t>
      </w:r>
      <w:r w:rsidRPr="00455772">
        <w:rPr>
          <w:rFonts w:ascii="Arial" w:hAnsi="Arial" w:cs="Arial"/>
        </w:rPr>
        <w:t xml:space="preserve">either operate the OFTO Network Assets directly or </w:t>
      </w:r>
      <w:r w:rsidRPr="00DD1A7D">
        <w:rPr>
          <w:rFonts w:ascii="Arial" w:hAnsi="Arial" w:cs="Arial"/>
        </w:rPr>
        <w:t xml:space="preserve">instruct others to operate the OFTO Network Assets. However, for consistency "Control" is used for the location operating the plant and "Point" the location from which this action may be initiated. </w:t>
      </w:r>
    </w:p>
    <w:p w14:paraId="6F1BEF01" w14:textId="77777777" w:rsidR="00B42DBA" w:rsidRPr="00DD1A7D"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1DACF5D2" w14:textId="77777777" w:rsidR="00B42DBA" w:rsidRPr="00DD1A7D"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DD1A7D">
        <w:rPr>
          <w:rFonts w:ascii="Arial" w:hAnsi="Arial" w:cs="Arial"/>
        </w:rPr>
        <w:t xml:space="preserve">In this document the </w:t>
      </w:r>
      <w:proofErr w:type="gramStart"/>
      <w:r w:rsidRPr="00DD1A7D">
        <w:rPr>
          <w:rFonts w:ascii="Arial" w:hAnsi="Arial" w:cs="Arial"/>
        </w:rPr>
        <w:t>Remote Control</w:t>
      </w:r>
      <w:proofErr w:type="gramEnd"/>
      <w:r w:rsidRPr="00DD1A7D">
        <w:rPr>
          <w:rFonts w:ascii="Arial" w:hAnsi="Arial" w:cs="Arial"/>
        </w:rPr>
        <w:t xml:space="preserve"> Point is the Electricity Network Control Centre (ENCC)</w:t>
      </w:r>
      <w:r w:rsidR="00045C46">
        <w:rPr>
          <w:rFonts w:ascii="Arial" w:hAnsi="Arial" w:cs="Arial"/>
        </w:rPr>
        <w:t xml:space="preserve"> which is to be configured as the master station</w:t>
      </w:r>
      <w:r w:rsidRPr="00DD1A7D">
        <w:rPr>
          <w:rFonts w:ascii="Arial" w:hAnsi="Arial" w:cs="Arial"/>
        </w:rPr>
        <w:t xml:space="preserve">. </w:t>
      </w:r>
    </w:p>
    <w:p w14:paraId="0F5F47E4" w14:textId="77777777" w:rsidR="00B42DBA" w:rsidRPr="00DD1A7D"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5555BE0F" w14:textId="77777777" w:rsidR="00B42DBA" w:rsidRPr="00DD1A7D"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DD1A7D">
        <w:rPr>
          <w:rFonts w:ascii="Arial" w:hAnsi="Arial" w:cs="Arial"/>
        </w:rPr>
        <w:t xml:space="preserve">This document does not cover the OFTO control point requirements. </w:t>
      </w:r>
    </w:p>
    <w:p w14:paraId="5569232F" w14:textId="77777777" w:rsidR="00B42DBA" w:rsidRPr="00DD1A7D"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3D77A4D5" w14:textId="77777777" w:rsidR="00B42DBA" w:rsidRPr="00DD1A7D"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DD1A7D">
        <w:rPr>
          <w:rFonts w:ascii="Arial" w:hAnsi="Arial" w:cs="Arial"/>
        </w:rPr>
        <w:t xml:space="preserve">At the TCI, comprehensive information relating to the plant status shall be presented; this shall consist of indications of plant and equipment states, alarms necessary to safely control and supervise plant and equipment and indications of primary circuit and supervisory analogue values.  </w:t>
      </w:r>
    </w:p>
    <w:p w14:paraId="31FB424B" w14:textId="77777777" w:rsidR="00B42DBA" w:rsidRPr="00DD1A7D"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0F2AF298" w14:textId="77777777" w:rsidR="00B42DBA" w:rsidRPr="00455772"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455772">
        <w:rPr>
          <w:rFonts w:ascii="Arial" w:hAnsi="Arial" w:cs="Arial"/>
        </w:rPr>
        <w:t xml:space="preserve">When the </w:t>
      </w:r>
      <w:proofErr w:type="gramStart"/>
      <w:r w:rsidRPr="00455772">
        <w:rPr>
          <w:rFonts w:ascii="Arial" w:hAnsi="Arial" w:cs="Arial"/>
        </w:rPr>
        <w:t>Remote Control</w:t>
      </w:r>
      <w:proofErr w:type="gramEnd"/>
      <w:r w:rsidRPr="00455772">
        <w:rPr>
          <w:rFonts w:ascii="Arial" w:hAnsi="Arial" w:cs="Arial"/>
        </w:rPr>
        <w:t xml:space="preserve"> Point is not the active point of control, the TCI shall still provide the above information.</w:t>
      </w:r>
    </w:p>
    <w:p w14:paraId="7DA95F4C" w14:textId="77777777" w:rsidR="00B42DBA" w:rsidRPr="00455772"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65B9DBA5" w14:textId="77777777" w:rsidR="00B42DBA" w:rsidRPr="00455772"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455772">
        <w:rPr>
          <w:rFonts w:ascii="Arial" w:hAnsi="Arial" w:cs="Arial"/>
        </w:rPr>
        <w:t xml:space="preserve">When the </w:t>
      </w:r>
      <w:proofErr w:type="gramStart"/>
      <w:r w:rsidRPr="00455772">
        <w:rPr>
          <w:rFonts w:ascii="Arial" w:hAnsi="Arial" w:cs="Arial"/>
        </w:rPr>
        <w:t>Remote Control</w:t>
      </w:r>
      <w:proofErr w:type="gramEnd"/>
      <w:r w:rsidRPr="00455772">
        <w:rPr>
          <w:rFonts w:ascii="Arial" w:hAnsi="Arial" w:cs="Arial"/>
        </w:rPr>
        <w:t xml:space="preserve"> Point is the active point of control, then controls received at the TCI shall be executed.</w:t>
      </w:r>
    </w:p>
    <w:p w14:paraId="262C3EA8" w14:textId="77777777" w:rsidR="00B42DBA" w:rsidRPr="00455772"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0A6C7439" w14:textId="77777777" w:rsidR="00B42DBA" w:rsidRPr="00455772"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455772">
        <w:rPr>
          <w:rFonts w:ascii="Arial" w:hAnsi="Arial" w:cs="Arial"/>
        </w:rPr>
        <w:t xml:space="preserve">Under normal conditions the </w:t>
      </w:r>
      <w:proofErr w:type="gramStart"/>
      <w:r w:rsidRPr="00455772">
        <w:rPr>
          <w:rFonts w:ascii="Arial" w:hAnsi="Arial" w:cs="Arial"/>
        </w:rPr>
        <w:t>Remote Control</w:t>
      </w:r>
      <w:proofErr w:type="gramEnd"/>
      <w:r w:rsidRPr="00455772">
        <w:rPr>
          <w:rFonts w:ascii="Arial" w:hAnsi="Arial" w:cs="Arial"/>
        </w:rPr>
        <w:t xml:space="preserve"> Point shall be the normal or default control point.</w:t>
      </w:r>
    </w:p>
    <w:p w14:paraId="7DB3633A" w14:textId="77777777" w:rsidR="00B42DBA" w:rsidRPr="00455772"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65F2B4EF" w14:textId="77777777" w:rsidR="00B42DBA" w:rsidRPr="00455772" w:rsidRDefault="00B42DBA" w:rsidP="00741EFB">
      <w:pPr>
        <w:keepLines/>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455772">
        <w:rPr>
          <w:rFonts w:ascii="Arial" w:hAnsi="Arial" w:cs="Arial"/>
        </w:rPr>
        <w:t xml:space="preserve">The </w:t>
      </w:r>
      <w:proofErr w:type="gramStart"/>
      <w:r w:rsidRPr="00455772">
        <w:rPr>
          <w:rFonts w:ascii="Arial" w:hAnsi="Arial" w:cs="Arial"/>
        </w:rPr>
        <w:t>Remote Control</w:t>
      </w:r>
      <w:proofErr w:type="gramEnd"/>
      <w:r w:rsidRPr="00455772">
        <w:rPr>
          <w:rFonts w:ascii="Arial" w:hAnsi="Arial" w:cs="Arial"/>
        </w:rPr>
        <w:t xml:space="preserve"> Point shall be able to take control if it is not currently in control. </w:t>
      </w:r>
    </w:p>
    <w:p w14:paraId="2B14213F" w14:textId="77777777" w:rsidR="00B42DBA" w:rsidRPr="00455772" w:rsidRDefault="00B42DBA" w:rsidP="00741EFB">
      <w:pPr>
        <w:keepLines/>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3E4C415B" w14:textId="77777777" w:rsidR="00B42DBA" w:rsidRPr="00455772" w:rsidRDefault="00B42DBA" w:rsidP="003775A8">
      <w:pPr>
        <w:keepLines/>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455772">
        <w:rPr>
          <w:rFonts w:ascii="Arial" w:hAnsi="Arial" w:cs="Arial"/>
        </w:rPr>
        <w:t xml:space="preserve">The </w:t>
      </w:r>
      <w:proofErr w:type="gramStart"/>
      <w:r w:rsidRPr="00455772">
        <w:rPr>
          <w:rFonts w:ascii="Arial" w:hAnsi="Arial" w:cs="Arial"/>
        </w:rPr>
        <w:t>Remote Control</w:t>
      </w:r>
      <w:proofErr w:type="gramEnd"/>
      <w:r w:rsidRPr="00455772">
        <w:rPr>
          <w:rFonts w:ascii="Arial" w:hAnsi="Arial" w:cs="Arial"/>
        </w:rPr>
        <w:t xml:space="preserve"> Point shall take control of the OFTO Network Assets by sending a specific control to the TCI. This action shall result in control of the OFTO Network Assets (except those switched into maintenance) being transferred to the </w:t>
      </w:r>
      <w:proofErr w:type="gramStart"/>
      <w:r w:rsidRPr="00455772">
        <w:rPr>
          <w:rFonts w:ascii="Arial" w:hAnsi="Arial" w:cs="Arial"/>
        </w:rPr>
        <w:t>Remote Control</w:t>
      </w:r>
      <w:proofErr w:type="gramEnd"/>
      <w:r w:rsidRPr="00455772">
        <w:rPr>
          <w:rFonts w:ascii="Arial" w:hAnsi="Arial" w:cs="Arial"/>
        </w:rPr>
        <w:t xml:space="preserve"> Point. </w:t>
      </w:r>
    </w:p>
    <w:p w14:paraId="0E74273D" w14:textId="77777777" w:rsidR="00B42DBA" w:rsidRPr="00455772" w:rsidRDefault="00B42DBA" w:rsidP="00741EFB">
      <w:pPr>
        <w:keepLines/>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19120736" w14:textId="77777777" w:rsidR="00B42DBA" w:rsidRPr="00DD1A7D" w:rsidRDefault="00B42DBA" w:rsidP="00741EFB">
      <w:pPr>
        <w:keepLines/>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DD1A7D">
        <w:rPr>
          <w:rFonts w:ascii="Arial" w:hAnsi="Arial" w:cs="Arial"/>
        </w:rPr>
        <w:t>An indication shall be provided at the TCI to indicate the control point currently in control of the OFTO Network Assets.</w:t>
      </w:r>
    </w:p>
    <w:p w14:paraId="63AB50FF" w14:textId="77777777" w:rsidR="00B42DBA" w:rsidRPr="00DD1A7D" w:rsidRDefault="00B42DBA" w:rsidP="00741EFB">
      <w:pPr>
        <w:keepLines/>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3E4F312F" w14:textId="77777777" w:rsidR="00B42DBA" w:rsidRDefault="00B42DBA" w:rsidP="00741EFB">
      <w:pPr>
        <w:keepLines/>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455772">
        <w:rPr>
          <w:rFonts w:ascii="Arial" w:hAnsi="Arial" w:cs="Arial"/>
        </w:rPr>
        <w:t>At any one time only one control point shall have control of each OFTO Network Asset (Plant and Equipment</w:t>
      </w:r>
      <w:proofErr w:type="gramStart"/>
      <w:r w:rsidRPr="00455772">
        <w:rPr>
          <w:rFonts w:ascii="Arial" w:hAnsi="Arial" w:cs="Arial"/>
        </w:rPr>
        <w:t>)</w:t>
      </w:r>
      <w:proofErr w:type="gramEnd"/>
      <w:r w:rsidRPr="00455772">
        <w:rPr>
          <w:rFonts w:ascii="Arial" w:hAnsi="Arial" w:cs="Arial"/>
        </w:rPr>
        <w:t xml:space="preserve"> and this control status shall be reported to the TCI.</w:t>
      </w:r>
    </w:p>
    <w:p w14:paraId="7F1EBD26" w14:textId="77777777" w:rsidR="003775A8" w:rsidRDefault="003775A8" w:rsidP="00741EFB">
      <w:pPr>
        <w:keepLines/>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594B5C48" w14:textId="77777777" w:rsidR="003775A8" w:rsidRPr="003775A8" w:rsidRDefault="003775A8" w:rsidP="003775A8"/>
    <w:p w14:paraId="3B200B33" w14:textId="77777777" w:rsidR="003775A8" w:rsidRPr="003775A8" w:rsidRDefault="003775A8" w:rsidP="00A60AD1">
      <w:pPr>
        <w:pStyle w:val="Heading2"/>
        <w:tabs>
          <w:tab w:val="clear" w:pos="851"/>
          <w:tab w:val="num" w:pos="709"/>
        </w:tabs>
        <w:rPr>
          <w:b w:val="0"/>
          <w:i w:val="0"/>
          <w:sz w:val="20"/>
        </w:rPr>
      </w:pPr>
      <w:r w:rsidRPr="003775A8">
        <w:rPr>
          <w:b w:val="0"/>
          <w:i w:val="0"/>
          <w:sz w:val="20"/>
        </w:rPr>
        <w:t>Control Authority</w:t>
      </w:r>
    </w:p>
    <w:p w14:paraId="575A8396" w14:textId="77777777" w:rsidR="003775A8" w:rsidRPr="00A873CB" w:rsidRDefault="003775A8" w:rsidP="003775A8">
      <w:pPr>
        <w:pStyle w:val="NGT08-ParagraphText"/>
        <w:ind w:left="709"/>
      </w:pPr>
      <w:r w:rsidRPr="00A873CB">
        <w:t>Plant controls at the slave station shall only be allowed on one port at any one time. The selection of which port is allowed to control is termed Control Authority.</w:t>
      </w:r>
    </w:p>
    <w:p w14:paraId="4676E616" w14:textId="77777777" w:rsidR="003775A8" w:rsidRPr="00A873CB" w:rsidRDefault="003775A8" w:rsidP="003775A8">
      <w:pPr>
        <w:pStyle w:val="NGT08-ParagraphText"/>
        <w:ind w:left="709"/>
      </w:pPr>
      <w:r w:rsidRPr="00A873CB">
        <w:t>On the slave station, a User Application process to block plant controls on ports which are not allowed control is required.</w:t>
      </w:r>
    </w:p>
    <w:p w14:paraId="5A65B69A" w14:textId="77777777" w:rsidR="003775A8" w:rsidRPr="00A873CB" w:rsidRDefault="003775A8" w:rsidP="003775A8">
      <w:pPr>
        <w:pStyle w:val="NGT08-ParagraphText"/>
        <w:ind w:left="709"/>
      </w:pPr>
      <w:r w:rsidRPr="00A873CB">
        <w:t>A command from the master station shall select which port at the slave station is to have Control Authority.</w:t>
      </w:r>
    </w:p>
    <w:p w14:paraId="0B1B1F45" w14:textId="77777777" w:rsidR="003775A8" w:rsidRPr="00A873CB" w:rsidRDefault="003775A8" w:rsidP="003775A8">
      <w:pPr>
        <w:pStyle w:val="NGT08-ParagraphText"/>
        <w:ind w:left="709"/>
      </w:pPr>
      <w:r w:rsidRPr="00A873CB">
        <w:t xml:space="preserve">All plant controls from the port which does not have Control Authority shall be blocked </w:t>
      </w:r>
      <w:proofErr w:type="gramStart"/>
      <w:r w:rsidRPr="00A873CB">
        <w:t>with the exception of</w:t>
      </w:r>
      <w:proofErr w:type="gramEnd"/>
      <w:r w:rsidRPr="00A873CB">
        <w:t xml:space="preserve"> the command to select Control Authority.</w:t>
      </w:r>
    </w:p>
    <w:p w14:paraId="2A8B4E11" w14:textId="77777777" w:rsidR="003775A8" w:rsidRPr="00A873CB" w:rsidRDefault="003775A8" w:rsidP="003775A8">
      <w:pPr>
        <w:pStyle w:val="NGT08-ParagraphText"/>
        <w:ind w:left="709"/>
      </w:pPr>
      <w:r w:rsidRPr="00A873CB">
        <w:t xml:space="preserve">Control Authority shall default to the port connected to the </w:t>
      </w:r>
      <w:proofErr w:type="spellStart"/>
      <w:r w:rsidRPr="00A873CB">
        <w:t>iEMS</w:t>
      </w:r>
      <w:proofErr w:type="spellEnd"/>
      <w:r w:rsidRPr="00A873CB">
        <w:t xml:space="preserve"> </w:t>
      </w:r>
      <w:smartTag w:uri="urn:schemas-microsoft-com:office:smarttags" w:element="place">
        <w:r w:rsidRPr="00A873CB">
          <w:t>Main</w:t>
        </w:r>
      </w:smartTag>
      <w:r w:rsidRPr="00A873CB">
        <w:t xml:space="preserve"> when the slave station is initialised.</w:t>
      </w:r>
    </w:p>
    <w:p w14:paraId="3D3EBE43" w14:textId="77777777" w:rsidR="003775A8" w:rsidRPr="00A873CB" w:rsidRDefault="003775A8" w:rsidP="003775A8">
      <w:pPr>
        <w:pStyle w:val="NGT08-ParagraphText"/>
        <w:ind w:left="709"/>
      </w:pPr>
      <w:r w:rsidRPr="00A873CB">
        <w:t xml:space="preserve">Failure of the </w:t>
      </w:r>
      <w:proofErr w:type="spellStart"/>
      <w:r w:rsidRPr="00A873CB">
        <w:t>iEMS</w:t>
      </w:r>
      <w:proofErr w:type="spellEnd"/>
      <w:r w:rsidRPr="00A873CB">
        <w:t xml:space="preserve"> shall not prevent change of the Control Authority (i.e. it should be possible to change the authority from </w:t>
      </w:r>
      <w:proofErr w:type="spellStart"/>
      <w:r w:rsidRPr="00A873CB">
        <w:t>iEMS</w:t>
      </w:r>
      <w:proofErr w:type="spellEnd"/>
      <w:r w:rsidRPr="00A873CB">
        <w:t xml:space="preserve"> </w:t>
      </w:r>
      <w:smartTag w:uri="urn:schemas-microsoft-com:office:smarttags" w:element="place">
        <w:r w:rsidRPr="00A873CB">
          <w:t>Main</w:t>
        </w:r>
      </w:smartTag>
      <w:r w:rsidRPr="00A873CB">
        <w:t xml:space="preserve"> to </w:t>
      </w:r>
      <w:proofErr w:type="spellStart"/>
      <w:r w:rsidRPr="00A873CB">
        <w:t>iEMS</w:t>
      </w:r>
      <w:proofErr w:type="spellEnd"/>
      <w:r w:rsidRPr="00A873CB">
        <w:t xml:space="preserve"> DBU from the </w:t>
      </w:r>
      <w:proofErr w:type="spellStart"/>
      <w:r w:rsidRPr="00A873CB">
        <w:t>iEMS</w:t>
      </w:r>
      <w:proofErr w:type="spellEnd"/>
      <w:r w:rsidRPr="00A873CB">
        <w:t xml:space="preserve"> DBU port).</w:t>
      </w:r>
    </w:p>
    <w:p w14:paraId="2B15F33F" w14:textId="77777777" w:rsidR="003775A8" w:rsidRDefault="003775A8" w:rsidP="003775A8">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851" w:hanging="709"/>
        <w:rPr>
          <w:rFonts w:ascii="Arial" w:hAnsi="Arial" w:cs="Arial"/>
        </w:rPr>
      </w:pPr>
    </w:p>
    <w:p w14:paraId="042188BD" w14:textId="77777777" w:rsidR="003775A8" w:rsidRPr="00DD1A7D" w:rsidRDefault="003775A8" w:rsidP="003775A8">
      <w:pPr>
        <w:tabs>
          <w:tab w:val="left" w:pos="-1152"/>
          <w:tab w:val="left" w:pos="-720"/>
          <w:tab w:val="left" w:pos="0"/>
          <w:tab w:val="left" w:pos="709"/>
          <w:tab w:val="left" w:pos="1260"/>
          <w:tab w:val="left" w:pos="2160"/>
        </w:tabs>
        <w:ind w:left="709"/>
        <w:jc w:val="both"/>
        <w:rPr>
          <w:rFonts w:ascii="Arial" w:hAnsi="Arial" w:cs="Arial"/>
        </w:rPr>
      </w:pPr>
      <w:r w:rsidRPr="00DD1A7D">
        <w:rPr>
          <w:rFonts w:ascii="Arial" w:hAnsi="Arial" w:cs="Arial"/>
        </w:rPr>
        <w:t xml:space="preserve">Each Control Centre Computer will have control </w:t>
      </w:r>
      <w:proofErr w:type="gramStart"/>
      <w:r w:rsidRPr="00DD1A7D">
        <w:rPr>
          <w:rFonts w:ascii="Arial" w:hAnsi="Arial" w:cs="Arial"/>
        </w:rPr>
        <w:t>capability</w:t>
      </w:r>
      <w:proofErr w:type="gramEnd"/>
      <w:r w:rsidRPr="00DD1A7D">
        <w:rPr>
          <w:rFonts w:ascii="Arial" w:hAnsi="Arial" w:cs="Arial"/>
        </w:rPr>
        <w:t xml:space="preserve"> but it is required that only one Control Point shall be in control at any one time.  Each Control Centre Computer will be able to take control by issuing a "Taking Control" control and an appropriate indication shall be generated.</w:t>
      </w:r>
    </w:p>
    <w:p w14:paraId="15876DC4" w14:textId="77777777" w:rsidR="003775A8" w:rsidRPr="00DD1A7D" w:rsidRDefault="003775A8" w:rsidP="003775A8">
      <w:pPr>
        <w:tabs>
          <w:tab w:val="left" w:pos="-1152"/>
          <w:tab w:val="left" w:pos="-720"/>
          <w:tab w:val="left" w:pos="0"/>
          <w:tab w:val="left" w:pos="709"/>
          <w:tab w:val="left" w:pos="1260"/>
          <w:tab w:val="left" w:pos="2160"/>
        </w:tabs>
        <w:ind w:left="709"/>
        <w:jc w:val="both"/>
        <w:rPr>
          <w:rFonts w:ascii="Arial" w:hAnsi="Arial" w:cs="Arial"/>
        </w:rPr>
      </w:pPr>
    </w:p>
    <w:p w14:paraId="078AA709" w14:textId="77777777" w:rsidR="003775A8" w:rsidRDefault="003775A8" w:rsidP="003775A8">
      <w:pPr>
        <w:tabs>
          <w:tab w:val="left" w:pos="-1152"/>
          <w:tab w:val="left" w:pos="-720"/>
          <w:tab w:val="left" w:pos="0"/>
          <w:tab w:val="left" w:pos="709"/>
          <w:tab w:val="left" w:pos="1260"/>
          <w:tab w:val="left" w:pos="2160"/>
        </w:tabs>
        <w:ind w:left="709"/>
        <w:jc w:val="both"/>
        <w:rPr>
          <w:rFonts w:ascii="Arial" w:hAnsi="Arial" w:cs="Arial"/>
        </w:rPr>
      </w:pPr>
      <w:r w:rsidRPr="00DD1A7D">
        <w:rPr>
          <w:rFonts w:ascii="Arial" w:hAnsi="Arial" w:cs="Arial"/>
        </w:rPr>
        <w:t xml:space="preserve">The Taking Control </w:t>
      </w:r>
      <w:proofErr w:type="spellStart"/>
      <w:r w:rsidRPr="00DD1A7D">
        <w:rPr>
          <w:rFonts w:ascii="Arial" w:hAnsi="Arial" w:cs="Arial"/>
        </w:rPr>
        <w:t>control</w:t>
      </w:r>
      <w:proofErr w:type="spellEnd"/>
      <w:r w:rsidRPr="00DD1A7D">
        <w:rPr>
          <w:rFonts w:ascii="Arial" w:hAnsi="Arial" w:cs="Arial"/>
        </w:rPr>
        <w:t xml:space="preserve"> shall be a single acting c</w:t>
      </w:r>
      <w:r>
        <w:rPr>
          <w:rFonts w:ascii="Arial" w:hAnsi="Arial" w:cs="Arial"/>
        </w:rPr>
        <w:t>ontrol allocated at data set-up.</w:t>
      </w:r>
      <w:r w:rsidRPr="00DD1A7D">
        <w:rPr>
          <w:rFonts w:ascii="Arial" w:hAnsi="Arial" w:cs="Arial"/>
        </w:rPr>
        <w:t xml:space="preserve">  The appropriate Control Source Status I</w:t>
      </w:r>
      <w:r>
        <w:rPr>
          <w:rFonts w:ascii="Arial" w:hAnsi="Arial" w:cs="Arial"/>
        </w:rPr>
        <w:t xml:space="preserve">ndication </w:t>
      </w:r>
      <w:r w:rsidRPr="00DD1A7D">
        <w:rPr>
          <w:rFonts w:ascii="Arial" w:hAnsi="Arial" w:cs="Arial"/>
        </w:rPr>
        <w:t>shall be set to zero in response to the change of control source.</w:t>
      </w:r>
    </w:p>
    <w:p w14:paraId="6D36CBE6" w14:textId="77777777" w:rsidR="003775A8" w:rsidRDefault="003775A8" w:rsidP="003775A8">
      <w:pPr>
        <w:tabs>
          <w:tab w:val="left" w:pos="-1152"/>
          <w:tab w:val="left" w:pos="-720"/>
          <w:tab w:val="left" w:pos="0"/>
          <w:tab w:val="left" w:pos="709"/>
          <w:tab w:val="left" w:pos="1260"/>
          <w:tab w:val="left" w:pos="2160"/>
        </w:tabs>
        <w:ind w:left="709"/>
        <w:jc w:val="both"/>
        <w:rPr>
          <w:rFonts w:ascii="Arial" w:hAnsi="Arial" w:cs="Arial"/>
        </w:rPr>
      </w:pPr>
    </w:p>
    <w:p w14:paraId="6A392945" w14:textId="77777777" w:rsidR="003775A8" w:rsidRPr="00DD1A7D" w:rsidRDefault="003775A8" w:rsidP="003775A8">
      <w:pPr>
        <w:tabs>
          <w:tab w:val="left" w:pos="-1152"/>
          <w:tab w:val="left" w:pos="-720"/>
          <w:tab w:val="left" w:pos="0"/>
          <w:tab w:val="left" w:pos="709"/>
          <w:tab w:val="left" w:pos="1260"/>
          <w:tab w:val="left" w:pos="2160"/>
        </w:tabs>
        <w:ind w:left="709"/>
        <w:jc w:val="both"/>
        <w:rPr>
          <w:rFonts w:ascii="Arial" w:hAnsi="Arial" w:cs="Arial"/>
        </w:rPr>
      </w:pPr>
      <w:r w:rsidRPr="00DD1A7D">
        <w:rPr>
          <w:rFonts w:ascii="Arial" w:hAnsi="Arial" w:cs="Arial"/>
        </w:rPr>
        <w:t xml:space="preserve">Control selections from a Control Centre Computer that is not in control shall be rejected and General Error Reply returned to the select stage unless the selection is Taking Control </w:t>
      </w:r>
      <w:proofErr w:type="spellStart"/>
      <w:r w:rsidRPr="00DD1A7D">
        <w:rPr>
          <w:rFonts w:ascii="Arial" w:hAnsi="Arial" w:cs="Arial"/>
        </w:rPr>
        <w:t>control</w:t>
      </w:r>
      <w:proofErr w:type="spellEnd"/>
      <w:r w:rsidRPr="00DD1A7D">
        <w:rPr>
          <w:rFonts w:ascii="Arial" w:hAnsi="Arial" w:cs="Arial"/>
        </w:rPr>
        <w:t xml:space="preserve">.  Data interrogations from the </w:t>
      </w:r>
      <w:proofErr w:type="gramStart"/>
      <w:r w:rsidRPr="00DD1A7D">
        <w:rPr>
          <w:rFonts w:ascii="Arial" w:hAnsi="Arial" w:cs="Arial"/>
        </w:rPr>
        <w:t>Remote Control</w:t>
      </w:r>
      <w:proofErr w:type="gramEnd"/>
      <w:r w:rsidRPr="00DD1A7D">
        <w:rPr>
          <w:rFonts w:ascii="Arial" w:hAnsi="Arial" w:cs="Arial"/>
        </w:rPr>
        <w:t xml:space="preserve"> Point shal</w:t>
      </w:r>
      <w:r>
        <w:rPr>
          <w:rFonts w:ascii="Arial" w:hAnsi="Arial" w:cs="Arial"/>
        </w:rPr>
        <w:t>l always be serviced by the</w:t>
      </w:r>
      <w:r w:rsidRPr="00DD1A7D">
        <w:rPr>
          <w:rFonts w:ascii="Arial" w:hAnsi="Arial" w:cs="Arial"/>
        </w:rPr>
        <w:t xml:space="preserve"> TCI.</w:t>
      </w:r>
    </w:p>
    <w:p w14:paraId="2DF11981" w14:textId="77777777" w:rsidR="003775A8" w:rsidRDefault="003775A8" w:rsidP="00741EFB">
      <w:pPr>
        <w:keepLines/>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156C30C0" w14:textId="77777777" w:rsidR="00B42DBA" w:rsidRPr="00DD1A7D" w:rsidRDefault="00B42DBA" w:rsidP="00741EFB">
      <w:pPr>
        <w:keepLines/>
        <w:tabs>
          <w:tab w:val="left" w:pos="-1152"/>
          <w:tab w:val="left" w:pos="900"/>
          <w:tab w:val="num" w:pos="1080"/>
          <w:tab w:val="left" w:pos="1440"/>
          <w:tab w:val="left" w:pos="2160"/>
          <w:tab w:val="left" w:pos="2880"/>
          <w:tab w:val="left" w:pos="3600"/>
          <w:tab w:val="left" w:pos="4320"/>
          <w:tab w:val="left" w:pos="5040"/>
          <w:tab w:val="left" w:pos="5760"/>
          <w:tab w:val="left" w:pos="6336"/>
        </w:tabs>
        <w:rPr>
          <w:rFonts w:ascii="Arial" w:hAnsi="Arial" w:cs="Arial"/>
        </w:rPr>
      </w:pPr>
      <w:r w:rsidRPr="00DD1A7D">
        <w:rPr>
          <w:rFonts w:ascii="Arial" w:hAnsi="Arial" w:cs="Arial"/>
        </w:rPr>
        <w:t xml:space="preserve"> </w:t>
      </w:r>
    </w:p>
    <w:p w14:paraId="7296E2C7" w14:textId="77777777" w:rsidR="00B42DBA" w:rsidRPr="009241AA" w:rsidRDefault="00B42DBA" w:rsidP="00A60AD1">
      <w:pPr>
        <w:pStyle w:val="Heading1"/>
        <w:tabs>
          <w:tab w:val="clear" w:pos="851"/>
          <w:tab w:val="num" w:pos="709"/>
        </w:tabs>
        <w:rPr>
          <w:rFonts w:cs="Arial"/>
          <w:b w:val="0"/>
          <w:sz w:val="24"/>
          <w:szCs w:val="24"/>
        </w:rPr>
      </w:pPr>
      <w:r w:rsidRPr="009241AA">
        <w:rPr>
          <w:rFonts w:cs="Arial"/>
          <w:b w:val="0"/>
          <w:sz w:val="24"/>
          <w:szCs w:val="24"/>
        </w:rPr>
        <w:t>Maintenance Facilities</w:t>
      </w:r>
    </w:p>
    <w:p w14:paraId="2186F2DE" w14:textId="77777777" w:rsidR="00B42DBA" w:rsidRPr="00DD1A7D" w:rsidRDefault="00B42DBA" w:rsidP="00741EFB">
      <w:pPr>
        <w:tabs>
          <w:tab w:val="num" w:pos="567"/>
        </w:tabs>
        <w:ind w:left="567" w:hanging="567"/>
        <w:rPr>
          <w:rFonts w:ascii="Arial" w:hAnsi="Arial" w:cs="Arial"/>
        </w:rPr>
      </w:pPr>
    </w:p>
    <w:p w14:paraId="511FEAD1" w14:textId="77777777" w:rsidR="00B42DBA" w:rsidRPr="00DD1A7D" w:rsidRDefault="00B42DBA" w:rsidP="003775A8">
      <w:pPr>
        <w:keepLines/>
        <w:tabs>
          <w:tab w:val="left" w:pos="-1152"/>
          <w:tab w:val="num" w:pos="567"/>
          <w:tab w:val="left" w:pos="900"/>
          <w:tab w:val="left" w:pos="1440"/>
          <w:tab w:val="left" w:pos="2160"/>
          <w:tab w:val="left" w:pos="2880"/>
          <w:tab w:val="left" w:pos="3600"/>
          <w:tab w:val="left" w:pos="4320"/>
          <w:tab w:val="left" w:pos="5040"/>
          <w:tab w:val="left" w:pos="5760"/>
          <w:tab w:val="left" w:pos="6336"/>
        </w:tabs>
        <w:ind w:left="709"/>
        <w:rPr>
          <w:rFonts w:ascii="Arial" w:hAnsi="Arial" w:cs="Arial"/>
        </w:rPr>
      </w:pPr>
      <w:r w:rsidRPr="00DD1A7D">
        <w:rPr>
          <w:rFonts w:ascii="Arial" w:hAnsi="Arial" w:cs="Arial"/>
        </w:rPr>
        <w:t xml:space="preserve">When the OFTO set their Network Assets (circuits, plant or equipment) into a maintenance operation state, an indication shall be provided per circuit at the TCI. It shall then be possible for the OFTO to suppress alarms and indications from that circuit either as a group or individually. This is to avoid nuisance traffic being reported to the </w:t>
      </w:r>
      <w:proofErr w:type="gramStart"/>
      <w:r w:rsidRPr="00DD1A7D">
        <w:rPr>
          <w:rFonts w:ascii="Arial" w:hAnsi="Arial" w:cs="Arial"/>
        </w:rPr>
        <w:t>Remote Control</w:t>
      </w:r>
      <w:proofErr w:type="gramEnd"/>
      <w:r w:rsidRPr="00DD1A7D">
        <w:rPr>
          <w:rFonts w:ascii="Arial" w:hAnsi="Arial" w:cs="Arial"/>
        </w:rPr>
        <w:t xml:space="preserve"> Point during maintenance and testing of OFTO Network Assets. </w:t>
      </w:r>
    </w:p>
    <w:p w14:paraId="5080284B" w14:textId="77777777" w:rsidR="00B42DBA" w:rsidRPr="00DD1A7D" w:rsidRDefault="00B42DBA" w:rsidP="00741EFB">
      <w:pPr>
        <w:keepLines/>
        <w:tabs>
          <w:tab w:val="left" w:pos="-1152"/>
          <w:tab w:val="num" w:pos="567"/>
          <w:tab w:val="left" w:pos="900"/>
          <w:tab w:val="left" w:pos="1440"/>
          <w:tab w:val="left" w:pos="2160"/>
          <w:tab w:val="left" w:pos="2880"/>
          <w:tab w:val="left" w:pos="3600"/>
          <w:tab w:val="left" w:pos="4320"/>
          <w:tab w:val="left" w:pos="5040"/>
          <w:tab w:val="left" w:pos="5760"/>
          <w:tab w:val="left" w:pos="6336"/>
        </w:tabs>
        <w:ind w:left="567" w:hanging="567"/>
        <w:rPr>
          <w:rFonts w:ascii="Arial" w:hAnsi="Arial" w:cs="Arial"/>
        </w:rPr>
      </w:pPr>
    </w:p>
    <w:p w14:paraId="5F96B350" w14:textId="77777777" w:rsidR="00B42DBA" w:rsidRPr="00DD1A7D" w:rsidRDefault="00B42DBA" w:rsidP="003775A8">
      <w:pPr>
        <w:keepLines/>
        <w:tabs>
          <w:tab w:val="left" w:pos="-1152"/>
          <w:tab w:val="num" w:pos="567"/>
          <w:tab w:val="left" w:pos="900"/>
          <w:tab w:val="left" w:pos="1440"/>
          <w:tab w:val="left" w:pos="2160"/>
          <w:tab w:val="left" w:pos="2880"/>
          <w:tab w:val="left" w:pos="3600"/>
          <w:tab w:val="left" w:pos="4320"/>
          <w:tab w:val="left" w:pos="5040"/>
          <w:tab w:val="left" w:pos="5760"/>
          <w:tab w:val="left" w:pos="6336"/>
        </w:tabs>
        <w:ind w:left="709"/>
        <w:rPr>
          <w:rFonts w:ascii="Arial" w:hAnsi="Arial" w:cs="Arial"/>
        </w:rPr>
      </w:pPr>
      <w:r w:rsidRPr="00DD1A7D">
        <w:rPr>
          <w:rFonts w:ascii="Arial" w:hAnsi="Arial" w:cs="Arial"/>
        </w:rPr>
        <w:t>An indication per circuit shall be provided when alarms and indications are currently suppressed on that circuit. This shall remain in the alarm condition until all suppression on the circuit has been removed.</w:t>
      </w:r>
    </w:p>
    <w:p w14:paraId="3369FDBF" w14:textId="77777777" w:rsidR="00B42DBA" w:rsidRPr="00DD1A7D" w:rsidRDefault="00B42DBA" w:rsidP="00741EFB">
      <w:pPr>
        <w:tabs>
          <w:tab w:val="num" w:pos="567"/>
        </w:tabs>
        <w:ind w:left="567" w:hanging="567"/>
        <w:rPr>
          <w:rFonts w:ascii="Arial" w:hAnsi="Arial" w:cs="Arial"/>
          <w:b/>
        </w:rPr>
      </w:pPr>
    </w:p>
    <w:p w14:paraId="043861A1" w14:textId="77777777" w:rsidR="00B42DBA" w:rsidRPr="00DD1A7D" w:rsidRDefault="00B42DBA" w:rsidP="00741EFB">
      <w:pPr>
        <w:tabs>
          <w:tab w:val="num" w:pos="567"/>
        </w:tabs>
        <w:ind w:left="567" w:hanging="567"/>
        <w:rPr>
          <w:rFonts w:ascii="Arial" w:hAnsi="Arial" w:cs="Arial"/>
          <w:b/>
        </w:rPr>
      </w:pPr>
    </w:p>
    <w:p w14:paraId="02061DC8" w14:textId="77777777" w:rsidR="00B42DBA" w:rsidRPr="009241AA" w:rsidRDefault="00B42DBA" w:rsidP="00DD1A7D">
      <w:pPr>
        <w:pStyle w:val="Heading1"/>
        <w:tabs>
          <w:tab w:val="clear" w:pos="851"/>
          <w:tab w:val="num" w:pos="709"/>
        </w:tabs>
        <w:ind w:left="709" w:hanging="709"/>
        <w:rPr>
          <w:rFonts w:cs="Arial"/>
          <w:b w:val="0"/>
          <w:sz w:val="24"/>
          <w:szCs w:val="24"/>
        </w:rPr>
      </w:pPr>
      <w:r w:rsidRPr="009241AA">
        <w:rPr>
          <w:rFonts w:cs="Arial"/>
          <w:b w:val="0"/>
          <w:sz w:val="24"/>
          <w:szCs w:val="24"/>
        </w:rPr>
        <w:t>Synchronising</w:t>
      </w:r>
    </w:p>
    <w:p w14:paraId="3FB12F4A" w14:textId="77777777" w:rsidR="00B42DBA" w:rsidRPr="00DD1A7D" w:rsidRDefault="00B42DBA" w:rsidP="00DD1A7D">
      <w:pPr>
        <w:keepLines/>
        <w:tabs>
          <w:tab w:val="left" w:pos="-1152"/>
          <w:tab w:val="num" w:pos="851"/>
          <w:tab w:val="left" w:pos="900"/>
          <w:tab w:val="left" w:pos="1440"/>
          <w:tab w:val="left" w:pos="2160"/>
          <w:tab w:val="left" w:pos="2880"/>
          <w:tab w:val="left" w:pos="3600"/>
          <w:tab w:val="left" w:pos="4320"/>
          <w:tab w:val="left" w:pos="5040"/>
          <w:tab w:val="left" w:pos="5760"/>
          <w:tab w:val="left" w:pos="6336"/>
        </w:tabs>
        <w:rPr>
          <w:rFonts w:ascii="Arial" w:hAnsi="Arial" w:cs="Arial"/>
        </w:rPr>
      </w:pPr>
    </w:p>
    <w:p w14:paraId="0B6FF51E" w14:textId="77777777" w:rsidR="00B42DBA" w:rsidRPr="00455772" w:rsidRDefault="00B42DBA" w:rsidP="00DD1A7D">
      <w:pPr>
        <w:keepLines/>
        <w:tabs>
          <w:tab w:val="left" w:pos="-1152"/>
          <w:tab w:val="num" w:pos="851"/>
          <w:tab w:val="left" w:pos="900"/>
          <w:tab w:val="left" w:pos="1440"/>
          <w:tab w:val="left" w:pos="2160"/>
          <w:tab w:val="left" w:pos="2880"/>
          <w:tab w:val="left" w:pos="3600"/>
          <w:tab w:val="left" w:pos="4320"/>
          <w:tab w:val="left" w:pos="5040"/>
          <w:tab w:val="left" w:pos="5760"/>
          <w:tab w:val="left" w:pos="6336"/>
        </w:tabs>
        <w:ind w:left="709"/>
        <w:rPr>
          <w:rFonts w:ascii="Arial" w:hAnsi="Arial" w:cs="Arial"/>
        </w:rPr>
      </w:pPr>
      <w:r w:rsidRPr="00455772">
        <w:rPr>
          <w:rFonts w:ascii="Arial" w:hAnsi="Arial" w:cs="Arial"/>
        </w:rPr>
        <w:t xml:space="preserve">Synchronising is required for the closure of specific circuit-breakers. </w:t>
      </w:r>
    </w:p>
    <w:p w14:paraId="611B3219" w14:textId="77777777" w:rsidR="00B42DBA" w:rsidRPr="00455772" w:rsidRDefault="00B42DBA" w:rsidP="00DD1A7D">
      <w:pPr>
        <w:keepLines/>
        <w:tabs>
          <w:tab w:val="left" w:pos="-1152"/>
          <w:tab w:val="num" w:pos="851"/>
          <w:tab w:val="left" w:pos="900"/>
          <w:tab w:val="left" w:pos="1440"/>
          <w:tab w:val="left" w:pos="2160"/>
          <w:tab w:val="left" w:pos="2880"/>
          <w:tab w:val="left" w:pos="3600"/>
          <w:tab w:val="left" w:pos="4320"/>
          <w:tab w:val="left" w:pos="5040"/>
          <w:tab w:val="left" w:pos="5760"/>
          <w:tab w:val="left" w:pos="6336"/>
        </w:tabs>
        <w:ind w:left="709"/>
        <w:rPr>
          <w:rFonts w:ascii="Arial" w:hAnsi="Arial" w:cs="Arial"/>
        </w:rPr>
      </w:pPr>
    </w:p>
    <w:p w14:paraId="6B5DDDBE" w14:textId="77777777" w:rsidR="00B42DBA" w:rsidRPr="00455772" w:rsidRDefault="00B42DBA" w:rsidP="00DD1A7D">
      <w:pPr>
        <w:keepLines/>
        <w:tabs>
          <w:tab w:val="left" w:pos="-1152"/>
          <w:tab w:val="num" w:pos="851"/>
          <w:tab w:val="left" w:pos="900"/>
          <w:tab w:val="left" w:pos="1440"/>
          <w:tab w:val="left" w:pos="2160"/>
          <w:tab w:val="left" w:pos="2880"/>
          <w:tab w:val="left" w:pos="3600"/>
          <w:tab w:val="left" w:pos="4320"/>
          <w:tab w:val="left" w:pos="5040"/>
          <w:tab w:val="left" w:pos="5760"/>
          <w:tab w:val="left" w:pos="6336"/>
        </w:tabs>
        <w:ind w:left="709"/>
        <w:rPr>
          <w:rFonts w:ascii="Arial" w:hAnsi="Arial" w:cs="Arial"/>
        </w:rPr>
      </w:pPr>
      <w:r w:rsidRPr="00455772">
        <w:rPr>
          <w:rFonts w:ascii="Arial" w:hAnsi="Arial" w:cs="Arial"/>
        </w:rPr>
        <w:t>For emergency operation, a separate control shall be provided that bypasses the synchronising facilities to enable closure of the circuit breaker directly via the TCI.</w:t>
      </w:r>
    </w:p>
    <w:p w14:paraId="0B10BB1C" w14:textId="77777777" w:rsidR="00B42DBA" w:rsidRPr="00455772" w:rsidRDefault="00B42DBA" w:rsidP="00741EFB">
      <w:pPr>
        <w:ind w:left="709"/>
        <w:rPr>
          <w:rFonts w:ascii="Arial" w:hAnsi="Arial" w:cs="Arial"/>
          <w:b/>
        </w:rPr>
      </w:pPr>
      <w:r w:rsidRPr="00455772">
        <w:rPr>
          <w:rFonts w:ascii="Arial" w:hAnsi="Arial" w:cs="Arial"/>
          <w:b/>
        </w:rPr>
        <w:t xml:space="preserve">  </w:t>
      </w:r>
    </w:p>
    <w:p w14:paraId="1BE6E908" w14:textId="77777777" w:rsidR="00B42DBA" w:rsidRPr="003775A8" w:rsidRDefault="00B42DBA" w:rsidP="002D1D9B">
      <w:pPr>
        <w:pStyle w:val="Heading1"/>
        <w:tabs>
          <w:tab w:val="clear" w:pos="851"/>
          <w:tab w:val="num" w:pos="709"/>
        </w:tabs>
        <w:ind w:left="709" w:hanging="709"/>
        <w:rPr>
          <w:rFonts w:cs="Arial"/>
          <w:b w:val="0"/>
          <w:sz w:val="24"/>
          <w:szCs w:val="24"/>
        </w:rPr>
      </w:pPr>
      <w:r w:rsidRPr="009241AA">
        <w:rPr>
          <w:rFonts w:cs="Arial"/>
          <w:b w:val="0"/>
          <w:sz w:val="24"/>
          <w:szCs w:val="24"/>
        </w:rPr>
        <w:t>Plant Data Acquisition Requirements</w:t>
      </w:r>
    </w:p>
    <w:p w14:paraId="048692CE" w14:textId="77777777" w:rsidR="00B42DBA" w:rsidRPr="00DD1A7D" w:rsidRDefault="00B42DBA" w:rsidP="00741EFB">
      <w:pPr>
        <w:tabs>
          <w:tab w:val="left" w:pos="-1440"/>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rPr>
          <w:rFonts w:ascii="Arial" w:hAnsi="Arial" w:cs="Arial"/>
        </w:rPr>
      </w:pPr>
      <w:r w:rsidRPr="00DD1A7D">
        <w:rPr>
          <w:rFonts w:ascii="Arial" w:hAnsi="Arial" w:cs="Arial"/>
        </w:rPr>
        <w:t xml:space="preserve">The data derived from the status of the OFTO Network Assets shall be Digital Inputs (derived from auxiliary contact closures of primary plant and protection, Tap Position Indications and Alarms) and Analogue Inputs for measured values (derived from instrument transformers).  </w:t>
      </w:r>
    </w:p>
    <w:p w14:paraId="39BA9379" w14:textId="77777777" w:rsidR="00B42DBA" w:rsidRPr="00DD1A7D" w:rsidRDefault="00B42DBA" w:rsidP="00741EFB">
      <w:pPr>
        <w:keepNext/>
        <w:keepLines/>
        <w:tabs>
          <w:tab w:val="left" w:pos="-1440"/>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rPr>
          <w:rFonts w:ascii="Arial" w:hAnsi="Arial" w:cs="Arial"/>
        </w:rPr>
      </w:pPr>
    </w:p>
    <w:p w14:paraId="45B849FF" w14:textId="77777777" w:rsidR="00B42DBA" w:rsidRPr="00DD1A7D" w:rsidRDefault="00B42DBA" w:rsidP="00DD1A7D">
      <w:pPr>
        <w:pStyle w:val="Heading2"/>
        <w:tabs>
          <w:tab w:val="clear" w:pos="851"/>
          <w:tab w:val="num" w:pos="709"/>
        </w:tabs>
        <w:ind w:left="709" w:hanging="709"/>
        <w:rPr>
          <w:rFonts w:cs="Arial"/>
          <w:b w:val="0"/>
          <w:i w:val="0"/>
          <w:sz w:val="20"/>
        </w:rPr>
      </w:pPr>
      <w:r w:rsidRPr="00DD1A7D">
        <w:rPr>
          <w:rFonts w:cs="Arial"/>
          <w:b w:val="0"/>
          <w:i w:val="0"/>
          <w:sz w:val="20"/>
        </w:rPr>
        <w:t>Digital Inputs</w:t>
      </w:r>
    </w:p>
    <w:p w14:paraId="49FB8896" w14:textId="77777777" w:rsidR="00B42DBA" w:rsidRPr="00DD1A7D" w:rsidRDefault="00B42DBA" w:rsidP="00741EFB">
      <w:pPr>
        <w:keepNext/>
        <w:keepLines/>
        <w:tabs>
          <w:tab w:val="left" w:pos="-1440"/>
          <w:tab w:val="left" w:pos="781"/>
          <w:tab w:val="left" w:pos="2232"/>
          <w:tab w:val="left" w:pos="2901"/>
          <w:tab w:val="left" w:pos="3682"/>
          <w:tab w:val="left" w:pos="4352"/>
          <w:tab w:val="left" w:pos="5133"/>
          <w:tab w:val="left" w:pos="5803"/>
          <w:tab w:val="left" w:pos="6472"/>
          <w:tab w:val="left" w:pos="7254"/>
          <w:tab w:val="left" w:pos="7923"/>
          <w:tab w:val="left" w:pos="8704"/>
        </w:tabs>
        <w:ind w:left="709"/>
        <w:rPr>
          <w:rFonts w:ascii="Arial" w:hAnsi="Arial" w:cs="Arial"/>
        </w:rPr>
      </w:pPr>
    </w:p>
    <w:p w14:paraId="51B3D13C" w14:textId="77777777" w:rsidR="00B42DBA" w:rsidRDefault="00B42DBA" w:rsidP="00741EFB">
      <w:pPr>
        <w:autoSpaceDE w:val="0"/>
        <w:autoSpaceDN w:val="0"/>
        <w:adjustRightInd w:val="0"/>
        <w:ind w:left="709"/>
        <w:rPr>
          <w:rFonts w:ascii="Arial" w:hAnsi="Arial" w:cs="Arial"/>
        </w:rPr>
      </w:pPr>
      <w:r w:rsidRPr="00DD1A7D">
        <w:rPr>
          <w:rFonts w:ascii="Arial" w:hAnsi="Arial" w:cs="Arial"/>
        </w:rPr>
        <w:t xml:space="preserve">Digital inputs may be either single or double point. Single point digital inputs shall be utilised where the requirement to detect an indeterminate state is not essential. Double point digital inputs shall be utilised where there is a requirement to discriminate between the two states </w:t>
      </w:r>
      <w:proofErr w:type="gramStart"/>
      <w:r w:rsidRPr="00DD1A7D">
        <w:rPr>
          <w:rFonts w:ascii="Arial" w:hAnsi="Arial" w:cs="Arial"/>
        </w:rPr>
        <w:t>in order to</w:t>
      </w:r>
      <w:proofErr w:type="gramEnd"/>
      <w:r w:rsidRPr="00DD1A7D">
        <w:rPr>
          <w:rFonts w:ascii="Arial" w:hAnsi="Arial" w:cs="Arial"/>
        </w:rPr>
        <w:t xml:space="preserve"> detect an incomplete operation, as for example in the case of disconnectors, earth switches and circuit-breakers. </w:t>
      </w:r>
    </w:p>
    <w:p w14:paraId="7A6ED677" w14:textId="77777777" w:rsidR="00A60AD1" w:rsidRPr="00DD1A7D" w:rsidRDefault="00A60AD1" w:rsidP="00741EFB">
      <w:pPr>
        <w:autoSpaceDE w:val="0"/>
        <w:autoSpaceDN w:val="0"/>
        <w:adjustRightInd w:val="0"/>
        <w:ind w:left="709"/>
        <w:rPr>
          <w:rFonts w:ascii="Arial" w:hAnsi="Arial" w:cs="Arial"/>
        </w:rPr>
      </w:pPr>
    </w:p>
    <w:p w14:paraId="0926941C" w14:textId="77777777" w:rsidR="00B42DBA" w:rsidRPr="00DD1A7D" w:rsidRDefault="00B42DBA" w:rsidP="00B42DBA">
      <w:pPr>
        <w:autoSpaceDE w:val="0"/>
        <w:autoSpaceDN w:val="0"/>
        <w:adjustRightInd w:val="0"/>
        <w:rPr>
          <w:rFonts w:ascii="Arial" w:hAnsi="Arial" w:cs="Arial"/>
        </w:rPr>
      </w:pPr>
    </w:p>
    <w:p w14:paraId="280CB9D5" w14:textId="77777777" w:rsidR="00B42DBA" w:rsidRPr="00DD1A7D" w:rsidRDefault="00B42DBA" w:rsidP="00DD1A7D">
      <w:pPr>
        <w:pStyle w:val="Heading3"/>
        <w:tabs>
          <w:tab w:val="clear" w:pos="0"/>
          <w:tab w:val="num" w:pos="709"/>
        </w:tabs>
        <w:ind w:left="709" w:hanging="709"/>
        <w:rPr>
          <w:rFonts w:cs="Arial"/>
        </w:rPr>
      </w:pPr>
      <w:r w:rsidRPr="00DD1A7D">
        <w:rPr>
          <w:rFonts w:cs="Arial"/>
        </w:rPr>
        <w:t>Single Point Digital Inputs</w:t>
      </w:r>
    </w:p>
    <w:p w14:paraId="0B41FB0C" w14:textId="77777777" w:rsidR="00B42DBA" w:rsidRPr="00DD1A7D" w:rsidRDefault="00B42DBA" w:rsidP="00C14649">
      <w:pPr>
        <w:autoSpaceDE w:val="0"/>
        <w:autoSpaceDN w:val="0"/>
        <w:adjustRightInd w:val="0"/>
        <w:ind w:left="709" w:hanging="709"/>
        <w:rPr>
          <w:rFonts w:ascii="Arial" w:hAnsi="Arial" w:cs="Arial"/>
        </w:rPr>
      </w:pPr>
    </w:p>
    <w:p w14:paraId="7D48A697" w14:textId="77777777" w:rsidR="00B42DBA" w:rsidRPr="00DD1A7D" w:rsidRDefault="00B42DBA" w:rsidP="00DD1A7D">
      <w:pPr>
        <w:autoSpaceDE w:val="0"/>
        <w:autoSpaceDN w:val="0"/>
        <w:adjustRightInd w:val="0"/>
        <w:ind w:left="709"/>
        <w:rPr>
          <w:rFonts w:ascii="Arial" w:hAnsi="Arial" w:cs="Arial"/>
        </w:rPr>
      </w:pPr>
      <w:r w:rsidRPr="00DD1A7D">
        <w:rPr>
          <w:rFonts w:ascii="Arial" w:hAnsi="Arial" w:cs="Arial"/>
        </w:rPr>
        <w:t>A Single Point Digital Input has an association with one physical input and is used when there is a need to detect only two discrete states, i.e. an ON/OFF condition. Plant alarm conditions, for example, are signalled to the TCI via Single Point Digital Inputs.</w:t>
      </w:r>
    </w:p>
    <w:p w14:paraId="672BE7A3" w14:textId="77777777" w:rsidR="00B42DBA" w:rsidRPr="00DD1A7D" w:rsidRDefault="00B42DBA" w:rsidP="00C14649">
      <w:pPr>
        <w:autoSpaceDE w:val="0"/>
        <w:autoSpaceDN w:val="0"/>
        <w:adjustRightInd w:val="0"/>
        <w:ind w:left="709" w:hanging="709"/>
        <w:rPr>
          <w:rFonts w:ascii="Arial" w:hAnsi="Arial" w:cs="Arial"/>
        </w:rPr>
      </w:pPr>
    </w:p>
    <w:p w14:paraId="1A6250ED" w14:textId="246D2F7D" w:rsidR="00B42DBA" w:rsidRPr="00DD1A7D" w:rsidRDefault="008F32AD" w:rsidP="00C14649">
      <w:pPr>
        <w:autoSpaceDE w:val="0"/>
        <w:autoSpaceDN w:val="0"/>
        <w:adjustRightInd w:val="0"/>
        <w:ind w:left="709" w:hanging="709"/>
        <w:rPr>
          <w:rFonts w:ascii="Arial" w:hAnsi="Arial" w:cs="Arial"/>
        </w:rPr>
      </w:pPr>
      <w:r w:rsidRPr="00DD1A7D">
        <w:rPr>
          <w:rFonts w:ascii="Arial" w:hAnsi="Arial" w:cs="Arial"/>
          <w:noProof/>
        </w:rPr>
        <w:drawing>
          <wp:inline distT="0" distB="0" distL="0" distR="0" wp14:anchorId="7AB12E0C" wp14:editId="3216815A">
            <wp:extent cx="4298950" cy="1619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98950" cy="1619250"/>
                    </a:xfrm>
                    <a:prstGeom prst="rect">
                      <a:avLst/>
                    </a:prstGeom>
                    <a:noFill/>
                    <a:ln>
                      <a:noFill/>
                    </a:ln>
                  </pic:spPr>
                </pic:pic>
              </a:graphicData>
            </a:graphic>
          </wp:inline>
        </w:drawing>
      </w:r>
    </w:p>
    <w:p w14:paraId="48C75F7A" w14:textId="77777777" w:rsidR="00B42DBA" w:rsidRPr="00DD1A7D" w:rsidRDefault="00B42DBA" w:rsidP="00DD1A7D">
      <w:pPr>
        <w:autoSpaceDE w:val="0"/>
        <w:autoSpaceDN w:val="0"/>
        <w:adjustRightInd w:val="0"/>
        <w:ind w:left="709"/>
        <w:rPr>
          <w:rFonts w:ascii="Arial" w:hAnsi="Arial" w:cs="Arial"/>
        </w:rPr>
      </w:pPr>
      <w:r w:rsidRPr="00DD1A7D">
        <w:rPr>
          <w:rFonts w:ascii="Arial" w:hAnsi="Arial" w:cs="Arial"/>
        </w:rPr>
        <w:t>The representations of states (1) and (2) shall be able to be reversed.</w:t>
      </w:r>
    </w:p>
    <w:p w14:paraId="23A69AD2" w14:textId="77777777" w:rsidR="00B42DBA" w:rsidRPr="00DD1A7D" w:rsidRDefault="00B42DBA" w:rsidP="00C14649">
      <w:pPr>
        <w:autoSpaceDE w:val="0"/>
        <w:autoSpaceDN w:val="0"/>
        <w:adjustRightInd w:val="0"/>
        <w:ind w:left="709" w:hanging="709"/>
        <w:rPr>
          <w:rFonts w:ascii="Arial" w:hAnsi="Arial" w:cs="Arial"/>
        </w:rPr>
      </w:pPr>
    </w:p>
    <w:p w14:paraId="498E396A" w14:textId="77777777" w:rsidR="00B42DBA" w:rsidRPr="00DD1A7D" w:rsidRDefault="00B42DBA" w:rsidP="00DD1A7D">
      <w:pPr>
        <w:pStyle w:val="Heading3"/>
        <w:tabs>
          <w:tab w:val="clear" w:pos="0"/>
          <w:tab w:val="num" w:pos="709"/>
        </w:tabs>
        <w:ind w:left="709" w:hanging="709"/>
        <w:rPr>
          <w:rFonts w:cs="Arial"/>
        </w:rPr>
      </w:pPr>
      <w:r w:rsidRPr="00DD1A7D">
        <w:rPr>
          <w:rFonts w:cs="Arial"/>
        </w:rPr>
        <w:t>Double Point Digital Inputs</w:t>
      </w:r>
    </w:p>
    <w:p w14:paraId="703D6A27" w14:textId="77777777" w:rsidR="00B42DBA" w:rsidRPr="00DD1A7D" w:rsidRDefault="00B42DBA" w:rsidP="00C14649">
      <w:pPr>
        <w:keepNext/>
        <w:keepLines/>
        <w:tabs>
          <w:tab w:val="left" w:pos="-1440"/>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7F1E416A" w14:textId="77777777" w:rsidR="00B42DBA" w:rsidRPr="00DD1A7D" w:rsidRDefault="00B42DBA" w:rsidP="00C14649">
      <w:pPr>
        <w:autoSpaceDE w:val="0"/>
        <w:autoSpaceDN w:val="0"/>
        <w:adjustRightInd w:val="0"/>
        <w:ind w:left="709"/>
        <w:rPr>
          <w:rFonts w:ascii="Arial" w:hAnsi="Arial" w:cs="Arial"/>
        </w:rPr>
      </w:pPr>
      <w:r w:rsidRPr="00DD1A7D">
        <w:rPr>
          <w:rFonts w:ascii="Arial" w:hAnsi="Arial" w:cs="Arial"/>
        </w:rPr>
        <w:t>A Double Point Digital Input has an association with two physical inputs and is used when there is a need to detect an ON/OFF condition and an intermediate state. For example, Circuit Breaker, Disconnector position indications are always signalled to the TCI via Double Point Digital Inputs.</w:t>
      </w:r>
    </w:p>
    <w:p w14:paraId="46C08B66" w14:textId="77777777" w:rsidR="00B42DBA" w:rsidRPr="00DD1A7D" w:rsidRDefault="00B42DBA" w:rsidP="00C14649">
      <w:pPr>
        <w:keepNext/>
        <w:keepLines/>
        <w:tabs>
          <w:tab w:val="left" w:pos="-1440"/>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63B0A6B0" w14:textId="30696095" w:rsidR="00B42DBA" w:rsidRPr="00DD1A7D" w:rsidRDefault="008F32AD" w:rsidP="00C14649">
      <w:pPr>
        <w:keepNext/>
        <w:keepLines/>
        <w:tabs>
          <w:tab w:val="left" w:pos="-1440"/>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noProof/>
        </w:rPr>
        <w:drawing>
          <wp:inline distT="0" distB="0" distL="0" distR="0" wp14:anchorId="7A4082C9" wp14:editId="1001CEDB">
            <wp:extent cx="5670550" cy="21653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70550" cy="2165350"/>
                    </a:xfrm>
                    <a:prstGeom prst="rect">
                      <a:avLst/>
                    </a:prstGeom>
                    <a:noFill/>
                    <a:ln>
                      <a:noFill/>
                    </a:ln>
                  </pic:spPr>
                </pic:pic>
              </a:graphicData>
            </a:graphic>
          </wp:inline>
        </w:drawing>
      </w:r>
    </w:p>
    <w:p w14:paraId="0AF79797" w14:textId="77777777" w:rsidR="00B42DBA" w:rsidRPr="00DD1A7D" w:rsidRDefault="00B42DBA" w:rsidP="00C14649">
      <w:pPr>
        <w:autoSpaceDE w:val="0"/>
        <w:autoSpaceDN w:val="0"/>
        <w:adjustRightInd w:val="0"/>
        <w:ind w:left="709"/>
        <w:rPr>
          <w:rFonts w:ascii="Arial" w:hAnsi="Arial" w:cs="Arial"/>
        </w:rPr>
      </w:pPr>
      <w:r w:rsidRPr="00DD1A7D">
        <w:rPr>
          <w:rFonts w:ascii="Arial" w:hAnsi="Arial" w:cs="Arial"/>
        </w:rPr>
        <w:t>States (1) and (2) shall be considered as normal valid states. States (3) and (4) shall be known as "DBI" (Don't Believe It). The representation of states (1) and (2) shall be able to be reversed by configuration.</w:t>
      </w:r>
    </w:p>
    <w:p w14:paraId="577F33AD" w14:textId="77777777" w:rsidR="00B42DBA" w:rsidRPr="00DD1A7D" w:rsidRDefault="00B42DBA" w:rsidP="00C14649">
      <w:pPr>
        <w:keepNext/>
        <w:keepLines/>
        <w:tabs>
          <w:tab w:val="left" w:pos="-1440"/>
          <w:tab w:val="left" w:pos="781"/>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45EE5A0D" w14:textId="77777777" w:rsidR="00B42DBA" w:rsidRPr="00DD1A7D" w:rsidRDefault="00B42DBA" w:rsidP="00DD1A7D">
      <w:pPr>
        <w:pStyle w:val="Heading2"/>
        <w:tabs>
          <w:tab w:val="clear" w:pos="851"/>
          <w:tab w:val="num" w:pos="709"/>
        </w:tabs>
        <w:ind w:left="709" w:hanging="709"/>
        <w:rPr>
          <w:rFonts w:cs="Arial"/>
          <w:b w:val="0"/>
          <w:i w:val="0"/>
          <w:sz w:val="20"/>
        </w:rPr>
      </w:pPr>
      <w:r w:rsidRPr="00DD1A7D">
        <w:rPr>
          <w:rFonts w:cs="Arial"/>
          <w:b w:val="0"/>
          <w:i w:val="0"/>
          <w:sz w:val="20"/>
        </w:rPr>
        <w:t>Alarm Grouping</w:t>
      </w:r>
    </w:p>
    <w:p w14:paraId="64017545" w14:textId="77777777" w:rsidR="00B42DBA" w:rsidRPr="00DD1A7D" w:rsidRDefault="00B42DBA" w:rsidP="00C14649">
      <w:pPr>
        <w:keepNext/>
        <w:keepLines/>
        <w:tabs>
          <w:tab w:val="left" w:pos="-1440"/>
          <w:tab w:val="left" w:pos="781"/>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26FCBC06" w14:textId="77777777" w:rsidR="00B42DBA" w:rsidRPr="00DD1A7D" w:rsidRDefault="00B42DBA" w:rsidP="00C14649">
      <w:pPr>
        <w:autoSpaceDE w:val="0"/>
        <w:autoSpaceDN w:val="0"/>
        <w:adjustRightInd w:val="0"/>
        <w:ind w:left="709"/>
        <w:rPr>
          <w:rFonts w:ascii="Arial" w:hAnsi="Arial" w:cs="Arial"/>
        </w:rPr>
      </w:pPr>
      <w:r w:rsidRPr="00DD1A7D">
        <w:rPr>
          <w:rFonts w:ascii="Arial" w:hAnsi="Arial" w:cs="Arial"/>
        </w:rPr>
        <w:t>The TCI shall support the grouping of inputs and internally generated signals and for these inputs to be assigned to a group alarm. The transition between states shall follow the validation of the individual inputs to any group.</w:t>
      </w:r>
    </w:p>
    <w:p w14:paraId="48C5F17E" w14:textId="77777777" w:rsidR="00C14649" w:rsidRPr="00DD1A7D" w:rsidRDefault="00C14649" w:rsidP="00C14649">
      <w:pPr>
        <w:autoSpaceDE w:val="0"/>
        <w:autoSpaceDN w:val="0"/>
        <w:adjustRightInd w:val="0"/>
        <w:ind w:left="709" w:hanging="709"/>
        <w:rPr>
          <w:rFonts w:ascii="Arial" w:hAnsi="Arial" w:cs="Arial"/>
          <w:bCs/>
        </w:rPr>
      </w:pPr>
    </w:p>
    <w:p w14:paraId="6CCE5B44" w14:textId="77777777" w:rsidR="00B42DBA" w:rsidRPr="00DD1A7D" w:rsidRDefault="00B42DBA" w:rsidP="00DD1A7D">
      <w:pPr>
        <w:pStyle w:val="Heading3"/>
        <w:tabs>
          <w:tab w:val="clear" w:pos="0"/>
          <w:tab w:val="num" w:pos="709"/>
        </w:tabs>
        <w:ind w:left="709" w:hanging="709"/>
        <w:rPr>
          <w:rStyle w:val="Heading2Char"/>
          <w:rFonts w:cs="Arial"/>
          <w:b w:val="0"/>
          <w:i w:val="0"/>
          <w:sz w:val="20"/>
        </w:rPr>
      </w:pPr>
      <w:r w:rsidRPr="00DD1A7D">
        <w:rPr>
          <w:rStyle w:val="Heading3Char"/>
          <w:rFonts w:cs="Arial"/>
        </w:rPr>
        <w:t>Grouped Alarms (without Reflash</w:t>
      </w:r>
      <w:r w:rsidRPr="00DD1A7D">
        <w:rPr>
          <w:rStyle w:val="Heading2Char"/>
          <w:rFonts w:cs="Arial"/>
          <w:b w:val="0"/>
          <w:i w:val="0"/>
          <w:sz w:val="20"/>
        </w:rPr>
        <w:t>)</w:t>
      </w:r>
    </w:p>
    <w:p w14:paraId="43904081" w14:textId="77777777" w:rsidR="00B42DBA" w:rsidRPr="00DD1A7D" w:rsidRDefault="00B42DBA" w:rsidP="00C14649">
      <w:pPr>
        <w:autoSpaceDE w:val="0"/>
        <w:autoSpaceDN w:val="0"/>
        <w:adjustRightInd w:val="0"/>
        <w:ind w:left="709" w:hanging="709"/>
        <w:rPr>
          <w:rFonts w:ascii="Arial" w:hAnsi="Arial" w:cs="Arial"/>
        </w:rPr>
      </w:pPr>
    </w:p>
    <w:p w14:paraId="100777FF" w14:textId="77777777" w:rsidR="00B42DBA" w:rsidRPr="00DD1A7D" w:rsidRDefault="00B42DBA" w:rsidP="00C14649">
      <w:pPr>
        <w:autoSpaceDE w:val="0"/>
        <w:autoSpaceDN w:val="0"/>
        <w:adjustRightInd w:val="0"/>
        <w:ind w:left="709"/>
        <w:rPr>
          <w:rFonts w:ascii="Arial" w:hAnsi="Arial" w:cs="Arial"/>
        </w:rPr>
      </w:pPr>
      <w:r w:rsidRPr="00DD1A7D">
        <w:rPr>
          <w:rFonts w:ascii="Arial" w:hAnsi="Arial" w:cs="Arial"/>
        </w:rPr>
        <w:t xml:space="preserve">This type of group alarm has two states: </w:t>
      </w:r>
      <w:smartTag w:uri="urn:schemas-microsoft-com:office:smarttags" w:element="place">
        <w:smartTag w:uri="urn:schemas-microsoft-com:office:smarttags" w:element="City">
          <w:r w:rsidRPr="00DD1A7D">
            <w:rPr>
              <w:rFonts w:ascii="Arial" w:hAnsi="Arial" w:cs="Arial"/>
            </w:rPr>
            <w:t>Normal</w:t>
          </w:r>
        </w:smartTag>
      </w:smartTag>
      <w:r w:rsidRPr="00DD1A7D">
        <w:rPr>
          <w:rFonts w:ascii="Arial" w:hAnsi="Arial" w:cs="Arial"/>
        </w:rPr>
        <w:t xml:space="preserve"> (OFF) or Abnormal (ON). If </w:t>
      </w:r>
      <w:r w:rsidRPr="00DD1A7D">
        <w:rPr>
          <w:rFonts w:ascii="Arial" w:hAnsi="Arial" w:cs="Arial"/>
          <w:b/>
          <w:bCs/>
        </w:rPr>
        <w:t xml:space="preserve">any </w:t>
      </w:r>
      <w:r w:rsidRPr="00DD1A7D">
        <w:rPr>
          <w:rFonts w:ascii="Arial" w:hAnsi="Arial" w:cs="Arial"/>
        </w:rPr>
        <w:t xml:space="preserve">of the inputs of a group are in the abnormal state, the grouped alarm shall be in the abnormal state. If </w:t>
      </w:r>
      <w:proofErr w:type="gramStart"/>
      <w:r w:rsidRPr="00DD1A7D">
        <w:rPr>
          <w:rFonts w:ascii="Arial" w:hAnsi="Arial" w:cs="Arial"/>
          <w:b/>
          <w:bCs/>
        </w:rPr>
        <w:t xml:space="preserve">all </w:t>
      </w:r>
      <w:r w:rsidRPr="00DD1A7D">
        <w:rPr>
          <w:rFonts w:ascii="Arial" w:hAnsi="Arial" w:cs="Arial"/>
        </w:rPr>
        <w:t>of</w:t>
      </w:r>
      <w:proofErr w:type="gramEnd"/>
      <w:r w:rsidRPr="00DD1A7D">
        <w:rPr>
          <w:rFonts w:ascii="Arial" w:hAnsi="Arial" w:cs="Arial"/>
        </w:rPr>
        <w:t xml:space="preserve"> the inputs of a group are in the normal state, the grouped alarm shall be in the normal state. The TCI shall be capable of supporting at least 600 groups of this type, with a capability of 128 inputs per group. A capacity of at least 5000 group inputs shall be provided</w:t>
      </w:r>
    </w:p>
    <w:p w14:paraId="09933108" w14:textId="77777777" w:rsidR="00B42DBA" w:rsidRPr="00DD1A7D" w:rsidRDefault="00B42DBA" w:rsidP="00C14649">
      <w:pPr>
        <w:autoSpaceDE w:val="0"/>
        <w:autoSpaceDN w:val="0"/>
        <w:adjustRightInd w:val="0"/>
        <w:ind w:left="709" w:hanging="709"/>
        <w:rPr>
          <w:rFonts w:ascii="Arial" w:hAnsi="Arial" w:cs="Arial"/>
        </w:rPr>
      </w:pPr>
    </w:p>
    <w:p w14:paraId="6ECCA6A4" w14:textId="77777777" w:rsidR="00B42DBA" w:rsidRPr="00DD1A7D" w:rsidRDefault="00B42DBA" w:rsidP="00DD1A7D">
      <w:pPr>
        <w:pStyle w:val="Heading3"/>
        <w:tabs>
          <w:tab w:val="clear" w:pos="0"/>
          <w:tab w:val="num" w:pos="709"/>
        </w:tabs>
        <w:ind w:left="709" w:hanging="709"/>
        <w:rPr>
          <w:rFonts w:cs="Arial"/>
        </w:rPr>
      </w:pPr>
      <w:r w:rsidRPr="00DD1A7D">
        <w:rPr>
          <w:rStyle w:val="Heading2Char"/>
          <w:rFonts w:cs="Arial"/>
          <w:b w:val="0"/>
          <w:i w:val="0"/>
          <w:sz w:val="20"/>
        </w:rPr>
        <w:t>Grouped Alarms with Reflash</w:t>
      </w:r>
    </w:p>
    <w:p w14:paraId="3C21DE42" w14:textId="77777777" w:rsidR="00C14649" w:rsidRPr="00DD1A7D" w:rsidRDefault="00C14649" w:rsidP="00DD1A7D">
      <w:pPr>
        <w:tabs>
          <w:tab w:val="num" w:pos="709"/>
        </w:tabs>
        <w:autoSpaceDE w:val="0"/>
        <w:autoSpaceDN w:val="0"/>
        <w:adjustRightInd w:val="0"/>
        <w:ind w:left="709" w:hanging="709"/>
        <w:rPr>
          <w:rFonts w:ascii="Arial" w:hAnsi="Arial" w:cs="Arial"/>
        </w:rPr>
      </w:pPr>
    </w:p>
    <w:p w14:paraId="7A586D67"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 xml:space="preserve">This type of group alarm has three states: </w:t>
      </w:r>
      <w:smartTag w:uri="urn:schemas-microsoft-com:office:smarttags" w:element="place">
        <w:smartTag w:uri="urn:schemas-microsoft-com:office:smarttags" w:element="City">
          <w:r w:rsidR="00B42DBA" w:rsidRPr="00DD1A7D">
            <w:rPr>
              <w:rFonts w:ascii="Arial" w:hAnsi="Arial" w:cs="Arial"/>
            </w:rPr>
            <w:t>Normal</w:t>
          </w:r>
        </w:smartTag>
      </w:smartTag>
      <w:r w:rsidR="00B42DBA" w:rsidRPr="00DD1A7D">
        <w:rPr>
          <w:rFonts w:ascii="Arial" w:hAnsi="Arial" w:cs="Arial"/>
        </w:rPr>
        <w:t xml:space="preserve"> (OFF), Abnormal (ON) or Reflash. The State Transition Diagram in Figure 1 describes the events that cause these states to change. It is required that all (except first) ON alarms in a group are reported by the Reflash setting and then re-setting for each ON occurrence. The TCI must be capable of achieving this requirement under situations where </w:t>
      </w:r>
      <w:proofErr w:type="gramStart"/>
      <w:r w:rsidR="00B42DBA" w:rsidRPr="00DD1A7D">
        <w:rPr>
          <w:rFonts w:ascii="Arial" w:hAnsi="Arial" w:cs="Arial"/>
        </w:rPr>
        <w:t>a number of</w:t>
      </w:r>
      <w:proofErr w:type="gramEnd"/>
      <w:r w:rsidR="00B42DBA" w:rsidRPr="00DD1A7D">
        <w:rPr>
          <w:rFonts w:ascii="Arial" w:hAnsi="Arial" w:cs="Arial"/>
        </w:rPr>
        <w:t xml:space="preserve"> alarms go ON simultaneously or in quick succession. The TCI shall be capable of supporting at least 600 groups of this type, with a capability of 128 inputs per group. A capacity of at least 5000 group inputs shall be provided.</w:t>
      </w:r>
    </w:p>
    <w:p w14:paraId="2D6A0A0C" w14:textId="333A0C09" w:rsidR="00B42DBA" w:rsidRPr="00DD1A7D" w:rsidRDefault="00B42DBA" w:rsidP="00C14649">
      <w:pPr>
        <w:autoSpaceDE w:val="0"/>
        <w:autoSpaceDN w:val="0"/>
        <w:adjustRightInd w:val="0"/>
        <w:ind w:left="709" w:hanging="709"/>
        <w:rPr>
          <w:rFonts w:ascii="Arial" w:hAnsi="Arial" w:cs="Arial"/>
        </w:rPr>
      </w:pPr>
      <w:r w:rsidRPr="00DD1A7D">
        <w:rPr>
          <w:rFonts w:ascii="Arial" w:hAnsi="Arial" w:cs="Arial"/>
        </w:rPr>
        <w:br w:type="page"/>
      </w:r>
      <w:r w:rsidR="008F32AD" w:rsidRPr="00DD1A7D">
        <w:rPr>
          <w:rFonts w:ascii="Arial" w:hAnsi="Arial" w:cs="Arial"/>
          <w:noProof/>
        </w:rPr>
        <w:drawing>
          <wp:inline distT="0" distB="0" distL="0" distR="0" wp14:anchorId="17E63FC0" wp14:editId="2C9D8D14">
            <wp:extent cx="5880100" cy="7886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80100" cy="7886700"/>
                    </a:xfrm>
                    <a:prstGeom prst="rect">
                      <a:avLst/>
                    </a:prstGeom>
                    <a:noFill/>
                    <a:ln>
                      <a:noFill/>
                    </a:ln>
                  </pic:spPr>
                </pic:pic>
              </a:graphicData>
            </a:graphic>
          </wp:inline>
        </w:drawing>
      </w:r>
    </w:p>
    <w:p w14:paraId="58102B20" w14:textId="77777777" w:rsidR="00B42DBA" w:rsidRPr="00DD1A7D" w:rsidRDefault="00B42DBA" w:rsidP="00C14649">
      <w:pPr>
        <w:autoSpaceDE w:val="0"/>
        <w:autoSpaceDN w:val="0"/>
        <w:adjustRightInd w:val="0"/>
        <w:ind w:left="709" w:hanging="709"/>
        <w:rPr>
          <w:rFonts w:ascii="Arial" w:hAnsi="Arial" w:cs="Arial"/>
        </w:rPr>
      </w:pPr>
    </w:p>
    <w:p w14:paraId="7F535060" w14:textId="77777777" w:rsidR="00B42DBA" w:rsidRPr="00DD1A7D" w:rsidRDefault="00B42DBA" w:rsidP="00DD1A7D">
      <w:pPr>
        <w:pStyle w:val="Heading3"/>
        <w:tabs>
          <w:tab w:val="clear" w:pos="0"/>
          <w:tab w:val="num" w:pos="709"/>
        </w:tabs>
        <w:ind w:left="709" w:hanging="709"/>
        <w:rPr>
          <w:rFonts w:cs="Arial"/>
        </w:rPr>
      </w:pPr>
      <w:r w:rsidRPr="00DD1A7D">
        <w:rPr>
          <w:rFonts w:cs="Arial"/>
        </w:rPr>
        <w:br w:type="page"/>
      </w:r>
      <w:r w:rsidRPr="00DD1A7D">
        <w:rPr>
          <w:rStyle w:val="Heading2Char"/>
          <w:rFonts w:cs="Arial"/>
          <w:b w:val="0"/>
          <w:i w:val="0"/>
          <w:sz w:val="20"/>
        </w:rPr>
        <w:t>Configuration</w:t>
      </w:r>
    </w:p>
    <w:p w14:paraId="3A3F6657" w14:textId="77777777" w:rsidR="00B42DBA" w:rsidRPr="00DD1A7D" w:rsidRDefault="00B42DBA" w:rsidP="00DD1A7D">
      <w:pPr>
        <w:tabs>
          <w:tab w:val="num" w:pos="709"/>
        </w:tabs>
        <w:autoSpaceDE w:val="0"/>
        <w:autoSpaceDN w:val="0"/>
        <w:adjustRightInd w:val="0"/>
        <w:ind w:left="709" w:hanging="709"/>
        <w:rPr>
          <w:rFonts w:ascii="Arial" w:hAnsi="Arial" w:cs="Arial"/>
          <w:u w:val="single"/>
        </w:rPr>
      </w:pPr>
    </w:p>
    <w:p w14:paraId="2D45EE00"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 xml:space="preserve">The configuration of the TCI is required to provide the following facilities for grouped </w:t>
      </w:r>
      <w:proofErr w:type="gramStart"/>
      <w:r w:rsidR="00B42DBA" w:rsidRPr="00DD1A7D">
        <w:rPr>
          <w:rFonts w:ascii="Arial" w:hAnsi="Arial" w:cs="Arial"/>
        </w:rPr>
        <w:t>alarms:-</w:t>
      </w:r>
      <w:proofErr w:type="gramEnd"/>
    </w:p>
    <w:p w14:paraId="6EC83A08" w14:textId="77777777" w:rsidR="00B42DBA" w:rsidRPr="00DD1A7D" w:rsidRDefault="00B42DBA" w:rsidP="00DD1A7D">
      <w:pPr>
        <w:tabs>
          <w:tab w:val="num" w:pos="709"/>
        </w:tabs>
        <w:autoSpaceDE w:val="0"/>
        <w:autoSpaceDN w:val="0"/>
        <w:adjustRightInd w:val="0"/>
        <w:ind w:left="709" w:hanging="709"/>
        <w:rPr>
          <w:rFonts w:ascii="Arial" w:hAnsi="Arial" w:cs="Arial"/>
        </w:rPr>
      </w:pPr>
    </w:p>
    <w:p w14:paraId="1267426A"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w:t>
      </w:r>
      <w:proofErr w:type="spellStart"/>
      <w:r w:rsidR="00B42DBA" w:rsidRPr="00DD1A7D">
        <w:rPr>
          <w:rFonts w:ascii="Arial" w:hAnsi="Arial" w:cs="Arial"/>
        </w:rPr>
        <w:t>i</w:t>
      </w:r>
      <w:proofErr w:type="spellEnd"/>
      <w:r w:rsidR="00B42DBA" w:rsidRPr="00DD1A7D">
        <w:rPr>
          <w:rFonts w:ascii="Arial" w:hAnsi="Arial" w:cs="Arial"/>
        </w:rPr>
        <w:t>) The ability to allocate any single alarm input to a group alarm.</w:t>
      </w:r>
    </w:p>
    <w:p w14:paraId="1E6B9994"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(ii) The ability to assign a text string of at least 30 characters to uniquely identify the group.</w:t>
      </w:r>
    </w:p>
    <w:p w14:paraId="20EF77AB"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 xml:space="preserve">(iii) The ability to allocate each group alarm for output to the </w:t>
      </w:r>
      <w:proofErr w:type="gramStart"/>
      <w:r w:rsidR="00B42DBA" w:rsidRPr="00DD1A7D">
        <w:rPr>
          <w:rFonts w:ascii="Arial" w:hAnsi="Arial" w:cs="Arial"/>
        </w:rPr>
        <w:t>Remote Control</w:t>
      </w:r>
      <w:proofErr w:type="gramEnd"/>
      <w:r w:rsidR="00B42DBA" w:rsidRPr="00DD1A7D">
        <w:rPr>
          <w:rFonts w:ascii="Arial" w:hAnsi="Arial" w:cs="Arial"/>
        </w:rPr>
        <w:t xml:space="preserve"> Point.</w:t>
      </w:r>
    </w:p>
    <w:p w14:paraId="1DCE97BE" w14:textId="77777777" w:rsidR="00B42DBA" w:rsidRPr="00DD1A7D" w:rsidRDefault="00B42DBA" w:rsidP="00DD1A7D">
      <w:pPr>
        <w:tabs>
          <w:tab w:val="num" w:pos="709"/>
        </w:tabs>
        <w:autoSpaceDE w:val="0"/>
        <w:autoSpaceDN w:val="0"/>
        <w:adjustRightInd w:val="0"/>
        <w:ind w:left="709" w:hanging="709"/>
        <w:rPr>
          <w:rFonts w:ascii="Arial" w:hAnsi="Arial" w:cs="Arial"/>
        </w:rPr>
      </w:pPr>
    </w:p>
    <w:p w14:paraId="19A0057B"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 xml:space="preserve">For simple grouped alarms the status of the grouped alarm shall be sent to the </w:t>
      </w:r>
      <w:proofErr w:type="gramStart"/>
      <w:r w:rsidR="00B42DBA" w:rsidRPr="00DD1A7D">
        <w:rPr>
          <w:rFonts w:ascii="Arial" w:hAnsi="Arial" w:cs="Arial"/>
        </w:rPr>
        <w:t>Remote Control</w:t>
      </w:r>
      <w:proofErr w:type="gramEnd"/>
      <w:r w:rsidR="00B42DBA" w:rsidRPr="00DD1A7D">
        <w:rPr>
          <w:rFonts w:ascii="Arial" w:hAnsi="Arial" w:cs="Arial"/>
        </w:rPr>
        <w:t xml:space="preserve"> Point as a single point alarm.</w:t>
      </w:r>
    </w:p>
    <w:p w14:paraId="2AFEEEAA" w14:textId="77777777" w:rsidR="00B42DBA" w:rsidRPr="00DD1A7D" w:rsidRDefault="00B42DBA" w:rsidP="00DD1A7D">
      <w:pPr>
        <w:tabs>
          <w:tab w:val="num" w:pos="709"/>
        </w:tabs>
        <w:autoSpaceDE w:val="0"/>
        <w:autoSpaceDN w:val="0"/>
        <w:adjustRightInd w:val="0"/>
        <w:ind w:left="709" w:hanging="709"/>
        <w:rPr>
          <w:rFonts w:ascii="Arial" w:hAnsi="Arial" w:cs="Arial"/>
        </w:rPr>
      </w:pPr>
    </w:p>
    <w:p w14:paraId="1116C554" w14:textId="77777777" w:rsidR="00DC6C48" w:rsidRPr="00A873CB" w:rsidRDefault="00DD1A7D" w:rsidP="00DC6C48">
      <w:pPr>
        <w:autoSpaceDE w:val="0"/>
        <w:autoSpaceDN w:val="0"/>
        <w:adjustRightInd w:val="0"/>
        <w:ind w:left="709"/>
        <w:rPr>
          <w:rFonts w:ascii="Helvetica" w:hAnsi="Helvetica" w:cs="Helvetica"/>
        </w:rPr>
      </w:pPr>
      <w:r>
        <w:rPr>
          <w:rFonts w:ascii="Arial" w:hAnsi="Arial" w:cs="Arial"/>
        </w:rPr>
        <w:tab/>
      </w:r>
      <w:r w:rsidR="00B42DBA" w:rsidRPr="00A873CB">
        <w:rPr>
          <w:rFonts w:ascii="Arial" w:hAnsi="Arial" w:cs="Arial"/>
        </w:rPr>
        <w:t xml:space="preserve">For Grouped Alarms with Reflash, the status of each group alarm must be sent to the </w:t>
      </w:r>
      <w:proofErr w:type="gramStart"/>
      <w:r w:rsidR="00B42DBA" w:rsidRPr="00A873CB">
        <w:rPr>
          <w:rFonts w:ascii="Arial" w:hAnsi="Arial" w:cs="Arial"/>
        </w:rPr>
        <w:t>Remote Control</w:t>
      </w:r>
      <w:proofErr w:type="gramEnd"/>
      <w:r w:rsidR="00B42DBA" w:rsidRPr="00A873CB">
        <w:rPr>
          <w:rFonts w:ascii="Arial" w:hAnsi="Arial" w:cs="Arial"/>
        </w:rPr>
        <w:t xml:space="preserve"> Points as a "Common" and a "Reflash" </w:t>
      </w:r>
      <w:r w:rsidR="00DC6C48" w:rsidRPr="00A873CB">
        <w:rPr>
          <w:rFonts w:ascii="Arial" w:hAnsi="Arial" w:cs="Arial"/>
        </w:rPr>
        <w:t>alarm</w:t>
      </w:r>
      <w:r w:rsidR="00B42DBA" w:rsidRPr="00A873CB">
        <w:rPr>
          <w:rFonts w:ascii="Arial" w:hAnsi="Arial" w:cs="Arial"/>
        </w:rPr>
        <w:t xml:space="preserve">. </w:t>
      </w:r>
      <w:r w:rsidR="00DC6C48" w:rsidRPr="00A873CB">
        <w:rPr>
          <w:rFonts w:ascii="Helvetica" w:hAnsi="Helvetica" w:cs="Helvetica"/>
        </w:rPr>
        <w:t xml:space="preserve">Common and Reflash alarms should be presented as </w:t>
      </w:r>
      <w:r w:rsidR="00857A6F" w:rsidRPr="00A873CB">
        <w:rPr>
          <w:rFonts w:ascii="Helvetica" w:hAnsi="Helvetica" w:cs="Helvetica"/>
        </w:rPr>
        <w:t xml:space="preserve">separate </w:t>
      </w:r>
      <w:r w:rsidR="00DC6C48" w:rsidRPr="00A873CB">
        <w:rPr>
          <w:rFonts w:ascii="Helvetica" w:hAnsi="Helvetica" w:cs="Helvetica"/>
        </w:rPr>
        <w:t>single point indications.</w:t>
      </w:r>
    </w:p>
    <w:p w14:paraId="319CEBA0" w14:textId="77777777" w:rsidR="00DC6C48" w:rsidRPr="00A873CB" w:rsidRDefault="00DC6C48" w:rsidP="00DC6C48">
      <w:pPr>
        <w:autoSpaceDE w:val="0"/>
        <w:autoSpaceDN w:val="0"/>
        <w:adjustRightInd w:val="0"/>
        <w:rPr>
          <w:rFonts w:ascii="Helvetica" w:hAnsi="Helvetica" w:cs="Helvetica"/>
        </w:rPr>
      </w:pPr>
    </w:p>
    <w:p w14:paraId="6C08373C" w14:textId="77777777" w:rsidR="00DC6C48" w:rsidRPr="00A873CB" w:rsidRDefault="00DC6C48" w:rsidP="00DC6C48">
      <w:pPr>
        <w:autoSpaceDE w:val="0"/>
        <w:autoSpaceDN w:val="0"/>
        <w:adjustRightInd w:val="0"/>
        <w:ind w:left="709"/>
        <w:rPr>
          <w:rFonts w:ascii="Helvetica" w:hAnsi="Helvetica" w:cs="Helvetica"/>
        </w:rPr>
      </w:pPr>
      <w:r w:rsidRPr="00A873CB">
        <w:rPr>
          <w:rFonts w:ascii="Helvetica" w:hAnsi="Helvetica" w:cs="Helvetica"/>
        </w:rPr>
        <w:t xml:space="preserve">Note: Reflash is generally only required for Category 3 alarms which may not be required in </w:t>
      </w:r>
      <w:proofErr w:type="gramStart"/>
      <w:r w:rsidRPr="00A873CB">
        <w:rPr>
          <w:rFonts w:ascii="Helvetica" w:hAnsi="Helvetica" w:cs="Helvetica"/>
        </w:rPr>
        <w:t>the majority of</w:t>
      </w:r>
      <w:proofErr w:type="gramEnd"/>
      <w:r w:rsidRPr="00A873CB">
        <w:rPr>
          <w:rFonts w:ascii="Helvetica" w:hAnsi="Helvetica" w:cs="Helvetica"/>
        </w:rPr>
        <w:t xml:space="preserve"> cases. It is therefore worth checking whether this feature is required for a specific application/project.</w:t>
      </w:r>
    </w:p>
    <w:p w14:paraId="123BD809" w14:textId="77777777" w:rsidR="00DC6C48" w:rsidRPr="00A873CB" w:rsidRDefault="00DC6C48" w:rsidP="00DD1A7D">
      <w:pPr>
        <w:tabs>
          <w:tab w:val="num" w:pos="709"/>
        </w:tabs>
        <w:autoSpaceDE w:val="0"/>
        <w:autoSpaceDN w:val="0"/>
        <w:adjustRightInd w:val="0"/>
        <w:ind w:left="709" w:hanging="709"/>
        <w:rPr>
          <w:rFonts w:ascii="Arial" w:hAnsi="Arial" w:cs="Arial"/>
        </w:rPr>
      </w:pPr>
    </w:p>
    <w:p w14:paraId="1CDB7FA7" w14:textId="77777777" w:rsidR="00B42DBA" w:rsidRPr="00DD1A7D" w:rsidRDefault="00B42DBA" w:rsidP="00DD1A7D">
      <w:pPr>
        <w:keepNext/>
        <w:keepLines/>
        <w:tabs>
          <w:tab w:val="left" w:pos="-1440"/>
          <w:tab w:val="num" w:pos="709"/>
          <w:tab w:val="left" w:pos="781"/>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2BBCEDDB" w14:textId="77777777" w:rsidR="00B42DBA" w:rsidRPr="00DD1A7D" w:rsidRDefault="00B42DBA" w:rsidP="00DD1A7D">
      <w:pPr>
        <w:pStyle w:val="Heading2"/>
        <w:tabs>
          <w:tab w:val="clear" w:pos="851"/>
          <w:tab w:val="num" w:pos="709"/>
        </w:tabs>
        <w:ind w:left="709" w:hanging="709"/>
        <w:rPr>
          <w:rFonts w:cs="Arial"/>
          <w:b w:val="0"/>
          <w:i w:val="0"/>
          <w:sz w:val="20"/>
        </w:rPr>
      </w:pPr>
      <w:r w:rsidRPr="00DD1A7D">
        <w:rPr>
          <w:rFonts w:cs="Arial"/>
          <w:b w:val="0"/>
          <w:i w:val="0"/>
          <w:sz w:val="20"/>
        </w:rPr>
        <w:t>Tap Position Indication</w:t>
      </w:r>
    </w:p>
    <w:p w14:paraId="09FDA947" w14:textId="77777777" w:rsidR="00B42DBA" w:rsidRPr="00DD1A7D" w:rsidRDefault="00B42DBA" w:rsidP="00DD1A7D">
      <w:pPr>
        <w:keepNext/>
        <w:keepLines/>
        <w:tabs>
          <w:tab w:val="left" w:pos="-1440"/>
          <w:tab w:val="num" w:pos="709"/>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6353BD8A" w14:textId="77777777" w:rsidR="00B42DBA" w:rsidRPr="00A873CB"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 xml:space="preserve">A Transformer Tap Position indication has an association with multiple physical digital inputs. </w:t>
      </w:r>
      <w:r w:rsidR="00B42DBA" w:rsidRPr="00A873CB">
        <w:rPr>
          <w:rFonts w:ascii="Arial" w:hAnsi="Arial" w:cs="Arial"/>
        </w:rPr>
        <w:t xml:space="preserve">The maximum number of physical digital inputs associated with each indication will be 31. The tap position </w:t>
      </w:r>
      <w:r w:rsidR="00DC6C48" w:rsidRPr="00A873CB">
        <w:rPr>
          <w:rFonts w:ascii="Helvetica" w:hAnsi="Helvetica" w:cs="Helvetica"/>
        </w:rPr>
        <w:t>in GI74</w:t>
      </w:r>
      <w:r w:rsidR="00045C46" w:rsidRPr="00A873CB">
        <w:rPr>
          <w:rFonts w:ascii="Helvetica" w:hAnsi="Helvetica" w:cs="Helvetica"/>
        </w:rPr>
        <w:t xml:space="preserve"> applications</w:t>
      </w:r>
      <w:r w:rsidR="00DC6C48" w:rsidRPr="00A873CB">
        <w:rPr>
          <w:rFonts w:ascii="Helvetica" w:hAnsi="Helvetica" w:cs="Helvetica"/>
        </w:rPr>
        <w:t xml:space="preserve"> </w:t>
      </w:r>
      <w:r w:rsidR="00B42DBA" w:rsidRPr="00A873CB">
        <w:rPr>
          <w:rFonts w:ascii="Arial" w:hAnsi="Arial" w:cs="Arial"/>
        </w:rPr>
        <w:t xml:space="preserve">is required to be presented at the TCI in Gray code format (see Appendix </w:t>
      </w:r>
      <w:r w:rsidR="00A873CB">
        <w:rPr>
          <w:rFonts w:ascii="Arial" w:hAnsi="Arial" w:cs="Arial"/>
        </w:rPr>
        <w:t>A</w:t>
      </w:r>
      <w:r w:rsidR="00B42DBA" w:rsidRPr="00A873CB">
        <w:rPr>
          <w:rFonts w:ascii="Arial" w:hAnsi="Arial" w:cs="Arial"/>
        </w:rPr>
        <w:t>).</w:t>
      </w:r>
    </w:p>
    <w:p w14:paraId="1E9B528B" w14:textId="77777777" w:rsidR="00DC6C48" w:rsidRPr="00A873CB" w:rsidRDefault="00DC6C48" w:rsidP="00DD1A7D">
      <w:pPr>
        <w:tabs>
          <w:tab w:val="num" w:pos="709"/>
        </w:tabs>
        <w:autoSpaceDE w:val="0"/>
        <w:autoSpaceDN w:val="0"/>
        <w:adjustRightInd w:val="0"/>
        <w:ind w:left="709" w:hanging="709"/>
        <w:rPr>
          <w:rFonts w:ascii="Arial" w:hAnsi="Arial" w:cs="Arial"/>
        </w:rPr>
      </w:pPr>
    </w:p>
    <w:p w14:paraId="47BA5831" w14:textId="77777777" w:rsidR="00DC6C48" w:rsidRPr="00A873CB" w:rsidRDefault="00DC6C48" w:rsidP="00DC6C48">
      <w:pPr>
        <w:autoSpaceDE w:val="0"/>
        <w:autoSpaceDN w:val="0"/>
        <w:adjustRightInd w:val="0"/>
        <w:ind w:left="709"/>
        <w:rPr>
          <w:rFonts w:ascii="Helvetica" w:hAnsi="Helvetica" w:cs="Helvetica"/>
        </w:rPr>
      </w:pPr>
      <w:r w:rsidRPr="00A873CB">
        <w:rPr>
          <w:rFonts w:ascii="Helvetica" w:hAnsi="Helvetica" w:cs="Helvetica"/>
        </w:rPr>
        <w:t>In IEC101</w:t>
      </w:r>
      <w:r w:rsidR="00045C46" w:rsidRPr="00A873CB">
        <w:rPr>
          <w:rFonts w:ascii="Helvetica" w:hAnsi="Helvetica" w:cs="Helvetica"/>
        </w:rPr>
        <w:t xml:space="preserve"> applications</w:t>
      </w:r>
      <w:r w:rsidRPr="00A873CB">
        <w:rPr>
          <w:rFonts w:ascii="Helvetica" w:hAnsi="Helvetica" w:cs="Helvetica"/>
        </w:rPr>
        <w:t xml:space="preserve"> the tap position is required to be presented at the TCI as a step position indication. (see Appendix C)</w:t>
      </w:r>
    </w:p>
    <w:p w14:paraId="52D62465" w14:textId="77777777" w:rsidR="00B42DBA" w:rsidRPr="00A873CB" w:rsidRDefault="00B42DBA" w:rsidP="00DD1A7D">
      <w:pPr>
        <w:tabs>
          <w:tab w:val="num" w:pos="709"/>
        </w:tabs>
        <w:autoSpaceDE w:val="0"/>
        <w:autoSpaceDN w:val="0"/>
        <w:adjustRightInd w:val="0"/>
        <w:ind w:left="709" w:hanging="709"/>
        <w:rPr>
          <w:rFonts w:ascii="Arial" w:hAnsi="Arial" w:cs="Arial"/>
        </w:rPr>
      </w:pPr>
    </w:p>
    <w:p w14:paraId="7C3F134D" w14:textId="77777777" w:rsidR="00B42DBA" w:rsidRPr="00A873CB" w:rsidRDefault="00DD1A7D" w:rsidP="00DD1A7D">
      <w:pPr>
        <w:tabs>
          <w:tab w:val="num" w:pos="709"/>
        </w:tabs>
        <w:autoSpaceDE w:val="0"/>
        <w:autoSpaceDN w:val="0"/>
        <w:adjustRightInd w:val="0"/>
        <w:ind w:left="709" w:hanging="709"/>
        <w:rPr>
          <w:rFonts w:ascii="Arial" w:hAnsi="Arial" w:cs="Arial"/>
        </w:rPr>
      </w:pPr>
      <w:r w:rsidRPr="00A873CB">
        <w:rPr>
          <w:rFonts w:ascii="Arial" w:hAnsi="Arial" w:cs="Arial"/>
        </w:rPr>
        <w:tab/>
      </w:r>
      <w:r w:rsidR="00B42DBA" w:rsidRPr="00A873CB">
        <w:rPr>
          <w:rFonts w:ascii="Arial" w:hAnsi="Arial" w:cs="Arial"/>
        </w:rPr>
        <w:t xml:space="preserve">Optionally </w:t>
      </w:r>
      <w:r w:rsidR="00387559" w:rsidRPr="00A873CB">
        <w:rPr>
          <w:rFonts w:ascii="Arial" w:hAnsi="Arial" w:cs="Arial"/>
        </w:rPr>
        <w:t xml:space="preserve">the </w:t>
      </w:r>
      <w:r w:rsidR="00B42DBA" w:rsidRPr="00A873CB">
        <w:rPr>
          <w:rFonts w:ascii="Arial" w:hAnsi="Arial" w:cs="Arial"/>
        </w:rPr>
        <w:t xml:space="preserve">TPI may configured to be sent as </w:t>
      </w:r>
      <w:r w:rsidR="00387559" w:rsidRPr="00A873CB">
        <w:rPr>
          <w:rFonts w:ascii="Arial" w:hAnsi="Arial" w:cs="Arial"/>
        </w:rPr>
        <w:t xml:space="preserve">an </w:t>
      </w:r>
      <w:r w:rsidR="00B42DBA" w:rsidRPr="00A873CB">
        <w:rPr>
          <w:rFonts w:ascii="Arial" w:hAnsi="Arial" w:cs="Arial"/>
        </w:rPr>
        <w:t>analogue value (see 5.4)</w:t>
      </w:r>
    </w:p>
    <w:p w14:paraId="1AD45E4C" w14:textId="77777777" w:rsidR="00B42DBA" w:rsidRPr="00A873CB" w:rsidRDefault="00B42DBA" w:rsidP="00DD1A7D">
      <w:pPr>
        <w:keepNext/>
        <w:keepLines/>
        <w:tabs>
          <w:tab w:val="left" w:pos="-1440"/>
          <w:tab w:val="num" w:pos="709"/>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60323DAF" w14:textId="77777777" w:rsidR="00B42DBA" w:rsidRPr="00A873CB" w:rsidRDefault="00B42DBA" w:rsidP="00DD1A7D">
      <w:pPr>
        <w:pStyle w:val="Heading2"/>
        <w:tabs>
          <w:tab w:val="num" w:pos="709"/>
        </w:tabs>
        <w:rPr>
          <w:rFonts w:cs="Arial"/>
          <w:b w:val="0"/>
          <w:i w:val="0"/>
          <w:sz w:val="20"/>
        </w:rPr>
      </w:pPr>
      <w:r w:rsidRPr="00A873CB">
        <w:rPr>
          <w:rFonts w:cs="Arial"/>
          <w:b w:val="0"/>
          <w:i w:val="0"/>
          <w:sz w:val="20"/>
        </w:rPr>
        <w:t>Operational Metering Data</w:t>
      </w:r>
    </w:p>
    <w:p w14:paraId="027545A2" w14:textId="77777777" w:rsidR="00B42DBA" w:rsidRPr="00A873CB" w:rsidRDefault="00B42DBA" w:rsidP="00DD1A7D">
      <w:pPr>
        <w:keepNext/>
        <w:keepLines/>
        <w:tabs>
          <w:tab w:val="left" w:pos="-1440"/>
          <w:tab w:val="num" w:pos="709"/>
          <w:tab w:val="left" w:pos="781"/>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67FD1045" w14:textId="4DC0A3D0" w:rsidR="00B42DBA" w:rsidRPr="00DD1A7D" w:rsidRDefault="00DD1A7D" w:rsidP="00DD1A7D">
      <w:pPr>
        <w:tabs>
          <w:tab w:val="num" w:pos="709"/>
        </w:tabs>
        <w:ind w:left="709" w:hanging="709"/>
        <w:rPr>
          <w:rFonts w:ascii="Arial" w:hAnsi="Arial" w:cs="Arial"/>
        </w:rPr>
      </w:pPr>
      <w:r w:rsidRPr="00A873CB">
        <w:rPr>
          <w:rFonts w:ascii="Arial" w:hAnsi="Arial" w:cs="Arial"/>
        </w:rPr>
        <w:tab/>
      </w:r>
      <w:r w:rsidR="00B42DBA" w:rsidRPr="00A873CB">
        <w:rPr>
          <w:rFonts w:ascii="Arial" w:hAnsi="Arial" w:cs="Arial"/>
        </w:rPr>
        <w:t>Operational metering data is required from the OFTO Network</w:t>
      </w:r>
      <w:r w:rsidR="00B42DBA" w:rsidRPr="00DD1A7D">
        <w:rPr>
          <w:rFonts w:ascii="Arial" w:hAnsi="Arial" w:cs="Arial"/>
        </w:rPr>
        <w:t xml:space="preserve">/Assets </w:t>
      </w:r>
      <w:proofErr w:type="gramStart"/>
      <w:r w:rsidR="00B42DBA" w:rsidRPr="00DD1A7D">
        <w:rPr>
          <w:rFonts w:ascii="Arial" w:hAnsi="Arial" w:cs="Arial"/>
        </w:rPr>
        <w:t>in order for</w:t>
      </w:r>
      <w:proofErr w:type="gramEnd"/>
      <w:r w:rsidR="00B42DBA" w:rsidRPr="00DD1A7D">
        <w:rPr>
          <w:rFonts w:ascii="Arial" w:hAnsi="Arial" w:cs="Arial"/>
        </w:rPr>
        <w:t xml:space="preserve"> </w:t>
      </w:r>
      <w:r w:rsidR="001D6A17">
        <w:rPr>
          <w:rFonts w:ascii="Arial" w:hAnsi="Arial" w:cs="Arial"/>
        </w:rPr>
        <w:t>T</w:t>
      </w:r>
      <w:r w:rsidR="00B42DBA" w:rsidRPr="00DD1A7D">
        <w:rPr>
          <w:rFonts w:ascii="Arial" w:hAnsi="Arial" w:cs="Arial"/>
        </w:rPr>
        <w:t xml:space="preserve">he </w:t>
      </w:r>
      <w:r w:rsidR="001D6A17">
        <w:rPr>
          <w:rFonts w:ascii="Arial" w:hAnsi="Arial" w:cs="Arial"/>
        </w:rPr>
        <w:t>Company</w:t>
      </w:r>
      <w:r w:rsidR="00B42DBA" w:rsidRPr="00DD1A7D">
        <w:rPr>
          <w:rFonts w:ascii="Arial" w:hAnsi="Arial" w:cs="Arial"/>
        </w:rPr>
        <w:t xml:space="preserve"> to operate the connected system. The following measurements shall be provided as appropriate to the connection and/or plant type and the measurement result delivered at the TCI:</w:t>
      </w:r>
    </w:p>
    <w:p w14:paraId="72661EA7" w14:textId="77777777" w:rsidR="00B42DBA" w:rsidRPr="00DD1A7D" w:rsidRDefault="00B42DBA" w:rsidP="00DD1A7D">
      <w:pPr>
        <w:tabs>
          <w:tab w:val="num" w:pos="709"/>
        </w:tabs>
        <w:ind w:left="709" w:hanging="709"/>
        <w:rPr>
          <w:rFonts w:ascii="Arial" w:hAnsi="Arial" w:cs="Arial"/>
        </w:rPr>
      </w:pPr>
    </w:p>
    <w:p w14:paraId="52B2D99D" w14:textId="77777777" w:rsidR="00B42DBA" w:rsidRPr="00DD1A7D" w:rsidRDefault="00B42DBA" w:rsidP="00304611">
      <w:pPr>
        <w:numPr>
          <w:ilvl w:val="0"/>
          <w:numId w:val="4"/>
        </w:numPr>
        <w:tabs>
          <w:tab w:val="clear" w:pos="2869"/>
          <w:tab w:val="num" w:pos="709"/>
          <w:tab w:val="num" w:pos="1276"/>
        </w:tabs>
        <w:ind w:left="709" w:firstLine="0"/>
        <w:rPr>
          <w:rFonts w:ascii="Arial" w:hAnsi="Arial" w:cs="Arial"/>
        </w:rPr>
      </w:pPr>
      <w:r w:rsidRPr="00DD1A7D">
        <w:rPr>
          <w:rFonts w:ascii="Arial" w:hAnsi="Arial" w:cs="Arial"/>
        </w:rPr>
        <w:t xml:space="preserve">Voltage </w:t>
      </w:r>
    </w:p>
    <w:p w14:paraId="32533A12" w14:textId="77777777" w:rsidR="00B42DBA" w:rsidRPr="00DD1A7D" w:rsidRDefault="00B42DBA" w:rsidP="00304611">
      <w:pPr>
        <w:numPr>
          <w:ilvl w:val="0"/>
          <w:numId w:val="4"/>
        </w:numPr>
        <w:tabs>
          <w:tab w:val="clear" w:pos="2869"/>
          <w:tab w:val="num" w:pos="709"/>
          <w:tab w:val="num" w:pos="1276"/>
        </w:tabs>
        <w:ind w:left="709" w:firstLine="0"/>
        <w:rPr>
          <w:rFonts w:ascii="Arial" w:hAnsi="Arial" w:cs="Arial"/>
        </w:rPr>
      </w:pPr>
      <w:r w:rsidRPr="00DD1A7D">
        <w:rPr>
          <w:rFonts w:ascii="Arial" w:hAnsi="Arial" w:cs="Arial"/>
        </w:rPr>
        <w:t xml:space="preserve">Current </w:t>
      </w:r>
    </w:p>
    <w:p w14:paraId="3DE79CCE" w14:textId="77777777" w:rsidR="00B42DBA" w:rsidRPr="00DD1A7D" w:rsidRDefault="00B42DBA" w:rsidP="00304611">
      <w:pPr>
        <w:numPr>
          <w:ilvl w:val="0"/>
          <w:numId w:val="4"/>
        </w:numPr>
        <w:tabs>
          <w:tab w:val="clear" w:pos="2869"/>
          <w:tab w:val="num" w:pos="709"/>
          <w:tab w:val="num" w:pos="1276"/>
        </w:tabs>
        <w:ind w:left="709" w:firstLine="0"/>
        <w:rPr>
          <w:rFonts w:ascii="Arial" w:hAnsi="Arial" w:cs="Arial"/>
        </w:rPr>
      </w:pPr>
      <w:r w:rsidRPr="00DD1A7D">
        <w:rPr>
          <w:rFonts w:ascii="Arial" w:hAnsi="Arial" w:cs="Arial"/>
        </w:rPr>
        <w:t xml:space="preserve">Active Power </w:t>
      </w:r>
    </w:p>
    <w:p w14:paraId="7977639F" w14:textId="77777777" w:rsidR="00B42DBA" w:rsidRPr="00DD1A7D" w:rsidRDefault="00B42DBA" w:rsidP="00304611">
      <w:pPr>
        <w:numPr>
          <w:ilvl w:val="0"/>
          <w:numId w:val="4"/>
        </w:numPr>
        <w:tabs>
          <w:tab w:val="clear" w:pos="2869"/>
          <w:tab w:val="num" w:pos="709"/>
          <w:tab w:val="num" w:pos="1276"/>
        </w:tabs>
        <w:ind w:left="709" w:firstLine="0"/>
        <w:rPr>
          <w:rFonts w:ascii="Arial" w:hAnsi="Arial" w:cs="Arial"/>
        </w:rPr>
      </w:pPr>
      <w:r w:rsidRPr="00DD1A7D">
        <w:rPr>
          <w:rFonts w:ascii="Arial" w:hAnsi="Arial" w:cs="Arial"/>
        </w:rPr>
        <w:t xml:space="preserve">Reactive Power </w:t>
      </w:r>
    </w:p>
    <w:p w14:paraId="7435D454" w14:textId="77777777" w:rsidR="00B42DBA" w:rsidRPr="00DD1A7D" w:rsidRDefault="00B42DBA" w:rsidP="00304611">
      <w:pPr>
        <w:numPr>
          <w:ilvl w:val="0"/>
          <w:numId w:val="4"/>
        </w:numPr>
        <w:tabs>
          <w:tab w:val="clear" w:pos="2869"/>
          <w:tab w:val="num" w:pos="709"/>
          <w:tab w:val="num" w:pos="1276"/>
        </w:tabs>
        <w:ind w:left="709" w:firstLine="0"/>
        <w:rPr>
          <w:rFonts w:ascii="Arial" w:hAnsi="Arial" w:cs="Arial"/>
        </w:rPr>
      </w:pPr>
      <w:r w:rsidRPr="00DD1A7D">
        <w:rPr>
          <w:rFonts w:ascii="Arial" w:hAnsi="Arial" w:cs="Arial"/>
        </w:rPr>
        <w:t xml:space="preserve">Frequency </w:t>
      </w:r>
    </w:p>
    <w:p w14:paraId="501F873C" w14:textId="77777777" w:rsidR="00B42DBA" w:rsidRPr="00DD1A7D" w:rsidRDefault="00B42DBA" w:rsidP="00304611">
      <w:pPr>
        <w:numPr>
          <w:ilvl w:val="0"/>
          <w:numId w:val="4"/>
        </w:numPr>
        <w:tabs>
          <w:tab w:val="clear" w:pos="2869"/>
          <w:tab w:val="num" w:pos="709"/>
          <w:tab w:val="num" w:pos="1276"/>
        </w:tabs>
        <w:ind w:left="709" w:firstLine="0"/>
        <w:rPr>
          <w:rFonts w:ascii="Arial" w:hAnsi="Arial" w:cs="Arial"/>
        </w:rPr>
      </w:pPr>
      <w:r w:rsidRPr="00DD1A7D">
        <w:rPr>
          <w:rFonts w:ascii="Arial" w:hAnsi="Arial" w:cs="Arial"/>
        </w:rPr>
        <w:t>Plant Temperature</w:t>
      </w:r>
    </w:p>
    <w:p w14:paraId="6493F837" w14:textId="77777777" w:rsidR="00B42DBA" w:rsidRPr="00DD1A7D" w:rsidRDefault="00B42DBA" w:rsidP="00304611">
      <w:pPr>
        <w:numPr>
          <w:ilvl w:val="0"/>
          <w:numId w:val="4"/>
        </w:numPr>
        <w:tabs>
          <w:tab w:val="clear" w:pos="2869"/>
          <w:tab w:val="num" w:pos="709"/>
          <w:tab w:val="num" w:pos="1276"/>
        </w:tabs>
        <w:ind w:left="709" w:firstLine="0"/>
        <w:rPr>
          <w:rFonts w:ascii="Arial" w:hAnsi="Arial" w:cs="Arial"/>
        </w:rPr>
      </w:pPr>
      <w:r w:rsidRPr="00DD1A7D">
        <w:rPr>
          <w:rFonts w:ascii="Arial" w:hAnsi="Arial" w:cs="Arial"/>
        </w:rPr>
        <w:t>Wind Speed</w:t>
      </w:r>
    </w:p>
    <w:p w14:paraId="1BA633A5" w14:textId="77777777" w:rsidR="00B42DBA" w:rsidRPr="00DD1A7D" w:rsidRDefault="00B42DBA" w:rsidP="00304611">
      <w:pPr>
        <w:numPr>
          <w:ilvl w:val="0"/>
          <w:numId w:val="4"/>
        </w:numPr>
        <w:tabs>
          <w:tab w:val="clear" w:pos="2869"/>
          <w:tab w:val="num" w:pos="709"/>
          <w:tab w:val="num" w:pos="1276"/>
        </w:tabs>
        <w:ind w:left="709" w:firstLine="0"/>
        <w:rPr>
          <w:rFonts w:ascii="Arial" w:hAnsi="Arial" w:cs="Arial"/>
        </w:rPr>
      </w:pPr>
      <w:r w:rsidRPr="00DD1A7D">
        <w:rPr>
          <w:rFonts w:ascii="Arial" w:hAnsi="Arial" w:cs="Arial"/>
        </w:rPr>
        <w:t>Wind direction</w:t>
      </w:r>
    </w:p>
    <w:p w14:paraId="5217F65D" w14:textId="77777777" w:rsidR="00B42DBA" w:rsidRPr="00DD1A7D" w:rsidRDefault="00B42DBA" w:rsidP="00304611">
      <w:pPr>
        <w:numPr>
          <w:ilvl w:val="0"/>
          <w:numId w:val="4"/>
        </w:numPr>
        <w:tabs>
          <w:tab w:val="clear" w:pos="2869"/>
          <w:tab w:val="num" w:pos="709"/>
          <w:tab w:val="num" w:pos="1276"/>
        </w:tabs>
        <w:ind w:left="709" w:firstLine="0"/>
        <w:rPr>
          <w:rFonts w:ascii="Arial" w:hAnsi="Arial" w:cs="Arial"/>
        </w:rPr>
      </w:pPr>
      <w:r w:rsidRPr="00DD1A7D">
        <w:rPr>
          <w:rFonts w:ascii="Arial" w:hAnsi="Arial" w:cs="Arial"/>
        </w:rPr>
        <w:t>Oil level indication</w:t>
      </w:r>
    </w:p>
    <w:p w14:paraId="7C533B2D" w14:textId="77777777" w:rsidR="00B42DBA" w:rsidRPr="00DD1A7D" w:rsidRDefault="00B42DBA" w:rsidP="00DD1A7D">
      <w:pPr>
        <w:pStyle w:val="TGNheading1"/>
        <w:numPr>
          <w:ilvl w:val="0"/>
          <w:numId w:val="0"/>
        </w:numPr>
        <w:tabs>
          <w:tab w:val="num" w:pos="709"/>
        </w:tabs>
        <w:ind w:left="709" w:hanging="709"/>
        <w:rPr>
          <w:rFonts w:cs="Arial"/>
        </w:rPr>
      </w:pPr>
      <w:r w:rsidRPr="00DD1A7D">
        <w:rPr>
          <w:rFonts w:cs="Arial"/>
        </w:rPr>
        <w:br w:type="page"/>
        <w:t xml:space="preserve"> </w:t>
      </w:r>
    </w:p>
    <w:p w14:paraId="2012350C" w14:textId="77777777" w:rsidR="00B42DBA" w:rsidRPr="00DD1A7D" w:rsidRDefault="00B42DBA" w:rsidP="00DD1A7D">
      <w:pPr>
        <w:pStyle w:val="Heading3"/>
        <w:tabs>
          <w:tab w:val="clear" w:pos="0"/>
          <w:tab w:val="num" w:pos="709"/>
        </w:tabs>
        <w:ind w:left="709" w:hanging="709"/>
        <w:rPr>
          <w:rFonts w:cs="Arial"/>
        </w:rPr>
      </w:pPr>
      <w:r w:rsidRPr="00DD1A7D">
        <w:rPr>
          <w:rFonts w:cs="Arial"/>
        </w:rPr>
        <w:t>Performance and Functional Requirements</w:t>
      </w:r>
    </w:p>
    <w:p w14:paraId="7589BF09" w14:textId="77777777" w:rsidR="00B42DBA" w:rsidRPr="00DD1A7D" w:rsidRDefault="00B42DBA" w:rsidP="00DD1A7D">
      <w:pPr>
        <w:pStyle w:val="tgnheading111"/>
        <w:numPr>
          <w:ilvl w:val="0"/>
          <w:numId w:val="0"/>
        </w:numPr>
        <w:tabs>
          <w:tab w:val="num" w:pos="709"/>
        </w:tabs>
        <w:ind w:left="709" w:hanging="709"/>
        <w:rPr>
          <w:rFonts w:cs="Arial"/>
          <w:b/>
          <w:sz w:val="24"/>
        </w:rPr>
      </w:pPr>
      <w:r w:rsidRPr="00DD1A7D">
        <w:rPr>
          <w:rFonts w:cs="Arial"/>
          <w:b/>
        </w:rPr>
        <w:t> </w:t>
      </w:r>
    </w:p>
    <w:p w14:paraId="4072A685" w14:textId="77777777" w:rsidR="00B42DBA" w:rsidRPr="00DD1A7D" w:rsidRDefault="00DD1A7D"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 xml:space="preserve">Measurement Accuracy, Resolution, and Range requirements for operational metering data delivered at the TCI are given in Table 1 </w:t>
      </w:r>
      <w:r w:rsidR="00B42DBA" w:rsidRPr="00DD1A7D">
        <w:rPr>
          <w:rFonts w:ascii="Arial" w:hAnsi="Arial" w:cs="Arial"/>
        </w:rPr>
        <w:br/>
        <w:t> </w:t>
      </w:r>
    </w:p>
    <w:p w14:paraId="096B05AD" w14:textId="77777777" w:rsidR="00B42DBA" w:rsidRPr="00DD1A7D" w:rsidRDefault="00DD1A7D"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 xml:space="preserve">For Voltage, Current, MW and MVAr measurements, accuracy and resolution requirements are inclusive of all errors in the measurement and information transmission chain, </w:t>
      </w:r>
      <w:proofErr w:type="gramStart"/>
      <w:r w:rsidR="00B42DBA" w:rsidRPr="00DD1A7D">
        <w:rPr>
          <w:rFonts w:ascii="Arial" w:hAnsi="Arial" w:cs="Arial"/>
        </w:rPr>
        <w:t>with the exception of</w:t>
      </w:r>
      <w:proofErr w:type="gramEnd"/>
      <w:r w:rsidR="00B42DBA" w:rsidRPr="00DD1A7D">
        <w:rPr>
          <w:rFonts w:ascii="Arial" w:hAnsi="Arial" w:cs="Arial"/>
        </w:rPr>
        <w:t xml:space="preserve"> the errors of the associated plant and interposing CTs and VTs.  </w:t>
      </w:r>
    </w:p>
    <w:p w14:paraId="69C56AA7" w14:textId="77777777" w:rsidR="00B42DBA" w:rsidRPr="00DD1A7D" w:rsidRDefault="00B42DBA" w:rsidP="00DD1A7D">
      <w:pPr>
        <w:tabs>
          <w:tab w:val="num" w:pos="709"/>
        </w:tabs>
        <w:ind w:left="709" w:hanging="709"/>
        <w:rPr>
          <w:rFonts w:ascii="Arial" w:hAnsi="Arial" w:cs="Arial"/>
        </w:rPr>
      </w:pPr>
    </w:p>
    <w:p w14:paraId="55997A55" w14:textId="77777777" w:rsidR="00B42DBA" w:rsidRPr="00DD1A7D" w:rsidRDefault="00DD1A7D" w:rsidP="00DD1A7D">
      <w:pPr>
        <w:tabs>
          <w:tab w:val="num" w:pos="709"/>
        </w:tabs>
        <w:spacing w:after="240"/>
        <w:ind w:left="709" w:hanging="709"/>
        <w:rPr>
          <w:rFonts w:ascii="Arial" w:hAnsi="Arial" w:cs="Arial"/>
        </w:rPr>
      </w:pPr>
      <w:r>
        <w:rPr>
          <w:rFonts w:ascii="Arial" w:hAnsi="Arial" w:cs="Arial"/>
        </w:rPr>
        <w:tab/>
      </w:r>
      <w:r w:rsidR="00B42DBA" w:rsidRPr="00DD1A7D">
        <w:rPr>
          <w:rFonts w:ascii="Arial" w:hAnsi="Arial" w:cs="Arial"/>
        </w:rPr>
        <w:t xml:space="preserve">For frequency, plant temperature, wind speed, wind direction and oil level indication measurements, accuracy and resolution requirements are inclusive of all errors in the measurement and information transmission chain. </w:t>
      </w:r>
    </w:p>
    <w:p w14:paraId="7BF6FDC5" w14:textId="77777777" w:rsidR="00B42DBA" w:rsidRPr="00DD1A7D" w:rsidRDefault="00B42DBA" w:rsidP="00DD1A7D">
      <w:pPr>
        <w:tabs>
          <w:tab w:val="num" w:pos="709"/>
        </w:tabs>
        <w:ind w:left="709" w:hanging="709"/>
        <w:rPr>
          <w:rFonts w:ascii="Arial" w:hAnsi="Arial" w:cs="Arial"/>
          <w:sz w:val="24"/>
          <w:szCs w:val="24"/>
        </w:rPr>
      </w:pPr>
    </w:p>
    <w:tbl>
      <w:tblPr>
        <w:tblW w:w="4725" w:type="pct"/>
        <w:tblInd w:w="468" w:type="dxa"/>
        <w:tblCellMar>
          <w:left w:w="0" w:type="dxa"/>
          <w:right w:w="0" w:type="dxa"/>
        </w:tblCellMar>
        <w:tblLook w:val="0000" w:firstRow="0" w:lastRow="0" w:firstColumn="0" w:lastColumn="0" w:noHBand="0" w:noVBand="0"/>
      </w:tblPr>
      <w:tblGrid>
        <w:gridCol w:w="2092"/>
        <w:gridCol w:w="3236"/>
        <w:gridCol w:w="1333"/>
        <w:gridCol w:w="1850"/>
      </w:tblGrid>
      <w:tr w:rsidR="00B42DBA" w:rsidRPr="00DD1A7D" w14:paraId="379D1ECD" w14:textId="77777777">
        <w:tc>
          <w:tcPr>
            <w:tcW w:w="1229"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D72682D" w14:textId="77777777" w:rsidR="00B42DBA" w:rsidRPr="00DD1A7D" w:rsidRDefault="00B42DBA" w:rsidP="009241AA">
            <w:pPr>
              <w:tabs>
                <w:tab w:val="num" w:pos="709"/>
              </w:tabs>
              <w:ind w:hanging="42"/>
              <w:rPr>
                <w:rFonts w:ascii="Arial" w:hAnsi="Arial" w:cs="Arial"/>
              </w:rPr>
            </w:pPr>
            <w:r w:rsidRPr="00DD1A7D">
              <w:rPr>
                <w:rFonts w:ascii="Arial" w:hAnsi="Arial" w:cs="Arial"/>
              </w:rPr>
              <w:t>Measurement</w:t>
            </w:r>
          </w:p>
        </w:tc>
        <w:tc>
          <w:tcPr>
            <w:tcW w:w="1901"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391358B2" w14:textId="77777777" w:rsidR="00B42DBA" w:rsidRPr="00DD1A7D" w:rsidRDefault="00B42DBA" w:rsidP="009241AA">
            <w:pPr>
              <w:tabs>
                <w:tab w:val="num" w:pos="709"/>
              </w:tabs>
              <w:ind w:left="80" w:hanging="42"/>
              <w:rPr>
                <w:rFonts w:ascii="Arial" w:hAnsi="Arial" w:cs="Arial"/>
              </w:rPr>
            </w:pPr>
            <w:r w:rsidRPr="00DD1A7D">
              <w:rPr>
                <w:rFonts w:ascii="Arial" w:hAnsi="Arial" w:cs="Arial"/>
              </w:rPr>
              <w:t xml:space="preserve">Measuring Range </w:t>
            </w:r>
          </w:p>
        </w:tc>
        <w:tc>
          <w:tcPr>
            <w:tcW w:w="783"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363E700B" w14:textId="77777777" w:rsidR="00B42DBA" w:rsidRPr="00DD1A7D" w:rsidRDefault="00B42DBA" w:rsidP="009241AA">
            <w:pPr>
              <w:tabs>
                <w:tab w:val="num" w:pos="709"/>
              </w:tabs>
              <w:ind w:left="19" w:hanging="42"/>
              <w:rPr>
                <w:rFonts w:ascii="Arial" w:hAnsi="Arial" w:cs="Arial"/>
              </w:rPr>
            </w:pPr>
            <w:r w:rsidRPr="00DD1A7D">
              <w:rPr>
                <w:rFonts w:ascii="Arial" w:hAnsi="Arial" w:cs="Arial"/>
              </w:rPr>
              <w:t>Accuracy</w:t>
            </w:r>
          </w:p>
          <w:p w14:paraId="145D257F" w14:textId="77777777" w:rsidR="00B42DBA" w:rsidRPr="00DD1A7D" w:rsidRDefault="00B42DBA" w:rsidP="009241AA">
            <w:pPr>
              <w:tabs>
                <w:tab w:val="num" w:pos="709"/>
              </w:tabs>
              <w:ind w:left="19" w:hanging="42"/>
              <w:rPr>
                <w:rFonts w:ascii="Arial" w:hAnsi="Arial" w:cs="Arial"/>
              </w:rPr>
            </w:pPr>
            <w:r w:rsidRPr="00DD1A7D">
              <w:rPr>
                <w:rFonts w:ascii="Arial" w:hAnsi="Arial" w:cs="Arial"/>
              </w:rPr>
              <w:t>(</w:t>
            </w:r>
            <w:r w:rsidR="00AD19B4">
              <w:rPr>
                <w:rFonts w:ascii="Arial" w:hAnsi="Arial" w:cs="Arial"/>
              </w:rPr>
              <w:t>+/-</w:t>
            </w:r>
            <w:r w:rsidRPr="00DD1A7D">
              <w:rPr>
                <w:rFonts w:ascii="Arial" w:hAnsi="Arial" w:cs="Arial"/>
              </w:rPr>
              <w:t>%</w:t>
            </w:r>
            <w:r w:rsidR="00C14649" w:rsidRPr="00DD1A7D">
              <w:rPr>
                <w:rFonts w:ascii="Arial" w:hAnsi="Arial" w:cs="Arial"/>
              </w:rPr>
              <w:t xml:space="preserve"> </w:t>
            </w:r>
            <w:r w:rsidRPr="00DD1A7D">
              <w:rPr>
                <w:rFonts w:ascii="Arial" w:hAnsi="Arial" w:cs="Arial"/>
              </w:rPr>
              <w:t>of measuring range)</w:t>
            </w:r>
          </w:p>
        </w:tc>
        <w:tc>
          <w:tcPr>
            <w:tcW w:w="108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54744843" w14:textId="77777777" w:rsidR="00B42DBA" w:rsidRPr="00DD1A7D" w:rsidRDefault="00B42DBA" w:rsidP="009241AA">
            <w:pPr>
              <w:tabs>
                <w:tab w:val="num" w:pos="709"/>
              </w:tabs>
              <w:ind w:hanging="42"/>
              <w:rPr>
                <w:rFonts w:ascii="Arial" w:hAnsi="Arial" w:cs="Arial"/>
              </w:rPr>
            </w:pPr>
            <w:r w:rsidRPr="00DD1A7D">
              <w:rPr>
                <w:rFonts w:ascii="Arial" w:hAnsi="Arial" w:cs="Arial"/>
              </w:rPr>
              <w:t xml:space="preserve">Resolution </w:t>
            </w:r>
          </w:p>
          <w:p w14:paraId="0C0504FD" w14:textId="77777777" w:rsidR="00B42DBA" w:rsidRPr="00DD1A7D" w:rsidRDefault="00B42DBA" w:rsidP="009241AA">
            <w:pPr>
              <w:tabs>
                <w:tab w:val="num" w:pos="709"/>
              </w:tabs>
              <w:ind w:hanging="42"/>
              <w:rPr>
                <w:rFonts w:ascii="Arial" w:hAnsi="Arial" w:cs="Arial"/>
              </w:rPr>
            </w:pPr>
            <w:r w:rsidRPr="00DD1A7D">
              <w:rPr>
                <w:rFonts w:ascii="Arial" w:hAnsi="Arial" w:cs="Arial"/>
              </w:rPr>
              <w:t xml:space="preserve">(% of measuring range) </w:t>
            </w:r>
          </w:p>
        </w:tc>
      </w:tr>
      <w:tr w:rsidR="00B42DBA" w:rsidRPr="00DD1A7D" w14:paraId="465769C8" w14:textId="77777777">
        <w:trPr>
          <w:cantSplit/>
        </w:trPr>
        <w:tc>
          <w:tcPr>
            <w:tcW w:w="122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1B35D7D" w14:textId="77777777" w:rsidR="00B42DBA" w:rsidRPr="00DD1A7D" w:rsidRDefault="00B42DBA" w:rsidP="009241AA">
            <w:pPr>
              <w:tabs>
                <w:tab w:val="num" w:pos="709"/>
              </w:tabs>
              <w:ind w:hanging="42"/>
              <w:rPr>
                <w:rFonts w:ascii="Arial" w:hAnsi="Arial" w:cs="Arial"/>
              </w:rPr>
            </w:pPr>
            <w:r w:rsidRPr="00DD1A7D">
              <w:rPr>
                <w:rFonts w:ascii="Arial" w:hAnsi="Arial" w:cs="Arial"/>
              </w:rPr>
              <w:t>Voltage</w:t>
            </w:r>
          </w:p>
        </w:tc>
        <w:tc>
          <w:tcPr>
            <w:tcW w:w="1901" w:type="pct"/>
            <w:tcBorders>
              <w:top w:val="nil"/>
              <w:left w:val="nil"/>
              <w:bottom w:val="single" w:sz="8" w:space="0" w:color="auto"/>
              <w:right w:val="single" w:sz="8" w:space="0" w:color="auto"/>
            </w:tcBorders>
            <w:tcMar>
              <w:top w:w="0" w:type="dxa"/>
              <w:left w:w="108" w:type="dxa"/>
              <w:bottom w:w="0" w:type="dxa"/>
              <w:right w:w="108" w:type="dxa"/>
            </w:tcMar>
          </w:tcPr>
          <w:p w14:paraId="79165508" w14:textId="77777777" w:rsidR="00B42DBA" w:rsidRPr="00DD1A7D" w:rsidRDefault="00B42DBA" w:rsidP="009241AA">
            <w:pPr>
              <w:tabs>
                <w:tab w:val="num" w:pos="709"/>
              </w:tabs>
              <w:ind w:left="80" w:hanging="42"/>
              <w:rPr>
                <w:rFonts w:ascii="Arial" w:hAnsi="Arial" w:cs="Arial"/>
                <w:shd w:val="clear" w:color="auto" w:fill="00FF00"/>
              </w:rPr>
            </w:pPr>
            <w:r w:rsidRPr="00DD1A7D">
              <w:rPr>
                <w:rFonts w:ascii="Arial" w:hAnsi="Arial" w:cs="Arial"/>
              </w:rPr>
              <w:t xml:space="preserve">5 to 120% of nominal system </w:t>
            </w:r>
            <w:proofErr w:type="gramStart"/>
            <w:r w:rsidRPr="00DD1A7D">
              <w:rPr>
                <w:rFonts w:ascii="Arial" w:hAnsi="Arial" w:cs="Arial"/>
              </w:rPr>
              <w:t>voltage  (</w:t>
            </w:r>
            <w:proofErr w:type="gramEnd"/>
            <w:r w:rsidRPr="00DD1A7D">
              <w:rPr>
                <w:rFonts w:ascii="Arial" w:hAnsi="Arial" w:cs="Arial"/>
              </w:rPr>
              <w:t>kV)</w:t>
            </w:r>
          </w:p>
        </w:tc>
        <w:tc>
          <w:tcPr>
            <w:tcW w:w="783" w:type="pct"/>
            <w:tcBorders>
              <w:top w:val="nil"/>
              <w:left w:val="nil"/>
              <w:bottom w:val="single" w:sz="8" w:space="0" w:color="auto"/>
              <w:right w:val="single" w:sz="8" w:space="0" w:color="auto"/>
            </w:tcBorders>
            <w:tcMar>
              <w:top w:w="0" w:type="dxa"/>
              <w:left w:w="108" w:type="dxa"/>
              <w:bottom w:w="0" w:type="dxa"/>
              <w:right w:w="108" w:type="dxa"/>
            </w:tcMar>
          </w:tcPr>
          <w:p w14:paraId="68C8FED4" w14:textId="77777777" w:rsidR="00B42DBA" w:rsidRPr="00DD1A7D" w:rsidRDefault="00B42DBA" w:rsidP="009241AA">
            <w:pPr>
              <w:tabs>
                <w:tab w:val="num" w:pos="709"/>
              </w:tabs>
              <w:ind w:left="19" w:hanging="42"/>
              <w:rPr>
                <w:rFonts w:ascii="Arial" w:hAnsi="Arial" w:cs="Arial"/>
              </w:rPr>
            </w:pPr>
            <w:r w:rsidRPr="00DD1A7D">
              <w:rPr>
                <w:rFonts w:ascii="Arial" w:hAnsi="Arial" w:cs="Arial"/>
              </w:rPr>
              <w:t>0.2</w:t>
            </w:r>
          </w:p>
        </w:tc>
        <w:tc>
          <w:tcPr>
            <w:tcW w:w="1088" w:type="pct"/>
            <w:tcBorders>
              <w:top w:val="nil"/>
              <w:left w:val="nil"/>
              <w:bottom w:val="single" w:sz="8" w:space="0" w:color="auto"/>
              <w:right w:val="single" w:sz="8" w:space="0" w:color="auto"/>
            </w:tcBorders>
            <w:tcMar>
              <w:top w:w="0" w:type="dxa"/>
              <w:left w:w="108" w:type="dxa"/>
              <w:bottom w:w="0" w:type="dxa"/>
              <w:right w:w="108" w:type="dxa"/>
            </w:tcMar>
          </w:tcPr>
          <w:p w14:paraId="01E4ECA7" w14:textId="77777777" w:rsidR="00B42DBA" w:rsidRPr="00DD1A7D" w:rsidRDefault="00B42DBA" w:rsidP="009241AA">
            <w:pPr>
              <w:tabs>
                <w:tab w:val="num" w:pos="709"/>
              </w:tabs>
              <w:ind w:hanging="42"/>
              <w:rPr>
                <w:rFonts w:ascii="Arial" w:hAnsi="Arial" w:cs="Arial"/>
              </w:rPr>
            </w:pPr>
            <w:r w:rsidRPr="00DD1A7D">
              <w:rPr>
                <w:rFonts w:ascii="Arial" w:hAnsi="Arial" w:cs="Arial"/>
              </w:rPr>
              <w:t>0.1</w:t>
            </w:r>
          </w:p>
        </w:tc>
      </w:tr>
      <w:tr w:rsidR="00B42DBA" w:rsidRPr="00DD1A7D" w14:paraId="33DE4FB0" w14:textId="77777777">
        <w:trPr>
          <w:cantSplit/>
        </w:trPr>
        <w:tc>
          <w:tcPr>
            <w:tcW w:w="122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281F075" w14:textId="77777777" w:rsidR="00B42DBA" w:rsidRPr="00DD1A7D" w:rsidRDefault="00B42DBA" w:rsidP="009241AA">
            <w:pPr>
              <w:tabs>
                <w:tab w:val="num" w:pos="709"/>
              </w:tabs>
              <w:ind w:hanging="42"/>
              <w:rPr>
                <w:rFonts w:ascii="Arial" w:hAnsi="Arial" w:cs="Arial"/>
              </w:rPr>
            </w:pPr>
            <w:r w:rsidRPr="00DD1A7D">
              <w:rPr>
                <w:rFonts w:ascii="Arial" w:hAnsi="Arial" w:cs="Arial"/>
              </w:rPr>
              <w:t>Current</w:t>
            </w:r>
          </w:p>
        </w:tc>
        <w:tc>
          <w:tcPr>
            <w:tcW w:w="1901" w:type="pct"/>
            <w:tcBorders>
              <w:top w:val="nil"/>
              <w:left w:val="nil"/>
              <w:bottom w:val="single" w:sz="8" w:space="0" w:color="auto"/>
              <w:right w:val="single" w:sz="8" w:space="0" w:color="auto"/>
            </w:tcBorders>
            <w:tcMar>
              <w:top w:w="0" w:type="dxa"/>
              <w:left w:w="108" w:type="dxa"/>
              <w:bottom w:w="0" w:type="dxa"/>
              <w:right w:w="108" w:type="dxa"/>
            </w:tcMar>
          </w:tcPr>
          <w:p w14:paraId="6DF277F7" w14:textId="77777777" w:rsidR="00B42DBA" w:rsidRPr="00DD1A7D" w:rsidRDefault="00B42DBA" w:rsidP="009241AA">
            <w:pPr>
              <w:tabs>
                <w:tab w:val="num" w:pos="709"/>
              </w:tabs>
              <w:ind w:left="80" w:hanging="42"/>
              <w:rPr>
                <w:rFonts w:ascii="Arial" w:hAnsi="Arial" w:cs="Arial"/>
              </w:rPr>
            </w:pPr>
            <w:r w:rsidRPr="00DD1A7D">
              <w:rPr>
                <w:rFonts w:ascii="Arial" w:hAnsi="Arial" w:cs="Arial"/>
              </w:rPr>
              <w:t xml:space="preserve">5 to 200% of plant rating </w:t>
            </w:r>
            <w:proofErr w:type="gramStart"/>
            <w:r w:rsidRPr="00DD1A7D">
              <w:rPr>
                <w:rFonts w:ascii="Arial" w:hAnsi="Arial" w:cs="Arial"/>
              </w:rPr>
              <w:t>( Amps</w:t>
            </w:r>
            <w:proofErr w:type="gramEnd"/>
            <w:r w:rsidRPr="00DD1A7D">
              <w:rPr>
                <w:rFonts w:ascii="Arial" w:hAnsi="Arial" w:cs="Arial"/>
              </w:rPr>
              <w:t>)</w:t>
            </w:r>
          </w:p>
        </w:tc>
        <w:tc>
          <w:tcPr>
            <w:tcW w:w="783" w:type="pct"/>
            <w:tcBorders>
              <w:top w:val="nil"/>
              <w:left w:val="nil"/>
              <w:bottom w:val="single" w:sz="8" w:space="0" w:color="auto"/>
              <w:right w:val="single" w:sz="8" w:space="0" w:color="auto"/>
            </w:tcBorders>
            <w:tcMar>
              <w:top w:w="0" w:type="dxa"/>
              <w:left w:w="108" w:type="dxa"/>
              <w:bottom w:w="0" w:type="dxa"/>
              <w:right w:w="108" w:type="dxa"/>
            </w:tcMar>
          </w:tcPr>
          <w:p w14:paraId="09F1392B" w14:textId="77777777" w:rsidR="00B42DBA" w:rsidRPr="00DD1A7D" w:rsidRDefault="00B42DBA" w:rsidP="009241AA">
            <w:pPr>
              <w:tabs>
                <w:tab w:val="num" w:pos="709"/>
              </w:tabs>
              <w:ind w:left="19" w:hanging="42"/>
              <w:rPr>
                <w:rFonts w:ascii="Arial" w:hAnsi="Arial" w:cs="Arial"/>
              </w:rPr>
            </w:pPr>
            <w:r w:rsidRPr="00DD1A7D">
              <w:rPr>
                <w:rFonts w:ascii="Arial" w:hAnsi="Arial" w:cs="Arial"/>
              </w:rPr>
              <w:t>1.0</w:t>
            </w:r>
          </w:p>
        </w:tc>
        <w:tc>
          <w:tcPr>
            <w:tcW w:w="1088" w:type="pct"/>
            <w:tcBorders>
              <w:top w:val="nil"/>
              <w:left w:val="nil"/>
              <w:bottom w:val="single" w:sz="8" w:space="0" w:color="auto"/>
              <w:right w:val="single" w:sz="8" w:space="0" w:color="auto"/>
            </w:tcBorders>
            <w:tcMar>
              <w:top w:w="0" w:type="dxa"/>
              <w:left w:w="108" w:type="dxa"/>
              <w:bottom w:w="0" w:type="dxa"/>
              <w:right w:w="108" w:type="dxa"/>
            </w:tcMar>
          </w:tcPr>
          <w:p w14:paraId="062AD29C" w14:textId="77777777" w:rsidR="00B42DBA" w:rsidRPr="00DD1A7D" w:rsidRDefault="00B42DBA" w:rsidP="009241AA">
            <w:pPr>
              <w:tabs>
                <w:tab w:val="num" w:pos="709"/>
              </w:tabs>
              <w:ind w:hanging="42"/>
              <w:rPr>
                <w:rFonts w:ascii="Arial" w:hAnsi="Arial" w:cs="Arial"/>
              </w:rPr>
            </w:pPr>
            <w:r w:rsidRPr="00DD1A7D">
              <w:rPr>
                <w:rFonts w:ascii="Arial" w:hAnsi="Arial" w:cs="Arial"/>
              </w:rPr>
              <w:t>0.1</w:t>
            </w:r>
          </w:p>
        </w:tc>
      </w:tr>
      <w:tr w:rsidR="00B42DBA" w:rsidRPr="00DD1A7D" w14:paraId="3E189564" w14:textId="77777777">
        <w:trPr>
          <w:cantSplit/>
        </w:trPr>
        <w:tc>
          <w:tcPr>
            <w:tcW w:w="122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2A3E26F" w14:textId="77777777" w:rsidR="00B42DBA" w:rsidRPr="00DD1A7D" w:rsidRDefault="00B42DBA" w:rsidP="009241AA">
            <w:pPr>
              <w:tabs>
                <w:tab w:val="num" w:pos="709"/>
              </w:tabs>
              <w:ind w:hanging="42"/>
              <w:rPr>
                <w:rFonts w:ascii="Arial" w:hAnsi="Arial" w:cs="Arial"/>
              </w:rPr>
            </w:pPr>
            <w:r w:rsidRPr="00DD1A7D">
              <w:rPr>
                <w:rFonts w:ascii="Arial" w:hAnsi="Arial" w:cs="Arial"/>
              </w:rPr>
              <w:t>MW/MVAr</w:t>
            </w:r>
          </w:p>
        </w:tc>
        <w:tc>
          <w:tcPr>
            <w:tcW w:w="1901" w:type="pct"/>
            <w:tcBorders>
              <w:top w:val="nil"/>
              <w:left w:val="nil"/>
              <w:bottom w:val="single" w:sz="8" w:space="0" w:color="auto"/>
              <w:right w:val="single" w:sz="8" w:space="0" w:color="auto"/>
            </w:tcBorders>
            <w:tcMar>
              <w:top w:w="0" w:type="dxa"/>
              <w:left w:w="108" w:type="dxa"/>
              <w:bottom w:w="0" w:type="dxa"/>
              <w:right w:w="108" w:type="dxa"/>
            </w:tcMar>
          </w:tcPr>
          <w:p w14:paraId="1432B1D1" w14:textId="77777777" w:rsidR="00B42DBA" w:rsidRPr="00DD1A7D" w:rsidRDefault="00B42DBA" w:rsidP="009241AA">
            <w:pPr>
              <w:tabs>
                <w:tab w:val="num" w:pos="709"/>
              </w:tabs>
              <w:ind w:left="80" w:hanging="42"/>
              <w:rPr>
                <w:rFonts w:ascii="Arial" w:hAnsi="Arial" w:cs="Arial"/>
              </w:rPr>
            </w:pPr>
            <w:r w:rsidRPr="00DD1A7D">
              <w:rPr>
                <w:rFonts w:ascii="Arial" w:hAnsi="Arial" w:cs="Arial"/>
              </w:rPr>
              <w:t>5 to 200% of plant thermal rating (MW/MVAr)</w:t>
            </w:r>
          </w:p>
        </w:tc>
        <w:tc>
          <w:tcPr>
            <w:tcW w:w="783" w:type="pct"/>
            <w:tcBorders>
              <w:top w:val="nil"/>
              <w:left w:val="nil"/>
              <w:bottom w:val="single" w:sz="8" w:space="0" w:color="auto"/>
              <w:right w:val="single" w:sz="8" w:space="0" w:color="auto"/>
            </w:tcBorders>
            <w:tcMar>
              <w:top w:w="0" w:type="dxa"/>
              <w:left w:w="108" w:type="dxa"/>
              <w:bottom w:w="0" w:type="dxa"/>
              <w:right w:w="108" w:type="dxa"/>
            </w:tcMar>
          </w:tcPr>
          <w:p w14:paraId="77DC4B35" w14:textId="77777777" w:rsidR="00B42DBA" w:rsidRPr="00DD1A7D" w:rsidRDefault="00B42DBA" w:rsidP="009241AA">
            <w:pPr>
              <w:tabs>
                <w:tab w:val="num" w:pos="709"/>
              </w:tabs>
              <w:ind w:left="19" w:hanging="42"/>
              <w:rPr>
                <w:rFonts w:ascii="Arial" w:hAnsi="Arial" w:cs="Arial"/>
              </w:rPr>
            </w:pPr>
            <w:r w:rsidRPr="00DD1A7D">
              <w:rPr>
                <w:rFonts w:ascii="Arial" w:hAnsi="Arial" w:cs="Arial"/>
              </w:rPr>
              <w:t>0.5</w:t>
            </w:r>
          </w:p>
        </w:tc>
        <w:tc>
          <w:tcPr>
            <w:tcW w:w="1088" w:type="pct"/>
            <w:tcBorders>
              <w:top w:val="nil"/>
              <w:left w:val="nil"/>
              <w:bottom w:val="single" w:sz="8" w:space="0" w:color="auto"/>
              <w:right w:val="single" w:sz="8" w:space="0" w:color="auto"/>
            </w:tcBorders>
            <w:tcMar>
              <w:top w:w="0" w:type="dxa"/>
              <w:left w:w="108" w:type="dxa"/>
              <w:bottom w:w="0" w:type="dxa"/>
              <w:right w:w="108" w:type="dxa"/>
            </w:tcMar>
          </w:tcPr>
          <w:p w14:paraId="593E1781" w14:textId="77777777" w:rsidR="00B42DBA" w:rsidRPr="00DD1A7D" w:rsidRDefault="00B42DBA" w:rsidP="009241AA">
            <w:pPr>
              <w:tabs>
                <w:tab w:val="num" w:pos="709"/>
              </w:tabs>
              <w:ind w:hanging="42"/>
              <w:rPr>
                <w:rFonts w:ascii="Arial" w:hAnsi="Arial" w:cs="Arial"/>
              </w:rPr>
            </w:pPr>
            <w:r w:rsidRPr="00DD1A7D">
              <w:rPr>
                <w:rFonts w:ascii="Arial" w:hAnsi="Arial" w:cs="Arial"/>
              </w:rPr>
              <w:t>0.1</w:t>
            </w:r>
          </w:p>
        </w:tc>
      </w:tr>
      <w:tr w:rsidR="00B42DBA" w:rsidRPr="00DD1A7D" w14:paraId="49DC660D" w14:textId="77777777">
        <w:trPr>
          <w:cantSplit/>
        </w:trPr>
        <w:tc>
          <w:tcPr>
            <w:tcW w:w="122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5027FBE3" w14:textId="77777777" w:rsidR="00B42DBA" w:rsidRPr="00DD1A7D" w:rsidRDefault="00B42DBA" w:rsidP="009241AA">
            <w:pPr>
              <w:tabs>
                <w:tab w:val="num" w:pos="709"/>
              </w:tabs>
              <w:ind w:hanging="42"/>
              <w:rPr>
                <w:rFonts w:ascii="Arial" w:hAnsi="Arial" w:cs="Arial"/>
              </w:rPr>
            </w:pPr>
            <w:r w:rsidRPr="00DD1A7D">
              <w:rPr>
                <w:rFonts w:ascii="Arial" w:hAnsi="Arial" w:cs="Arial"/>
              </w:rPr>
              <w:t>Frequency</w:t>
            </w:r>
          </w:p>
        </w:tc>
        <w:tc>
          <w:tcPr>
            <w:tcW w:w="1901" w:type="pct"/>
            <w:tcBorders>
              <w:top w:val="nil"/>
              <w:left w:val="nil"/>
              <w:bottom w:val="single" w:sz="8" w:space="0" w:color="auto"/>
              <w:right w:val="single" w:sz="8" w:space="0" w:color="auto"/>
            </w:tcBorders>
            <w:tcMar>
              <w:top w:w="0" w:type="dxa"/>
              <w:left w:w="108" w:type="dxa"/>
              <w:bottom w:w="0" w:type="dxa"/>
              <w:right w:w="108" w:type="dxa"/>
            </w:tcMar>
          </w:tcPr>
          <w:p w14:paraId="28F71626" w14:textId="77777777" w:rsidR="00B42DBA" w:rsidRPr="00DD1A7D" w:rsidRDefault="00B42DBA" w:rsidP="009241AA">
            <w:pPr>
              <w:tabs>
                <w:tab w:val="num" w:pos="709"/>
              </w:tabs>
              <w:ind w:left="80" w:hanging="42"/>
              <w:rPr>
                <w:rFonts w:ascii="Arial" w:hAnsi="Arial" w:cs="Arial"/>
              </w:rPr>
            </w:pPr>
            <w:r w:rsidRPr="00DD1A7D">
              <w:rPr>
                <w:rFonts w:ascii="Arial" w:hAnsi="Arial" w:cs="Arial"/>
              </w:rPr>
              <w:t xml:space="preserve">45 to 55 (10) Hz </w:t>
            </w:r>
          </w:p>
        </w:tc>
        <w:tc>
          <w:tcPr>
            <w:tcW w:w="783" w:type="pct"/>
            <w:tcBorders>
              <w:top w:val="nil"/>
              <w:left w:val="nil"/>
              <w:bottom w:val="single" w:sz="8" w:space="0" w:color="auto"/>
              <w:right w:val="single" w:sz="8" w:space="0" w:color="auto"/>
            </w:tcBorders>
            <w:tcMar>
              <w:top w:w="0" w:type="dxa"/>
              <w:left w:w="108" w:type="dxa"/>
              <w:bottom w:w="0" w:type="dxa"/>
              <w:right w:w="108" w:type="dxa"/>
            </w:tcMar>
          </w:tcPr>
          <w:p w14:paraId="2A196BC0" w14:textId="77777777" w:rsidR="00B42DBA" w:rsidRPr="00DD1A7D" w:rsidRDefault="00B42DBA" w:rsidP="009241AA">
            <w:pPr>
              <w:tabs>
                <w:tab w:val="num" w:pos="709"/>
              </w:tabs>
              <w:ind w:left="19" w:hanging="42"/>
              <w:rPr>
                <w:rFonts w:ascii="Arial" w:hAnsi="Arial" w:cs="Arial"/>
              </w:rPr>
            </w:pPr>
            <w:r w:rsidRPr="00DD1A7D">
              <w:rPr>
                <w:rFonts w:ascii="Arial" w:hAnsi="Arial" w:cs="Arial"/>
              </w:rPr>
              <w:t>0.1</w:t>
            </w:r>
          </w:p>
        </w:tc>
        <w:tc>
          <w:tcPr>
            <w:tcW w:w="1088" w:type="pct"/>
            <w:tcBorders>
              <w:top w:val="nil"/>
              <w:left w:val="nil"/>
              <w:bottom w:val="single" w:sz="8" w:space="0" w:color="auto"/>
              <w:right w:val="single" w:sz="8" w:space="0" w:color="auto"/>
            </w:tcBorders>
            <w:tcMar>
              <w:top w:w="0" w:type="dxa"/>
              <w:left w:w="108" w:type="dxa"/>
              <w:bottom w:w="0" w:type="dxa"/>
              <w:right w:w="108" w:type="dxa"/>
            </w:tcMar>
          </w:tcPr>
          <w:p w14:paraId="2C476437" w14:textId="77777777" w:rsidR="00B42DBA" w:rsidRPr="00DD1A7D" w:rsidRDefault="00B42DBA" w:rsidP="009241AA">
            <w:pPr>
              <w:tabs>
                <w:tab w:val="num" w:pos="709"/>
              </w:tabs>
              <w:ind w:hanging="42"/>
              <w:rPr>
                <w:rFonts w:ascii="Arial" w:hAnsi="Arial" w:cs="Arial"/>
              </w:rPr>
            </w:pPr>
            <w:r w:rsidRPr="00DD1A7D">
              <w:rPr>
                <w:rFonts w:ascii="Arial" w:hAnsi="Arial" w:cs="Arial"/>
              </w:rPr>
              <w:t>0.05</w:t>
            </w:r>
          </w:p>
        </w:tc>
      </w:tr>
      <w:tr w:rsidR="00B42DBA" w:rsidRPr="00DD1A7D" w14:paraId="7196BE7E" w14:textId="77777777">
        <w:tc>
          <w:tcPr>
            <w:tcW w:w="122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743D2EC" w14:textId="77777777" w:rsidR="00B42DBA" w:rsidRPr="00DD1A7D" w:rsidRDefault="00B42DBA" w:rsidP="009241AA">
            <w:pPr>
              <w:tabs>
                <w:tab w:val="num" w:pos="709"/>
              </w:tabs>
              <w:ind w:hanging="42"/>
              <w:rPr>
                <w:rFonts w:ascii="Arial" w:hAnsi="Arial" w:cs="Arial"/>
              </w:rPr>
            </w:pPr>
            <w:r w:rsidRPr="00DD1A7D">
              <w:rPr>
                <w:rFonts w:ascii="Arial" w:hAnsi="Arial" w:cs="Arial"/>
              </w:rPr>
              <w:t>Plant Temperature</w:t>
            </w:r>
          </w:p>
        </w:tc>
        <w:tc>
          <w:tcPr>
            <w:tcW w:w="1901" w:type="pct"/>
            <w:tcBorders>
              <w:top w:val="nil"/>
              <w:left w:val="nil"/>
              <w:bottom w:val="single" w:sz="8" w:space="0" w:color="auto"/>
              <w:right w:val="single" w:sz="8" w:space="0" w:color="auto"/>
            </w:tcBorders>
            <w:tcMar>
              <w:top w:w="0" w:type="dxa"/>
              <w:left w:w="108" w:type="dxa"/>
              <w:bottom w:w="0" w:type="dxa"/>
              <w:right w:w="108" w:type="dxa"/>
            </w:tcMar>
          </w:tcPr>
          <w:p w14:paraId="6FFF652C" w14:textId="77777777" w:rsidR="00B42DBA" w:rsidRPr="00DD1A7D" w:rsidRDefault="00B42DBA" w:rsidP="009241AA">
            <w:pPr>
              <w:tabs>
                <w:tab w:val="num" w:pos="709"/>
              </w:tabs>
              <w:ind w:left="80" w:hanging="42"/>
              <w:rPr>
                <w:rFonts w:ascii="Arial" w:hAnsi="Arial" w:cs="Arial"/>
              </w:rPr>
            </w:pPr>
            <w:r w:rsidRPr="00DD1A7D">
              <w:rPr>
                <w:rFonts w:ascii="Arial" w:hAnsi="Arial" w:cs="Arial"/>
              </w:rPr>
              <w:t xml:space="preserve">0 to 150 </w:t>
            </w:r>
            <w:proofErr w:type="spellStart"/>
            <w:r w:rsidRPr="00DD1A7D">
              <w:rPr>
                <w:rFonts w:ascii="Arial" w:hAnsi="Arial" w:cs="Arial"/>
              </w:rPr>
              <w:t>deg</w:t>
            </w:r>
            <w:proofErr w:type="spellEnd"/>
            <w:r w:rsidRPr="00DD1A7D">
              <w:rPr>
                <w:rFonts w:ascii="Arial" w:hAnsi="Arial" w:cs="Arial"/>
              </w:rPr>
              <w:t xml:space="preserve"> C</w:t>
            </w:r>
          </w:p>
        </w:tc>
        <w:tc>
          <w:tcPr>
            <w:tcW w:w="783" w:type="pct"/>
            <w:tcBorders>
              <w:top w:val="nil"/>
              <w:left w:val="nil"/>
              <w:bottom w:val="single" w:sz="8" w:space="0" w:color="auto"/>
              <w:right w:val="single" w:sz="8" w:space="0" w:color="auto"/>
            </w:tcBorders>
            <w:tcMar>
              <w:top w:w="0" w:type="dxa"/>
              <w:left w:w="108" w:type="dxa"/>
              <w:bottom w:w="0" w:type="dxa"/>
              <w:right w:w="108" w:type="dxa"/>
            </w:tcMar>
          </w:tcPr>
          <w:p w14:paraId="33D94717" w14:textId="77777777" w:rsidR="00B42DBA" w:rsidRPr="00DD1A7D" w:rsidRDefault="00B42DBA" w:rsidP="009241AA">
            <w:pPr>
              <w:tabs>
                <w:tab w:val="num" w:pos="709"/>
              </w:tabs>
              <w:ind w:left="19" w:hanging="42"/>
              <w:rPr>
                <w:rFonts w:ascii="Arial" w:hAnsi="Arial" w:cs="Arial"/>
              </w:rPr>
            </w:pPr>
            <w:r w:rsidRPr="00DD1A7D">
              <w:rPr>
                <w:rFonts w:ascii="Arial" w:hAnsi="Arial" w:cs="Arial"/>
              </w:rPr>
              <w:t>1</w:t>
            </w:r>
          </w:p>
        </w:tc>
        <w:tc>
          <w:tcPr>
            <w:tcW w:w="1088" w:type="pct"/>
            <w:tcBorders>
              <w:top w:val="nil"/>
              <w:left w:val="nil"/>
              <w:bottom w:val="single" w:sz="8" w:space="0" w:color="auto"/>
              <w:right w:val="single" w:sz="8" w:space="0" w:color="auto"/>
            </w:tcBorders>
            <w:tcMar>
              <w:top w:w="0" w:type="dxa"/>
              <w:left w:w="108" w:type="dxa"/>
              <w:bottom w:w="0" w:type="dxa"/>
              <w:right w:w="108" w:type="dxa"/>
            </w:tcMar>
          </w:tcPr>
          <w:p w14:paraId="31890BCE" w14:textId="77777777" w:rsidR="00B42DBA" w:rsidRPr="00DD1A7D" w:rsidRDefault="00B42DBA" w:rsidP="009241AA">
            <w:pPr>
              <w:tabs>
                <w:tab w:val="num" w:pos="709"/>
              </w:tabs>
              <w:ind w:hanging="42"/>
              <w:rPr>
                <w:rFonts w:ascii="Arial" w:hAnsi="Arial" w:cs="Arial"/>
              </w:rPr>
            </w:pPr>
            <w:r w:rsidRPr="00DD1A7D">
              <w:rPr>
                <w:rFonts w:ascii="Arial" w:hAnsi="Arial" w:cs="Arial"/>
              </w:rPr>
              <w:t>0.5</w:t>
            </w:r>
          </w:p>
        </w:tc>
      </w:tr>
      <w:tr w:rsidR="00B42DBA" w:rsidRPr="00DD1A7D" w14:paraId="390324EE" w14:textId="77777777">
        <w:tc>
          <w:tcPr>
            <w:tcW w:w="122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F16CDC0" w14:textId="77777777" w:rsidR="00B42DBA" w:rsidRPr="00DD1A7D" w:rsidRDefault="00B42DBA" w:rsidP="009241AA">
            <w:pPr>
              <w:tabs>
                <w:tab w:val="num" w:pos="709"/>
              </w:tabs>
              <w:ind w:hanging="42"/>
              <w:rPr>
                <w:rFonts w:ascii="Arial" w:hAnsi="Arial" w:cs="Arial"/>
              </w:rPr>
            </w:pPr>
            <w:r w:rsidRPr="00DD1A7D">
              <w:rPr>
                <w:rFonts w:ascii="Arial" w:hAnsi="Arial" w:cs="Arial"/>
              </w:rPr>
              <w:t>Wind direction</w:t>
            </w:r>
          </w:p>
        </w:tc>
        <w:tc>
          <w:tcPr>
            <w:tcW w:w="1901" w:type="pct"/>
            <w:tcBorders>
              <w:top w:val="nil"/>
              <w:left w:val="nil"/>
              <w:bottom w:val="single" w:sz="8" w:space="0" w:color="auto"/>
              <w:right w:val="single" w:sz="8" w:space="0" w:color="auto"/>
            </w:tcBorders>
            <w:tcMar>
              <w:top w:w="0" w:type="dxa"/>
              <w:left w:w="108" w:type="dxa"/>
              <w:bottom w:w="0" w:type="dxa"/>
              <w:right w:w="108" w:type="dxa"/>
            </w:tcMar>
          </w:tcPr>
          <w:p w14:paraId="68E020D4" w14:textId="77777777" w:rsidR="00B42DBA" w:rsidRPr="00DD1A7D" w:rsidRDefault="00B42DBA" w:rsidP="009241AA">
            <w:pPr>
              <w:tabs>
                <w:tab w:val="num" w:pos="709"/>
              </w:tabs>
              <w:ind w:left="80" w:hanging="42"/>
              <w:rPr>
                <w:rFonts w:ascii="Arial" w:hAnsi="Arial" w:cs="Arial"/>
              </w:rPr>
            </w:pPr>
            <w:r w:rsidRPr="00DD1A7D">
              <w:rPr>
                <w:rFonts w:ascii="Arial" w:hAnsi="Arial" w:cs="Arial"/>
              </w:rPr>
              <w:t xml:space="preserve">0 – 360 </w:t>
            </w:r>
            <w:proofErr w:type="spellStart"/>
            <w:r w:rsidRPr="00DD1A7D">
              <w:rPr>
                <w:rFonts w:ascii="Arial" w:hAnsi="Arial" w:cs="Arial"/>
              </w:rPr>
              <w:t>deg</w:t>
            </w:r>
            <w:proofErr w:type="spellEnd"/>
          </w:p>
        </w:tc>
        <w:tc>
          <w:tcPr>
            <w:tcW w:w="783" w:type="pct"/>
            <w:tcBorders>
              <w:top w:val="nil"/>
              <w:left w:val="nil"/>
              <w:bottom w:val="single" w:sz="8" w:space="0" w:color="auto"/>
              <w:right w:val="single" w:sz="8" w:space="0" w:color="auto"/>
            </w:tcBorders>
            <w:tcMar>
              <w:top w:w="0" w:type="dxa"/>
              <w:left w:w="108" w:type="dxa"/>
              <w:bottom w:w="0" w:type="dxa"/>
              <w:right w:w="108" w:type="dxa"/>
            </w:tcMar>
          </w:tcPr>
          <w:p w14:paraId="79585C4C" w14:textId="77777777" w:rsidR="00B42DBA" w:rsidRPr="00DD1A7D" w:rsidRDefault="00B42DBA" w:rsidP="009241AA">
            <w:pPr>
              <w:tabs>
                <w:tab w:val="num" w:pos="709"/>
              </w:tabs>
              <w:ind w:left="19" w:hanging="42"/>
              <w:jc w:val="both"/>
              <w:rPr>
                <w:rFonts w:ascii="Arial" w:hAnsi="Arial" w:cs="Arial"/>
              </w:rPr>
            </w:pPr>
            <w:r w:rsidRPr="00DD1A7D">
              <w:rPr>
                <w:rFonts w:ascii="Arial" w:hAnsi="Arial" w:cs="Arial"/>
              </w:rPr>
              <w:t>±5</w:t>
            </w:r>
          </w:p>
        </w:tc>
        <w:tc>
          <w:tcPr>
            <w:tcW w:w="1088" w:type="pct"/>
            <w:tcBorders>
              <w:top w:val="nil"/>
              <w:left w:val="nil"/>
              <w:bottom w:val="single" w:sz="8" w:space="0" w:color="auto"/>
              <w:right w:val="single" w:sz="8" w:space="0" w:color="auto"/>
            </w:tcBorders>
            <w:tcMar>
              <w:top w:w="0" w:type="dxa"/>
              <w:left w:w="108" w:type="dxa"/>
              <w:bottom w:w="0" w:type="dxa"/>
              <w:right w:w="108" w:type="dxa"/>
            </w:tcMar>
          </w:tcPr>
          <w:p w14:paraId="4DD9D668" w14:textId="77777777" w:rsidR="00B42DBA" w:rsidRPr="00DD1A7D" w:rsidRDefault="00B42DBA" w:rsidP="009241AA">
            <w:pPr>
              <w:tabs>
                <w:tab w:val="num" w:pos="709"/>
              </w:tabs>
              <w:ind w:hanging="42"/>
              <w:jc w:val="both"/>
              <w:rPr>
                <w:rFonts w:ascii="Arial" w:hAnsi="Arial" w:cs="Arial"/>
              </w:rPr>
            </w:pPr>
            <w:r w:rsidRPr="00DD1A7D">
              <w:rPr>
                <w:rFonts w:ascii="Arial" w:hAnsi="Arial" w:cs="Arial"/>
              </w:rPr>
              <w:t xml:space="preserve">2 </w:t>
            </w:r>
          </w:p>
        </w:tc>
      </w:tr>
      <w:tr w:rsidR="00B42DBA" w:rsidRPr="00DD1A7D" w14:paraId="0D89A423" w14:textId="77777777">
        <w:tc>
          <w:tcPr>
            <w:tcW w:w="122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8AC8D6F" w14:textId="77777777" w:rsidR="00B42DBA" w:rsidRPr="00DD1A7D" w:rsidRDefault="00B42DBA" w:rsidP="009241AA">
            <w:pPr>
              <w:tabs>
                <w:tab w:val="num" w:pos="709"/>
              </w:tabs>
              <w:ind w:hanging="42"/>
              <w:rPr>
                <w:rFonts w:ascii="Arial" w:hAnsi="Arial" w:cs="Arial"/>
              </w:rPr>
            </w:pPr>
            <w:proofErr w:type="gramStart"/>
            <w:r w:rsidRPr="00DD1A7D">
              <w:rPr>
                <w:rFonts w:ascii="Arial" w:hAnsi="Arial" w:cs="Arial"/>
              </w:rPr>
              <w:t>Wind  speed</w:t>
            </w:r>
            <w:proofErr w:type="gramEnd"/>
          </w:p>
        </w:tc>
        <w:tc>
          <w:tcPr>
            <w:tcW w:w="1901" w:type="pct"/>
            <w:tcBorders>
              <w:top w:val="nil"/>
              <w:left w:val="nil"/>
              <w:bottom w:val="single" w:sz="8" w:space="0" w:color="auto"/>
              <w:right w:val="single" w:sz="8" w:space="0" w:color="auto"/>
            </w:tcBorders>
            <w:tcMar>
              <w:top w:w="0" w:type="dxa"/>
              <w:left w:w="108" w:type="dxa"/>
              <w:bottom w:w="0" w:type="dxa"/>
              <w:right w:w="108" w:type="dxa"/>
            </w:tcMar>
          </w:tcPr>
          <w:p w14:paraId="1EBAC666" w14:textId="77777777" w:rsidR="00B42DBA" w:rsidRPr="00DD1A7D" w:rsidRDefault="00B42DBA" w:rsidP="009241AA">
            <w:pPr>
              <w:tabs>
                <w:tab w:val="num" w:pos="709"/>
              </w:tabs>
              <w:ind w:left="80" w:hanging="42"/>
              <w:rPr>
                <w:rFonts w:ascii="Arial" w:hAnsi="Arial" w:cs="Arial"/>
              </w:rPr>
            </w:pPr>
            <w:r w:rsidRPr="00DD1A7D">
              <w:rPr>
                <w:rFonts w:ascii="Arial" w:hAnsi="Arial" w:cs="Arial"/>
              </w:rPr>
              <w:t>0 – 60 m/s</w:t>
            </w:r>
          </w:p>
        </w:tc>
        <w:tc>
          <w:tcPr>
            <w:tcW w:w="783" w:type="pct"/>
            <w:tcBorders>
              <w:top w:val="nil"/>
              <w:left w:val="nil"/>
              <w:bottom w:val="single" w:sz="8" w:space="0" w:color="auto"/>
              <w:right w:val="single" w:sz="8" w:space="0" w:color="auto"/>
            </w:tcBorders>
            <w:tcMar>
              <w:top w:w="0" w:type="dxa"/>
              <w:left w:w="108" w:type="dxa"/>
              <w:bottom w:w="0" w:type="dxa"/>
              <w:right w:w="108" w:type="dxa"/>
            </w:tcMar>
          </w:tcPr>
          <w:p w14:paraId="7E5A002E" w14:textId="77777777" w:rsidR="00B42DBA" w:rsidRPr="00DD1A7D" w:rsidRDefault="00B42DBA" w:rsidP="009241AA">
            <w:pPr>
              <w:tabs>
                <w:tab w:val="num" w:pos="709"/>
              </w:tabs>
              <w:ind w:left="19" w:hanging="42"/>
              <w:jc w:val="both"/>
              <w:rPr>
                <w:rFonts w:ascii="Arial" w:hAnsi="Arial" w:cs="Arial"/>
              </w:rPr>
            </w:pPr>
            <w:r w:rsidRPr="00DD1A7D">
              <w:rPr>
                <w:rFonts w:ascii="Arial" w:hAnsi="Arial" w:cs="Arial"/>
              </w:rPr>
              <w:t>5</w:t>
            </w:r>
          </w:p>
        </w:tc>
        <w:tc>
          <w:tcPr>
            <w:tcW w:w="1088" w:type="pct"/>
            <w:tcBorders>
              <w:top w:val="nil"/>
              <w:left w:val="nil"/>
              <w:bottom w:val="single" w:sz="8" w:space="0" w:color="auto"/>
              <w:right w:val="single" w:sz="8" w:space="0" w:color="auto"/>
            </w:tcBorders>
            <w:tcMar>
              <w:top w:w="0" w:type="dxa"/>
              <w:left w:w="108" w:type="dxa"/>
              <w:bottom w:w="0" w:type="dxa"/>
              <w:right w:w="108" w:type="dxa"/>
            </w:tcMar>
          </w:tcPr>
          <w:p w14:paraId="5DC5EFB4" w14:textId="77777777" w:rsidR="00B42DBA" w:rsidRPr="00DD1A7D" w:rsidRDefault="00B42DBA" w:rsidP="009241AA">
            <w:pPr>
              <w:tabs>
                <w:tab w:val="num" w:pos="709"/>
              </w:tabs>
              <w:ind w:hanging="42"/>
              <w:jc w:val="both"/>
              <w:rPr>
                <w:rFonts w:ascii="Arial" w:hAnsi="Arial" w:cs="Arial"/>
              </w:rPr>
            </w:pPr>
            <w:r w:rsidRPr="00DD1A7D">
              <w:rPr>
                <w:rFonts w:ascii="Arial" w:hAnsi="Arial" w:cs="Arial"/>
              </w:rPr>
              <w:t>1</w:t>
            </w:r>
          </w:p>
        </w:tc>
      </w:tr>
      <w:tr w:rsidR="00B42DBA" w:rsidRPr="00DD1A7D" w14:paraId="760F4622" w14:textId="77777777">
        <w:tc>
          <w:tcPr>
            <w:tcW w:w="122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46A7AB9" w14:textId="77777777" w:rsidR="00B42DBA" w:rsidRPr="00DD1A7D" w:rsidRDefault="00B42DBA" w:rsidP="009241AA">
            <w:pPr>
              <w:tabs>
                <w:tab w:val="num" w:pos="709"/>
              </w:tabs>
              <w:ind w:hanging="42"/>
              <w:rPr>
                <w:rFonts w:ascii="Arial" w:hAnsi="Arial" w:cs="Arial"/>
              </w:rPr>
            </w:pPr>
            <w:r w:rsidRPr="00DD1A7D">
              <w:rPr>
                <w:rFonts w:ascii="Arial" w:hAnsi="Arial" w:cs="Arial"/>
              </w:rPr>
              <w:t>Oil level indication</w:t>
            </w:r>
          </w:p>
        </w:tc>
        <w:tc>
          <w:tcPr>
            <w:tcW w:w="1901" w:type="pct"/>
            <w:tcBorders>
              <w:top w:val="nil"/>
              <w:left w:val="nil"/>
              <w:bottom w:val="single" w:sz="8" w:space="0" w:color="auto"/>
              <w:right w:val="single" w:sz="8" w:space="0" w:color="auto"/>
            </w:tcBorders>
            <w:tcMar>
              <w:top w:w="0" w:type="dxa"/>
              <w:left w:w="108" w:type="dxa"/>
              <w:bottom w:w="0" w:type="dxa"/>
              <w:right w:w="108" w:type="dxa"/>
            </w:tcMar>
          </w:tcPr>
          <w:p w14:paraId="33F30B43" w14:textId="77777777" w:rsidR="00B42DBA" w:rsidRPr="00DD1A7D" w:rsidRDefault="00B42DBA" w:rsidP="009241AA">
            <w:pPr>
              <w:tabs>
                <w:tab w:val="num" w:pos="709"/>
              </w:tabs>
              <w:ind w:left="80" w:hanging="42"/>
              <w:rPr>
                <w:rFonts w:ascii="Arial" w:hAnsi="Arial" w:cs="Arial"/>
              </w:rPr>
            </w:pPr>
            <w:r w:rsidRPr="00DD1A7D">
              <w:rPr>
                <w:rFonts w:ascii="Arial" w:hAnsi="Arial" w:cs="Arial"/>
              </w:rPr>
              <w:t>0 -100%</w:t>
            </w:r>
          </w:p>
        </w:tc>
        <w:tc>
          <w:tcPr>
            <w:tcW w:w="783" w:type="pct"/>
            <w:tcBorders>
              <w:top w:val="nil"/>
              <w:left w:val="nil"/>
              <w:bottom w:val="single" w:sz="8" w:space="0" w:color="auto"/>
              <w:right w:val="single" w:sz="8" w:space="0" w:color="auto"/>
            </w:tcBorders>
            <w:tcMar>
              <w:top w:w="0" w:type="dxa"/>
              <w:left w:w="108" w:type="dxa"/>
              <w:bottom w:w="0" w:type="dxa"/>
              <w:right w:w="108" w:type="dxa"/>
            </w:tcMar>
          </w:tcPr>
          <w:p w14:paraId="0E03CD27" w14:textId="77777777" w:rsidR="00B42DBA" w:rsidRPr="00DD1A7D" w:rsidRDefault="00B42DBA" w:rsidP="009241AA">
            <w:pPr>
              <w:tabs>
                <w:tab w:val="num" w:pos="709"/>
              </w:tabs>
              <w:ind w:left="19" w:hanging="42"/>
              <w:jc w:val="both"/>
              <w:rPr>
                <w:rFonts w:ascii="Arial" w:hAnsi="Arial" w:cs="Arial"/>
              </w:rPr>
            </w:pPr>
            <w:r w:rsidRPr="00DD1A7D">
              <w:rPr>
                <w:rFonts w:ascii="Arial" w:hAnsi="Arial" w:cs="Arial"/>
              </w:rPr>
              <w:t>1</w:t>
            </w:r>
          </w:p>
        </w:tc>
        <w:tc>
          <w:tcPr>
            <w:tcW w:w="1088" w:type="pct"/>
            <w:tcBorders>
              <w:top w:val="nil"/>
              <w:left w:val="nil"/>
              <w:bottom w:val="single" w:sz="8" w:space="0" w:color="auto"/>
              <w:right w:val="single" w:sz="8" w:space="0" w:color="auto"/>
            </w:tcBorders>
            <w:tcMar>
              <w:top w:w="0" w:type="dxa"/>
              <w:left w:w="108" w:type="dxa"/>
              <w:bottom w:w="0" w:type="dxa"/>
              <w:right w:w="108" w:type="dxa"/>
            </w:tcMar>
          </w:tcPr>
          <w:p w14:paraId="42E21368" w14:textId="77777777" w:rsidR="00B42DBA" w:rsidRPr="00DD1A7D" w:rsidRDefault="00B42DBA" w:rsidP="009241AA">
            <w:pPr>
              <w:tabs>
                <w:tab w:val="num" w:pos="709"/>
              </w:tabs>
              <w:ind w:hanging="42"/>
              <w:jc w:val="both"/>
              <w:rPr>
                <w:rFonts w:ascii="Arial" w:hAnsi="Arial" w:cs="Arial"/>
              </w:rPr>
            </w:pPr>
            <w:r w:rsidRPr="00DD1A7D">
              <w:rPr>
                <w:rFonts w:ascii="Arial" w:hAnsi="Arial" w:cs="Arial"/>
              </w:rPr>
              <w:t>1</w:t>
            </w:r>
          </w:p>
        </w:tc>
      </w:tr>
    </w:tbl>
    <w:p w14:paraId="43027FE3" w14:textId="77777777" w:rsidR="00B42DBA" w:rsidRPr="00DD1A7D" w:rsidRDefault="00B42DBA" w:rsidP="00DD1A7D">
      <w:pPr>
        <w:tabs>
          <w:tab w:val="num" w:pos="709"/>
        </w:tabs>
        <w:ind w:left="709" w:hanging="709"/>
        <w:rPr>
          <w:rFonts w:ascii="Arial" w:hAnsi="Arial" w:cs="Arial"/>
          <w:b/>
          <w:bCs/>
        </w:rPr>
      </w:pPr>
    </w:p>
    <w:p w14:paraId="51F0F2EB" w14:textId="77777777" w:rsidR="00B42DBA" w:rsidRPr="00DD1A7D" w:rsidRDefault="00DD1A7D" w:rsidP="00DD1A7D">
      <w:pPr>
        <w:tabs>
          <w:tab w:val="num" w:pos="709"/>
        </w:tabs>
        <w:ind w:left="709" w:hanging="709"/>
        <w:rPr>
          <w:rFonts w:ascii="Arial" w:hAnsi="Arial" w:cs="Arial"/>
          <w:b/>
          <w:bCs/>
        </w:rPr>
      </w:pPr>
      <w:r>
        <w:rPr>
          <w:rFonts w:ascii="Arial" w:hAnsi="Arial" w:cs="Arial"/>
          <w:b/>
          <w:bCs/>
        </w:rPr>
        <w:tab/>
      </w:r>
      <w:r w:rsidR="00B42DBA" w:rsidRPr="00DD1A7D">
        <w:rPr>
          <w:rFonts w:ascii="Arial" w:hAnsi="Arial" w:cs="Arial"/>
          <w:b/>
          <w:bCs/>
        </w:rPr>
        <w:t xml:space="preserve">Table 1 </w:t>
      </w:r>
    </w:p>
    <w:p w14:paraId="23A3F7D7" w14:textId="77777777" w:rsidR="00B42DBA" w:rsidRPr="00DD1A7D" w:rsidRDefault="00DD1A7D" w:rsidP="00DD1A7D">
      <w:pPr>
        <w:tabs>
          <w:tab w:val="num" w:pos="709"/>
        </w:tabs>
        <w:ind w:left="709" w:hanging="709"/>
        <w:rPr>
          <w:rFonts w:ascii="Arial" w:hAnsi="Arial" w:cs="Arial"/>
          <w:b/>
          <w:bCs/>
        </w:rPr>
      </w:pPr>
      <w:r>
        <w:rPr>
          <w:rFonts w:ascii="Arial" w:hAnsi="Arial" w:cs="Arial"/>
          <w:b/>
          <w:bCs/>
        </w:rPr>
        <w:tab/>
      </w:r>
      <w:r w:rsidR="00B42DBA" w:rsidRPr="00DD1A7D">
        <w:rPr>
          <w:rFonts w:ascii="Arial" w:hAnsi="Arial" w:cs="Arial"/>
          <w:b/>
          <w:bCs/>
        </w:rPr>
        <w:t xml:space="preserve">Measurement Accuracy, Resolution, and </w:t>
      </w:r>
      <w:smartTag w:uri="urn:schemas-microsoft-com:office:smarttags" w:element="place">
        <w:smartTag w:uri="urn:schemas-microsoft-com:office:smarttags" w:element="PlaceName">
          <w:r w:rsidR="00B42DBA" w:rsidRPr="00DD1A7D">
            <w:rPr>
              <w:rFonts w:ascii="Arial" w:hAnsi="Arial" w:cs="Arial"/>
              <w:b/>
              <w:bCs/>
            </w:rPr>
            <w:t>Measuring</w:t>
          </w:r>
        </w:smartTag>
        <w:r w:rsidR="00B42DBA" w:rsidRPr="00DD1A7D">
          <w:rPr>
            <w:rFonts w:ascii="Arial" w:hAnsi="Arial" w:cs="Arial"/>
            <w:b/>
            <w:bCs/>
          </w:rPr>
          <w:t xml:space="preserve"> </w:t>
        </w:r>
        <w:smartTag w:uri="urn:schemas-microsoft-com:office:smarttags" w:element="PlaceType">
          <w:r w:rsidR="00B42DBA" w:rsidRPr="00DD1A7D">
            <w:rPr>
              <w:rFonts w:ascii="Arial" w:hAnsi="Arial" w:cs="Arial"/>
              <w:b/>
              <w:bCs/>
            </w:rPr>
            <w:t>Range</w:t>
          </w:r>
        </w:smartTag>
      </w:smartTag>
      <w:r w:rsidR="00B42DBA" w:rsidRPr="00DD1A7D">
        <w:rPr>
          <w:rFonts w:ascii="Arial" w:hAnsi="Arial" w:cs="Arial"/>
          <w:b/>
          <w:bCs/>
        </w:rPr>
        <w:t xml:space="preserve"> for operational metering data delivered at the TCI</w:t>
      </w:r>
    </w:p>
    <w:p w14:paraId="6467BE1B" w14:textId="77777777" w:rsidR="00B42DBA" w:rsidRPr="00DD1A7D" w:rsidRDefault="00B42DBA" w:rsidP="00DD1A7D">
      <w:pPr>
        <w:tabs>
          <w:tab w:val="num" w:pos="709"/>
        </w:tabs>
        <w:ind w:left="709" w:hanging="709"/>
        <w:rPr>
          <w:rFonts w:ascii="Arial" w:hAnsi="Arial" w:cs="Arial"/>
        </w:rPr>
      </w:pPr>
    </w:p>
    <w:p w14:paraId="7AF50B30" w14:textId="74613879" w:rsidR="009606F9" w:rsidRPr="00DD1A7D" w:rsidRDefault="00DD1A7D"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 xml:space="preserve">MW and MVAr measurements shall be scaled 3 </w:t>
      </w:r>
      <w:proofErr w:type="gramStart"/>
      <w:r w:rsidR="00B42DBA" w:rsidRPr="00DD1A7D">
        <w:rPr>
          <w:rFonts w:ascii="Arial" w:hAnsi="Arial" w:cs="Arial"/>
        </w:rPr>
        <w:t>phase</w:t>
      </w:r>
      <w:proofErr w:type="gramEnd"/>
      <w:r w:rsidR="00B42DBA" w:rsidRPr="00DD1A7D">
        <w:rPr>
          <w:rFonts w:ascii="Arial" w:hAnsi="Arial" w:cs="Arial"/>
        </w:rPr>
        <w:t xml:space="preserve">.  Single phase measurement is permissible. Bi-directional measurement is required. </w:t>
      </w:r>
      <w:r w:rsidR="00857A6F">
        <w:rPr>
          <w:rFonts w:ascii="Arial" w:hAnsi="Arial" w:cs="Arial"/>
        </w:rPr>
        <w:t xml:space="preserve">The sign convention of such measurements shall be agreed with </w:t>
      </w:r>
      <w:r w:rsidR="00FD0BC1">
        <w:rPr>
          <w:rFonts w:ascii="Arial" w:hAnsi="Arial" w:cs="Arial"/>
        </w:rPr>
        <w:t>The Company</w:t>
      </w:r>
      <w:r w:rsidR="00857A6F">
        <w:rPr>
          <w:rFonts w:ascii="Arial" w:hAnsi="Arial" w:cs="Arial"/>
        </w:rPr>
        <w:t>.</w:t>
      </w:r>
    </w:p>
    <w:p w14:paraId="25BB3A88" w14:textId="77777777" w:rsidR="00B42DBA" w:rsidRPr="00DD1A7D" w:rsidRDefault="00B42DBA" w:rsidP="00DD1A7D">
      <w:pPr>
        <w:tabs>
          <w:tab w:val="num" w:pos="709"/>
        </w:tabs>
        <w:ind w:left="709" w:hanging="709"/>
        <w:rPr>
          <w:rFonts w:ascii="Arial" w:hAnsi="Arial" w:cs="Arial"/>
        </w:rPr>
      </w:pPr>
    </w:p>
    <w:p w14:paraId="1AC14442" w14:textId="77777777" w:rsidR="00B42DBA" w:rsidRPr="00DD1A7D" w:rsidRDefault="00DD1A7D" w:rsidP="00DD1A7D">
      <w:pPr>
        <w:tabs>
          <w:tab w:val="num" w:pos="709"/>
        </w:tabs>
        <w:spacing w:after="240"/>
        <w:ind w:left="709" w:hanging="709"/>
        <w:rPr>
          <w:rFonts w:ascii="Arial" w:hAnsi="Arial" w:cs="Arial"/>
        </w:rPr>
      </w:pPr>
      <w:r>
        <w:rPr>
          <w:rFonts w:ascii="Arial" w:hAnsi="Arial" w:cs="Arial"/>
        </w:rPr>
        <w:tab/>
      </w:r>
      <w:r w:rsidR="00B42DBA" w:rsidRPr="00DD1A7D">
        <w:rPr>
          <w:rFonts w:ascii="Arial" w:hAnsi="Arial" w:cs="Arial"/>
        </w:rPr>
        <w:t xml:space="preserve">For MW measurements the performance requirements given in Table 1 shall be met at a system Power Factor of unity.  At a system Power Factor of 0.5 lag / lead the accuracy shall be within </w:t>
      </w:r>
      <w:r w:rsidR="00AD19B4">
        <w:rPr>
          <w:rFonts w:ascii="Arial" w:hAnsi="Arial" w:cs="Arial"/>
        </w:rPr>
        <w:t>+/-</w:t>
      </w:r>
      <w:r w:rsidR="00B42DBA" w:rsidRPr="00DD1A7D">
        <w:rPr>
          <w:rFonts w:ascii="Arial" w:hAnsi="Arial" w:cs="Arial"/>
        </w:rPr>
        <w:t xml:space="preserve"> 1 % of the measuring range.</w:t>
      </w:r>
    </w:p>
    <w:p w14:paraId="03644B15" w14:textId="77777777" w:rsidR="00B42DBA" w:rsidRPr="00DD1A7D" w:rsidRDefault="00DD1A7D" w:rsidP="00DD1A7D">
      <w:pPr>
        <w:tabs>
          <w:tab w:val="num" w:pos="709"/>
        </w:tabs>
        <w:spacing w:after="240"/>
        <w:ind w:left="709" w:hanging="709"/>
        <w:rPr>
          <w:rFonts w:ascii="Arial" w:hAnsi="Arial" w:cs="Arial"/>
        </w:rPr>
      </w:pPr>
      <w:r>
        <w:rPr>
          <w:rFonts w:ascii="Arial" w:hAnsi="Arial" w:cs="Arial"/>
        </w:rPr>
        <w:tab/>
      </w:r>
      <w:r w:rsidR="00B42DBA" w:rsidRPr="00DD1A7D">
        <w:rPr>
          <w:rFonts w:ascii="Arial" w:hAnsi="Arial" w:cs="Arial"/>
        </w:rPr>
        <w:t xml:space="preserve">For MVAr measurements the performance requirements given in Table 1 shall be met at a system Power Factor of zero.  At a system Power Factor of 0.866 lag / lead the accuracy shall be within </w:t>
      </w:r>
      <w:r w:rsidR="00AD19B4">
        <w:rPr>
          <w:rFonts w:ascii="Arial" w:hAnsi="Arial" w:cs="Arial"/>
        </w:rPr>
        <w:t>+/-</w:t>
      </w:r>
      <w:r w:rsidR="00B42DBA" w:rsidRPr="00DD1A7D">
        <w:rPr>
          <w:rFonts w:ascii="Arial" w:hAnsi="Arial" w:cs="Arial"/>
        </w:rPr>
        <w:t xml:space="preserve"> 1 % of the measuring range.</w:t>
      </w:r>
    </w:p>
    <w:p w14:paraId="39A11376" w14:textId="77777777" w:rsidR="00B42DBA" w:rsidRPr="00DD1A7D" w:rsidRDefault="00DD1A7D" w:rsidP="00DD1A7D">
      <w:pPr>
        <w:tabs>
          <w:tab w:val="num" w:pos="709"/>
        </w:tabs>
        <w:spacing w:after="240"/>
        <w:ind w:left="709" w:hanging="709"/>
        <w:rPr>
          <w:rFonts w:ascii="Arial" w:hAnsi="Arial" w:cs="Arial"/>
        </w:rPr>
      </w:pPr>
      <w:r>
        <w:rPr>
          <w:rFonts w:ascii="Arial" w:hAnsi="Arial" w:cs="Arial"/>
        </w:rPr>
        <w:tab/>
      </w:r>
      <w:r w:rsidR="00B42DBA" w:rsidRPr="00DD1A7D">
        <w:rPr>
          <w:rFonts w:ascii="Arial" w:hAnsi="Arial" w:cs="Arial"/>
        </w:rPr>
        <w:t xml:space="preserve">For overhead line feeder circuits, higher overload factors will be required to those given in table 1 for MW, MVAR and I measurements.  For these circuit types the upper limit of the measuring range shall be the </w:t>
      </w:r>
      <w:proofErr w:type="gramStart"/>
      <w:r w:rsidR="00B42DBA" w:rsidRPr="00DD1A7D">
        <w:rPr>
          <w:rFonts w:ascii="Arial" w:hAnsi="Arial" w:cs="Arial"/>
        </w:rPr>
        <w:t>3 minute</w:t>
      </w:r>
      <w:proofErr w:type="gramEnd"/>
      <w:r w:rsidR="00B42DBA" w:rsidRPr="00DD1A7D">
        <w:rPr>
          <w:rFonts w:ascii="Arial" w:hAnsi="Arial" w:cs="Arial"/>
        </w:rPr>
        <w:t xml:space="preserve"> thermal circuit rating.  </w:t>
      </w:r>
    </w:p>
    <w:p w14:paraId="73745D7F" w14:textId="77777777" w:rsidR="00B42DBA" w:rsidRPr="00DD1A7D" w:rsidRDefault="00DD1A7D"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 xml:space="preserve">Primary system and interposing CTs and VTs as used to derive MW, MVAr, V and I measurements shall be to IEC class </w:t>
      </w:r>
      <w:r w:rsidR="00AD19B4">
        <w:rPr>
          <w:rFonts w:ascii="Arial" w:hAnsi="Arial" w:cs="Arial"/>
        </w:rPr>
        <w:t>0.5</w:t>
      </w:r>
      <w:r w:rsidR="00AD19B4" w:rsidRPr="00DD1A7D">
        <w:rPr>
          <w:rFonts w:ascii="Arial" w:hAnsi="Arial" w:cs="Arial"/>
        </w:rPr>
        <w:t xml:space="preserve"> </w:t>
      </w:r>
      <w:r w:rsidR="00B42DBA" w:rsidRPr="00DD1A7D">
        <w:rPr>
          <w:rFonts w:ascii="Arial" w:hAnsi="Arial" w:cs="Arial"/>
        </w:rPr>
        <w:t>or better</w:t>
      </w:r>
    </w:p>
    <w:p w14:paraId="5233C3DA" w14:textId="77777777" w:rsidR="00B42DBA" w:rsidRPr="00DD1A7D" w:rsidRDefault="00B42DBA" w:rsidP="00DD1A7D">
      <w:pPr>
        <w:tabs>
          <w:tab w:val="num" w:pos="709"/>
        </w:tabs>
        <w:ind w:left="709" w:hanging="709"/>
        <w:rPr>
          <w:rFonts w:ascii="Arial" w:hAnsi="Arial" w:cs="Arial"/>
        </w:rPr>
      </w:pPr>
    </w:p>
    <w:p w14:paraId="26ED5FA2" w14:textId="77777777" w:rsidR="00B42DBA" w:rsidRPr="00DD1A7D" w:rsidRDefault="00DD1A7D" w:rsidP="00DD1A7D">
      <w:pPr>
        <w:tabs>
          <w:tab w:val="num" w:pos="709"/>
        </w:tabs>
        <w:spacing w:after="240"/>
        <w:ind w:left="709" w:hanging="709"/>
        <w:rPr>
          <w:rFonts w:ascii="Arial" w:hAnsi="Arial" w:cs="Arial"/>
        </w:rPr>
      </w:pPr>
      <w:r>
        <w:rPr>
          <w:rFonts w:ascii="Arial" w:hAnsi="Arial" w:cs="Arial"/>
        </w:rPr>
        <w:tab/>
      </w:r>
      <w:r w:rsidR="00B42DBA" w:rsidRPr="00DD1A7D">
        <w:rPr>
          <w:rFonts w:ascii="Arial" w:hAnsi="Arial" w:cs="Arial"/>
        </w:rPr>
        <w:t xml:space="preserve">For voltage and current measurements, RMS, single phase (or phase to phase voltage) type measurements are required.  Voltage measurements shall be scaled phase to phase </w:t>
      </w:r>
      <w:proofErr w:type="gramStart"/>
      <w:r w:rsidR="00B42DBA" w:rsidRPr="00DD1A7D">
        <w:rPr>
          <w:rFonts w:ascii="Arial" w:hAnsi="Arial" w:cs="Arial"/>
        </w:rPr>
        <w:t>where</w:t>
      </w:r>
      <w:proofErr w:type="gramEnd"/>
      <w:r w:rsidR="00B42DBA" w:rsidRPr="00DD1A7D">
        <w:rPr>
          <w:rFonts w:ascii="Arial" w:hAnsi="Arial" w:cs="Arial"/>
        </w:rPr>
        <w:t xml:space="preserve"> derived from a phase to neutral </w:t>
      </w:r>
      <w:proofErr w:type="gramStart"/>
      <w:r w:rsidR="00B42DBA" w:rsidRPr="00DD1A7D">
        <w:rPr>
          <w:rFonts w:ascii="Arial" w:hAnsi="Arial" w:cs="Arial"/>
        </w:rPr>
        <w:t>measurement..</w:t>
      </w:r>
      <w:proofErr w:type="gramEnd"/>
      <w:r w:rsidR="00B42DBA" w:rsidRPr="00DD1A7D">
        <w:rPr>
          <w:rFonts w:ascii="Arial" w:hAnsi="Arial" w:cs="Arial"/>
        </w:rPr>
        <w:t xml:space="preserve"> </w:t>
      </w:r>
    </w:p>
    <w:p w14:paraId="7B7A90BB" w14:textId="77777777" w:rsidR="00B42DBA" w:rsidRPr="00DD1A7D" w:rsidRDefault="00DD1A7D"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For frequency measurement the requirements for accuracy and resolution as stated in Table 1 are in terms of the measurement range (10 Hz).</w:t>
      </w:r>
    </w:p>
    <w:p w14:paraId="280F4FB2" w14:textId="77777777" w:rsidR="00C14649" w:rsidRPr="00DD1A7D" w:rsidRDefault="00C14649" w:rsidP="00DD1A7D">
      <w:pPr>
        <w:tabs>
          <w:tab w:val="num" w:pos="709"/>
        </w:tabs>
        <w:ind w:left="709" w:hanging="709"/>
        <w:rPr>
          <w:rFonts w:ascii="Arial" w:hAnsi="Arial" w:cs="Arial"/>
        </w:rPr>
      </w:pPr>
    </w:p>
    <w:p w14:paraId="6E711995" w14:textId="77777777" w:rsidR="00B42DBA" w:rsidRPr="00DD1A7D" w:rsidRDefault="00B42DBA" w:rsidP="00DD1A7D">
      <w:pPr>
        <w:tabs>
          <w:tab w:val="num" w:pos="709"/>
        </w:tabs>
        <w:ind w:left="709" w:hanging="709"/>
        <w:rPr>
          <w:rFonts w:ascii="Arial" w:hAnsi="Arial" w:cs="Arial"/>
          <w:b/>
        </w:rPr>
      </w:pPr>
    </w:p>
    <w:p w14:paraId="03EF52A2" w14:textId="77777777" w:rsidR="00B42DBA" w:rsidRPr="009241AA" w:rsidRDefault="00B42DBA" w:rsidP="00DD1A7D">
      <w:pPr>
        <w:pStyle w:val="Heading1"/>
        <w:tabs>
          <w:tab w:val="num" w:pos="709"/>
        </w:tabs>
        <w:ind w:hanging="709"/>
        <w:rPr>
          <w:rFonts w:cs="Arial"/>
          <w:b w:val="0"/>
          <w:sz w:val="24"/>
          <w:szCs w:val="24"/>
        </w:rPr>
      </w:pPr>
      <w:r w:rsidRPr="009241AA">
        <w:rPr>
          <w:rFonts w:cs="Arial"/>
          <w:b w:val="0"/>
          <w:sz w:val="24"/>
          <w:szCs w:val="24"/>
        </w:rPr>
        <w:t>Change of State Validation</w:t>
      </w:r>
    </w:p>
    <w:p w14:paraId="0F41BABD" w14:textId="77777777" w:rsidR="00B42DBA" w:rsidRPr="00DD1A7D" w:rsidRDefault="00B42DBA" w:rsidP="00DD1A7D">
      <w:pPr>
        <w:tabs>
          <w:tab w:val="num" w:pos="709"/>
        </w:tabs>
        <w:autoSpaceDE w:val="0"/>
        <w:autoSpaceDN w:val="0"/>
        <w:adjustRightInd w:val="0"/>
        <w:ind w:left="709" w:hanging="709"/>
        <w:rPr>
          <w:rFonts w:ascii="Arial" w:hAnsi="Arial" w:cs="Arial"/>
        </w:rPr>
      </w:pPr>
    </w:p>
    <w:p w14:paraId="67A5ACBD"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 xml:space="preserve">Validation filtering shall be applied to all changes of state before they are reported to the TCI. This requirement shall apply to Single Point, Double Point and Transformer Tap Position Digital Inputs. Two levels of validation filtering shall be implemented. The overall requirements differ for Single Point, Double Point and Transformer Tap Position digital </w:t>
      </w:r>
      <w:proofErr w:type="gramStart"/>
      <w:r w:rsidR="00B42DBA" w:rsidRPr="00DD1A7D">
        <w:rPr>
          <w:rFonts w:ascii="Arial" w:hAnsi="Arial" w:cs="Arial"/>
        </w:rPr>
        <w:t>inputs</w:t>
      </w:r>
      <w:proofErr w:type="gramEnd"/>
      <w:r w:rsidR="00B42DBA" w:rsidRPr="00DD1A7D">
        <w:rPr>
          <w:rFonts w:ascii="Arial" w:hAnsi="Arial" w:cs="Arial"/>
        </w:rPr>
        <w:t xml:space="preserve"> but the first level validation shall be common to all three input types.</w:t>
      </w:r>
    </w:p>
    <w:p w14:paraId="59E0C4D2" w14:textId="77777777" w:rsidR="00B42DBA" w:rsidRPr="00DD1A7D" w:rsidRDefault="00B42DBA" w:rsidP="00DD1A7D">
      <w:pPr>
        <w:tabs>
          <w:tab w:val="num" w:pos="709"/>
        </w:tabs>
        <w:autoSpaceDE w:val="0"/>
        <w:autoSpaceDN w:val="0"/>
        <w:adjustRightInd w:val="0"/>
        <w:ind w:left="709" w:hanging="709"/>
        <w:rPr>
          <w:rFonts w:ascii="Arial" w:hAnsi="Arial" w:cs="Arial"/>
        </w:rPr>
      </w:pPr>
    </w:p>
    <w:p w14:paraId="1EEB974A" w14:textId="77777777" w:rsidR="00B42DBA" w:rsidRPr="00DD1A7D" w:rsidRDefault="00B42DBA" w:rsidP="00DD1A7D">
      <w:pPr>
        <w:pStyle w:val="Heading2"/>
        <w:tabs>
          <w:tab w:val="num" w:pos="709"/>
        </w:tabs>
        <w:ind w:hanging="709"/>
        <w:rPr>
          <w:rFonts w:cs="Arial"/>
          <w:b w:val="0"/>
          <w:i w:val="0"/>
          <w:sz w:val="20"/>
          <w:u w:val="single"/>
        </w:rPr>
      </w:pPr>
      <w:r w:rsidRPr="00DD1A7D">
        <w:rPr>
          <w:rFonts w:cs="Arial"/>
          <w:b w:val="0"/>
          <w:i w:val="0"/>
          <w:sz w:val="20"/>
        </w:rPr>
        <w:t>First Level Validation</w:t>
      </w:r>
    </w:p>
    <w:p w14:paraId="4F17B40B" w14:textId="77777777" w:rsidR="00B42DBA" w:rsidRPr="00DD1A7D" w:rsidRDefault="00B42DBA" w:rsidP="00DD1A7D">
      <w:pPr>
        <w:tabs>
          <w:tab w:val="num" w:pos="709"/>
        </w:tabs>
        <w:autoSpaceDE w:val="0"/>
        <w:autoSpaceDN w:val="0"/>
        <w:adjustRightInd w:val="0"/>
        <w:ind w:left="709" w:hanging="709"/>
        <w:rPr>
          <w:rFonts w:ascii="Arial" w:hAnsi="Arial" w:cs="Arial"/>
        </w:rPr>
      </w:pPr>
    </w:p>
    <w:p w14:paraId="5B62F2BF"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Filtering shall be applied to each physical input to suppress the effects for example of contact bounce and eliminate the possibility of erroneous changes of state being generated by power frequency interference.</w:t>
      </w:r>
    </w:p>
    <w:p w14:paraId="7E0760AD" w14:textId="77777777" w:rsidR="00B42DBA" w:rsidRPr="00DD1A7D" w:rsidRDefault="00B42DBA" w:rsidP="00DD1A7D">
      <w:pPr>
        <w:tabs>
          <w:tab w:val="num" w:pos="709"/>
        </w:tabs>
        <w:autoSpaceDE w:val="0"/>
        <w:autoSpaceDN w:val="0"/>
        <w:adjustRightInd w:val="0"/>
        <w:ind w:left="709" w:hanging="709"/>
        <w:rPr>
          <w:rFonts w:ascii="Arial" w:hAnsi="Arial" w:cs="Arial"/>
        </w:rPr>
      </w:pPr>
    </w:p>
    <w:p w14:paraId="7C14BE23" w14:textId="77777777" w:rsidR="00B42DBA" w:rsidRPr="00DD1A7D" w:rsidRDefault="00B42DBA" w:rsidP="00DD1A7D">
      <w:pPr>
        <w:pStyle w:val="Heading2"/>
        <w:tabs>
          <w:tab w:val="num" w:pos="709"/>
        </w:tabs>
        <w:ind w:hanging="709"/>
        <w:rPr>
          <w:rFonts w:cs="Arial"/>
          <w:b w:val="0"/>
          <w:i w:val="0"/>
          <w:sz w:val="20"/>
        </w:rPr>
      </w:pPr>
      <w:r w:rsidRPr="00DD1A7D">
        <w:rPr>
          <w:rFonts w:cs="Arial"/>
          <w:b w:val="0"/>
          <w:i w:val="0"/>
          <w:sz w:val="20"/>
        </w:rPr>
        <w:t>Second Level Validation</w:t>
      </w:r>
    </w:p>
    <w:p w14:paraId="42CF3721" w14:textId="77777777" w:rsidR="00B42DBA" w:rsidRPr="00DD1A7D" w:rsidRDefault="00B42DBA" w:rsidP="00DD1A7D">
      <w:pPr>
        <w:tabs>
          <w:tab w:val="num" w:pos="709"/>
        </w:tabs>
        <w:autoSpaceDE w:val="0"/>
        <w:autoSpaceDN w:val="0"/>
        <w:adjustRightInd w:val="0"/>
        <w:ind w:left="709" w:hanging="709"/>
        <w:rPr>
          <w:rFonts w:ascii="Arial" w:hAnsi="Arial" w:cs="Arial"/>
        </w:rPr>
      </w:pPr>
    </w:p>
    <w:p w14:paraId="2282D4EA"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 xml:space="preserve">For Single Point Digital Inputs, a filter shall be applied to all transitions from </w:t>
      </w:r>
      <w:proofErr w:type="gramStart"/>
      <w:r w:rsidR="00B42DBA" w:rsidRPr="00DD1A7D">
        <w:rPr>
          <w:rFonts w:ascii="Arial" w:hAnsi="Arial" w:cs="Arial"/>
        </w:rPr>
        <w:t>State(</w:t>
      </w:r>
      <w:proofErr w:type="gramEnd"/>
      <w:r w:rsidR="00B42DBA" w:rsidRPr="00DD1A7D">
        <w:rPr>
          <w:rFonts w:ascii="Arial" w:hAnsi="Arial" w:cs="Arial"/>
        </w:rPr>
        <w:t xml:space="preserve">1) to </w:t>
      </w:r>
      <w:proofErr w:type="gramStart"/>
      <w:r w:rsidR="00B42DBA" w:rsidRPr="00DD1A7D">
        <w:rPr>
          <w:rFonts w:ascii="Arial" w:hAnsi="Arial" w:cs="Arial"/>
        </w:rPr>
        <w:t>State(</w:t>
      </w:r>
      <w:proofErr w:type="gramEnd"/>
      <w:r w:rsidR="00B42DBA" w:rsidRPr="00DD1A7D">
        <w:rPr>
          <w:rFonts w:ascii="Arial" w:hAnsi="Arial" w:cs="Arial"/>
        </w:rPr>
        <w:t xml:space="preserve">2) and from </w:t>
      </w:r>
      <w:proofErr w:type="gramStart"/>
      <w:r w:rsidR="00B42DBA" w:rsidRPr="00DD1A7D">
        <w:rPr>
          <w:rFonts w:ascii="Arial" w:hAnsi="Arial" w:cs="Arial"/>
        </w:rPr>
        <w:t>State(</w:t>
      </w:r>
      <w:proofErr w:type="gramEnd"/>
      <w:r w:rsidR="00B42DBA" w:rsidRPr="00DD1A7D">
        <w:rPr>
          <w:rFonts w:ascii="Arial" w:hAnsi="Arial" w:cs="Arial"/>
        </w:rPr>
        <w:t xml:space="preserve">2) to </w:t>
      </w:r>
      <w:proofErr w:type="gramStart"/>
      <w:r w:rsidR="00B42DBA" w:rsidRPr="00DD1A7D">
        <w:rPr>
          <w:rFonts w:ascii="Arial" w:hAnsi="Arial" w:cs="Arial"/>
        </w:rPr>
        <w:t>State(</w:t>
      </w:r>
      <w:proofErr w:type="gramEnd"/>
      <w:r w:rsidR="00B42DBA" w:rsidRPr="00DD1A7D">
        <w:rPr>
          <w:rFonts w:ascii="Arial" w:hAnsi="Arial" w:cs="Arial"/>
        </w:rPr>
        <w:t xml:space="preserve">1). In each case, the new state shall be reported only if it persists for a configurable </w:t>
      </w:r>
      <w:proofErr w:type="gramStart"/>
      <w:r w:rsidR="00B42DBA" w:rsidRPr="00DD1A7D">
        <w:rPr>
          <w:rFonts w:ascii="Arial" w:hAnsi="Arial" w:cs="Arial"/>
        </w:rPr>
        <w:t>period of time</w:t>
      </w:r>
      <w:proofErr w:type="gramEnd"/>
      <w:r w:rsidR="00B42DBA" w:rsidRPr="00DD1A7D">
        <w:rPr>
          <w:rFonts w:ascii="Arial" w:hAnsi="Arial" w:cs="Arial"/>
        </w:rPr>
        <w:t>. The filter period shall be configurable on a per-input basis and shall be allowed to assume integer values within the range 0 to 60 seconds. The default shall be 0 seconds.</w:t>
      </w:r>
    </w:p>
    <w:p w14:paraId="102EEC61" w14:textId="77777777" w:rsidR="00B42DBA" w:rsidRPr="00DD1A7D" w:rsidRDefault="00B42DBA" w:rsidP="00DD1A7D">
      <w:pPr>
        <w:tabs>
          <w:tab w:val="num" w:pos="709"/>
        </w:tabs>
        <w:autoSpaceDE w:val="0"/>
        <w:autoSpaceDN w:val="0"/>
        <w:adjustRightInd w:val="0"/>
        <w:ind w:left="709" w:hanging="709"/>
        <w:rPr>
          <w:rFonts w:ascii="Arial" w:hAnsi="Arial" w:cs="Arial"/>
        </w:rPr>
      </w:pPr>
    </w:p>
    <w:p w14:paraId="732EF0C5"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 xml:space="preserve">For Double Point Digital Inputs, a filter shall be applied to all transitions to State (3) and to State (4). In each case, the new state shall be reported only if it persists for a configurable </w:t>
      </w:r>
      <w:proofErr w:type="gramStart"/>
      <w:r w:rsidR="00B42DBA" w:rsidRPr="00DD1A7D">
        <w:rPr>
          <w:rFonts w:ascii="Arial" w:hAnsi="Arial" w:cs="Arial"/>
        </w:rPr>
        <w:t>period of time</w:t>
      </w:r>
      <w:proofErr w:type="gramEnd"/>
      <w:r w:rsidR="00B42DBA" w:rsidRPr="00DD1A7D">
        <w:rPr>
          <w:rFonts w:ascii="Arial" w:hAnsi="Arial" w:cs="Arial"/>
        </w:rPr>
        <w:t>. The filter period shall be configurable on a per input basis and shall be allowed to assume integer values within the range 0 to 30 seconds. The default shall be 20 seconds.</w:t>
      </w:r>
    </w:p>
    <w:p w14:paraId="6AD7A3DC" w14:textId="77777777" w:rsidR="00B42DBA" w:rsidRPr="00DD1A7D" w:rsidRDefault="00B42DBA" w:rsidP="00DD1A7D">
      <w:pPr>
        <w:tabs>
          <w:tab w:val="num" w:pos="709"/>
        </w:tabs>
        <w:ind w:left="709" w:hanging="709"/>
        <w:rPr>
          <w:rFonts w:ascii="Arial" w:hAnsi="Arial" w:cs="Arial"/>
        </w:rPr>
      </w:pPr>
    </w:p>
    <w:p w14:paraId="6DB61725"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 xml:space="preserve">For Transformer Tap Position Digital Inputs, a filter shall be applied to all transitions to invalid states. A new (invalid) state shall be reported only if it persists for a configurable </w:t>
      </w:r>
      <w:proofErr w:type="gramStart"/>
      <w:r w:rsidR="00B42DBA" w:rsidRPr="00DD1A7D">
        <w:rPr>
          <w:rFonts w:ascii="Arial" w:hAnsi="Arial" w:cs="Arial"/>
        </w:rPr>
        <w:t>period of time</w:t>
      </w:r>
      <w:proofErr w:type="gramEnd"/>
      <w:r w:rsidR="00B42DBA" w:rsidRPr="00DD1A7D">
        <w:rPr>
          <w:rFonts w:ascii="Arial" w:hAnsi="Arial" w:cs="Arial"/>
        </w:rPr>
        <w:t>. The filter period shall be configurable on a per-Tap Position Indication basis and shall be allowed to assume integer values within the range 0 to 30 seconds. The default shall be 20 seconds.</w:t>
      </w:r>
    </w:p>
    <w:p w14:paraId="7DA2D9C1" w14:textId="77777777" w:rsidR="00B42DBA" w:rsidRPr="00DD1A7D" w:rsidRDefault="00B42DBA" w:rsidP="00DD1A7D">
      <w:pPr>
        <w:tabs>
          <w:tab w:val="num" w:pos="709"/>
        </w:tabs>
        <w:autoSpaceDE w:val="0"/>
        <w:autoSpaceDN w:val="0"/>
        <w:adjustRightInd w:val="0"/>
        <w:ind w:left="709" w:hanging="709"/>
        <w:rPr>
          <w:rFonts w:ascii="Arial" w:hAnsi="Arial" w:cs="Arial"/>
        </w:rPr>
      </w:pPr>
    </w:p>
    <w:p w14:paraId="6B88AFEE"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Transformer Tap Position digital inputs will be presented to the TCI in a “1 of N” format. The following shall therefore represent invalid states:</w:t>
      </w:r>
    </w:p>
    <w:p w14:paraId="75D2302C"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w:t>
      </w:r>
      <w:proofErr w:type="spellStart"/>
      <w:r w:rsidR="00B42DBA" w:rsidRPr="00DD1A7D">
        <w:rPr>
          <w:rFonts w:ascii="Arial" w:hAnsi="Arial" w:cs="Arial"/>
        </w:rPr>
        <w:t>i</w:t>
      </w:r>
      <w:proofErr w:type="spellEnd"/>
      <w:r w:rsidR="00B42DBA" w:rsidRPr="00DD1A7D">
        <w:rPr>
          <w:rFonts w:ascii="Arial" w:hAnsi="Arial" w:cs="Arial"/>
        </w:rPr>
        <w:t>) More than one input is detected to be in the SET state</w:t>
      </w:r>
    </w:p>
    <w:p w14:paraId="1B8F0BC9"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 xml:space="preserve">(ii) All inputs are detected to be in the RESET state </w:t>
      </w:r>
    </w:p>
    <w:p w14:paraId="59C3E4FA" w14:textId="77777777" w:rsidR="00B42DBA" w:rsidRPr="00DD1A7D" w:rsidRDefault="00B42DBA" w:rsidP="00DD1A7D">
      <w:pPr>
        <w:tabs>
          <w:tab w:val="num" w:pos="709"/>
        </w:tabs>
        <w:ind w:left="709" w:hanging="709"/>
        <w:rPr>
          <w:rFonts w:ascii="Arial" w:hAnsi="Arial" w:cs="Arial"/>
          <w:b/>
        </w:rPr>
      </w:pPr>
      <w:r w:rsidRPr="00DD1A7D">
        <w:rPr>
          <w:rFonts w:ascii="Arial" w:hAnsi="Arial" w:cs="Arial"/>
          <w:b/>
        </w:rPr>
        <w:t xml:space="preserve"> </w:t>
      </w:r>
    </w:p>
    <w:p w14:paraId="4B34252F" w14:textId="77777777" w:rsidR="00B42DBA" w:rsidRPr="009241AA" w:rsidRDefault="00B42DBA" w:rsidP="00DD1A7D">
      <w:pPr>
        <w:pStyle w:val="Heading1"/>
        <w:tabs>
          <w:tab w:val="num" w:pos="709"/>
        </w:tabs>
        <w:ind w:hanging="709"/>
        <w:rPr>
          <w:rFonts w:cs="Arial"/>
          <w:b w:val="0"/>
          <w:sz w:val="24"/>
          <w:szCs w:val="24"/>
        </w:rPr>
      </w:pPr>
      <w:r w:rsidRPr="009241AA">
        <w:rPr>
          <w:rFonts w:cs="Arial"/>
          <w:b w:val="0"/>
          <w:sz w:val="24"/>
          <w:szCs w:val="24"/>
        </w:rPr>
        <w:t>Initialisation</w:t>
      </w:r>
    </w:p>
    <w:p w14:paraId="2A83582A" w14:textId="77777777" w:rsidR="00DC6C48" w:rsidRPr="00DC6C48" w:rsidRDefault="00DC6C48" w:rsidP="00DC6C48">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 xml:space="preserve">Following the initialisation of the OFTO equipment, the initialisation shall be indicated to the </w:t>
      </w:r>
      <w:proofErr w:type="gramStart"/>
      <w:r w:rsidR="00B42DBA" w:rsidRPr="00DD1A7D">
        <w:rPr>
          <w:rFonts w:ascii="Arial" w:hAnsi="Arial" w:cs="Arial"/>
        </w:rPr>
        <w:t>Remote Control</w:t>
      </w:r>
      <w:proofErr w:type="gramEnd"/>
      <w:r w:rsidR="00B42DBA" w:rsidRPr="00DD1A7D">
        <w:rPr>
          <w:rFonts w:ascii="Arial" w:hAnsi="Arial" w:cs="Arial"/>
        </w:rPr>
        <w:t xml:space="preserve"> Point by the setting and re-setting of a configured single point at the TCI. No entries shall be placed on the GI74 change queues </w:t>
      </w:r>
      <w:proofErr w:type="gramStart"/>
      <w:r w:rsidR="00B42DBA" w:rsidRPr="00DD1A7D">
        <w:rPr>
          <w:rFonts w:ascii="Arial" w:hAnsi="Arial" w:cs="Arial"/>
        </w:rPr>
        <w:t>as a result of</w:t>
      </w:r>
      <w:proofErr w:type="gramEnd"/>
      <w:r w:rsidR="00B42DBA" w:rsidRPr="00DD1A7D">
        <w:rPr>
          <w:rFonts w:ascii="Arial" w:hAnsi="Arial" w:cs="Arial"/>
        </w:rPr>
        <w:t xml:space="preserve"> the system initialisation.</w:t>
      </w:r>
      <w:r>
        <w:rPr>
          <w:rFonts w:ascii="Arial" w:hAnsi="Arial" w:cs="Arial"/>
        </w:rPr>
        <w:t xml:space="preserve"> </w:t>
      </w:r>
      <w:r w:rsidRPr="00DC6C48">
        <w:rPr>
          <w:rFonts w:ascii="Arial" w:hAnsi="Arial" w:cs="Arial"/>
        </w:rPr>
        <w:t>For IEC101 the signal “End of Initialisation” should be sent.</w:t>
      </w:r>
    </w:p>
    <w:p w14:paraId="0BD9FFCE" w14:textId="77777777" w:rsidR="00DC6C48" w:rsidRDefault="00DC6C48" w:rsidP="00DC6C48">
      <w:pPr>
        <w:autoSpaceDE w:val="0"/>
        <w:autoSpaceDN w:val="0"/>
        <w:adjustRightInd w:val="0"/>
        <w:rPr>
          <w:rFonts w:ascii="Helvetica" w:hAnsi="Helvetica" w:cs="Helvetica"/>
        </w:rPr>
      </w:pPr>
    </w:p>
    <w:p w14:paraId="45372C52" w14:textId="77777777" w:rsidR="00B42DBA" w:rsidRPr="00DD1A7D" w:rsidRDefault="00B42DBA" w:rsidP="00DD1A7D">
      <w:pPr>
        <w:tabs>
          <w:tab w:val="num" w:pos="709"/>
        </w:tabs>
        <w:ind w:left="709" w:hanging="709"/>
        <w:rPr>
          <w:rFonts w:ascii="Arial" w:hAnsi="Arial" w:cs="Arial"/>
        </w:rPr>
      </w:pPr>
    </w:p>
    <w:p w14:paraId="70AC1F40" w14:textId="77777777" w:rsidR="00B42DBA" w:rsidRPr="009241AA" w:rsidRDefault="00B42DBA" w:rsidP="00DD1A7D">
      <w:pPr>
        <w:pStyle w:val="Heading1"/>
        <w:tabs>
          <w:tab w:val="num" w:pos="709"/>
        </w:tabs>
        <w:ind w:hanging="709"/>
        <w:rPr>
          <w:rFonts w:cs="Arial"/>
          <w:b w:val="0"/>
          <w:sz w:val="24"/>
          <w:szCs w:val="24"/>
        </w:rPr>
      </w:pPr>
      <w:r w:rsidRPr="009241AA">
        <w:rPr>
          <w:rFonts w:cs="Arial"/>
          <w:b w:val="0"/>
          <w:sz w:val="24"/>
          <w:szCs w:val="24"/>
        </w:rPr>
        <w:t>Other Functional Requirements</w:t>
      </w:r>
    </w:p>
    <w:p w14:paraId="1637D5CF" w14:textId="77777777" w:rsidR="00B42DBA" w:rsidRPr="00DD1A7D" w:rsidRDefault="00B42DBA" w:rsidP="00DD1A7D">
      <w:pPr>
        <w:tabs>
          <w:tab w:val="num" w:pos="709"/>
        </w:tabs>
        <w:ind w:left="709" w:hanging="709"/>
        <w:rPr>
          <w:rFonts w:ascii="Arial" w:hAnsi="Arial" w:cs="Arial"/>
          <w:b/>
        </w:rPr>
      </w:pPr>
    </w:p>
    <w:p w14:paraId="77122DE7" w14:textId="77777777" w:rsidR="00B42DBA" w:rsidRPr="002D1D9B" w:rsidRDefault="00B42DBA" w:rsidP="00DD1A7D">
      <w:pPr>
        <w:pStyle w:val="Heading2"/>
        <w:tabs>
          <w:tab w:val="num" w:pos="709"/>
        </w:tabs>
        <w:ind w:hanging="709"/>
        <w:rPr>
          <w:rFonts w:cs="Arial"/>
          <w:b w:val="0"/>
          <w:i w:val="0"/>
          <w:sz w:val="20"/>
        </w:rPr>
      </w:pPr>
      <w:r w:rsidRPr="002D1D9B">
        <w:rPr>
          <w:rFonts w:cs="Arial"/>
          <w:b w:val="0"/>
          <w:i w:val="0"/>
          <w:sz w:val="20"/>
        </w:rPr>
        <w:t>Dummy Circuit Breaker</w:t>
      </w:r>
    </w:p>
    <w:p w14:paraId="0F77F09B" w14:textId="77777777" w:rsidR="00B42DBA" w:rsidRPr="00DD1A7D" w:rsidRDefault="00B42DBA" w:rsidP="00DD1A7D">
      <w:pPr>
        <w:tabs>
          <w:tab w:val="num" w:pos="709"/>
        </w:tabs>
        <w:ind w:left="709" w:hanging="709"/>
        <w:rPr>
          <w:rFonts w:ascii="Arial" w:hAnsi="Arial" w:cs="Arial"/>
          <w:u w:val="single"/>
        </w:rPr>
      </w:pPr>
    </w:p>
    <w:p w14:paraId="07561D30" w14:textId="77777777" w:rsidR="00B42DBA" w:rsidRPr="00DD1A7D" w:rsidRDefault="002D1D9B"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 xml:space="preserve">A Dummy Circuit Breaker Control and Indication shall be provided at the TCI. This shall be a pair of special controls (Open and Close), which can be operated by the </w:t>
      </w:r>
      <w:proofErr w:type="gramStart"/>
      <w:r w:rsidR="00B42DBA" w:rsidRPr="00DD1A7D">
        <w:rPr>
          <w:rFonts w:ascii="Arial" w:hAnsi="Arial" w:cs="Arial"/>
        </w:rPr>
        <w:t>Remote Control</w:t>
      </w:r>
      <w:proofErr w:type="gramEnd"/>
      <w:r w:rsidR="00B42DBA" w:rsidRPr="00DD1A7D">
        <w:rPr>
          <w:rFonts w:ascii="Arial" w:hAnsi="Arial" w:cs="Arial"/>
        </w:rPr>
        <w:t xml:space="preserve"> Point, even when it is not the active control point. The operation of this control shall change the state of an associated Dummy Circuit Breaker Double Point Indication. </w:t>
      </w:r>
    </w:p>
    <w:p w14:paraId="0DAA7ABB" w14:textId="77777777" w:rsidR="00B42DBA" w:rsidRPr="00DD1A7D" w:rsidRDefault="00B42DBA" w:rsidP="00DD1A7D">
      <w:pPr>
        <w:tabs>
          <w:tab w:val="num" w:pos="709"/>
        </w:tabs>
        <w:ind w:left="709" w:hanging="709"/>
        <w:rPr>
          <w:rFonts w:ascii="Arial" w:hAnsi="Arial" w:cs="Arial"/>
        </w:rPr>
      </w:pPr>
    </w:p>
    <w:p w14:paraId="60330590" w14:textId="77777777" w:rsidR="00B42DBA" w:rsidRPr="00DD1A7D" w:rsidRDefault="002D1D9B"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The Dummy Circuit Breaker is not necessarily a physical piece of equipment and is used to verify that the TCI is healthy</w:t>
      </w:r>
    </w:p>
    <w:p w14:paraId="206956E8" w14:textId="77777777" w:rsidR="00B42DBA" w:rsidRPr="00DD1A7D" w:rsidRDefault="00B42DBA" w:rsidP="00DD1A7D">
      <w:pPr>
        <w:tabs>
          <w:tab w:val="num" w:pos="709"/>
        </w:tabs>
        <w:ind w:left="709" w:hanging="709"/>
        <w:rPr>
          <w:rFonts w:ascii="Arial" w:hAnsi="Arial" w:cs="Arial"/>
        </w:rPr>
      </w:pPr>
    </w:p>
    <w:p w14:paraId="0437C3D9" w14:textId="77777777" w:rsidR="00B42DBA" w:rsidRPr="002D1D9B" w:rsidRDefault="00B42DBA" w:rsidP="00DD1A7D">
      <w:pPr>
        <w:pStyle w:val="Heading2"/>
        <w:tabs>
          <w:tab w:val="num" w:pos="709"/>
        </w:tabs>
        <w:ind w:hanging="709"/>
        <w:rPr>
          <w:rFonts w:cs="Arial"/>
          <w:b w:val="0"/>
          <w:i w:val="0"/>
          <w:sz w:val="20"/>
        </w:rPr>
      </w:pPr>
      <w:r w:rsidRPr="002D1D9B">
        <w:rPr>
          <w:rStyle w:val="Heading2Char"/>
          <w:rFonts w:cs="Arial"/>
          <w:sz w:val="20"/>
        </w:rPr>
        <w:t>Half Hour Clock Pulse</w:t>
      </w:r>
    </w:p>
    <w:p w14:paraId="6A610CD5" w14:textId="77777777" w:rsidR="00B42DBA" w:rsidRPr="00DD1A7D" w:rsidRDefault="00B42DBA" w:rsidP="00DD1A7D">
      <w:pPr>
        <w:tabs>
          <w:tab w:val="num" w:pos="709"/>
        </w:tabs>
        <w:ind w:left="709" w:hanging="709"/>
        <w:rPr>
          <w:rFonts w:ascii="Arial" w:hAnsi="Arial" w:cs="Arial"/>
          <w:u w:val="single"/>
        </w:rPr>
      </w:pPr>
    </w:p>
    <w:p w14:paraId="28363FA4" w14:textId="77777777" w:rsidR="00B42DBA" w:rsidRPr="00DD1A7D" w:rsidRDefault="002D1D9B"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 xml:space="preserve">The Half Hour Clock Pulse is a dedicated alarm which changes state every 30mins </w:t>
      </w:r>
      <w:r w:rsidR="00B42DBA" w:rsidRPr="00DD1A7D">
        <w:rPr>
          <w:rFonts w:ascii="Arial" w:hAnsi="Arial" w:cs="Arial"/>
          <w:u w:val="single"/>
        </w:rPr>
        <w:t>+</w:t>
      </w:r>
      <w:r w:rsidR="00B42DBA" w:rsidRPr="00DD1A7D">
        <w:rPr>
          <w:rFonts w:ascii="Arial" w:hAnsi="Arial" w:cs="Arial"/>
        </w:rPr>
        <w:t xml:space="preserve"> 5s.to ensure that the digital event reporting function is healthy.</w:t>
      </w:r>
    </w:p>
    <w:p w14:paraId="44343E82" w14:textId="77777777" w:rsidR="00B42DBA" w:rsidRPr="00DD1A7D" w:rsidRDefault="00B42DBA" w:rsidP="00DD1A7D">
      <w:pPr>
        <w:tabs>
          <w:tab w:val="num" w:pos="709"/>
        </w:tabs>
        <w:ind w:left="709" w:hanging="709"/>
        <w:rPr>
          <w:rFonts w:ascii="Arial" w:hAnsi="Arial" w:cs="Arial"/>
        </w:rPr>
      </w:pPr>
    </w:p>
    <w:p w14:paraId="234EE974" w14:textId="77777777" w:rsidR="00B42DBA" w:rsidRPr="002D1D9B" w:rsidRDefault="00B42DBA" w:rsidP="00DD1A7D">
      <w:pPr>
        <w:pStyle w:val="Heading2"/>
        <w:tabs>
          <w:tab w:val="num" w:pos="709"/>
        </w:tabs>
        <w:ind w:hanging="709"/>
        <w:rPr>
          <w:rFonts w:cs="Arial"/>
          <w:b w:val="0"/>
          <w:i w:val="0"/>
          <w:sz w:val="20"/>
        </w:rPr>
      </w:pPr>
      <w:r w:rsidRPr="002D1D9B">
        <w:rPr>
          <w:rFonts w:cs="Arial"/>
          <w:b w:val="0"/>
          <w:i w:val="0"/>
          <w:sz w:val="20"/>
        </w:rPr>
        <w:t>Route Fail Alarms</w:t>
      </w:r>
    </w:p>
    <w:p w14:paraId="255ED405" w14:textId="77777777" w:rsidR="00B42DBA" w:rsidRPr="00DD1A7D" w:rsidRDefault="00B42DBA" w:rsidP="00DD1A7D">
      <w:pPr>
        <w:tabs>
          <w:tab w:val="num" w:pos="709"/>
        </w:tabs>
        <w:ind w:left="709" w:hanging="709"/>
        <w:rPr>
          <w:rFonts w:ascii="Arial" w:hAnsi="Arial" w:cs="Arial"/>
        </w:rPr>
      </w:pPr>
    </w:p>
    <w:p w14:paraId="41F8853B" w14:textId="77777777" w:rsidR="00B42DBA" w:rsidRPr="00DD1A7D" w:rsidRDefault="002D1D9B"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 xml:space="preserve">The four communication channels (2 ports, main and alternate) shall be monitored at the TCI and if the loss of communications or carrier signal is detected at the TCI, then an alarm shall be raised. </w:t>
      </w:r>
    </w:p>
    <w:p w14:paraId="761BF1DC" w14:textId="77777777" w:rsidR="00B42DBA" w:rsidRPr="00DD1A7D" w:rsidRDefault="00B42DBA" w:rsidP="00DD1A7D">
      <w:pPr>
        <w:tabs>
          <w:tab w:val="num" w:pos="709"/>
        </w:tabs>
        <w:ind w:left="709" w:hanging="709"/>
        <w:rPr>
          <w:rFonts w:ascii="Arial" w:hAnsi="Arial" w:cs="Arial"/>
        </w:rPr>
      </w:pPr>
    </w:p>
    <w:p w14:paraId="291A856D" w14:textId="77777777" w:rsidR="00B42DBA" w:rsidRPr="00DD1A7D" w:rsidRDefault="002D1D9B"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There shall be one alarm for each communication channel.</w:t>
      </w:r>
    </w:p>
    <w:p w14:paraId="797D6DDA" w14:textId="77777777" w:rsidR="00B42DBA" w:rsidRPr="00DD1A7D" w:rsidRDefault="00B42DBA" w:rsidP="00DD1A7D">
      <w:pPr>
        <w:tabs>
          <w:tab w:val="num" w:pos="709"/>
        </w:tabs>
        <w:ind w:left="709" w:hanging="709"/>
        <w:rPr>
          <w:rFonts w:ascii="Arial" w:hAnsi="Arial" w:cs="Arial"/>
        </w:rPr>
      </w:pPr>
      <w:r w:rsidRPr="00DD1A7D">
        <w:rPr>
          <w:rFonts w:ascii="Arial" w:hAnsi="Arial" w:cs="Arial"/>
        </w:rPr>
        <w:t xml:space="preserve"> </w:t>
      </w:r>
    </w:p>
    <w:p w14:paraId="5BEC3A6E" w14:textId="77777777" w:rsidR="00B42DBA" w:rsidRPr="00DD1A7D" w:rsidRDefault="002D1D9B"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 xml:space="preserve">The alarm and the reset conditions shall be reported to the TCI once the condition has been validated, to avoid nuisance alarms being sent. </w:t>
      </w:r>
    </w:p>
    <w:p w14:paraId="108A8014" w14:textId="77777777" w:rsidR="00B42DBA" w:rsidRPr="00DD1A7D" w:rsidRDefault="00B42DBA" w:rsidP="00DD1A7D">
      <w:pPr>
        <w:tabs>
          <w:tab w:val="num" w:pos="709"/>
        </w:tabs>
        <w:ind w:left="709" w:hanging="709"/>
        <w:rPr>
          <w:rFonts w:ascii="Arial" w:hAnsi="Arial" w:cs="Arial"/>
          <w:b/>
        </w:rPr>
      </w:pPr>
    </w:p>
    <w:p w14:paraId="2C604B3F" w14:textId="77777777" w:rsidR="00B42DBA" w:rsidRPr="003775A8" w:rsidRDefault="00B42DBA" w:rsidP="002D1D9B">
      <w:pPr>
        <w:pStyle w:val="Heading1"/>
        <w:tabs>
          <w:tab w:val="num" w:pos="709"/>
        </w:tabs>
        <w:ind w:hanging="709"/>
        <w:rPr>
          <w:rFonts w:cs="Arial"/>
          <w:b w:val="0"/>
          <w:sz w:val="24"/>
          <w:szCs w:val="24"/>
        </w:rPr>
      </w:pPr>
      <w:r w:rsidRPr="009241AA">
        <w:rPr>
          <w:rFonts w:cs="Arial"/>
          <w:b w:val="0"/>
          <w:sz w:val="24"/>
          <w:szCs w:val="24"/>
        </w:rPr>
        <w:t xml:space="preserve">Performance of the TCI to the </w:t>
      </w:r>
      <w:proofErr w:type="gramStart"/>
      <w:r w:rsidRPr="009241AA">
        <w:rPr>
          <w:rFonts w:cs="Arial"/>
          <w:b w:val="0"/>
          <w:sz w:val="24"/>
          <w:szCs w:val="24"/>
        </w:rPr>
        <w:t>Remote Control</w:t>
      </w:r>
      <w:proofErr w:type="gramEnd"/>
      <w:r w:rsidRPr="009241AA">
        <w:rPr>
          <w:rFonts w:cs="Arial"/>
          <w:b w:val="0"/>
          <w:sz w:val="24"/>
          <w:szCs w:val="24"/>
        </w:rPr>
        <w:t xml:space="preserve"> Point </w:t>
      </w:r>
    </w:p>
    <w:p w14:paraId="05336A69" w14:textId="77777777" w:rsidR="00B42DBA" w:rsidRPr="00DD1A7D" w:rsidRDefault="00C14649"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rPr>
        <w:tab/>
      </w:r>
      <w:r w:rsidR="00B42DBA" w:rsidRPr="00DD1A7D">
        <w:rPr>
          <w:rFonts w:ascii="Arial" w:hAnsi="Arial" w:cs="Arial"/>
        </w:rPr>
        <w:t xml:space="preserve">The system is required to make data available at the </w:t>
      </w:r>
      <w:proofErr w:type="gramStart"/>
      <w:r w:rsidR="00B42DBA" w:rsidRPr="00DD1A7D">
        <w:rPr>
          <w:rFonts w:ascii="Arial" w:hAnsi="Arial" w:cs="Arial"/>
        </w:rPr>
        <w:t>Remote Control</w:t>
      </w:r>
      <w:proofErr w:type="gramEnd"/>
      <w:r w:rsidR="00B42DBA" w:rsidRPr="00DD1A7D">
        <w:rPr>
          <w:rFonts w:ascii="Arial" w:hAnsi="Arial" w:cs="Arial"/>
        </w:rPr>
        <w:t xml:space="preserve"> Point TCI</w:t>
      </w:r>
      <w:r w:rsidR="00B42DBA" w:rsidRPr="009242AB">
        <w:rPr>
          <w:rFonts w:ascii="Arial" w:hAnsi="Arial" w:cs="Arial"/>
        </w:rPr>
        <w:t xml:space="preserve"> and act on control requests presented at these interfaces </w:t>
      </w:r>
      <w:r w:rsidR="00B42DBA" w:rsidRPr="00DD1A7D">
        <w:rPr>
          <w:rFonts w:ascii="Arial" w:hAnsi="Arial" w:cs="Arial"/>
        </w:rPr>
        <w:t>within the response times defined in Table 2.</w:t>
      </w:r>
    </w:p>
    <w:p w14:paraId="2085EC4D"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tbl>
      <w:tblPr>
        <w:tblW w:w="0" w:type="auto"/>
        <w:tblInd w:w="135" w:type="dxa"/>
        <w:tblLayout w:type="fixed"/>
        <w:tblCellMar>
          <w:left w:w="135" w:type="dxa"/>
          <w:right w:w="135" w:type="dxa"/>
        </w:tblCellMar>
        <w:tblLook w:val="0000" w:firstRow="0" w:lastRow="0" w:firstColumn="0" w:lastColumn="0" w:noHBand="0" w:noVBand="0"/>
      </w:tblPr>
      <w:tblGrid>
        <w:gridCol w:w="4050"/>
        <w:gridCol w:w="2700"/>
        <w:gridCol w:w="2250"/>
      </w:tblGrid>
      <w:tr w:rsidR="00B42DBA" w:rsidRPr="00DD1A7D" w14:paraId="4D71ED4F" w14:textId="77777777">
        <w:trPr>
          <w:tblHeader/>
        </w:trPr>
        <w:tc>
          <w:tcPr>
            <w:tcW w:w="4050" w:type="dxa"/>
            <w:gridSpan w:val="3"/>
            <w:tcBorders>
              <w:top w:val="double" w:sz="7" w:space="0" w:color="000000"/>
              <w:left w:val="double" w:sz="7" w:space="0" w:color="000000"/>
              <w:bottom w:val="single" w:sz="6" w:space="0" w:color="FFFFFF"/>
              <w:right w:val="double" w:sz="7" w:space="0" w:color="000000"/>
            </w:tcBorders>
          </w:tcPr>
          <w:p w14:paraId="4CC71B9E" w14:textId="77777777" w:rsidR="00B42DBA" w:rsidRPr="00DD1A7D" w:rsidRDefault="00B42DBA" w:rsidP="00DD1A7D">
            <w:pPr>
              <w:tabs>
                <w:tab w:val="num" w:pos="709"/>
              </w:tabs>
              <w:spacing w:line="201" w:lineRule="exact"/>
              <w:ind w:left="709" w:hanging="709"/>
              <w:rPr>
                <w:rFonts w:ascii="Arial" w:hAnsi="Arial" w:cs="Arial"/>
              </w:rPr>
            </w:pPr>
          </w:p>
          <w:p w14:paraId="0D7B477B"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b/>
                <w:bCs/>
              </w:rPr>
              <w:t>Table 2 TCI - Remote Control Point - Response Times</w:t>
            </w:r>
          </w:p>
        </w:tc>
      </w:tr>
      <w:tr w:rsidR="00B42DBA" w:rsidRPr="00DD1A7D" w14:paraId="5DC64ECE" w14:textId="77777777">
        <w:trPr>
          <w:tblHeader/>
        </w:trPr>
        <w:tc>
          <w:tcPr>
            <w:tcW w:w="4050" w:type="dxa"/>
            <w:vMerge w:val="restart"/>
            <w:tcBorders>
              <w:top w:val="single" w:sz="7" w:space="0" w:color="000000"/>
              <w:left w:val="double" w:sz="7" w:space="0" w:color="000000"/>
              <w:bottom w:val="nil"/>
              <w:right w:val="single" w:sz="6" w:space="0" w:color="FFFFFF"/>
            </w:tcBorders>
          </w:tcPr>
          <w:p w14:paraId="26A9CF4F" w14:textId="77777777" w:rsidR="00B42DBA" w:rsidRPr="00DD1A7D" w:rsidRDefault="00B42DBA" w:rsidP="00DD1A7D">
            <w:pPr>
              <w:tabs>
                <w:tab w:val="num" w:pos="709"/>
              </w:tabs>
              <w:spacing w:line="163" w:lineRule="exact"/>
              <w:ind w:left="709" w:hanging="709"/>
              <w:rPr>
                <w:rFonts w:ascii="Arial" w:hAnsi="Arial" w:cs="Arial"/>
              </w:rPr>
            </w:pPr>
          </w:p>
          <w:p w14:paraId="5B82DAD8"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461285CE"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4FA41AE8"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65A925C6"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rPr>
              <w:t>Description</w:t>
            </w:r>
          </w:p>
        </w:tc>
        <w:tc>
          <w:tcPr>
            <w:tcW w:w="2700" w:type="dxa"/>
            <w:gridSpan w:val="2"/>
            <w:tcBorders>
              <w:top w:val="single" w:sz="7" w:space="0" w:color="000000"/>
              <w:left w:val="single" w:sz="7" w:space="0" w:color="000000"/>
              <w:bottom w:val="single" w:sz="6" w:space="0" w:color="FFFFFF"/>
              <w:right w:val="double" w:sz="7" w:space="0" w:color="000000"/>
            </w:tcBorders>
          </w:tcPr>
          <w:p w14:paraId="251B018F" w14:textId="77777777" w:rsidR="00B42DBA" w:rsidRPr="00DD1A7D" w:rsidRDefault="00B42DBA" w:rsidP="00DD1A7D">
            <w:pPr>
              <w:tabs>
                <w:tab w:val="num" w:pos="709"/>
              </w:tabs>
              <w:spacing w:line="163" w:lineRule="exact"/>
              <w:ind w:left="709" w:hanging="709"/>
              <w:rPr>
                <w:rFonts w:ascii="Arial" w:hAnsi="Arial" w:cs="Arial"/>
              </w:rPr>
            </w:pPr>
          </w:p>
          <w:p w14:paraId="1817A29E" w14:textId="77777777" w:rsidR="00B42DBA" w:rsidRPr="00DD1A7D" w:rsidRDefault="00B42DBA" w:rsidP="00DD1A7D">
            <w:pPr>
              <w:tabs>
                <w:tab w:val="num" w:pos="709"/>
                <w:tab w:val="center" w:pos="1215"/>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rPr>
              <w:tab/>
              <w:t>Activity Level</w:t>
            </w:r>
          </w:p>
        </w:tc>
      </w:tr>
      <w:tr w:rsidR="00B42DBA" w:rsidRPr="00DD1A7D" w14:paraId="1FFA47BA" w14:textId="77777777">
        <w:trPr>
          <w:tblHeader/>
        </w:trPr>
        <w:tc>
          <w:tcPr>
            <w:tcW w:w="4050" w:type="dxa"/>
            <w:vMerge/>
            <w:tcBorders>
              <w:top w:val="nil"/>
              <w:left w:val="double" w:sz="7" w:space="0" w:color="000000"/>
              <w:bottom w:val="nil"/>
              <w:right w:val="single" w:sz="6" w:space="0" w:color="FFFFFF"/>
            </w:tcBorders>
          </w:tcPr>
          <w:p w14:paraId="1BCA12A6"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spacing w:after="19"/>
              <w:ind w:left="709" w:hanging="709"/>
              <w:rPr>
                <w:rFonts w:ascii="Arial" w:hAnsi="Arial" w:cs="Arial"/>
              </w:rPr>
            </w:pPr>
          </w:p>
        </w:tc>
        <w:tc>
          <w:tcPr>
            <w:tcW w:w="2700" w:type="dxa"/>
            <w:gridSpan w:val="2"/>
            <w:tcBorders>
              <w:top w:val="single" w:sz="7" w:space="0" w:color="000000"/>
              <w:left w:val="single" w:sz="7" w:space="0" w:color="000000"/>
              <w:bottom w:val="single" w:sz="7" w:space="0" w:color="000000"/>
              <w:right w:val="double" w:sz="7" w:space="0" w:color="000000"/>
            </w:tcBorders>
          </w:tcPr>
          <w:p w14:paraId="323A2DAB" w14:textId="77777777" w:rsidR="00B42DBA" w:rsidRPr="00DD1A7D" w:rsidRDefault="00B42DBA" w:rsidP="00DD1A7D">
            <w:pPr>
              <w:tabs>
                <w:tab w:val="num" w:pos="709"/>
              </w:tabs>
              <w:spacing w:line="163" w:lineRule="exact"/>
              <w:ind w:left="709" w:hanging="709"/>
              <w:rPr>
                <w:rFonts w:ascii="Arial" w:hAnsi="Arial" w:cs="Arial"/>
              </w:rPr>
            </w:pPr>
          </w:p>
          <w:p w14:paraId="7CF6B7E8" w14:textId="77777777" w:rsidR="00B42DBA" w:rsidRPr="00DD1A7D" w:rsidRDefault="00B42DBA" w:rsidP="00DD1A7D">
            <w:pPr>
              <w:tabs>
                <w:tab w:val="num" w:pos="709"/>
                <w:tab w:val="center" w:pos="1215"/>
                <w:tab w:val="left" w:pos="1450"/>
                <w:tab w:val="left" w:pos="2232"/>
                <w:tab w:val="left" w:pos="2901"/>
                <w:tab w:val="left" w:pos="3682"/>
                <w:tab w:val="left" w:pos="4352"/>
                <w:tab w:val="left" w:pos="5133"/>
                <w:tab w:val="left" w:pos="5803"/>
                <w:tab w:val="left" w:pos="6472"/>
                <w:tab w:val="left" w:pos="7254"/>
                <w:tab w:val="left" w:pos="7923"/>
                <w:tab w:val="left" w:pos="8704"/>
              </w:tabs>
              <w:spacing w:after="19"/>
              <w:ind w:left="709" w:hanging="709"/>
              <w:rPr>
                <w:rFonts w:ascii="Arial" w:hAnsi="Arial" w:cs="Arial"/>
              </w:rPr>
            </w:pPr>
            <w:r w:rsidRPr="00DD1A7D">
              <w:rPr>
                <w:rFonts w:ascii="Arial" w:hAnsi="Arial" w:cs="Arial"/>
              </w:rPr>
              <w:tab/>
            </w:r>
            <w:smartTag w:uri="urn:schemas-microsoft-com:office:smarttags" w:element="place">
              <w:smartTag w:uri="urn:schemas-microsoft-com:office:smarttags" w:element="City">
                <w:r w:rsidRPr="00DD1A7D">
                  <w:rPr>
                    <w:rFonts w:ascii="Arial" w:hAnsi="Arial" w:cs="Arial"/>
                  </w:rPr>
                  <w:t>Normal</w:t>
                </w:r>
              </w:smartTag>
            </w:smartTag>
          </w:p>
        </w:tc>
      </w:tr>
      <w:tr w:rsidR="00B42DBA" w:rsidRPr="00DD1A7D" w14:paraId="0FAC5C80" w14:textId="77777777">
        <w:trPr>
          <w:tblHeader/>
        </w:trPr>
        <w:tc>
          <w:tcPr>
            <w:tcW w:w="4050" w:type="dxa"/>
            <w:vMerge/>
            <w:tcBorders>
              <w:top w:val="nil"/>
              <w:left w:val="double" w:sz="7" w:space="0" w:color="000000"/>
              <w:bottom w:val="double" w:sz="7" w:space="0" w:color="000000"/>
              <w:right w:val="single" w:sz="6" w:space="0" w:color="FFFFFF"/>
            </w:tcBorders>
          </w:tcPr>
          <w:p w14:paraId="5F9E7B91"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spacing w:after="58"/>
              <w:ind w:left="709" w:hanging="709"/>
              <w:rPr>
                <w:rFonts w:ascii="Arial" w:hAnsi="Arial" w:cs="Arial"/>
              </w:rPr>
            </w:pPr>
          </w:p>
        </w:tc>
        <w:tc>
          <w:tcPr>
            <w:tcW w:w="2700" w:type="dxa"/>
            <w:tcBorders>
              <w:top w:val="single" w:sz="6" w:space="0" w:color="FFFFFF"/>
              <w:left w:val="single" w:sz="7" w:space="0" w:color="000000"/>
              <w:bottom w:val="double" w:sz="7" w:space="0" w:color="000000"/>
              <w:right w:val="single" w:sz="6" w:space="0" w:color="FFFFFF"/>
            </w:tcBorders>
          </w:tcPr>
          <w:p w14:paraId="5DF75113" w14:textId="77777777" w:rsidR="00B42DBA" w:rsidRPr="00DD1A7D" w:rsidRDefault="00B42DBA" w:rsidP="00DD1A7D">
            <w:pPr>
              <w:tabs>
                <w:tab w:val="num" w:pos="709"/>
              </w:tabs>
              <w:spacing w:line="144" w:lineRule="exact"/>
              <w:ind w:left="709" w:hanging="709"/>
              <w:rPr>
                <w:rFonts w:ascii="Arial" w:hAnsi="Arial" w:cs="Arial"/>
              </w:rPr>
            </w:pPr>
          </w:p>
          <w:p w14:paraId="73EE3937"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jc w:val="center"/>
              <w:rPr>
                <w:rFonts w:ascii="Arial" w:hAnsi="Arial" w:cs="Arial"/>
              </w:rPr>
            </w:pPr>
            <w:r w:rsidRPr="00DD1A7D">
              <w:rPr>
                <w:rFonts w:ascii="Arial" w:hAnsi="Arial" w:cs="Arial"/>
              </w:rPr>
              <w:t>Mean</w:t>
            </w:r>
          </w:p>
          <w:p w14:paraId="1515E1BA"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spacing w:after="58"/>
              <w:ind w:left="709" w:hanging="709"/>
              <w:jc w:val="center"/>
              <w:rPr>
                <w:rFonts w:ascii="Arial" w:hAnsi="Arial" w:cs="Arial"/>
              </w:rPr>
            </w:pPr>
            <w:r w:rsidRPr="00DD1A7D">
              <w:rPr>
                <w:rFonts w:ascii="Arial" w:hAnsi="Arial" w:cs="Arial"/>
              </w:rPr>
              <w:t>(seconds)</w:t>
            </w:r>
          </w:p>
        </w:tc>
        <w:tc>
          <w:tcPr>
            <w:tcW w:w="2250" w:type="dxa"/>
            <w:tcBorders>
              <w:top w:val="single" w:sz="6" w:space="0" w:color="FFFFFF"/>
              <w:left w:val="single" w:sz="7" w:space="0" w:color="000000"/>
              <w:bottom w:val="double" w:sz="7" w:space="0" w:color="000000"/>
              <w:right w:val="double" w:sz="7" w:space="0" w:color="000000"/>
            </w:tcBorders>
          </w:tcPr>
          <w:p w14:paraId="03816208" w14:textId="77777777" w:rsidR="00B42DBA" w:rsidRPr="00DD1A7D" w:rsidRDefault="00B42DBA" w:rsidP="00DD1A7D">
            <w:pPr>
              <w:tabs>
                <w:tab w:val="num" w:pos="709"/>
              </w:tabs>
              <w:spacing w:line="144" w:lineRule="exact"/>
              <w:ind w:left="709" w:hanging="709"/>
              <w:rPr>
                <w:rFonts w:ascii="Arial" w:hAnsi="Arial" w:cs="Arial"/>
              </w:rPr>
            </w:pPr>
          </w:p>
          <w:p w14:paraId="159A8EFF"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rPr>
              <w:t>Standard Deviation</w:t>
            </w:r>
          </w:p>
          <w:p w14:paraId="656C880E"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spacing w:after="58"/>
              <w:ind w:left="709" w:hanging="709"/>
              <w:rPr>
                <w:rFonts w:ascii="Arial" w:hAnsi="Arial" w:cs="Arial"/>
              </w:rPr>
            </w:pPr>
            <w:r w:rsidRPr="00DD1A7D">
              <w:rPr>
                <w:rFonts w:ascii="Arial" w:hAnsi="Arial" w:cs="Arial"/>
              </w:rPr>
              <w:t>(seconds)</w:t>
            </w:r>
          </w:p>
        </w:tc>
      </w:tr>
      <w:tr w:rsidR="00B42DBA" w:rsidRPr="00DD1A7D" w14:paraId="66EBF53B" w14:textId="77777777">
        <w:tc>
          <w:tcPr>
            <w:tcW w:w="4050" w:type="dxa"/>
            <w:tcBorders>
              <w:top w:val="single" w:sz="7" w:space="0" w:color="000000"/>
              <w:left w:val="double" w:sz="7" w:space="0" w:color="000000"/>
              <w:bottom w:val="single" w:sz="7" w:space="0" w:color="000000"/>
              <w:right w:val="single" w:sz="6" w:space="0" w:color="FFFFFF"/>
            </w:tcBorders>
          </w:tcPr>
          <w:p w14:paraId="6265650D" w14:textId="77777777" w:rsidR="00B42DBA" w:rsidRPr="00DD1A7D" w:rsidRDefault="00B42DBA" w:rsidP="00DD1A7D">
            <w:pPr>
              <w:tabs>
                <w:tab w:val="num" w:pos="709"/>
              </w:tabs>
              <w:spacing w:line="163" w:lineRule="exact"/>
              <w:ind w:left="709" w:hanging="709"/>
              <w:rPr>
                <w:rFonts w:ascii="Arial" w:hAnsi="Arial" w:cs="Arial"/>
              </w:rPr>
            </w:pPr>
          </w:p>
          <w:p w14:paraId="66E299A8"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spacing w:after="19"/>
              <w:ind w:left="709" w:hanging="709"/>
              <w:rPr>
                <w:rFonts w:ascii="Arial" w:hAnsi="Arial" w:cs="Arial"/>
              </w:rPr>
            </w:pPr>
            <w:r w:rsidRPr="00DD1A7D">
              <w:rPr>
                <w:rFonts w:ascii="Arial" w:hAnsi="Arial" w:cs="Arial"/>
              </w:rPr>
              <w:t>Time from a single alarm/indication changing state to the change being indicated at the TCI</w:t>
            </w:r>
          </w:p>
        </w:tc>
        <w:tc>
          <w:tcPr>
            <w:tcW w:w="2700" w:type="dxa"/>
            <w:tcBorders>
              <w:top w:val="single" w:sz="7" w:space="0" w:color="000000"/>
              <w:left w:val="single" w:sz="7" w:space="0" w:color="000000"/>
              <w:bottom w:val="single" w:sz="6" w:space="0" w:color="FFFFFF"/>
              <w:right w:val="single" w:sz="6" w:space="0" w:color="FFFFFF"/>
            </w:tcBorders>
          </w:tcPr>
          <w:p w14:paraId="1E2DBE7D" w14:textId="77777777" w:rsidR="00B42DBA" w:rsidRPr="00DD1A7D" w:rsidRDefault="00B42DBA" w:rsidP="00DD1A7D">
            <w:pPr>
              <w:tabs>
                <w:tab w:val="num" w:pos="709"/>
              </w:tabs>
              <w:spacing w:line="163" w:lineRule="exact"/>
              <w:ind w:left="709" w:hanging="709"/>
              <w:jc w:val="center"/>
              <w:rPr>
                <w:rFonts w:ascii="Arial" w:hAnsi="Arial" w:cs="Arial"/>
              </w:rPr>
            </w:pPr>
          </w:p>
          <w:p w14:paraId="5BF18FEF"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spacing w:after="19"/>
              <w:ind w:left="709" w:hanging="709"/>
              <w:jc w:val="center"/>
              <w:rPr>
                <w:rFonts w:ascii="Arial" w:hAnsi="Arial" w:cs="Arial"/>
              </w:rPr>
            </w:pPr>
            <w:r w:rsidRPr="00DD1A7D">
              <w:rPr>
                <w:rFonts w:ascii="Arial" w:hAnsi="Arial" w:cs="Arial"/>
              </w:rPr>
              <w:t>1.0</w:t>
            </w:r>
          </w:p>
        </w:tc>
        <w:tc>
          <w:tcPr>
            <w:tcW w:w="2250" w:type="dxa"/>
            <w:tcBorders>
              <w:top w:val="single" w:sz="7" w:space="0" w:color="000000"/>
              <w:left w:val="single" w:sz="7" w:space="0" w:color="000000"/>
              <w:bottom w:val="single" w:sz="6" w:space="0" w:color="FFFFFF"/>
              <w:right w:val="double" w:sz="7" w:space="0" w:color="000000"/>
            </w:tcBorders>
          </w:tcPr>
          <w:p w14:paraId="5D2BAB73" w14:textId="77777777" w:rsidR="00B42DBA" w:rsidRPr="00DD1A7D" w:rsidRDefault="00B42DBA" w:rsidP="00DD1A7D">
            <w:pPr>
              <w:tabs>
                <w:tab w:val="num" w:pos="709"/>
              </w:tabs>
              <w:spacing w:line="163" w:lineRule="exact"/>
              <w:ind w:left="709" w:hanging="709"/>
              <w:rPr>
                <w:rFonts w:ascii="Arial" w:hAnsi="Arial" w:cs="Arial"/>
              </w:rPr>
            </w:pPr>
          </w:p>
          <w:p w14:paraId="6F5D3CA2" w14:textId="77777777" w:rsidR="00B42DBA" w:rsidRPr="00DD1A7D" w:rsidRDefault="00B42DBA" w:rsidP="00DD1A7D">
            <w:pPr>
              <w:tabs>
                <w:tab w:val="num" w:pos="709"/>
                <w:tab w:val="center" w:pos="990"/>
                <w:tab w:val="left" w:pos="1450"/>
                <w:tab w:val="left" w:pos="2232"/>
                <w:tab w:val="left" w:pos="2901"/>
                <w:tab w:val="left" w:pos="3682"/>
                <w:tab w:val="left" w:pos="4352"/>
                <w:tab w:val="left" w:pos="5133"/>
                <w:tab w:val="left" w:pos="5803"/>
                <w:tab w:val="left" w:pos="6472"/>
                <w:tab w:val="left" w:pos="7254"/>
                <w:tab w:val="left" w:pos="7923"/>
                <w:tab w:val="left" w:pos="8704"/>
              </w:tabs>
              <w:spacing w:after="19"/>
              <w:ind w:left="709" w:hanging="709"/>
              <w:rPr>
                <w:rFonts w:ascii="Arial" w:hAnsi="Arial" w:cs="Arial"/>
              </w:rPr>
            </w:pPr>
            <w:r w:rsidRPr="00DD1A7D">
              <w:rPr>
                <w:rFonts w:ascii="Arial" w:hAnsi="Arial" w:cs="Arial"/>
              </w:rPr>
              <w:tab/>
              <w:t>0.25</w:t>
            </w:r>
          </w:p>
        </w:tc>
      </w:tr>
      <w:tr w:rsidR="00B42DBA" w:rsidRPr="00DD1A7D" w14:paraId="2477B28F" w14:textId="77777777">
        <w:tc>
          <w:tcPr>
            <w:tcW w:w="4050" w:type="dxa"/>
            <w:tcBorders>
              <w:top w:val="single" w:sz="6" w:space="0" w:color="FFFFFF"/>
              <w:left w:val="double" w:sz="7" w:space="0" w:color="000000"/>
              <w:bottom w:val="single" w:sz="6" w:space="0" w:color="FFFFFF"/>
              <w:right w:val="single" w:sz="6" w:space="0" w:color="FFFFFF"/>
            </w:tcBorders>
          </w:tcPr>
          <w:p w14:paraId="052BC54F" w14:textId="77777777" w:rsidR="00B42DBA" w:rsidRPr="00DD1A7D" w:rsidRDefault="00B42DBA" w:rsidP="00DD1A7D">
            <w:pPr>
              <w:tabs>
                <w:tab w:val="num" w:pos="709"/>
              </w:tabs>
              <w:spacing w:line="163" w:lineRule="exact"/>
              <w:ind w:left="709" w:hanging="709"/>
              <w:rPr>
                <w:rFonts w:ascii="Arial" w:hAnsi="Arial" w:cs="Arial"/>
              </w:rPr>
            </w:pPr>
          </w:p>
          <w:p w14:paraId="7B3D1840"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rPr>
              <w:t>Correct analogue value available at TCI within --</w:t>
            </w:r>
          </w:p>
        </w:tc>
        <w:tc>
          <w:tcPr>
            <w:tcW w:w="2700" w:type="dxa"/>
            <w:tcBorders>
              <w:top w:val="single" w:sz="7" w:space="0" w:color="000000"/>
              <w:left w:val="single" w:sz="7" w:space="0" w:color="000000"/>
              <w:bottom w:val="single" w:sz="6" w:space="0" w:color="FFFFFF"/>
              <w:right w:val="single" w:sz="6" w:space="0" w:color="FFFFFF"/>
            </w:tcBorders>
          </w:tcPr>
          <w:p w14:paraId="71D8440F" w14:textId="77777777" w:rsidR="00B42DBA" w:rsidRPr="00DD1A7D" w:rsidRDefault="00B42DBA" w:rsidP="00DD1A7D">
            <w:pPr>
              <w:tabs>
                <w:tab w:val="num" w:pos="709"/>
              </w:tabs>
              <w:spacing w:line="163" w:lineRule="exact"/>
              <w:ind w:left="709" w:hanging="709"/>
              <w:jc w:val="center"/>
              <w:rPr>
                <w:rFonts w:ascii="Arial" w:hAnsi="Arial" w:cs="Arial"/>
              </w:rPr>
            </w:pPr>
          </w:p>
          <w:p w14:paraId="10B7FA8C"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jc w:val="center"/>
              <w:rPr>
                <w:rFonts w:ascii="Arial" w:hAnsi="Arial" w:cs="Arial"/>
              </w:rPr>
            </w:pPr>
            <w:r w:rsidRPr="00DD1A7D">
              <w:rPr>
                <w:rFonts w:ascii="Arial" w:hAnsi="Arial" w:cs="Arial"/>
              </w:rPr>
              <w:t>2.0</w:t>
            </w:r>
          </w:p>
        </w:tc>
        <w:tc>
          <w:tcPr>
            <w:tcW w:w="2250" w:type="dxa"/>
            <w:tcBorders>
              <w:top w:val="single" w:sz="7" w:space="0" w:color="000000"/>
              <w:left w:val="single" w:sz="7" w:space="0" w:color="000000"/>
              <w:bottom w:val="single" w:sz="6" w:space="0" w:color="FFFFFF"/>
              <w:right w:val="double" w:sz="7" w:space="0" w:color="000000"/>
            </w:tcBorders>
          </w:tcPr>
          <w:p w14:paraId="7D139383" w14:textId="77777777" w:rsidR="00B42DBA" w:rsidRPr="00DD1A7D" w:rsidRDefault="00B42DBA" w:rsidP="00DD1A7D">
            <w:pPr>
              <w:tabs>
                <w:tab w:val="num" w:pos="709"/>
              </w:tabs>
              <w:spacing w:line="163" w:lineRule="exact"/>
              <w:ind w:left="709" w:hanging="709"/>
              <w:rPr>
                <w:rFonts w:ascii="Arial" w:hAnsi="Arial" w:cs="Arial"/>
              </w:rPr>
            </w:pPr>
          </w:p>
          <w:p w14:paraId="730F13CE" w14:textId="77777777" w:rsidR="00B42DBA" w:rsidRPr="00DD1A7D" w:rsidRDefault="00B42DBA" w:rsidP="00DD1A7D">
            <w:pPr>
              <w:tabs>
                <w:tab w:val="num" w:pos="709"/>
                <w:tab w:val="center" w:pos="990"/>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rPr>
              <w:tab/>
              <w:t>0.5</w:t>
            </w:r>
          </w:p>
        </w:tc>
      </w:tr>
      <w:tr w:rsidR="00B42DBA" w:rsidRPr="00DD1A7D" w14:paraId="2C09A260" w14:textId="77777777">
        <w:tc>
          <w:tcPr>
            <w:tcW w:w="4050" w:type="dxa"/>
            <w:tcBorders>
              <w:top w:val="single" w:sz="7" w:space="0" w:color="000000"/>
              <w:left w:val="double" w:sz="7" w:space="0" w:color="000000"/>
              <w:bottom w:val="double" w:sz="7" w:space="0" w:color="000000"/>
              <w:right w:val="single" w:sz="6" w:space="0" w:color="FFFFFF"/>
            </w:tcBorders>
          </w:tcPr>
          <w:p w14:paraId="1F09E102" w14:textId="77777777" w:rsidR="00B42DBA" w:rsidRPr="009242AB" w:rsidRDefault="00B42DBA" w:rsidP="00DD1A7D">
            <w:pPr>
              <w:tabs>
                <w:tab w:val="num" w:pos="709"/>
              </w:tabs>
              <w:spacing w:line="163" w:lineRule="exact"/>
              <w:ind w:left="709" w:hanging="709"/>
              <w:rPr>
                <w:rFonts w:ascii="Arial" w:hAnsi="Arial" w:cs="Arial"/>
              </w:rPr>
            </w:pPr>
          </w:p>
          <w:p w14:paraId="5909C106"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spacing w:after="58"/>
              <w:ind w:left="709" w:hanging="709"/>
              <w:rPr>
                <w:rFonts w:ascii="Arial" w:hAnsi="Arial" w:cs="Arial"/>
                <w:i/>
                <w:u w:val="single"/>
              </w:rPr>
            </w:pPr>
            <w:r w:rsidRPr="009242AB">
              <w:rPr>
                <w:rFonts w:ascii="Arial" w:hAnsi="Arial" w:cs="Arial"/>
              </w:rPr>
              <w:t>Time from receipt of control at the TCI to control execution output</w:t>
            </w:r>
          </w:p>
        </w:tc>
        <w:tc>
          <w:tcPr>
            <w:tcW w:w="2700" w:type="dxa"/>
            <w:tcBorders>
              <w:top w:val="single" w:sz="7" w:space="0" w:color="000000"/>
              <w:left w:val="single" w:sz="7" w:space="0" w:color="000000"/>
              <w:bottom w:val="double" w:sz="7" w:space="0" w:color="000000"/>
              <w:right w:val="single" w:sz="6" w:space="0" w:color="FFFFFF"/>
            </w:tcBorders>
          </w:tcPr>
          <w:p w14:paraId="663EDEF7" w14:textId="77777777" w:rsidR="00B42DBA" w:rsidRPr="00DD1A7D" w:rsidRDefault="00B42DBA" w:rsidP="00DD1A7D">
            <w:pPr>
              <w:tabs>
                <w:tab w:val="num" w:pos="709"/>
              </w:tabs>
              <w:spacing w:line="163" w:lineRule="exact"/>
              <w:ind w:left="709" w:hanging="709"/>
              <w:jc w:val="both"/>
              <w:rPr>
                <w:rFonts w:ascii="Arial" w:hAnsi="Arial" w:cs="Arial"/>
                <w:i/>
                <w:u w:val="single"/>
              </w:rPr>
            </w:pPr>
          </w:p>
          <w:p w14:paraId="14FC9721" w14:textId="77777777" w:rsidR="00B42DBA" w:rsidRPr="00DD1A7D" w:rsidRDefault="00B42DBA" w:rsidP="00DD1A7D">
            <w:pPr>
              <w:tabs>
                <w:tab w:val="num" w:pos="709"/>
                <w:tab w:val="center" w:pos="1215"/>
                <w:tab w:val="left" w:pos="1450"/>
                <w:tab w:val="left" w:pos="2232"/>
                <w:tab w:val="left" w:pos="2901"/>
                <w:tab w:val="left" w:pos="3682"/>
                <w:tab w:val="left" w:pos="4352"/>
                <w:tab w:val="left" w:pos="5133"/>
                <w:tab w:val="left" w:pos="5803"/>
                <w:tab w:val="left" w:pos="6472"/>
                <w:tab w:val="left" w:pos="7254"/>
                <w:tab w:val="left" w:pos="7923"/>
                <w:tab w:val="left" w:pos="8704"/>
              </w:tabs>
              <w:spacing w:after="58"/>
              <w:ind w:left="709" w:hanging="709"/>
              <w:jc w:val="center"/>
              <w:rPr>
                <w:rFonts w:ascii="Arial" w:hAnsi="Arial" w:cs="Arial"/>
                <w:i/>
                <w:u w:val="single"/>
              </w:rPr>
            </w:pPr>
            <w:r w:rsidRPr="00DD1A7D">
              <w:rPr>
                <w:rFonts w:ascii="Arial" w:hAnsi="Arial" w:cs="Arial"/>
                <w:i/>
                <w:u w:val="single"/>
              </w:rPr>
              <w:t>0.75</w:t>
            </w:r>
          </w:p>
        </w:tc>
        <w:tc>
          <w:tcPr>
            <w:tcW w:w="2250" w:type="dxa"/>
            <w:tcBorders>
              <w:top w:val="single" w:sz="7" w:space="0" w:color="000000"/>
              <w:left w:val="single" w:sz="7" w:space="0" w:color="000000"/>
              <w:bottom w:val="double" w:sz="7" w:space="0" w:color="000000"/>
              <w:right w:val="double" w:sz="7" w:space="0" w:color="000000"/>
            </w:tcBorders>
          </w:tcPr>
          <w:p w14:paraId="393E87F5" w14:textId="77777777" w:rsidR="00B42DBA" w:rsidRPr="00DD1A7D" w:rsidRDefault="00B42DBA" w:rsidP="00DD1A7D">
            <w:pPr>
              <w:tabs>
                <w:tab w:val="num" w:pos="709"/>
              </w:tabs>
              <w:spacing w:line="163" w:lineRule="exact"/>
              <w:ind w:left="709" w:hanging="709"/>
              <w:rPr>
                <w:rFonts w:ascii="Arial" w:hAnsi="Arial" w:cs="Arial"/>
                <w:i/>
                <w:u w:val="single"/>
              </w:rPr>
            </w:pPr>
          </w:p>
          <w:p w14:paraId="2EF299F9" w14:textId="77777777" w:rsidR="00B42DBA" w:rsidRPr="009242AB" w:rsidRDefault="00B42DBA" w:rsidP="00DD1A7D">
            <w:pPr>
              <w:tabs>
                <w:tab w:val="num" w:pos="709"/>
                <w:tab w:val="center" w:pos="990"/>
                <w:tab w:val="left" w:pos="1450"/>
                <w:tab w:val="left" w:pos="2232"/>
                <w:tab w:val="left" w:pos="2901"/>
                <w:tab w:val="left" w:pos="3682"/>
                <w:tab w:val="left" w:pos="4352"/>
                <w:tab w:val="left" w:pos="5133"/>
                <w:tab w:val="left" w:pos="5803"/>
                <w:tab w:val="left" w:pos="6472"/>
                <w:tab w:val="left" w:pos="7254"/>
                <w:tab w:val="left" w:pos="7923"/>
              </w:tabs>
              <w:spacing w:after="58"/>
              <w:ind w:left="709" w:right="781" w:hanging="709"/>
              <w:rPr>
                <w:rFonts w:ascii="Arial" w:hAnsi="Arial" w:cs="Arial"/>
                <w:i/>
              </w:rPr>
            </w:pPr>
            <w:r w:rsidRPr="009242AB">
              <w:rPr>
                <w:rFonts w:ascii="Arial" w:hAnsi="Arial" w:cs="Arial"/>
                <w:i/>
              </w:rPr>
              <w:tab/>
              <w:t>0.25</w:t>
            </w:r>
          </w:p>
        </w:tc>
      </w:tr>
    </w:tbl>
    <w:p w14:paraId="08A70A34" w14:textId="77777777" w:rsidR="00B42DBA" w:rsidRPr="00DD1A7D" w:rsidRDefault="00B42DBA" w:rsidP="00DD1A7D">
      <w:pPr>
        <w:tabs>
          <w:tab w:val="num" w:pos="709"/>
        </w:tabs>
        <w:ind w:left="709" w:hanging="709"/>
        <w:rPr>
          <w:rFonts w:ascii="Arial" w:hAnsi="Arial" w:cs="Arial"/>
        </w:rPr>
      </w:pPr>
      <w:r w:rsidRPr="00DD1A7D">
        <w:rPr>
          <w:rFonts w:ascii="Arial" w:hAnsi="Arial" w:cs="Arial"/>
          <w:b/>
          <w:bCs/>
        </w:rPr>
        <w:t xml:space="preserve"> </w:t>
      </w:r>
    </w:p>
    <w:p w14:paraId="0B3F31C1" w14:textId="77777777" w:rsidR="00B42DBA" w:rsidRPr="00DD1A7D" w:rsidRDefault="00B42DBA" w:rsidP="00DD1A7D">
      <w:pPr>
        <w:tabs>
          <w:tab w:val="num" w:pos="709"/>
        </w:tabs>
        <w:ind w:left="709" w:hanging="709"/>
        <w:rPr>
          <w:rFonts w:ascii="Arial" w:hAnsi="Arial" w:cs="Arial"/>
          <w:b/>
        </w:rPr>
      </w:pPr>
    </w:p>
    <w:p w14:paraId="126469D2" w14:textId="77777777" w:rsidR="00B42DBA" w:rsidRPr="009241AA" w:rsidRDefault="00B42DBA" w:rsidP="003775A8">
      <w:pPr>
        <w:pStyle w:val="Heading1"/>
        <w:tabs>
          <w:tab w:val="clear" w:pos="851"/>
          <w:tab w:val="num" w:pos="709"/>
        </w:tabs>
        <w:ind w:hanging="709"/>
        <w:rPr>
          <w:rFonts w:cs="Arial"/>
          <w:b w:val="0"/>
          <w:sz w:val="24"/>
          <w:szCs w:val="24"/>
        </w:rPr>
      </w:pPr>
      <w:r w:rsidRPr="009241AA">
        <w:rPr>
          <w:rFonts w:cs="Arial"/>
          <w:b w:val="0"/>
          <w:sz w:val="24"/>
          <w:szCs w:val="24"/>
        </w:rPr>
        <w:t>TCI Performance</w:t>
      </w:r>
    </w:p>
    <w:p w14:paraId="313C5350" w14:textId="77777777" w:rsidR="00B42DBA" w:rsidRPr="00DD1A7D" w:rsidRDefault="00B42DBA" w:rsidP="009241AA">
      <w:pPr>
        <w:tabs>
          <w:tab w:val="num" w:pos="709"/>
        </w:tabs>
        <w:ind w:left="709" w:hanging="709"/>
        <w:rPr>
          <w:rFonts w:ascii="Arial" w:hAnsi="Arial" w:cs="Arial"/>
          <w:b/>
        </w:rPr>
      </w:pPr>
    </w:p>
    <w:p w14:paraId="7254FC7A" w14:textId="77777777" w:rsidR="00B42DBA" w:rsidRPr="002D1D9B" w:rsidRDefault="00B42DBA" w:rsidP="003775A8">
      <w:pPr>
        <w:pStyle w:val="Heading2"/>
        <w:tabs>
          <w:tab w:val="clear" w:pos="851"/>
          <w:tab w:val="num" w:pos="709"/>
        </w:tabs>
        <w:ind w:hanging="709"/>
        <w:rPr>
          <w:rFonts w:cs="Arial"/>
          <w:b w:val="0"/>
          <w:i w:val="0"/>
          <w:sz w:val="20"/>
        </w:rPr>
      </w:pPr>
      <w:r w:rsidRPr="002D1D9B">
        <w:rPr>
          <w:rFonts w:cs="Arial"/>
          <w:b w:val="0"/>
          <w:i w:val="0"/>
          <w:sz w:val="20"/>
        </w:rPr>
        <w:t>Channel Utilisation</w:t>
      </w:r>
      <w:r w:rsidR="009241AA">
        <w:rPr>
          <w:rFonts w:cs="Arial"/>
          <w:b w:val="0"/>
          <w:i w:val="0"/>
          <w:sz w:val="20"/>
        </w:rPr>
        <w:t xml:space="preserve"> </w:t>
      </w:r>
    </w:p>
    <w:p w14:paraId="4166BB0C" w14:textId="77777777" w:rsidR="00B42DBA" w:rsidRPr="00DD1A7D" w:rsidRDefault="00B42DBA" w:rsidP="009241AA">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1D229666" w14:textId="77777777" w:rsidR="00DC6C48" w:rsidRPr="00A873CB" w:rsidRDefault="00B42DBA" w:rsidP="00DC6C48">
      <w:pPr>
        <w:autoSpaceDE w:val="0"/>
        <w:autoSpaceDN w:val="0"/>
        <w:adjustRightInd w:val="0"/>
        <w:ind w:left="709"/>
        <w:rPr>
          <w:rFonts w:ascii="Helvetica" w:hAnsi="Helvetica" w:cs="Helvetica"/>
        </w:rPr>
      </w:pPr>
      <w:r w:rsidRPr="00DD1A7D">
        <w:rPr>
          <w:rFonts w:ascii="Arial" w:hAnsi="Arial" w:cs="Arial"/>
        </w:rPr>
        <w:t xml:space="preserve">The TCI reply time to all interrogations at the telecommunications interface shall be consistent with maintaining a channel utilisation of 85% at 300 baud </w:t>
      </w:r>
      <w:r w:rsidR="00DC6C48">
        <w:rPr>
          <w:rFonts w:ascii="Arial" w:hAnsi="Arial" w:cs="Arial"/>
        </w:rPr>
        <w:t xml:space="preserve">(GI74) </w:t>
      </w:r>
      <w:r w:rsidRPr="00DD1A7D">
        <w:rPr>
          <w:rFonts w:ascii="Arial" w:hAnsi="Arial" w:cs="Arial"/>
        </w:rPr>
        <w:t xml:space="preserve">for full block scanning of analogues.  This figure </w:t>
      </w:r>
      <w:proofErr w:type="gramStart"/>
      <w:r w:rsidRPr="00DD1A7D">
        <w:rPr>
          <w:rFonts w:ascii="Arial" w:hAnsi="Arial" w:cs="Arial"/>
        </w:rPr>
        <w:t>is based on the assumption</w:t>
      </w:r>
      <w:proofErr w:type="gramEnd"/>
      <w:r w:rsidRPr="00DD1A7D">
        <w:rPr>
          <w:rFonts w:ascii="Arial" w:hAnsi="Arial" w:cs="Arial"/>
        </w:rPr>
        <w:t xml:space="preserve"> that no delay is introduced by either the communications </w:t>
      </w:r>
      <w:r w:rsidRPr="00A873CB">
        <w:rPr>
          <w:rFonts w:ascii="Arial" w:hAnsi="Arial" w:cs="Arial"/>
        </w:rPr>
        <w:t xml:space="preserve">path or the Remote Control Point This performance requirement applies to the working channel on each port, as defined in </w:t>
      </w:r>
      <w:r w:rsidR="00DC6C48" w:rsidRPr="00A873CB">
        <w:rPr>
          <w:rFonts w:ascii="Helvetica" w:hAnsi="Helvetica" w:cs="Helvetica"/>
        </w:rPr>
        <w:t>Appendices B and C. The IEC101 baud rate is 9600 and therefore performance shall at least match the criteria set for GI74.</w:t>
      </w:r>
    </w:p>
    <w:p w14:paraId="52F09521" w14:textId="77777777" w:rsidR="00B42DBA" w:rsidRPr="00A873CB" w:rsidRDefault="00B42DBA" w:rsidP="00DC6C48">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b/>
        </w:rPr>
      </w:pPr>
    </w:p>
    <w:p w14:paraId="7295F72A" w14:textId="77777777" w:rsidR="00B42DBA" w:rsidRPr="002D1D9B" w:rsidRDefault="00B42DBA" w:rsidP="003775A8">
      <w:pPr>
        <w:pStyle w:val="Heading2"/>
        <w:tabs>
          <w:tab w:val="clear" w:pos="851"/>
          <w:tab w:val="num" w:pos="709"/>
        </w:tabs>
        <w:ind w:hanging="709"/>
        <w:rPr>
          <w:rFonts w:cs="Arial"/>
          <w:b w:val="0"/>
          <w:i w:val="0"/>
          <w:sz w:val="20"/>
        </w:rPr>
      </w:pPr>
      <w:r w:rsidRPr="002D1D9B">
        <w:rPr>
          <w:rFonts w:cs="Arial"/>
          <w:b w:val="0"/>
          <w:i w:val="0"/>
          <w:sz w:val="20"/>
        </w:rPr>
        <w:t>Change Queue Mechanism</w:t>
      </w:r>
    </w:p>
    <w:p w14:paraId="7E3800D6" w14:textId="77777777" w:rsidR="00B42DBA" w:rsidRPr="00DD1A7D" w:rsidRDefault="00B42DBA" w:rsidP="009241AA">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4585183D" w14:textId="77777777" w:rsidR="00B42DBA" w:rsidRDefault="00C14649" w:rsidP="009241AA">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rPr>
        <w:tab/>
      </w:r>
      <w:r w:rsidR="00B42DBA" w:rsidRPr="00DD1A7D">
        <w:rPr>
          <w:rFonts w:ascii="Arial" w:hAnsi="Arial" w:cs="Arial"/>
        </w:rPr>
        <w:t xml:space="preserve">The two change queues </w:t>
      </w:r>
      <w:r w:rsidR="00DC6C48">
        <w:rPr>
          <w:rFonts w:ascii="Arial" w:hAnsi="Arial" w:cs="Arial"/>
        </w:rPr>
        <w:t>(</w:t>
      </w:r>
      <w:r w:rsidR="00DC6C48" w:rsidRPr="00A873CB">
        <w:rPr>
          <w:rFonts w:ascii="Arial" w:hAnsi="Arial" w:cs="Arial"/>
        </w:rPr>
        <w:t xml:space="preserve">one </w:t>
      </w:r>
      <w:r w:rsidR="00B42DBA" w:rsidRPr="00A873CB">
        <w:rPr>
          <w:rFonts w:ascii="Arial" w:hAnsi="Arial" w:cs="Arial"/>
        </w:rPr>
        <w:t>on each port</w:t>
      </w:r>
      <w:r w:rsidR="00DC6C48" w:rsidRPr="00A873CB">
        <w:rPr>
          <w:rFonts w:ascii="Arial" w:hAnsi="Arial" w:cs="Arial"/>
        </w:rPr>
        <w:t>)</w:t>
      </w:r>
      <w:r w:rsidR="00B42DBA" w:rsidRPr="00A873CB">
        <w:rPr>
          <w:rFonts w:ascii="Arial" w:hAnsi="Arial" w:cs="Arial"/>
        </w:rPr>
        <w:t xml:space="preserve"> shall operate independently. Changes are to be entered onto the change queue in the correct order of occurrence</w:t>
      </w:r>
      <w:r w:rsidR="00DC6C48" w:rsidRPr="00A873CB">
        <w:rPr>
          <w:rFonts w:ascii="Arial" w:hAnsi="Arial" w:cs="Arial"/>
        </w:rPr>
        <w:t xml:space="preserve">. </w:t>
      </w:r>
      <w:r w:rsidR="00B42DBA" w:rsidRPr="00A873CB">
        <w:rPr>
          <w:rFonts w:ascii="Arial" w:hAnsi="Arial" w:cs="Arial"/>
        </w:rPr>
        <w:t xml:space="preserve"> </w:t>
      </w:r>
      <w:r w:rsidR="00DC6C48" w:rsidRPr="00A873CB">
        <w:rPr>
          <w:rFonts w:ascii="Helvetica" w:hAnsi="Helvetica" w:cs="Helvetica"/>
        </w:rPr>
        <w:t xml:space="preserve">For GI74 this shall occur </w:t>
      </w:r>
      <w:r w:rsidR="00B42DBA" w:rsidRPr="00A873CB">
        <w:rPr>
          <w:rFonts w:ascii="Arial" w:hAnsi="Arial" w:cs="Arial"/>
        </w:rPr>
        <w:t>at a rate of not less than 30</w:t>
      </w:r>
      <w:r w:rsidR="00B42DBA" w:rsidRPr="00DD1A7D">
        <w:rPr>
          <w:rFonts w:ascii="Arial" w:hAnsi="Arial" w:cs="Arial"/>
        </w:rPr>
        <w:t xml:space="preserve"> per second.  This corresponds with the rate at which the changes can be removed at a maximum data rate of 300 bits/s with a channel utilisation of 85%. </w:t>
      </w:r>
    </w:p>
    <w:p w14:paraId="1DFFB7CD" w14:textId="77777777" w:rsidR="00DC6C48" w:rsidRDefault="00DC6C48" w:rsidP="009241AA">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763AEC91" w14:textId="77777777" w:rsidR="00DC6C48" w:rsidRPr="00A873CB" w:rsidRDefault="00DC6C48" w:rsidP="00DC6C48">
      <w:pPr>
        <w:autoSpaceDE w:val="0"/>
        <w:autoSpaceDN w:val="0"/>
        <w:adjustRightInd w:val="0"/>
        <w:ind w:left="709"/>
        <w:rPr>
          <w:rFonts w:ascii="Helvetica" w:hAnsi="Helvetica" w:cs="Helvetica"/>
        </w:rPr>
      </w:pPr>
      <w:r w:rsidRPr="00A873CB">
        <w:rPr>
          <w:rFonts w:ascii="Helvetica" w:hAnsi="Helvetica" w:cs="Helvetica"/>
        </w:rPr>
        <w:t>For IEC101 performance shall be significantly better due to the higher data rate (9600 bits/s)</w:t>
      </w:r>
      <w:r w:rsidR="009606F9" w:rsidRPr="00A873CB">
        <w:rPr>
          <w:rFonts w:ascii="Helvetica" w:hAnsi="Helvetica" w:cs="Helvetica"/>
        </w:rPr>
        <w:t>. Please refer to Appendix B</w:t>
      </w:r>
      <w:r w:rsidRPr="00A873CB">
        <w:rPr>
          <w:rFonts w:ascii="Helvetica" w:hAnsi="Helvetica" w:cs="Helvetica"/>
        </w:rPr>
        <w:t xml:space="preserve"> for performance requirements.</w:t>
      </w:r>
    </w:p>
    <w:p w14:paraId="4D926040" w14:textId="77777777" w:rsidR="00B42DBA" w:rsidRPr="00DD1A7D" w:rsidRDefault="00B42DBA" w:rsidP="009241AA">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03834E8C" w14:textId="77777777" w:rsidR="00B42DBA" w:rsidRPr="00DD1A7D" w:rsidRDefault="00B42DBA" w:rsidP="00DD1A7D">
      <w:pPr>
        <w:tabs>
          <w:tab w:val="num" w:pos="709"/>
        </w:tabs>
        <w:ind w:left="709" w:hanging="709"/>
        <w:rPr>
          <w:rFonts w:ascii="Arial" w:hAnsi="Arial" w:cs="Arial"/>
          <w:b/>
        </w:rPr>
      </w:pPr>
    </w:p>
    <w:p w14:paraId="5F68F56C" w14:textId="77777777" w:rsidR="00B42DBA" w:rsidRPr="002D1D9B" w:rsidRDefault="00B42DBA" w:rsidP="003775A8">
      <w:pPr>
        <w:pStyle w:val="Heading2"/>
        <w:tabs>
          <w:tab w:val="clear" w:pos="851"/>
          <w:tab w:val="num" w:pos="709"/>
        </w:tabs>
        <w:ind w:hanging="709"/>
        <w:rPr>
          <w:rFonts w:cs="Arial"/>
          <w:b w:val="0"/>
          <w:i w:val="0"/>
          <w:sz w:val="20"/>
        </w:rPr>
      </w:pPr>
      <w:r w:rsidRPr="002D1D9B">
        <w:rPr>
          <w:rFonts w:cs="Arial"/>
          <w:b w:val="0"/>
          <w:i w:val="0"/>
          <w:sz w:val="20"/>
        </w:rPr>
        <w:t>Test Requirements</w:t>
      </w:r>
    </w:p>
    <w:p w14:paraId="589C22A6" w14:textId="77777777" w:rsidR="00B42DBA" w:rsidRPr="00DD1A7D" w:rsidRDefault="00B42DBA" w:rsidP="009241AA">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p>
    <w:p w14:paraId="78EA2227" w14:textId="77777777" w:rsidR="00B42DBA" w:rsidRPr="00DD1A7D" w:rsidRDefault="002D1D9B" w:rsidP="009241AA">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r>
        <w:rPr>
          <w:rFonts w:ascii="Arial" w:hAnsi="Arial" w:cs="Arial"/>
        </w:rPr>
        <w:tab/>
      </w:r>
      <w:r w:rsidR="00B42DBA" w:rsidRPr="00DD1A7D">
        <w:rPr>
          <w:rFonts w:ascii="Arial" w:hAnsi="Arial" w:cs="Arial"/>
        </w:rPr>
        <w:t>The testing of the system shall be undertaken as:</w:t>
      </w:r>
    </w:p>
    <w:p w14:paraId="492D28EE" w14:textId="77777777" w:rsidR="00B42DBA" w:rsidRPr="00DD1A7D" w:rsidRDefault="00B42DBA" w:rsidP="009241AA">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p>
    <w:p w14:paraId="6488088D" w14:textId="77777777" w:rsidR="00B42DBA" w:rsidRPr="00DD1A7D" w:rsidRDefault="009241AA" w:rsidP="009241AA">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r>
        <w:rPr>
          <w:rFonts w:ascii="Arial" w:hAnsi="Arial" w:cs="Arial"/>
        </w:rPr>
        <w:tab/>
      </w:r>
      <w:r w:rsidR="00B42DBA" w:rsidRPr="00DD1A7D">
        <w:rPr>
          <w:rFonts w:ascii="Arial" w:hAnsi="Arial" w:cs="Arial"/>
        </w:rPr>
        <w:t>(</w:t>
      </w:r>
      <w:proofErr w:type="spellStart"/>
      <w:r w:rsidR="00B42DBA" w:rsidRPr="00DD1A7D">
        <w:rPr>
          <w:rFonts w:ascii="Arial" w:hAnsi="Arial" w:cs="Arial"/>
        </w:rPr>
        <w:t>i</w:t>
      </w:r>
      <w:proofErr w:type="spellEnd"/>
      <w:r w:rsidR="00B42DBA" w:rsidRPr="00DD1A7D">
        <w:rPr>
          <w:rFonts w:ascii="Arial" w:hAnsi="Arial" w:cs="Arial"/>
        </w:rPr>
        <w:t>)</w:t>
      </w:r>
      <w:r w:rsidR="00B42DBA" w:rsidRPr="00DD1A7D">
        <w:rPr>
          <w:rFonts w:ascii="Arial" w:hAnsi="Arial" w:cs="Arial"/>
        </w:rPr>
        <w:tab/>
        <w:t>A Type Test on the initial system TCI.</w:t>
      </w:r>
    </w:p>
    <w:p w14:paraId="51BCFE1C" w14:textId="77777777" w:rsidR="00B42DBA" w:rsidRPr="00DD1A7D" w:rsidRDefault="00B42DBA" w:rsidP="009241AA">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p>
    <w:p w14:paraId="5A6D5FCC" w14:textId="77777777" w:rsidR="00B42DBA" w:rsidRPr="00DD1A7D" w:rsidRDefault="009241AA" w:rsidP="009241AA">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r>
        <w:rPr>
          <w:rFonts w:ascii="Arial" w:hAnsi="Arial" w:cs="Arial"/>
        </w:rPr>
        <w:tab/>
      </w:r>
      <w:r w:rsidR="00B42DBA" w:rsidRPr="00DD1A7D">
        <w:rPr>
          <w:rFonts w:ascii="Arial" w:hAnsi="Arial" w:cs="Arial"/>
        </w:rPr>
        <w:t>(ii)</w:t>
      </w:r>
      <w:r w:rsidR="00B42DBA" w:rsidRPr="00DD1A7D">
        <w:rPr>
          <w:rFonts w:ascii="Arial" w:hAnsi="Arial" w:cs="Arial"/>
        </w:rPr>
        <w:tab/>
        <w:t>Factory Testing of Database Configurations on production systems</w:t>
      </w:r>
    </w:p>
    <w:p w14:paraId="3100F6F8" w14:textId="77777777" w:rsidR="00B42DBA" w:rsidRPr="00DD1A7D" w:rsidRDefault="00B42DBA" w:rsidP="009241AA">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p>
    <w:p w14:paraId="0D0F441D" w14:textId="77777777" w:rsidR="00B42DBA" w:rsidRPr="00DD1A7D" w:rsidRDefault="00B42DBA" w:rsidP="009241AA">
      <w:pPr>
        <w:tabs>
          <w:tab w:val="num" w:pos="709"/>
        </w:tabs>
        <w:ind w:left="709" w:hanging="709"/>
        <w:rPr>
          <w:rFonts w:ascii="Arial" w:hAnsi="Arial" w:cs="Arial"/>
          <w:b/>
        </w:rPr>
      </w:pPr>
    </w:p>
    <w:p w14:paraId="1DB4D2F8" w14:textId="77777777" w:rsidR="00B42DBA" w:rsidRPr="002D1D9B" w:rsidRDefault="00B42DBA" w:rsidP="003775A8">
      <w:pPr>
        <w:pStyle w:val="Heading2"/>
        <w:tabs>
          <w:tab w:val="clear" w:pos="851"/>
          <w:tab w:val="num" w:pos="709"/>
        </w:tabs>
        <w:ind w:hanging="709"/>
        <w:rPr>
          <w:rFonts w:cs="Arial"/>
          <w:b w:val="0"/>
          <w:i w:val="0"/>
          <w:sz w:val="20"/>
        </w:rPr>
      </w:pPr>
      <w:r w:rsidRPr="002D1D9B">
        <w:rPr>
          <w:rFonts w:cs="Arial"/>
          <w:b w:val="0"/>
          <w:i w:val="0"/>
          <w:sz w:val="20"/>
        </w:rPr>
        <w:t>Type Tests</w:t>
      </w:r>
    </w:p>
    <w:p w14:paraId="3D0E440B" w14:textId="77777777" w:rsidR="00B42DBA" w:rsidRPr="00DD1A7D" w:rsidRDefault="00B42DBA" w:rsidP="009241AA">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p>
    <w:p w14:paraId="67552C91" w14:textId="66DBF127" w:rsidR="00B42DBA" w:rsidRPr="00DD1A7D" w:rsidRDefault="00C14649" w:rsidP="009241AA">
      <w:pPr>
        <w:tabs>
          <w:tab w:val="left" w:pos="-1152"/>
          <w:tab w:val="num" w:pos="709"/>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rPr>
        <w:tab/>
      </w:r>
      <w:r w:rsidR="00B42DBA" w:rsidRPr="00DD1A7D">
        <w:rPr>
          <w:rFonts w:ascii="Arial" w:hAnsi="Arial" w:cs="Arial"/>
        </w:rPr>
        <w:t xml:space="preserve">These tests shall be performed to demonstrate that the system offered complies with the functional and performance requirements set out in this specification and that the equipment is capable of operating in a consistent and correct manner within the specified operating environment.  The supplier shall be required to have agreed by </w:t>
      </w:r>
      <w:r w:rsidR="001D6A17">
        <w:rPr>
          <w:rFonts w:ascii="Arial" w:hAnsi="Arial" w:cs="Arial"/>
        </w:rPr>
        <w:t>T</w:t>
      </w:r>
      <w:r w:rsidR="003775A8">
        <w:rPr>
          <w:rFonts w:ascii="Arial" w:hAnsi="Arial" w:cs="Arial"/>
        </w:rPr>
        <w:t xml:space="preserve">he </w:t>
      </w:r>
      <w:r w:rsidR="001D6A17">
        <w:rPr>
          <w:rFonts w:ascii="Arial" w:hAnsi="Arial" w:cs="Arial"/>
        </w:rPr>
        <w:t>Company</w:t>
      </w:r>
      <w:r w:rsidR="00B42DBA" w:rsidRPr="00DD1A7D">
        <w:rPr>
          <w:rFonts w:ascii="Arial" w:hAnsi="Arial" w:cs="Arial"/>
        </w:rPr>
        <w:t xml:space="preserve">, 4 weeks prior to commencement of the type tests, all documentation relating to the Test Specifications. </w:t>
      </w:r>
      <w:r w:rsidR="003775A8">
        <w:rPr>
          <w:rFonts w:ascii="Arial" w:hAnsi="Arial" w:cs="Arial"/>
        </w:rPr>
        <w:t xml:space="preserve">The </w:t>
      </w:r>
      <w:r w:rsidR="0021596E">
        <w:rPr>
          <w:rFonts w:ascii="Arial" w:hAnsi="Arial" w:cs="Arial"/>
        </w:rPr>
        <w:t xml:space="preserve">Company </w:t>
      </w:r>
      <w:r w:rsidR="00B42DBA" w:rsidRPr="00DD1A7D">
        <w:rPr>
          <w:rFonts w:ascii="Arial" w:hAnsi="Arial" w:cs="Arial"/>
        </w:rPr>
        <w:t>can provide guidance on the scope and content of Test Specifications.</w:t>
      </w:r>
    </w:p>
    <w:p w14:paraId="499B96F5" w14:textId="77777777" w:rsidR="00B42DBA" w:rsidRPr="00DD1A7D" w:rsidRDefault="00B42DBA" w:rsidP="009241AA">
      <w:pPr>
        <w:tabs>
          <w:tab w:val="left" w:pos="-1152"/>
          <w:tab w:val="num" w:pos="709"/>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p>
    <w:p w14:paraId="70FB1E80" w14:textId="77777777" w:rsidR="00B42DBA" w:rsidRPr="00DD1A7D" w:rsidRDefault="00C14649" w:rsidP="009241AA">
      <w:pPr>
        <w:tabs>
          <w:tab w:val="left" w:pos="-1152"/>
          <w:tab w:val="num" w:pos="709"/>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rPr>
        <w:tab/>
      </w:r>
      <w:r w:rsidR="00B42DBA" w:rsidRPr="00DD1A7D">
        <w:rPr>
          <w:rFonts w:ascii="Arial" w:hAnsi="Arial" w:cs="Arial"/>
        </w:rPr>
        <w:t>The Type Tests shall exercise all aspects of the systems functionality, simulating, where appropriate the system interfaces to demonstrate the integrity of the specific implementation.</w:t>
      </w:r>
    </w:p>
    <w:p w14:paraId="6CCE0B1C" w14:textId="77777777" w:rsidR="00B42DBA" w:rsidRPr="00DD1A7D" w:rsidRDefault="00B42DBA" w:rsidP="009241AA">
      <w:pPr>
        <w:tabs>
          <w:tab w:val="left" w:pos="-1152"/>
          <w:tab w:val="num" w:pos="709"/>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p>
    <w:p w14:paraId="378D1FB1" w14:textId="77777777" w:rsidR="00B42DBA" w:rsidRPr="00A873CB" w:rsidRDefault="00C14649" w:rsidP="009241AA">
      <w:pPr>
        <w:tabs>
          <w:tab w:val="left" w:pos="-1152"/>
          <w:tab w:val="num" w:pos="709"/>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rPr>
        <w:tab/>
      </w:r>
      <w:r w:rsidR="00B42DBA" w:rsidRPr="00DD1A7D">
        <w:rPr>
          <w:rFonts w:ascii="Arial" w:hAnsi="Arial" w:cs="Arial"/>
        </w:rPr>
        <w:t xml:space="preserve">The Type Tests shall include verification of a system configuration by testing from the plant interfaces through to the </w:t>
      </w:r>
      <w:proofErr w:type="gramStart"/>
      <w:r w:rsidR="00B42DBA" w:rsidRPr="00DD1A7D">
        <w:rPr>
          <w:rFonts w:ascii="Arial" w:hAnsi="Arial" w:cs="Arial"/>
        </w:rPr>
        <w:t>Remote Control</w:t>
      </w:r>
      <w:proofErr w:type="gramEnd"/>
      <w:r w:rsidR="00B42DBA" w:rsidRPr="00DD1A7D">
        <w:rPr>
          <w:rFonts w:ascii="Arial" w:hAnsi="Arial" w:cs="Arial"/>
        </w:rPr>
        <w:t xml:space="preserve"> Point.  The end to end and performance testing of </w:t>
      </w:r>
      <w:r w:rsidR="00B42DBA" w:rsidRPr="00A873CB">
        <w:rPr>
          <w:rFonts w:ascii="Arial" w:hAnsi="Arial" w:cs="Arial"/>
        </w:rPr>
        <w:t xml:space="preserve">the </w:t>
      </w:r>
      <w:proofErr w:type="gramStart"/>
      <w:r w:rsidR="00B42DBA" w:rsidRPr="00A873CB">
        <w:rPr>
          <w:rFonts w:ascii="Arial" w:hAnsi="Arial" w:cs="Arial"/>
        </w:rPr>
        <w:t>Remote Control</w:t>
      </w:r>
      <w:proofErr w:type="gramEnd"/>
      <w:r w:rsidR="00B42DBA" w:rsidRPr="00A873CB">
        <w:rPr>
          <w:rFonts w:ascii="Arial" w:hAnsi="Arial" w:cs="Arial"/>
        </w:rPr>
        <w:t xml:space="preserve"> Point TCI shall be undertaken using an agreed emulation facility.</w:t>
      </w:r>
    </w:p>
    <w:p w14:paraId="3C05A025" w14:textId="77777777" w:rsidR="003775A8" w:rsidRPr="00A873CB" w:rsidRDefault="003775A8" w:rsidP="009241AA">
      <w:pPr>
        <w:tabs>
          <w:tab w:val="left" w:pos="-1152"/>
          <w:tab w:val="num" w:pos="709"/>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p>
    <w:p w14:paraId="3EDD72EC" w14:textId="77777777" w:rsidR="003775A8" w:rsidRDefault="009606F9" w:rsidP="003775A8">
      <w:pPr>
        <w:pStyle w:val="NGT08-ParagraphText"/>
        <w:ind w:left="709"/>
      </w:pPr>
      <w:r w:rsidRPr="00A873CB">
        <w:t>If the IEC101 protocol</w:t>
      </w:r>
      <w:r w:rsidR="003775A8" w:rsidRPr="00A873CB">
        <w:t xml:space="preserve"> is used the OFTO shall also provide a certificate of conformance to the IEC 60870-5 standard from an accredited </w:t>
      </w:r>
      <w:proofErr w:type="gramStart"/>
      <w:r w:rsidR="003775A8" w:rsidRPr="00A873CB">
        <w:t>third party</w:t>
      </w:r>
      <w:proofErr w:type="gramEnd"/>
      <w:r w:rsidR="003775A8" w:rsidRPr="00A873CB">
        <w:t xml:space="preserve"> test house.  </w:t>
      </w:r>
      <w:r w:rsidR="003775A8" w:rsidRPr="00A873CB">
        <w:rPr>
          <w:iCs/>
        </w:rPr>
        <w:t xml:space="preserve">The latest versions of the standards and any published amendments shall be used.  </w:t>
      </w:r>
      <w:r w:rsidR="003775A8" w:rsidRPr="00A873CB">
        <w:t>The conformance testing shall be in accordance with the principles of IEC 60870-5-6 and the test cases as defined in IEC 60870-5-601.</w:t>
      </w:r>
    </w:p>
    <w:p w14:paraId="0F574843" w14:textId="15E98B47" w:rsidR="0072376E" w:rsidRPr="009241AA" w:rsidRDefault="0072376E" w:rsidP="00471DC2">
      <w:pPr>
        <w:pStyle w:val="Heading1"/>
        <w:numPr>
          <w:ilvl w:val="0"/>
          <w:numId w:val="0"/>
        </w:numPr>
        <w:ind w:hanging="851"/>
        <w:rPr>
          <w:rFonts w:cs="Arial"/>
          <w:b w:val="0"/>
          <w:sz w:val="24"/>
          <w:szCs w:val="24"/>
        </w:rPr>
      </w:pPr>
      <w:r>
        <w:t>11.</w:t>
      </w:r>
      <w:r>
        <w:tab/>
      </w:r>
      <w:r>
        <w:rPr>
          <w:rFonts w:cs="Arial"/>
          <w:b w:val="0"/>
          <w:sz w:val="24"/>
          <w:szCs w:val="24"/>
        </w:rPr>
        <w:t>Mains Independence</w:t>
      </w:r>
    </w:p>
    <w:p w14:paraId="41C5ECF7" w14:textId="1437988F" w:rsidR="00B75DA4" w:rsidRDefault="0072376E" w:rsidP="00C26A84">
      <w:pPr>
        <w:pStyle w:val="NGT08-ParagraphText"/>
        <w:tabs>
          <w:tab w:val="clear" w:pos="851"/>
          <w:tab w:val="left" w:pos="709"/>
        </w:tabs>
        <w:ind w:left="709" w:hanging="709"/>
        <w:jc w:val="both"/>
        <w:rPr>
          <w:rFonts w:ascii="Helvetica-Bold" w:hAnsi="Helvetica-Bold" w:cs="Helvetica-Bold"/>
          <w:lang w:eastAsia="en-GB"/>
        </w:rPr>
      </w:pPr>
      <w:r>
        <w:t>11.1</w:t>
      </w:r>
      <w:r w:rsidR="008D12BB">
        <w:tab/>
      </w:r>
      <w:r w:rsidR="00B11485">
        <w:t>Each O</w:t>
      </w:r>
      <w:r w:rsidR="00F075D4">
        <w:rPr>
          <w:rFonts w:ascii="Helvetica-Bold" w:hAnsi="Helvetica-Bold" w:cs="Helvetica-Bold"/>
          <w:lang w:eastAsia="en-GB"/>
        </w:rPr>
        <w:t>FTO</w:t>
      </w:r>
      <w:r w:rsidR="00B11485">
        <w:rPr>
          <w:rFonts w:ascii="Helvetica-Bold" w:hAnsi="Helvetica-Bold" w:cs="Helvetica-Bold"/>
          <w:lang w:eastAsia="en-GB"/>
        </w:rPr>
        <w:t xml:space="preserve"> who had concluded </w:t>
      </w:r>
      <w:r w:rsidR="00B11485">
        <w:t xml:space="preserve">purchase contracts for its Offshore Transmission Plant and Apparatus </w:t>
      </w:r>
      <w:r w:rsidR="00FA7766">
        <w:rPr>
          <w:rFonts w:ascii="Helvetica-Bold" w:hAnsi="Helvetica-Bold" w:cs="Helvetica-Bold"/>
          <w:lang w:eastAsia="en-GB"/>
        </w:rPr>
        <w:t>on or after</w:t>
      </w:r>
      <w:r w:rsidR="00B11485">
        <w:rPr>
          <w:rFonts w:ascii="Helvetica-Bold" w:hAnsi="Helvetica-Bold" w:cs="Helvetica-Bold"/>
          <w:lang w:eastAsia="en-GB"/>
        </w:rPr>
        <w:t xml:space="preserve"> </w:t>
      </w:r>
      <w:r w:rsidR="00E65E5A">
        <w:rPr>
          <w:rFonts w:ascii="Helvetica-Bold" w:hAnsi="Helvetica-Bold" w:cs="Helvetica-Bold"/>
          <w:lang w:eastAsia="en-GB"/>
        </w:rPr>
        <w:t>5</w:t>
      </w:r>
      <w:r w:rsidR="001D11F1">
        <w:rPr>
          <w:rFonts w:ascii="Helvetica-Bold" w:hAnsi="Helvetica-Bold" w:cs="Helvetica-Bold"/>
          <w:lang w:eastAsia="en-GB"/>
        </w:rPr>
        <w:t xml:space="preserve"> </w:t>
      </w:r>
      <w:r w:rsidR="00E65E5A">
        <w:rPr>
          <w:rFonts w:ascii="Helvetica-Bold" w:hAnsi="Helvetica-Bold" w:cs="Helvetica-Bold"/>
          <w:lang w:eastAsia="en-GB"/>
        </w:rPr>
        <w:t>February</w:t>
      </w:r>
      <w:r w:rsidR="001D11F1">
        <w:rPr>
          <w:rFonts w:ascii="Helvetica-Bold" w:hAnsi="Helvetica-Bold" w:cs="Helvetica-Bold"/>
          <w:lang w:eastAsia="en-GB"/>
        </w:rPr>
        <w:t xml:space="preserve"> 2025</w:t>
      </w:r>
      <w:r w:rsidR="002470DF" w:rsidRPr="009F2752">
        <w:rPr>
          <w:rFonts w:ascii="Helvetica-Bold" w:hAnsi="Helvetica-Bold" w:cs="Helvetica-Bold"/>
          <w:i/>
          <w:iCs/>
          <w:lang w:eastAsia="en-GB"/>
        </w:rPr>
        <w:t xml:space="preserve"> </w:t>
      </w:r>
      <w:r w:rsidR="00445E23" w:rsidRPr="009F2752">
        <w:rPr>
          <w:rFonts w:ascii="Helvetica-Bold" w:hAnsi="Helvetica-Bold" w:cs="Helvetica-Bold"/>
          <w:lang w:eastAsia="en-GB"/>
        </w:rPr>
        <w:t>i</w:t>
      </w:r>
      <w:r w:rsidR="00866FEB" w:rsidRPr="009F2752">
        <w:rPr>
          <w:rFonts w:ascii="Helvetica-Bold" w:hAnsi="Helvetica-Bold" w:cs="Helvetica-Bold"/>
          <w:lang w:eastAsia="en-GB"/>
        </w:rPr>
        <w:t>s</w:t>
      </w:r>
      <w:r w:rsidR="00445E23" w:rsidRPr="009F2752">
        <w:rPr>
          <w:rFonts w:ascii="Helvetica-Bold" w:hAnsi="Helvetica-Bold" w:cs="Helvetica-Bold"/>
          <w:lang w:eastAsia="en-GB"/>
        </w:rPr>
        <w:t xml:space="preserve"> required to ensure that </w:t>
      </w:r>
      <w:r w:rsidR="000B29A4" w:rsidRPr="009F2752">
        <w:rPr>
          <w:rFonts w:ascii="Helvetica-Bold" w:hAnsi="Helvetica-Bold" w:cs="Helvetica-Bold"/>
          <w:lang w:eastAsia="en-GB"/>
        </w:rPr>
        <w:t xml:space="preserve">the </w:t>
      </w:r>
      <w:r w:rsidR="002C20B5" w:rsidRPr="009F2752">
        <w:rPr>
          <w:rFonts w:ascii="Helvetica-Bold" w:hAnsi="Helvetica-Bold" w:cs="Helvetica-Bold"/>
          <w:lang w:eastAsia="en-GB"/>
        </w:rPr>
        <w:t xml:space="preserve">Offshore Datalink includes a </w:t>
      </w:r>
      <w:r w:rsidR="000B29A4" w:rsidRPr="009F2752">
        <w:rPr>
          <w:rFonts w:ascii="Helvetica-Bold" w:hAnsi="Helvetica-Bold" w:cs="Helvetica-Bold"/>
          <w:lang w:eastAsia="en-GB"/>
        </w:rPr>
        <w:t>Mains I</w:t>
      </w:r>
      <w:r w:rsidR="00C26A84" w:rsidRPr="009F2752">
        <w:rPr>
          <w:rFonts w:ascii="Helvetica-Bold" w:hAnsi="Helvetica-Bold" w:cs="Helvetica-Bold"/>
          <w:lang w:eastAsia="en-GB"/>
        </w:rPr>
        <w:t xml:space="preserve">ndependence </w:t>
      </w:r>
      <w:r w:rsidR="00C414F0" w:rsidRPr="009F2752">
        <w:rPr>
          <w:rFonts w:ascii="Helvetica-Bold" w:hAnsi="Helvetica-Bold" w:cs="Helvetica-Bold"/>
          <w:lang w:eastAsia="en-GB"/>
        </w:rPr>
        <w:t>c</w:t>
      </w:r>
      <w:r w:rsidR="00C26A84" w:rsidRPr="009F2752">
        <w:rPr>
          <w:rFonts w:ascii="Helvetica-Bold" w:hAnsi="Helvetica-Bold" w:cs="Helvetica-Bold"/>
          <w:lang w:eastAsia="en-GB"/>
        </w:rPr>
        <w:t>apability of up</w:t>
      </w:r>
      <w:r w:rsidR="00C26A84">
        <w:rPr>
          <w:rFonts w:ascii="Helvetica-Bold" w:hAnsi="Helvetica-Bold" w:cs="Helvetica-Bold"/>
          <w:lang w:eastAsia="en-GB"/>
        </w:rPr>
        <w:t xml:space="preserve"> to 72 hours</w:t>
      </w:r>
      <w:r w:rsidR="00C414F0">
        <w:rPr>
          <w:rFonts w:ascii="Helvetica-Bold" w:hAnsi="Helvetica-Bold" w:cs="Helvetica-Bold"/>
          <w:lang w:eastAsia="en-GB"/>
        </w:rPr>
        <w:t xml:space="preserve"> from the loss of </w:t>
      </w:r>
      <w:r w:rsidR="00B75DA4">
        <w:rPr>
          <w:rFonts w:ascii="Helvetica-Bold" w:hAnsi="Helvetica-Bold" w:cs="Helvetica-Bold"/>
          <w:lang w:eastAsia="en-GB"/>
        </w:rPr>
        <w:t xml:space="preserve">supplies.  In the event of loss of the main Grid supply, the OFTO shall have the following </w:t>
      </w:r>
      <w:proofErr w:type="gramStart"/>
      <w:r w:rsidR="00B75DA4">
        <w:rPr>
          <w:rFonts w:ascii="Helvetica-Bold" w:hAnsi="Helvetica-Bold" w:cs="Helvetica-Bold"/>
          <w:lang w:eastAsia="en-GB"/>
        </w:rPr>
        <w:t>capabilities:-</w:t>
      </w:r>
      <w:proofErr w:type="gramEnd"/>
    </w:p>
    <w:p w14:paraId="2E7EE1B7" w14:textId="0713A0D1" w:rsidR="00AC41D3" w:rsidRPr="00037274" w:rsidRDefault="00AC41D3" w:rsidP="00AC41D3">
      <w:pPr>
        <w:numPr>
          <w:ilvl w:val="0"/>
          <w:numId w:val="46"/>
        </w:numPr>
        <w:spacing w:before="100" w:after="100"/>
        <w:ind w:hanging="446"/>
        <w:jc w:val="both"/>
        <w:rPr>
          <w:rFonts w:ascii="Arial" w:hAnsi="Arial" w:cs="Arial"/>
        </w:rPr>
      </w:pPr>
      <w:r w:rsidRPr="00037274">
        <w:rPr>
          <w:rFonts w:ascii="Arial" w:hAnsi="Arial" w:cs="Arial"/>
        </w:rPr>
        <w:t xml:space="preserve">Control room Apparatus and tools for monitoring their System including but not limited to, alarms, real time system operation and operational security analysis including </w:t>
      </w:r>
      <w:proofErr w:type="gramStart"/>
      <w:r w:rsidRPr="00037274">
        <w:rPr>
          <w:rFonts w:ascii="Arial" w:hAnsi="Arial" w:cs="Arial"/>
        </w:rPr>
        <w:t>off line</w:t>
      </w:r>
      <w:proofErr w:type="gramEnd"/>
      <w:r w:rsidRPr="00037274">
        <w:rPr>
          <w:rFonts w:ascii="Arial" w:hAnsi="Arial" w:cs="Arial"/>
        </w:rPr>
        <w:t xml:space="preserve"> network </w:t>
      </w:r>
      <w:proofErr w:type="gramStart"/>
      <w:r w:rsidRPr="00037274">
        <w:rPr>
          <w:rFonts w:ascii="Arial" w:hAnsi="Arial" w:cs="Arial"/>
        </w:rPr>
        <w:t>analysis;</w:t>
      </w:r>
      <w:proofErr w:type="gramEnd"/>
    </w:p>
    <w:p w14:paraId="420A3623" w14:textId="77777777" w:rsidR="00AC41D3" w:rsidRPr="00037274" w:rsidRDefault="00AC41D3" w:rsidP="00AC41D3">
      <w:pPr>
        <w:numPr>
          <w:ilvl w:val="0"/>
          <w:numId w:val="46"/>
        </w:numPr>
        <w:spacing w:before="100" w:after="100"/>
        <w:ind w:hanging="446"/>
        <w:jc w:val="both"/>
        <w:rPr>
          <w:rFonts w:ascii="Arial" w:hAnsi="Arial" w:cs="Arial"/>
        </w:rPr>
      </w:pPr>
      <w:r w:rsidRPr="00037274">
        <w:rPr>
          <w:rFonts w:ascii="Arial" w:hAnsi="Arial" w:cs="Arial"/>
        </w:rPr>
        <w:t>The ability to control, protect and monitor those assets necessary for System Restoration including switchgear, tap changers and other network equipment including where available auxiliary equipment and to ensure the safe operation of Plant and personnel; and</w:t>
      </w:r>
    </w:p>
    <w:p w14:paraId="121A04CD" w14:textId="2BF08643" w:rsidR="00AC41D3" w:rsidRPr="00037274" w:rsidRDefault="00AC41D3" w:rsidP="00471DC2">
      <w:pPr>
        <w:numPr>
          <w:ilvl w:val="0"/>
          <w:numId w:val="46"/>
        </w:numPr>
        <w:spacing w:before="100" w:after="100"/>
        <w:ind w:hanging="446"/>
        <w:jc w:val="both"/>
        <w:rPr>
          <w:rFonts w:ascii="Arial" w:hAnsi="Arial" w:cs="Arial"/>
        </w:rPr>
      </w:pPr>
      <w:r w:rsidRPr="00037274">
        <w:rPr>
          <w:rFonts w:ascii="Arial" w:hAnsi="Arial" w:cs="Arial"/>
        </w:rPr>
        <w:t xml:space="preserve">Operational Telephony as provided for in STCP </w:t>
      </w:r>
      <w:proofErr w:type="gramStart"/>
      <w:r w:rsidRPr="00037274">
        <w:rPr>
          <w:rFonts w:ascii="Arial" w:hAnsi="Arial" w:cs="Arial"/>
        </w:rPr>
        <w:t>04-5;</w:t>
      </w:r>
      <w:proofErr w:type="gramEnd"/>
    </w:p>
    <w:p w14:paraId="1543ECE7" w14:textId="42652CB9" w:rsidR="0072376E" w:rsidRPr="00E32A5B" w:rsidRDefault="00B75DA4" w:rsidP="00471DC2">
      <w:pPr>
        <w:pStyle w:val="NGT08-ParagraphText"/>
        <w:tabs>
          <w:tab w:val="clear" w:pos="851"/>
          <w:tab w:val="left" w:pos="709"/>
        </w:tabs>
        <w:ind w:left="709" w:hanging="709"/>
        <w:jc w:val="both"/>
      </w:pPr>
      <w:r>
        <w:rPr>
          <w:rFonts w:ascii="Helvetica-Bold" w:hAnsi="Helvetica-Bold" w:cs="Helvetica-Bold"/>
          <w:lang w:eastAsia="en-GB"/>
        </w:rPr>
        <w:t xml:space="preserve"> </w:t>
      </w:r>
      <w:r w:rsidR="00C26A84">
        <w:rPr>
          <w:rFonts w:ascii="Helvetica-Bold" w:hAnsi="Helvetica-Bold" w:cs="Helvetica-Bold"/>
          <w:lang w:eastAsia="en-GB"/>
        </w:rPr>
        <w:t xml:space="preserve">  </w:t>
      </w:r>
      <w:r w:rsidR="000B29A4">
        <w:rPr>
          <w:rFonts w:ascii="Helvetica-Bold" w:hAnsi="Helvetica-Bold" w:cs="Helvetica-Bold"/>
          <w:lang w:eastAsia="en-GB"/>
        </w:rPr>
        <w:t xml:space="preserve"> </w:t>
      </w:r>
      <w:r w:rsidR="00866FEB">
        <w:rPr>
          <w:rFonts w:ascii="Helvetica-Bold" w:hAnsi="Helvetica-Bold" w:cs="Helvetica-Bold"/>
          <w:lang w:eastAsia="en-GB"/>
        </w:rPr>
        <w:t xml:space="preserve"> </w:t>
      </w:r>
      <w:r w:rsidR="002D43AB">
        <w:rPr>
          <w:rFonts w:ascii="Helvetica-Bold" w:hAnsi="Helvetica-Bold" w:cs="Helvetica-Bold"/>
          <w:lang w:eastAsia="en-GB"/>
        </w:rPr>
        <w:t xml:space="preserve"> </w:t>
      </w:r>
      <w:r w:rsidR="002470DF" w:rsidRPr="002D43AB">
        <w:rPr>
          <w:rFonts w:ascii="Helvetica-Bold" w:hAnsi="Helvetica-Bold" w:cs="Helvetica-Bold"/>
          <w:lang w:eastAsia="en-GB"/>
        </w:rPr>
        <w:t xml:space="preserve"> </w:t>
      </w:r>
      <w:r w:rsidR="002470DF">
        <w:rPr>
          <w:rFonts w:ascii="Helvetica-Bold" w:hAnsi="Helvetica-Bold" w:cs="Helvetica-Bold"/>
          <w:i/>
          <w:iCs/>
          <w:lang w:eastAsia="en-GB"/>
        </w:rPr>
        <w:t xml:space="preserve"> </w:t>
      </w:r>
      <w:r w:rsidR="00FC1EB1">
        <w:rPr>
          <w:rFonts w:ascii="Helvetica-Bold" w:hAnsi="Helvetica-Bold" w:cs="Helvetica-Bold"/>
          <w:lang w:eastAsia="en-GB"/>
        </w:rPr>
        <w:t>f</w:t>
      </w:r>
      <w:r w:rsidR="00E32A5B">
        <w:rPr>
          <w:rFonts w:ascii="Helvetica-Bold" w:hAnsi="Helvetica-Bold" w:cs="Helvetica-Bold"/>
          <w:lang w:eastAsia="en-GB"/>
        </w:rPr>
        <w:t>or a per</w:t>
      </w:r>
      <w:r w:rsidR="00FC1EB1">
        <w:rPr>
          <w:rFonts w:ascii="Helvetica-Bold" w:hAnsi="Helvetica-Bold" w:cs="Helvetica-Bold"/>
          <w:lang w:eastAsia="en-GB"/>
        </w:rPr>
        <w:t>iod of up to 72 hours from the start of the Total Shutdown or Partial Shutdown.</w:t>
      </w:r>
    </w:p>
    <w:p w14:paraId="508EAC83" w14:textId="77777777" w:rsidR="003775A8" w:rsidRDefault="003775A8" w:rsidP="009241AA">
      <w:pPr>
        <w:tabs>
          <w:tab w:val="left" w:pos="-1152"/>
          <w:tab w:val="num" w:pos="709"/>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p>
    <w:p w14:paraId="0C7D0332" w14:textId="77777777" w:rsidR="00DC6C48" w:rsidRPr="00DD1A7D" w:rsidRDefault="00B42DBA" w:rsidP="00DD1A7D">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851" w:hanging="709"/>
        <w:rPr>
          <w:rFonts w:ascii="Arial" w:hAnsi="Arial" w:cs="Arial"/>
        </w:rPr>
      </w:pPr>
      <w:r w:rsidRPr="00DD1A7D">
        <w:rPr>
          <w:rFonts w:ascii="Arial" w:hAnsi="Arial" w:cs="Arial"/>
        </w:rPr>
        <w:br w:type="page"/>
      </w:r>
    </w:p>
    <w:p w14:paraId="32F05454" w14:textId="77777777" w:rsidR="00B42DBA" w:rsidRPr="00DD1A7D" w:rsidRDefault="00B42DBA" w:rsidP="00DD1A7D">
      <w:pPr>
        <w:tabs>
          <w:tab w:val="num" w:pos="709"/>
        </w:tabs>
        <w:ind w:left="851" w:hanging="709"/>
        <w:rPr>
          <w:rFonts w:ascii="Arial" w:hAnsi="Arial" w:cs="Arial"/>
        </w:rPr>
      </w:pPr>
    </w:p>
    <w:p w14:paraId="48DFF913" w14:textId="77777777" w:rsidR="00F27210" w:rsidRPr="00DD1A7D" w:rsidRDefault="00F27210" w:rsidP="00DD1A7D">
      <w:pPr>
        <w:tabs>
          <w:tab w:val="left" w:pos="-3"/>
          <w:tab w:val="num" w:pos="709"/>
          <w:tab w:val="left" w:pos="900"/>
          <w:tab w:val="left" w:pos="1227"/>
          <w:tab w:val="left" w:pos="1638"/>
          <w:tab w:val="left" w:pos="2048"/>
          <w:tab w:val="left" w:pos="2592"/>
          <w:tab w:val="left" w:pos="6336"/>
        </w:tabs>
        <w:ind w:left="851" w:hanging="709"/>
        <w:jc w:val="center"/>
        <w:rPr>
          <w:rFonts w:ascii="Arial" w:hAnsi="Arial" w:cs="Arial"/>
          <w:b/>
          <w:bCs/>
          <w:sz w:val="22"/>
          <w:szCs w:val="22"/>
        </w:rPr>
      </w:pPr>
      <w:r w:rsidRPr="00DD1A7D">
        <w:rPr>
          <w:rFonts w:ascii="Arial" w:hAnsi="Arial" w:cs="Arial"/>
          <w:b/>
          <w:bCs/>
          <w:sz w:val="22"/>
          <w:szCs w:val="22"/>
        </w:rPr>
        <w:t xml:space="preserve">APPENDIX </w:t>
      </w:r>
      <w:r w:rsidR="003775A8">
        <w:rPr>
          <w:rFonts w:ascii="Arial" w:hAnsi="Arial" w:cs="Arial"/>
          <w:b/>
          <w:bCs/>
          <w:sz w:val="22"/>
          <w:szCs w:val="22"/>
        </w:rPr>
        <w:t>A</w:t>
      </w:r>
      <w:r w:rsidRPr="00DD1A7D">
        <w:rPr>
          <w:rFonts w:ascii="Arial" w:hAnsi="Arial" w:cs="Arial"/>
          <w:b/>
          <w:bCs/>
          <w:sz w:val="22"/>
          <w:szCs w:val="22"/>
        </w:rPr>
        <w:br/>
      </w:r>
    </w:p>
    <w:p w14:paraId="53633095" w14:textId="77777777" w:rsidR="00F27210" w:rsidRPr="00DD1A7D" w:rsidRDefault="00F27210" w:rsidP="00DD1A7D">
      <w:pPr>
        <w:tabs>
          <w:tab w:val="left" w:pos="-3"/>
          <w:tab w:val="num" w:pos="709"/>
          <w:tab w:val="left" w:pos="900"/>
          <w:tab w:val="left" w:pos="1227"/>
          <w:tab w:val="left" w:pos="1638"/>
          <w:tab w:val="left" w:pos="2048"/>
          <w:tab w:val="left" w:pos="2592"/>
          <w:tab w:val="left" w:pos="6336"/>
        </w:tabs>
        <w:ind w:left="851" w:hanging="709"/>
        <w:jc w:val="center"/>
        <w:rPr>
          <w:rFonts w:ascii="Arial" w:hAnsi="Arial" w:cs="Arial"/>
          <w:b/>
          <w:bCs/>
          <w:sz w:val="22"/>
          <w:szCs w:val="22"/>
        </w:rPr>
      </w:pPr>
      <w:r w:rsidRPr="00DD1A7D">
        <w:rPr>
          <w:rFonts w:ascii="Arial" w:hAnsi="Arial" w:cs="Arial"/>
          <w:b/>
          <w:bCs/>
          <w:sz w:val="22"/>
          <w:szCs w:val="22"/>
        </w:rPr>
        <w:t>TELECONTROL COMMUNICATION INTERFACE</w:t>
      </w:r>
    </w:p>
    <w:p w14:paraId="1F4BA670" w14:textId="77777777" w:rsidR="00F27210" w:rsidRPr="00DD1A7D" w:rsidRDefault="00F27210" w:rsidP="00DD1A7D">
      <w:pPr>
        <w:tabs>
          <w:tab w:val="left" w:pos="-3"/>
          <w:tab w:val="num" w:pos="709"/>
          <w:tab w:val="left" w:pos="900"/>
          <w:tab w:val="left" w:pos="1227"/>
          <w:tab w:val="left" w:pos="1638"/>
          <w:tab w:val="left" w:pos="2048"/>
          <w:tab w:val="left" w:pos="2592"/>
          <w:tab w:val="left" w:pos="6336"/>
        </w:tabs>
        <w:ind w:left="851" w:hanging="709"/>
        <w:jc w:val="center"/>
        <w:rPr>
          <w:rFonts w:ascii="Arial" w:hAnsi="Arial" w:cs="Arial"/>
          <w:sz w:val="22"/>
          <w:szCs w:val="22"/>
        </w:rPr>
      </w:pPr>
      <w:r w:rsidRPr="00DD1A7D">
        <w:rPr>
          <w:rFonts w:ascii="Arial" w:hAnsi="Arial" w:cs="Arial"/>
          <w:b/>
          <w:bCs/>
          <w:sz w:val="22"/>
          <w:szCs w:val="22"/>
        </w:rPr>
        <w:t>REMOTE CONTROL POINT - GI74 PROTOCOL REQUIREMENTS</w:t>
      </w:r>
    </w:p>
    <w:p w14:paraId="343CD627" w14:textId="77777777" w:rsidR="00F27210" w:rsidRPr="00DD1A7D" w:rsidRDefault="00F27210" w:rsidP="00DD1A7D">
      <w:pPr>
        <w:tabs>
          <w:tab w:val="left" w:pos="-3"/>
          <w:tab w:val="num" w:pos="709"/>
          <w:tab w:val="left" w:pos="900"/>
          <w:tab w:val="left" w:pos="1227"/>
          <w:tab w:val="left" w:pos="1638"/>
          <w:tab w:val="left" w:pos="2048"/>
          <w:tab w:val="left" w:pos="2592"/>
          <w:tab w:val="left" w:pos="6336"/>
        </w:tabs>
        <w:ind w:left="851" w:hanging="709"/>
        <w:jc w:val="both"/>
        <w:rPr>
          <w:rFonts w:ascii="Arial" w:hAnsi="Arial" w:cs="Arial"/>
          <w:sz w:val="22"/>
          <w:szCs w:val="22"/>
        </w:rPr>
      </w:pPr>
    </w:p>
    <w:p w14:paraId="1CF06A3D" w14:textId="77777777" w:rsidR="00F27210" w:rsidRPr="00DD1A7D" w:rsidRDefault="00F27210" w:rsidP="00DD1A7D">
      <w:pPr>
        <w:tabs>
          <w:tab w:val="left" w:pos="-3"/>
          <w:tab w:val="num" w:pos="709"/>
          <w:tab w:val="left" w:pos="900"/>
          <w:tab w:val="left" w:pos="1227"/>
          <w:tab w:val="left" w:pos="1638"/>
          <w:tab w:val="left" w:pos="2048"/>
          <w:tab w:val="left" w:pos="2592"/>
          <w:tab w:val="left" w:pos="6336"/>
        </w:tabs>
        <w:ind w:left="851" w:hanging="709"/>
        <w:jc w:val="both"/>
        <w:rPr>
          <w:rFonts w:ascii="Arial" w:hAnsi="Arial" w:cs="Arial"/>
          <w:sz w:val="22"/>
          <w:szCs w:val="22"/>
        </w:rPr>
      </w:pPr>
    </w:p>
    <w:p w14:paraId="4E28785B" w14:textId="77777777" w:rsidR="00F27210" w:rsidRPr="00DD1A7D" w:rsidRDefault="00F27210" w:rsidP="002D1D9B">
      <w:pPr>
        <w:tabs>
          <w:tab w:val="left" w:pos="-1152"/>
          <w:tab w:val="left" w:pos="-720"/>
          <w:tab w:val="left" w:pos="0"/>
          <w:tab w:val="left" w:pos="709"/>
          <w:tab w:val="left" w:pos="1260"/>
          <w:tab w:val="left" w:pos="2160"/>
        </w:tabs>
        <w:ind w:left="709" w:hanging="709"/>
        <w:rPr>
          <w:rFonts w:ascii="Arial" w:hAnsi="Arial" w:cs="Arial"/>
        </w:rPr>
      </w:pPr>
      <w:r w:rsidRPr="00DD1A7D">
        <w:rPr>
          <w:rFonts w:ascii="Arial" w:hAnsi="Arial" w:cs="Arial"/>
          <w:b/>
          <w:bCs/>
        </w:rPr>
        <w:t>FOREWORD</w:t>
      </w:r>
    </w:p>
    <w:p w14:paraId="019E1EDE" w14:textId="77777777" w:rsidR="00F27210" w:rsidRPr="00DD1A7D" w:rsidRDefault="00F27210" w:rsidP="002D1D9B">
      <w:pPr>
        <w:tabs>
          <w:tab w:val="left" w:pos="-1152"/>
          <w:tab w:val="left" w:pos="-720"/>
          <w:tab w:val="left" w:pos="0"/>
          <w:tab w:val="left" w:pos="709"/>
          <w:tab w:val="left" w:pos="900"/>
          <w:tab w:val="left" w:pos="1260"/>
          <w:tab w:val="left" w:pos="2160"/>
        </w:tabs>
        <w:ind w:left="851" w:hanging="709"/>
        <w:jc w:val="both"/>
        <w:rPr>
          <w:rFonts w:ascii="Arial" w:hAnsi="Arial" w:cs="Arial"/>
        </w:rPr>
      </w:pPr>
    </w:p>
    <w:p w14:paraId="2A12DC07" w14:textId="2BCEDB81" w:rsidR="00F27210" w:rsidRPr="00DD1A7D" w:rsidRDefault="002D1D9B" w:rsidP="002D1D9B">
      <w:pPr>
        <w:tabs>
          <w:tab w:val="left" w:pos="-1152"/>
          <w:tab w:val="left" w:pos="-720"/>
          <w:tab w:val="left" w:pos="0"/>
          <w:tab w:val="left" w:pos="709"/>
          <w:tab w:val="left" w:pos="1260"/>
          <w:tab w:val="left" w:pos="2160"/>
        </w:tabs>
        <w:ind w:left="709" w:hanging="709"/>
        <w:jc w:val="both"/>
        <w:rPr>
          <w:rFonts w:ascii="Arial" w:hAnsi="Arial" w:cs="Arial"/>
        </w:rPr>
      </w:pPr>
      <w:r>
        <w:rPr>
          <w:rFonts w:ascii="Arial" w:hAnsi="Arial" w:cs="Arial"/>
        </w:rPr>
        <w:tab/>
      </w:r>
      <w:r w:rsidR="00F27210" w:rsidRPr="00DD1A7D">
        <w:rPr>
          <w:rFonts w:ascii="Arial" w:hAnsi="Arial" w:cs="Arial"/>
        </w:rPr>
        <w:t xml:space="preserve">This Appendix forms part of </w:t>
      </w:r>
      <w:r w:rsidR="0021596E">
        <w:rPr>
          <w:rFonts w:ascii="Arial" w:hAnsi="Arial" w:cs="Arial"/>
        </w:rPr>
        <w:t>the Company</w:t>
      </w:r>
      <w:r w:rsidR="00F27210" w:rsidRPr="00DD1A7D">
        <w:rPr>
          <w:rFonts w:ascii="Arial" w:hAnsi="Arial" w:cs="Arial"/>
        </w:rPr>
        <w:t xml:space="preserve"> Interface Requirements Specification for Offshore Transmission Owner (OFTO) Networks Assets. </w:t>
      </w:r>
    </w:p>
    <w:p w14:paraId="308FC6EC" w14:textId="77777777" w:rsidR="00F27210" w:rsidRPr="00DD1A7D" w:rsidRDefault="00F27210" w:rsidP="002D1D9B">
      <w:pPr>
        <w:tabs>
          <w:tab w:val="left" w:pos="-1152"/>
          <w:tab w:val="left" w:pos="-720"/>
          <w:tab w:val="left" w:pos="0"/>
          <w:tab w:val="left" w:pos="709"/>
          <w:tab w:val="left" w:pos="900"/>
          <w:tab w:val="left" w:pos="1260"/>
          <w:tab w:val="left" w:pos="2160"/>
        </w:tabs>
        <w:ind w:left="851" w:hanging="709"/>
        <w:jc w:val="both"/>
        <w:rPr>
          <w:rFonts w:ascii="Arial" w:hAnsi="Arial" w:cs="Arial"/>
        </w:rPr>
      </w:pPr>
    </w:p>
    <w:p w14:paraId="16CF0A91" w14:textId="77777777" w:rsidR="00F27210" w:rsidRPr="00DD1A7D" w:rsidRDefault="00F27210" w:rsidP="002D1D9B">
      <w:pPr>
        <w:tabs>
          <w:tab w:val="left" w:pos="-1152"/>
          <w:tab w:val="left" w:pos="-720"/>
          <w:tab w:val="left" w:pos="0"/>
          <w:tab w:val="left" w:pos="709"/>
          <w:tab w:val="left" w:pos="900"/>
          <w:tab w:val="left" w:pos="1260"/>
          <w:tab w:val="left" w:pos="2160"/>
        </w:tabs>
        <w:ind w:left="851" w:hanging="709"/>
        <w:jc w:val="both"/>
        <w:rPr>
          <w:rFonts w:ascii="Arial" w:hAnsi="Arial" w:cs="Arial"/>
        </w:rPr>
      </w:pPr>
    </w:p>
    <w:p w14:paraId="1FD508B3" w14:textId="77777777" w:rsidR="00F27210"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b/>
          <w:bCs/>
        </w:rPr>
        <w:fldChar w:fldCharType="begin"/>
      </w:r>
      <w:r w:rsidRPr="00DD1A7D">
        <w:rPr>
          <w:rFonts w:ascii="Arial" w:hAnsi="Arial" w:cs="Arial"/>
          <w:b/>
          <w:bCs/>
        </w:rPr>
        <w:instrText>LISTNUM 1 \l 1</w:instrText>
      </w:r>
      <w:r w:rsidRPr="00DD1A7D">
        <w:rPr>
          <w:rFonts w:ascii="Arial" w:hAnsi="Arial" w:cs="Arial"/>
          <w:b/>
          <w:bCs/>
        </w:rPr>
        <w:fldChar w:fldCharType="end">
          <w:numberingChange w:id="1" w:author="Rashpal Gata Aura (ESO)" w:date="2024-03-02T13:31:00Z" w:original="1"/>
        </w:fldChar>
      </w:r>
      <w:r w:rsidRPr="00DD1A7D">
        <w:rPr>
          <w:rFonts w:ascii="Arial" w:hAnsi="Arial" w:cs="Arial"/>
          <w:b/>
          <w:bCs/>
        </w:rPr>
        <w:tab/>
      </w:r>
      <w:r w:rsidRPr="009241AA">
        <w:rPr>
          <w:rFonts w:ascii="Arial" w:hAnsi="Arial" w:cs="Arial"/>
          <w:sz w:val="24"/>
          <w:szCs w:val="24"/>
        </w:rPr>
        <w:t>SCOPE</w:t>
      </w:r>
    </w:p>
    <w:p w14:paraId="4ABB76B5" w14:textId="77777777" w:rsidR="002D1D9B" w:rsidRPr="00DD1A7D" w:rsidRDefault="002D1D9B" w:rsidP="002D1D9B">
      <w:pPr>
        <w:tabs>
          <w:tab w:val="left" w:pos="-1152"/>
          <w:tab w:val="left" w:pos="-720"/>
          <w:tab w:val="left" w:pos="0"/>
          <w:tab w:val="left" w:pos="709"/>
          <w:tab w:val="left" w:pos="1260"/>
          <w:tab w:val="left" w:pos="2160"/>
        </w:tabs>
        <w:ind w:left="709" w:hanging="709"/>
        <w:jc w:val="both"/>
        <w:rPr>
          <w:rFonts w:ascii="Arial" w:hAnsi="Arial" w:cs="Arial"/>
        </w:rPr>
      </w:pPr>
    </w:p>
    <w:p w14:paraId="14C5DE60" w14:textId="77777777" w:rsidR="00F27210" w:rsidRPr="00DD1A7D" w:rsidRDefault="00537062"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scope of this Appendix is limited to the definition of the requirements of a Telecontrol Communication Interface (GI74 TCI) using GI74 communications protocol and provides remote control, data acquisition and monitoring to a </w:t>
      </w:r>
      <w:proofErr w:type="gramStart"/>
      <w:r w:rsidR="00F27210" w:rsidRPr="00DD1A7D">
        <w:rPr>
          <w:rFonts w:ascii="Arial" w:hAnsi="Arial" w:cs="Arial"/>
        </w:rPr>
        <w:t>Remote Control</w:t>
      </w:r>
      <w:proofErr w:type="gramEnd"/>
      <w:r w:rsidR="00F27210" w:rsidRPr="00DD1A7D">
        <w:rPr>
          <w:rFonts w:ascii="Arial" w:hAnsi="Arial" w:cs="Arial"/>
        </w:rPr>
        <w:t xml:space="preserve"> Point located </w:t>
      </w:r>
      <w:proofErr w:type="spellStart"/>
      <w:proofErr w:type="gramStart"/>
      <w:r w:rsidR="00F27210" w:rsidRPr="00DD1A7D">
        <w:rPr>
          <w:rFonts w:ascii="Arial" w:hAnsi="Arial" w:cs="Arial"/>
        </w:rPr>
        <w:t>a</w:t>
      </w:r>
      <w:proofErr w:type="spellEnd"/>
      <w:r w:rsidR="00F27210" w:rsidRPr="00DD1A7D">
        <w:rPr>
          <w:rFonts w:ascii="Arial" w:hAnsi="Arial" w:cs="Arial"/>
        </w:rPr>
        <w:t xml:space="preserve"> the</w:t>
      </w:r>
      <w:proofErr w:type="gramEnd"/>
      <w:r w:rsidR="00F27210" w:rsidRPr="00DD1A7D">
        <w:rPr>
          <w:rFonts w:ascii="Arial" w:hAnsi="Arial" w:cs="Arial"/>
        </w:rPr>
        <w:t xml:space="preserve"> Electricity Network Control Centre (ENCC).</w:t>
      </w:r>
    </w:p>
    <w:p w14:paraId="05F0D827"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03A10A64" w14:textId="3E5DF8B8" w:rsidR="00F27210" w:rsidRPr="00455772" w:rsidRDefault="002D1D9B" w:rsidP="002D1D9B">
      <w:pPr>
        <w:tabs>
          <w:tab w:val="left" w:pos="-1152"/>
          <w:tab w:val="left" w:pos="-720"/>
          <w:tab w:val="left" w:pos="0"/>
          <w:tab w:val="left" w:pos="709"/>
          <w:tab w:val="left" w:pos="1260"/>
          <w:tab w:val="left" w:pos="2160"/>
        </w:tabs>
        <w:ind w:left="709" w:hanging="709"/>
        <w:jc w:val="both"/>
        <w:rPr>
          <w:rFonts w:ascii="Arial" w:hAnsi="Arial" w:cs="Arial"/>
        </w:rPr>
      </w:pPr>
      <w:r w:rsidRPr="002D1D9B">
        <w:rPr>
          <w:rFonts w:ascii="Arial" w:hAnsi="Arial" w:cs="Arial"/>
          <w:i/>
        </w:rPr>
        <w:tab/>
      </w:r>
      <w:r w:rsidR="00F27210" w:rsidRPr="00455772">
        <w:rPr>
          <w:rFonts w:ascii="Arial" w:hAnsi="Arial" w:cs="Arial"/>
        </w:rPr>
        <w:t xml:space="preserve">All functions are required, however if </w:t>
      </w:r>
      <w:r w:rsidR="0021596E">
        <w:rPr>
          <w:rFonts w:ascii="Arial" w:hAnsi="Arial" w:cs="Arial"/>
        </w:rPr>
        <w:t>T</w:t>
      </w:r>
      <w:r w:rsidR="00F27210" w:rsidRPr="00455772">
        <w:rPr>
          <w:rFonts w:ascii="Arial" w:hAnsi="Arial" w:cs="Arial"/>
        </w:rPr>
        <w:t xml:space="preserve">he </w:t>
      </w:r>
      <w:r w:rsidR="0021596E">
        <w:rPr>
          <w:rFonts w:ascii="Arial" w:hAnsi="Arial" w:cs="Arial"/>
        </w:rPr>
        <w:t>Company</w:t>
      </w:r>
      <w:r w:rsidR="00F27210" w:rsidRPr="00455772">
        <w:rPr>
          <w:rFonts w:ascii="Arial" w:hAnsi="Arial" w:cs="Arial"/>
        </w:rPr>
        <w:t xml:space="preserve"> does not directly operate the OFTO Network Assets, then the appropriate control functions shall not be utilised by configuration. </w:t>
      </w:r>
    </w:p>
    <w:p w14:paraId="541856F9"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44CD7496"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18FE6813" w14:textId="77777777" w:rsidR="00F27210" w:rsidRPr="009241AA" w:rsidRDefault="00F27210" w:rsidP="002D1D9B">
      <w:pPr>
        <w:tabs>
          <w:tab w:val="left" w:pos="-1152"/>
          <w:tab w:val="left" w:pos="-720"/>
          <w:tab w:val="left" w:pos="0"/>
          <w:tab w:val="left" w:pos="709"/>
          <w:tab w:val="left" w:pos="1260"/>
          <w:tab w:val="left" w:pos="2160"/>
        </w:tabs>
        <w:ind w:left="709" w:hanging="709"/>
        <w:rPr>
          <w:rStyle w:val="Heading2Char"/>
          <w:rFonts w:cs="Arial"/>
          <w:b w:val="0"/>
        </w:rPr>
      </w:pPr>
      <w:r w:rsidRPr="009241AA">
        <w:rPr>
          <w:rFonts w:ascii="Arial" w:hAnsi="Arial" w:cs="Arial"/>
          <w:bCs/>
        </w:rPr>
        <w:fldChar w:fldCharType="begin"/>
      </w:r>
      <w:r w:rsidRPr="009241AA">
        <w:rPr>
          <w:rFonts w:ascii="Arial" w:hAnsi="Arial" w:cs="Arial"/>
          <w:bCs/>
        </w:rPr>
        <w:instrText>LISTNUM 1 \l 2</w:instrText>
      </w:r>
      <w:r w:rsidRPr="009241AA">
        <w:rPr>
          <w:rFonts w:ascii="Arial" w:hAnsi="Arial" w:cs="Arial"/>
          <w:bCs/>
        </w:rPr>
        <w:fldChar w:fldCharType="end">
          <w:numberingChange w:id="2" w:author="Rashpal Gata Aura (ESO)" w:date="2024-03-02T13:31:00Z" w:original="1.1"/>
        </w:fldChar>
      </w:r>
      <w:r w:rsidRPr="009241AA">
        <w:rPr>
          <w:rFonts w:ascii="Arial" w:hAnsi="Arial" w:cs="Arial"/>
          <w:bCs/>
        </w:rPr>
        <w:tab/>
      </w:r>
      <w:r w:rsidRPr="009241AA">
        <w:rPr>
          <w:rStyle w:val="Heading2Char"/>
          <w:rFonts w:cs="Arial"/>
          <w:b w:val="0"/>
        </w:rPr>
        <w:t>Overview</w:t>
      </w:r>
      <w:r w:rsidR="009241AA" w:rsidRPr="009241AA">
        <w:rPr>
          <w:rStyle w:val="Heading2Char"/>
          <w:rFonts w:cs="Arial"/>
          <w:b w:val="0"/>
        </w:rPr>
        <w:t xml:space="preserve"> </w:t>
      </w:r>
    </w:p>
    <w:p w14:paraId="72EB629D"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4B330656" w14:textId="77777777" w:rsidR="00757F51" w:rsidRPr="00DD1A7D" w:rsidRDefault="00537062"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GI74 TCI is required to support the GI74 protocol and there are two distinct requirements: </w:t>
      </w:r>
    </w:p>
    <w:p w14:paraId="7F870142"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79483004" w14:textId="77777777" w:rsidR="00F27210" w:rsidRPr="00DD1A7D" w:rsidRDefault="00537062"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a) On-line data communications requirement</w:t>
      </w:r>
    </w:p>
    <w:p w14:paraId="61671126" w14:textId="77777777" w:rsidR="00F27210" w:rsidRPr="00DD1A7D" w:rsidRDefault="00537062"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b) Off-line data set up requirement. </w:t>
      </w:r>
    </w:p>
    <w:p w14:paraId="4A09B6D8"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71B866B7" w14:textId="77777777" w:rsidR="00F27210" w:rsidRPr="00DD1A7D" w:rsidRDefault="00537062"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on-line data communications </w:t>
      </w:r>
      <w:proofErr w:type="gramStart"/>
      <w:r w:rsidR="00F27210" w:rsidRPr="00DD1A7D">
        <w:rPr>
          <w:rFonts w:ascii="Arial" w:hAnsi="Arial" w:cs="Arial"/>
        </w:rPr>
        <w:t>utilises</w:t>
      </w:r>
      <w:proofErr w:type="gramEnd"/>
      <w:r w:rsidR="00F27210" w:rsidRPr="00DD1A7D">
        <w:rPr>
          <w:rFonts w:ascii="Arial" w:hAnsi="Arial" w:cs="Arial"/>
        </w:rPr>
        <w:t xml:space="preserve"> GI74 protocol.  This is an asynchronous </w:t>
      </w:r>
      <w:proofErr w:type="gramStart"/>
      <w:r w:rsidR="00F27210" w:rsidRPr="00DD1A7D">
        <w:rPr>
          <w:rFonts w:ascii="Arial" w:hAnsi="Arial" w:cs="Arial"/>
        </w:rPr>
        <w:t>word based</w:t>
      </w:r>
      <w:proofErr w:type="gramEnd"/>
      <w:r w:rsidR="00F27210" w:rsidRPr="00DD1A7D">
        <w:rPr>
          <w:rFonts w:ascii="Arial" w:hAnsi="Arial" w:cs="Arial"/>
        </w:rPr>
        <w:t xml:space="preserve"> protocol with 16 data bits and a </w:t>
      </w:r>
      <w:proofErr w:type="gramStart"/>
      <w:r w:rsidR="00F27210" w:rsidRPr="00DD1A7D">
        <w:rPr>
          <w:rFonts w:ascii="Arial" w:hAnsi="Arial" w:cs="Arial"/>
        </w:rPr>
        <w:t>5 bit</w:t>
      </w:r>
      <w:proofErr w:type="gramEnd"/>
      <w:r w:rsidR="00F27210" w:rsidRPr="00DD1A7D">
        <w:rPr>
          <w:rFonts w:ascii="Arial" w:hAnsi="Arial" w:cs="Arial"/>
        </w:rPr>
        <w:t xml:space="preserve"> Cyclic Redundancy Check (CRC).  The GI74 protocol supports the cyclic scanning of analogue data, the “on change” transfer of points (digital) data, the check scanning of points data and the ability to send plant controls.</w:t>
      </w:r>
    </w:p>
    <w:p w14:paraId="4A496A0C"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7D763A07" w14:textId="77777777" w:rsidR="00F27210" w:rsidRPr="00DD1A7D" w:rsidRDefault="00537062"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off-line data set up facility is required to allow site specific data to be allocated addresses within the GI74 data structure.</w:t>
      </w:r>
    </w:p>
    <w:p w14:paraId="3B9D1F6C"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15CB35E6"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2FDF6CDB" w14:textId="77777777" w:rsidR="002D1D9B"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b/>
          <w:bCs/>
        </w:rPr>
        <w:fldChar w:fldCharType="begin"/>
      </w:r>
      <w:r w:rsidRPr="00DD1A7D">
        <w:rPr>
          <w:rFonts w:ascii="Arial" w:hAnsi="Arial" w:cs="Arial"/>
          <w:b/>
          <w:bCs/>
        </w:rPr>
        <w:instrText>LISTNUM 1 \l 1</w:instrText>
      </w:r>
      <w:r w:rsidRPr="00DD1A7D">
        <w:rPr>
          <w:rFonts w:ascii="Arial" w:hAnsi="Arial" w:cs="Arial"/>
          <w:b/>
          <w:bCs/>
        </w:rPr>
        <w:fldChar w:fldCharType="end">
          <w:numberingChange w:id="3" w:author="Rashpal Gata Aura (ESO)" w:date="2024-03-02T13:31:00Z" w:original="2"/>
        </w:fldChar>
      </w:r>
      <w:r w:rsidRPr="00DD1A7D">
        <w:rPr>
          <w:rFonts w:ascii="Arial" w:hAnsi="Arial" w:cs="Arial"/>
          <w:b/>
          <w:bCs/>
        </w:rPr>
        <w:tab/>
      </w:r>
      <w:r w:rsidRPr="009241AA">
        <w:rPr>
          <w:rFonts w:ascii="Arial" w:hAnsi="Arial" w:cs="Arial"/>
          <w:sz w:val="24"/>
          <w:szCs w:val="24"/>
        </w:rPr>
        <w:t>REFERENCES</w:t>
      </w:r>
    </w:p>
    <w:p w14:paraId="295FDF28" w14:textId="77777777" w:rsidR="002D1D9B" w:rsidRDefault="002D1D9B" w:rsidP="002D1D9B">
      <w:pPr>
        <w:tabs>
          <w:tab w:val="left" w:pos="-1152"/>
          <w:tab w:val="left" w:pos="-720"/>
          <w:tab w:val="left" w:pos="0"/>
          <w:tab w:val="left" w:pos="709"/>
          <w:tab w:val="left" w:pos="1260"/>
          <w:tab w:val="left" w:pos="2160"/>
        </w:tabs>
        <w:ind w:left="709" w:hanging="709"/>
        <w:jc w:val="both"/>
        <w:rPr>
          <w:rFonts w:ascii="Arial" w:hAnsi="Arial" w:cs="Arial"/>
        </w:rPr>
      </w:pPr>
    </w:p>
    <w:p w14:paraId="5E00D3F3" w14:textId="77777777" w:rsidR="00F27210" w:rsidRPr="00DD1A7D" w:rsidRDefault="00757F51"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None</w:t>
      </w:r>
    </w:p>
    <w:p w14:paraId="60D009FC" w14:textId="77777777" w:rsidR="00757F51" w:rsidRPr="00DD1A7D" w:rsidRDefault="00757F51" w:rsidP="002D1D9B">
      <w:pPr>
        <w:tabs>
          <w:tab w:val="left" w:pos="-1152"/>
          <w:tab w:val="left" w:pos="-720"/>
          <w:tab w:val="left" w:pos="0"/>
          <w:tab w:val="left" w:pos="709"/>
          <w:tab w:val="left" w:pos="1260"/>
          <w:tab w:val="left" w:pos="2160"/>
        </w:tabs>
        <w:ind w:left="709" w:hanging="709"/>
        <w:jc w:val="both"/>
        <w:rPr>
          <w:rFonts w:ascii="Arial" w:hAnsi="Arial" w:cs="Arial"/>
        </w:rPr>
      </w:pPr>
    </w:p>
    <w:p w14:paraId="281BFA4A" w14:textId="77777777" w:rsidR="00757F51" w:rsidRPr="00DD1A7D" w:rsidRDefault="00757F51" w:rsidP="002D1D9B">
      <w:pPr>
        <w:tabs>
          <w:tab w:val="left" w:pos="-1152"/>
          <w:tab w:val="left" w:pos="-720"/>
          <w:tab w:val="left" w:pos="0"/>
          <w:tab w:val="left" w:pos="709"/>
          <w:tab w:val="left" w:pos="1260"/>
          <w:tab w:val="left" w:pos="2160"/>
        </w:tabs>
        <w:ind w:left="709" w:hanging="709"/>
        <w:jc w:val="both"/>
        <w:rPr>
          <w:rFonts w:ascii="Arial" w:hAnsi="Arial" w:cs="Arial"/>
        </w:rPr>
      </w:pPr>
    </w:p>
    <w:p w14:paraId="545DB861"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2A7756BA"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3F46F037"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1F7A553C"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33249DD0"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1EC70530"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541EC6FF"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3BC50632"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108B72AD"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50BB0767"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3217C8DE"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5581CD4E"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6FAE0F50"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038E5213"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05EF467F" w14:textId="77777777" w:rsidR="00F27210" w:rsidRPr="00DD1A7D" w:rsidRDefault="00F27210" w:rsidP="002D1D9B">
      <w:pPr>
        <w:tabs>
          <w:tab w:val="left" w:pos="-1152"/>
          <w:tab w:val="left" w:pos="-720"/>
          <w:tab w:val="left" w:pos="709"/>
          <w:tab w:val="left" w:pos="1260"/>
          <w:tab w:val="left" w:pos="2160"/>
        </w:tabs>
        <w:ind w:left="851" w:hanging="709"/>
        <w:jc w:val="both"/>
        <w:rPr>
          <w:rFonts w:ascii="Arial" w:hAnsi="Arial" w:cs="Arial"/>
        </w:rPr>
      </w:pPr>
      <w:r w:rsidRPr="00DD1A7D">
        <w:rPr>
          <w:rFonts w:ascii="Arial" w:hAnsi="Arial" w:cs="Arial"/>
          <w:b/>
          <w:bCs/>
        </w:rPr>
        <w:fldChar w:fldCharType="begin"/>
      </w:r>
      <w:r w:rsidRPr="00DD1A7D">
        <w:rPr>
          <w:rFonts w:ascii="Arial" w:hAnsi="Arial" w:cs="Arial"/>
          <w:b/>
          <w:bCs/>
        </w:rPr>
        <w:instrText>LISTNUM 1 \l 1</w:instrText>
      </w:r>
      <w:r w:rsidRPr="00DD1A7D">
        <w:rPr>
          <w:rFonts w:ascii="Arial" w:hAnsi="Arial" w:cs="Arial"/>
          <w:b/>
          <w:bCs/>
        </w:rPr>
        <w:fldChar w:fldCharType="end">
          <w:numberingChange w:id="4" w:author="Rashpal Gata Aura (ESO)" w:date="2024-03-02T13:31:00Z" w:original="3"/>
        </w:fldChar>
      </w:r>
      <w:r w:rsidRPr="00DD1A7D">
        <w:rPr>
          <w:rFonts w:ascii="Arial" w:hAnsi="Arial" w:cs="Arial"/>
          <w:b/>
          <w:bCs/>
        </w:rPr>
        <w:tab/>
      </w:r>
      <w:r w:rsidRPr="00DD1A7D">
        <w:rPr>
          <w:rFonts w:ascii="Arial" w:hAnsi="Arial" w:cs="Arial"/>
          <w:sz w:val="24"/>
          <w:szCs w:val="24"/>
        </w:rPr>
        <w:t>GENERAL REQUIREMENTS</w:t>
      </w:r>
    </w:p>
    <w:p w14:paraId="47703454" w14:textId="77777777" w:rsidR="00F27210" w:rsidRPr="00DD1A7D" w:rsidRDefault="00F27210" w:rsidP="002D1D9B">
      <w:pPr>
        <w:tabs>
          <w:tab w:val="left" w:pos="-1152"/>
          <w:tab w:val="left" w:pos="-720"/>
          <w:tab w:val="left" w:pos="0"/>
          <w:tab w:val="left" w:pos="709"/>
          <w:tab w:val="left" w:pos="1260"/>
          <w:tab w:val="left" w:pos="2160"/>
        </w:tabs>
        <w:ind w:left="851" w:hanging="709"/>
        <w:jc w:val="both"/>
        <w:rPr>
          <w:rFonts w:ascii="Arial" w:hAnsi="Arial" w:cs="Arial"/>
        </w:rPr>
      </w:pPr>
    </w:p>
    <w:p w14:paraId="36944B37" w14:textId="77777777" w:rsidR="00F27210" w:rsidRPr="00DD1A7D" w:rsidRDefault="00F27210" w:rsidP="002D1D9B">
      <w:pPr>
        <w:tabs>
          <w:tab w:val="left" w:pos="-1152"/>
          <w:tab w:val="left" w:pos="-720"/>
          <w:tab w:val="left" w:pos="0"/>
          <w:tab w:val="left" w:pos="709"/>
          <w:tab w:val="left" w:pos="1260"/>
          <w:tab w:val="left" w:pos="2160"/>
        </w:tabs>
        <w:ind w:left="851" w:hanging="709"/>
        <w:jc w:val="both"/>
        <w:rPr>
          <w:rFonts w:ascii="Arial" w:hAnsi="Arial" w:cs="Arial"/>
        </w:rPr>
      </w:pPr>
      <w:r w:rsidRPr="00DD1A7D">
        <w:rPr>
          <w:rFonts w:ascii="Arial" w:hAnsi="Arial" w:cs="Arial"/>
          <w:b/>
          <w:bCs/>
        </w:rPr>
        <w:fldChar w:fldCharType="begin"/>
      </w:r>
      <w:r w:rsidRPr="00DD1A7D">
        <w:rPr>
          <w:rFonts w:ascii="Arial" w:hAnsi="Arial" w:cs="Arial"/>
          <w:b/>
          <w:bCs/>
        </w:rPr>
        <w:instrText>LISTNUM 1 \l 2 \s 1</w:instrText>
      </w:r>
      <w:r w:rsidRPr="00DD1A7D">
        <w:rPr>
          <w:rFonts w:ascii="Arial" w:hAnsi="Arial" w:cs="Arial"/>
          <w:b/>
          <w:bCs/>
        </w:rPr>
        <w:fldChar w:fldCharType="end">
          <w:numberingChange w:id="5" w:author="Rashpal Gata Aura (ESO)" w:date="2024-03-02T13:31:00Z" w:original="3.1"/>
        </w:fldChar>
      </w:r>
      <w:r w:rsidRPr="00DD1A7D">
        <w:rPr>
          <w:rFonts w:ascii="Arial" w:hAnsi="Arial" w:cs="Arial"/>
          <w:b/>
          <w:bCs/>
        </w:rPr>
        <w:tab/>
        <w:t>On-line Data Communications</w:t>
      </w:r>
    </w:p>
    <w:p w14:paraId="72164881" w14:textId="77777777" w:rsidR="00F27210" w:rsidRPr="00DD1A7D" w:rsidRDefault="00F27210" w:rsidP="002D1D9B">
      <w:pPr>
        <w:tabs>
          <w:tab w:val="left" w:pos="-1152"/>
          <w:tab w:val="left" w:pos="-720"/>
          <w:tab w:val="left" w:pos="0"/>
          <w:tab w:val="left" w:pos="709"/>
          <w:tab w:val="left" w:pos="1260"/>
          <w:tab w:val="left" w:pos="2160"/>
        </w:tabs>
        <w:ind w:left="851" w:hanging="709"/>
        <w:jc w:val="both"/>
        <w:rPr>
          <w:rFonts w:ascii="Arial" w:hAnsi="Arial" w:cs="Arial"/>
        </w:rPr>
      </w:pPr>
    </w:p>
    <w:p w14:paraId="5BE880A9" w14:textId="37194E0F" w:rsidR="00F27210" w:rsidRPr="00DD1A7D" w:rsidRDefault="008F32AD" w:rsidP="002D1D9B">
      <w:pPr>
        <w:keepNext/>
        <w:framePr w:w="3852" w:h="5040" w:hRule="exact" w:hSpace="240" w:vSpace="240" w:wrap="auto" w:vAnchor="text" w:hAnchor="margin" w:x="4941" w:y="1"/>
        <w:pBdr>
          <w:top w:val="single" w:sz="18" w:space="0" w:color="000000"/>
          <w:left w:val="single" w:sz="18" w:space="0" w:color="000000"/>
          <w:bottom w:val="single" w:sz="18" w:space="0" w:color="000000"/>
          <w:right w:val="single" w:sz="18" w:space="0" w:color="000000"/>
        </w:pBdr>
        <w:tabs>
          <w:tab w:val="left" w:pos="709"/>
          <w:tab w:val="left" w:pos="900"/>
        </w:tabs>
        <w:ind w:left="851" w:hanging="709"/>
        <w:rPr>
          <w:rFonts w:ascii="Arial" w:hAnsi="Arial" w:cs="Arial"/>
        </w:rPr>
      </w:pPr>
      <w:r w:rsidRPr="00DD1A7D">
        <w:rPr>
          <w:rFonts w:ascii="Arial" w:hAnsi="Arial" w:cs="Arial"/>
          <w:noProof/>
        </w:rPr>
        <w:drawing>
          <wp:inline distT="0" distB="0" distL="0" distR="0" wp14:anchorId="77285D6C" wp14:editId="1988FB31">
            <wp:extent cx="2444750" cy="29019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l="-5919" t="5818" r="-5919" b="368"/>
                    <a:stretch>
                      <a:fillRect/>
                    </a:stretch>
                  </pic:blipFill>
                  <pic:spPr bwMode="auto">
                    <a:xfrm>
                      <a:off x="0" y="0"/>
                      <a:ext cx="2444750" cy="2901950"/>
                    </a:xfrm>
                    <a:prstGeom prst="rect">
                      <a:avLst/>
                    </a:prstGeom>
                    <a:noFill/>
                    <a:ln>
                      <a:noFill/>
                    </a:ln>
                  </pic:spPr>
                </pic:pic>
              </a:graphicData>
            </a:graphic>
          </wp:inline>
        </w:drawing>
      </w:r>
    </w:p>
    <w:p w14:paraId="019CC0B8" w14:textId="5B18AEE6" w:rsidR="00F27210" w:rsidRPr="00DD1A7D" w:rsidRDefault="00F27210" w:rsidP="002D1D9B">
      <w:pPr>
        <w:pStyle w:val="Caption"/>
        <w:framePr w:w="3852" w:h="5040" w:hRule="exact" w:hSpace="240" w:vSpace="240" w:wrap="auto" w:vAnchor="text" w:hAnchor="margin" w:x="4941" w:y="1"/>
        <w:pBdr>
          <w:top w:val="single" w:sz="18" w:space="0" w:color="000000"/>
          <w:left w:val="single" w:sz="18" w:space="0" w:color="000000"/>
          <w:bottom w:val="single" w:sz="18" w:space="0" w:color="000000"/>
          <w:right w:val="single" w:sz="18" w:space="0" w:color="000000"/>
        </w:pBdr>
        <w:tabs>
          <w:tab w:val="left" w:pos="709"/>
          <w:tab w:val="left" w:pos="900"/>
        </w:tabs>
        <w:ind w:left="851" w:hanging="709"/>
        <w:rPr>
          <w:rFonts w:ascii="Arial" w:hAnsi="Arial" w:cs="Arial"/>
        </w:rPr>
      </w:pPr>
      <w:r w:rsidRPr="00DD1A7D">
        <w:rPr>
          <w:rFonts w:ascii="Arial" w:hAnsi="Arial" w:cs="Arial"/>
        </w:rPr>
        <w:t xml:space="preserve">Figure </w:t>
      </w:r>
      <w:r w:rsidRPr="00DD1A7D">
        <w:rPr>
          <w:rFonts w:ascii="Arial" w:hAnsi="Arial" w:cs="Arial"/>
        </w:rPr>
        <w:fldChar w:fldCharType="begin"/>
      </w:r>
      <w:r w:rsidRPr="00DD1A7D">
        <w:rPr>
          <w:rFonts w:ascii="Arial" w:hAnsi="Arial" w:cs="Arial"/>
        </w:rPr>
        <w:instrText xml:space="preserve"> SEQ Figure \* ARABIC </w:instrText>
      </w:r>
      <w:r w:rsidRPr="00DD1A7D">
        <w:rPr>
          <w:rFonts w:ascii="Arial" w:hAnsi="Arial" w:cs="Arial"/>
        </w:rPr>
        <w:fldChar w:fldCharType="separate"/>
      </w:r>
      <w:r w:rsidR="00BE7207">
        <w:rPr>
          <w:rFonts w:ascii="Arial" w:hAnsi="Arial" w:cs="Arial"/>
          <w:noProof/>
        </w:rPr>
        <w:t>1</w:t>
      </w:r>
      <w:r w:rsidRPr="00DD1A7D">
        <w:rPr>
          <w:rFonts w:ascii="Arial" w:hAnsi="Arial" w:cs="Arial"/>
        </w:rPr>
        <w:fldChar w:fldCharType="end"/>
      </w:r>
    </w:p>
    <w:p w14:paraId="759A06D7" w14:textId="77777777" w:rsidR="00F27210" w:rsidRPr="00DD1A7D" w:rsidRDefault="00537062"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GI74 protocol utilises a master/slave relationship, the </w:t>
      </w:r>
      <w:proofErr w:type="gramStart"/>
      <w:r w:rsidR="00F27210" w:rsidRPr="00DD1A7D">
        <w:rPr>
          <w:rFonts w:ascii="Arial" w:hAnsi="Arial" w:cs="Arial"/>
        </w:rPr>
        <w:t>Remote Control</w:t>
      </w:r>
      <w:proofErr w:type="gramEnd"/>
      <w:r w:rsidR="00F27210" w:rsidRPr="00DD1A7D">
        <w:rPr>
          <w:rFonts w:ascii="Arial" w:hAnsi="Arial" w:cs="Arial"/>
        </w:rPr>
        <w:t xml:space="preserve"> Point being the master, which scans the slave (GI74 TCI) with interrogation words. </w:t>
      </w:r>
    </w:p>
    <w:p w14:paraId="3105688F"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3788FE1B" w14:textId="77777777" w:rsidR="00F27210" w:rsidRPr="00DD1A7D" w:rsidRDefault="002D1D9B" w:rsidP="002D1D9B">
      <w:pPr>
        <w:tabs>
          <w:tab w:val="left" w:pos="-1152"/>
          <w:tab w:val="left" w:pos="-720"/>
          <w:tab w:val="left" w:pos="0"/>
          <w:tab w:val="left" w:pos="709"/>
          <w:tab w:val="left" w:pos="1260"/>
          <w:tab w:val="left" w:pos="2160"/>
        </w:tabs>
        <w:ind w:left="709" w:hanging="709"/>
        <w:jc w:val="both"/>
        <w:rPr>
          <w:rFonts w:ascii="Arial" w:hAnsi="Arial" w:cs="Arial"/>
        </w:rPr>
      </w:pPr>
      <w:r>
        <w:rPr>
          <w:rFonts w:ascii="Arial" w:hAnsi="Arial" w:cs="Arial"/>
        </w:rPr>
        <w:tab/>
      </w:r>
      <w:r w:rsidR="00F27210" w:rsidRPr="00DD1A7D">
        <w:rPr>
          <w:rFonts w:ascii="Arial" w:hAnsi="Arial" w:cs="Arial"/>
        </w:rPr>
        <w:t>The GI74 protocol is described in the following sections using a model with a physical level, a data link level, a network level and a transport level. Higher levels are not within the scope of this specification. This is shown in Figure 1</w:t>
      </w:r>
    </w:p>
    <w:p w14:paraId="1D892894"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31E67648"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3</w:instrText>
      </w:r>
      <w:r w:rsidRPr="00DD1A7D">
        <w:rPr>
          <w:rFonts w:ascii="Arial" w:hAnsi="Arial" w:cs="Arial"/>
        </w:rPr>
        <w:fldChar w:fldCharType="end">
          <w:numberingChange w:id="6" w:author="Rashpal Gata Aura (ESO)" w:date="2024-03-02T13:31:00Z" w:original="3.1.1"/>
        </w:fldChar>
      </w:r>
      <w:r w:rsidRPr="00DD1A7D">
        <w:rPr>
          <w:rFonts w:ascii="Arial" w:hAnsi="Arial" w:cs="Arial"/>
        </w:rPr>
        <w:tab/>
        <w:t>Physical Level</w:t>
      </w:r>
      <w:r w:rsidR="002D1D9B">
        <w:rPr>
          <w:rFonts w:ascii="Arial" w:hAnsi="Arial" w:cs="Arial"/>
        </w:rPr>
        <w:t xml:space="preserve"> </w:t>
      </w:r>
    </w:p>
    <w:p w14:paraId="71546AB1"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4E8DED87" w14:textId="77777777" w:rsidR="00F27210" w:rsidRPr="00DD1A7D" w:rsidRDefault="00772F00"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GI74 TCI shall be </w:t>
      </w:r>
      <w:proofErr w:type="gramStart"/>
      <w:r w:rsidR="00F27210" w:rsidRPr="00DD1A7D">
        <w:rPr>
          <w:rFonts w:ascii="Arial" w:hAnsi="Arial" w:cs="Arial"/>
        </w:rPr>
        <w:t>dual-ported</w:t>
      </w:r>
      <w:proofErr w:type="gramEnd"/>
      <w:r w:rsidR="00F27210" w:rsidRPr="00DD1A7D">
        <w:rPr>
          <w:rFonts w:ascii="Arial" w:hAnsi="Arial" w:cs="Arial"/>
        </w:rPr>
        <w:t>, the term used to indicate that it shall support being scanned by two independent systems located at the ENCC. Each port shall possess a main and alternate channel, consequently giving a requirement for four serial communications channels. This is shown in Figure 2.</w:t>
      </w:r>
    </w:p>
    <w:p w14:paraId="35DE3D2B"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29DD6E65" w14:textId="7451F665" w:rsidR="00F27210" w:rsidRPr="00DD1A7D" w:rsidRDefault="008F32AD" w:rsidP="002D1D9B">
      <w:pPr>
        <w:keepNext/>
        <w:framePr w:w="4186" w:h="5941" w:hRule="exact" w:hSpace="240" w:vSpace="240" w:wrap="auto" w:vAnchor="text" w:hAnchor="page" w:x="6016" w:y="992"/>
        <w:pBdr>
          <w:top w:val="single" w:sz="18" w:space="0" w:color="000000"/>
          <w:left w:val="single" w:sz="18" w:space="0" w:color="000000"/>
          <w:bottom w:val="single" w:sz="18" w:space="0" w:color="000000"/>
          <w:right w:val="single" w:sz="18" w:space="0" w:color="000000"/>
        </w:pBdr>
        <w:tabs>
          <w:tab w:val="left" w:pos="709"/>
        </w:tabs>
        <w:ind w:left="851" w:hanging="709"/>
        <w:rPr>
          <w:rFonts w:ascii="Arial" w:hAnsi="Arial" w:cs="Arial"/>
        </w:rPr>
      </w:pPr>
      <w:r w:rsidRPr="00DD1A7D">
        <w:rPr>
          <w:rFonts w:ascii="Arial" w:hAnsi="Arial" w:cs="Arial"/>
          <w:noProof/>
        </w:rPr>
        <mc:AlternateContent>
          <mc:Choice Requires="wps">
            <w:drawing>
              <wp:anchor distT="0" distB="0" distL="114300" distR="114300" simplePos="0" relativeHeight="251658241" behindDoc="0" locked="0" layoutInCell="1" allowOverlap="1" wp14:anchorId="5F6EC23B" wp14:editId="21BD4021">
                <wp:simplePos x="0" y="0"/>
                <wp:positionH relativeFrom="column">
                  <wp:posOffset>-32385</wp:posOffset>
                </wp:positionH>
                <wp:positionV relativeFrom="paragraph">
                  <wp:posOffset>1029335</wp:posOffset>
                </wp:positionV>
                <wp:extent cx="2609215" cy="2461895"/>
                <wp:effectExtent l="0" t="0" r="0" b="0"/>
                <wp:wrapNone/>
                <wp:docPr id="116" name="Freeform: 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9215" cy="2461895"/>
                        </a:xfrm>
                        <a:custGeom>
                          <a:avLst/>
                          <a:gdLst>
                            <a:gd name="T0" fmla="*/ 2 w 12329"/>
                            <a:gd name="T1" fmla="*/ 7754 h 7754"/>
                            <a:gd name="T2" fmla="*/ 0 w 12329"/>
                            <a:gd name="T3" fmla="*/ 7754 h 7754"/>
                            <a:gd name="T4" fmla="*/ 2 w 12329"/>
                            <a:gd name="T5" fmla="*/ 7754 h 7754"/>
                            <a:gd name="T6" fmla="*/ 2 w 12329"/>
                            <a:gd name="T7" fmla="*/ 0 h 7754"/>
                            <a:gd name="T8" fmla="*/ 2 w 12329"/>
                            <a:gd name="T9" fmla="*/ 0 h 7754"/>
                            <a:gd name="T10" fmla="*/ 12329 w 12329"/>
                            <a:gd name="T11" fmla="*/ 0 h 7754"/>
                            <a:gd name="T12" fmla="*/ 12329 w 12329"/>
                            <a:gd name="T13" fmla="*/ 1 h 7754"/>
                            <a:gd name="T14" fmla="*/ 12329 w 12329"/>
                            <a:gd name="T15" fmla="*/ 0 h 7754"/>
                            <a:gd name="T16" fmla="*/ 12329 w 12329"/>
                            <a:gd name="T17" fmla="*/ 7754 h 7754"/>
                            <a:gd name="T18" fmla="*/ 12329 w 12329"/>
                            <a:gd name="T19" fmla="*/ 7754 h 7754"/>
                            <a:gd name="T20" fmla="*/ 2 w 12329"/>
                            <a:gd name="T21" fmla="*/ 7754 h 7754"/>
                            <a:gd name="T22" fmla="*/ 2 w 12329"/>
                            <a:gd name="T23" fmla="*/ 7754 h 77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2329" h="7754">
                              <a:moveTo>
                                <a:pt x="2" y="7754"/>
                              </a:moveTo>
                              <a:lnTo>
                                <a:pt x="0" y="7754"/>
                              </a:lnTo>
                              <a:lnTo>
                                <a:pt x="2" y="7754"/>
                              </a:lnTo>
                              <a:lnTo>
                                <a:pt x="2" y="0"/>
                              </a:lnTo>
                              <a:lnTo>
                                <a:pt x="2" y="0"/>
                              </a:lnTo>
                              <a:lnTo>
                                <a:pt x="12329" y="0"/>
                              </a:lnTo>
                              <a:lnTo>
                                <a:pt x="12329" y="1"/>
                              </a:lnTo>
                              <a:lnTo>
                                <a:pt x="12329" y="0"/>
                              </a:lnTo>
                              <a:lnTo>
                                <a:pt x="12329" y="7754"/>
                              </a:lnTo>
                              <a:lnTo>
                                <a:pt x="12329" y="7754"/>
                              </a:lnTo>
                              <a:lnTo>
                                <a:pt x="2" y="7754"/>
                              </a:lnTo>
                              <a:lnTo>
                                <a:pt x="2" y="775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 w14:anchorId="602B3F67" id="Freeform: Shape 116" o:spid="_x0000_s1026" style="position:absolute;margin-left:-2.55pt;margin-top:81.05pt;width:205.45pt;height:193.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329,77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" path="m2,7754r-2,l2,7754,2,r,l12329,r,1l12329,r,7754l12329,7754,2,7754r,e" filled="f" strokeweight="0">
                <v:path arrowok="t" o:connecttype="custom" o:connectlocs="423,2461895;0,2461895;423,2461895;423,0;423,0;2609215,0;2609215,318;2609215,0;2609215,2461895;2609215,2461895;423,2461895;423,2461895" o:connectangles="0,0,0,0,0,0,0,0,0,0,0,0"/>
              </v:shape>
            </w:pict>
          </mc:Fallback>
        </mc:AlternateContent>
      </w:r>
      <w:r w:rsidRPr="00DD1A7D">
        <w:rPr>
          <w:rFonts w:ascii="Arial" w:hAnsi="Arial" w:cs="Arial"/>
          <w:noProof/>
        </w:rPr>
        <mc:AlternateContent>
          <mc:Choice Requires="wps">
            <w:drawing>
              <wp:anchor distT="0" distB="0" distL="114300" distR="114300" simplePos="0" relativeHeight="251658240" behindDoc="0" locked="0" layoutInCell="1" allowOverlap="1" wp14:anchorId="371E31CB" wp14:editId="33B4DB31">
                <wp:simplePos x="0" y="0"/>
                <wp:positionH relativeFrom="column">
                  <wp:posOffset>-47625</wp:posOffset>
                </wp:positionH>
                <wp:positionV relativeFrom="paragraph">
                  <wp:posOffset>1256665</wp:posOffset>
                </wp:positionV>
                <wp:extent cx="2609215" cy="820420"/>
                <wp:effectExtent l="0" t="0" r="0" b="0"/>
                <wp:wrapNone/>
                <wp:docPr id="115" name="Freeform: Shape 1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9215" cy="820420"/>
                        </a:xfrm>
                        <a:custGeom>
                          <a:avLst/>
                          <a:gdLst>
                            <a:gd name="T0" fmla="*/ 2 w 12329"/>
                            <a:gd name="T1" fmla="*/ 2584 h 2584"/>
                            <a:gd name="T2" fmla="*/ 0 w 12329"/>
                            <a:gd name="T3" fmla="*/ 2584 h 2584"/>
                            <a:gd name="T4" fmla="*/ 2 w 12329"/>
                            <a:gd name="T5" fmla="*/ 2584 h 2584"/>
                            <a:gd name="T6" fmla="*/ 2 w 12329"/>
                            <a:gd name="T7" fmla="*/ 0 h 2584"/>
                            <a:gd name="T8" fmla="*/ 2 w 12329"/>
                            <a:gd name="T9" fmla="*/ 0 h 2584"/>
                            <a:gd name="T10" fmla="*/ 12329 w 12329"/>
                            <a:gd name="T11" fmla="*/ 0 h 2584"/>
                            <a:gd name="T12" fmla="*/ 12329 w 12329"/>
                            <a:gd name="T13" fmla="*/ 1 h 2584"/>
                            <a:gd name="T14" fmla="*/ 12329 w 12329"/>
                            <a:gd name="T15" fmla="*/ 0 h 2584"/>
                            <a:gd name="T16" fmla="*/ 12329 w 12329"/>
                            <a:gd name="T17" fmla="*/ 2584 h 2584"/>
                            <a:gd name="T18" fmla="*/ 12329 w 12329"/>
                            <a:gd name="T19" fmla="*/ 2584 h 2584"/>
                            <a:gd name="T20" fmla="*/ 2 w 12329"/>
                            <a:gd name="T21" fmla="*/ 2584 h 2584"/>
                            <a:gd name="T22" fmla="*/ 2 w 12329"/>
                            <a:gd name="T23" fmla="*/ 2584 h 25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2329" h="2584">
                              <a:moveTo>
                                <a:pt x="2" y="2584"/>
                              </a:moveTo>
                              <a:lnTo>
                                <a:pt x="0" y="2584"/>
                              </a:lnTo>
                              <a:lnTo>
                                <a:pt x="2" y="2584"/>
                              </a:lnTo>
                              <a:lnTo>
                                <a:pt x="2" y="0"/>
                              </a:lnTo>
                              <a:lnTo>
                                <a:pt x="2" y="0"/>
                              </a:lnTo>
                              <a:lnTo>
                                <a:pt x="12329" y="0"/>
                              </a:lnTo>
                              <a:lnTo>
                                <a:pt x="12329" y="1"/>
                              </a:lnTo>
                              <a:lnTo>
                                <a:pt x="12329" y="0"/>
                              </a:lnTo>
                              <a:lnTo>
                                <a:pt x="12329" y="2584"/>
                              </a:lnTo>
                              <a:lnTo>
                                <a:pt x="12329" y="2584"/>
                              </a:lnTo>
                              <a:lnTo>
                                <a:pt x="2" y="2584"/>
                              </a:lnTo>
                              <a:lnTo>
                                <a:pt x="2" y="258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 w14:anchorId="210FF44A" id="Freeform: Shape 115" o:spid="_x0000_s1026" style="position:absolute;margin-left:-3.75pt;margin-top:98.95pt;width:205.45pt;height:64.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329,2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" path="m2,2584r-2,l2,2584,2,r,l12329,r,1l12329,r,2584l12329,2584,2,2584r,e" filled="f" strokeweight="0">
                <v:path arrowok="t" o:connecttype="custom" o:connectlocs="423,820420;0,820420;423,820420;423,0;423,0;2609215,0;2609215,318;2609215,0;2609215,820420;2609215,820420;423,820420;423,820420" o:connectangles="0,0,0,0,0,0,0,0,0,0,0,0"/>
              </v:shape>
            </w:pict>
          </mc:Fallback>
        </mc:AlternateContent>
      </w:r>
      <w:r w:rsidRPr="00DD1A7D">
        <w:rPr>
          <w:rFonts w:ascii="Arial" w:hAnsi="Arial" w:cs="Arial"/>
          <w:noProof/>
        </w:rPr>
        <mc:AlternateContent>
          <mc:Choice Requires="wpc">
            <w:drawing>
              <wp:inline distT="0" distB="0" distL="0" distR="0" wp14:anchorId="1C6902DA" wp14:editId="74EA12C4">
                <wp:extent cx="2447925" cy="2905125"/>
                <wp:effectExtent l="4445" t="560070" r="0" b="20955"/>
                <wp:docPr id="114" name="Canvas 1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Freeform 4"/>
                        <wps:cNvSpPr>
                          <a:spLocks/>
                        </wps:cNvSpPr>
                        <wps:spPr bwMode="auto">
                          <a:xfrm>
                            <a:off x="136525" y="833120"/>
                            <a:ext cx="326390" cy="548005"/>
                          </a:xfrm>
                          <a:custGeom>
                            <a:avLst/>
                            <a:gdLst>
                              <a:gd name="T0" fmla="*/ 0 w 1541"/>
                              <a:gd name="T1" fmla="*/ 1724 h 1725"/>
                              <a:gd name="T2" fmla="*/ 0 w 1541"/>
                              <a:gd name="T3" fmla="*/ 1724 h 1725"/>
                              <a:gd name="T4" fmla="*/ 0 w 1541"/>
                              <a:gd name="T5" fmla="*/ 0 h 1725"/>
                              <a:gd name="T6" fmla="*/ 0 w 1541"/>
                              <a:gd name="T7" fmla="*/ 0 h 1725"/>
                              <a:gd name="T8" fmla="*/ 1541 w 1541"/>
                              <a:gd name="T9" fmla="*/ 0 h 1725"/>
                              <a:gd name="T10" fmla="*/ 1541 w 1541"/>
                              <a:gd name="T11" fmla="*/ 1 h 1725"/>
                              <a:gd name="T12" fmla="*/ 1541 w 1541"/>
                              <a:gd name="T13" fmla="*/ 0 h 1725"/>
                              <a:gd name="T14" fmla="*/ 1541 w 1541"/>
                              <a:gd name="T15" fmla="*/ 1724 h 1725"/>
                              <a:gd name="T16" fmla="*/ 1541 w 1541"/>
                              <a:gd name="T17" fmla="*/ 1725 h 1725"/>
                              <a:gd name="T18" fmla="*/ 1541 w 1541"/>
                              <a:gd name="T19" fmla="*/ 1724 h 1725"/>
                              <a:gd name="T20" fmla="*/ 0 w 1541"/>
                              <a:gd name="T21" fmla="*/ 1724 h 1725"/>
                              <a:gd name="T22" fmla="*/ 0 w 1541"/>
                              <a:gd name="T23" fmla="*/ 1724 h 1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541" h="1725">
                                <a:moveTo>
                                  <a:pt x="0" y="1724"/>
                                </a:moveTo>
                                <a:lnTo>
                                  <a:pt x="0" y="1724"/>
                                </a:lnTo>
                                <a:lnTo>
                                  <a:pt x="0" y="0"/>
                                </a:lnTo>
                                <a:lnTo>
                                  <a:pt x="0" y="0"/>
                                </a:lnTo>
                                <a:lnTo>
                                  <a:pt x="1541" y="0"/>
                                </a:lnTo>
                                <a:lnTo>
                                  <a:pt x="1541" y="1"/>
                                </a:lnTo>
                                <a:lnTo>
                                  <a:pt x="1541" y="0"/>
                                </a:lnTo>
                                <a:lnTo>
                                  <a:pt x="1541" y="1724"/>
                                </a:lnTo>
                                <a:lnTo>
                                  <a:pt x="1541" y="1725"/>
                                </a:lnTo>
                                <a:lnTo>
                                  <a:pt x="1541" y="1724"/>
                                </a:lnTo>
                                <a:lnTo>
                                  <a:pt x="0" y="1724"/>
                                </a:lnTo>
                                <a:lnTo>
                                  <a:pt x="0" y="172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5"/>
                        <wps:cNvSpPr>
                          <a:spLocks/>
                        </wps:cNvSpPr>
                        <wps:spPr bwMode="auto">
                          <a:xfrm>
                            <a:off x="680085" y="833120"/>
                            <a:ext cx="326390" cy="548005"/>
                          </a:xfrm>
                          <a:custGeom>
                            <a:avLst/>
                            <a:gdLst>
                              <a:gd name="T0" fmla="*/ 2 w 1541"/>
                              <a:gd name="T1" fmla="*/ 1724 h 1725"/>
                              <a:gd name="T2" fmla="*/ 0 w 1541"/>
                              <a:gd name="T3" fmla="*/ 1725 h 1725"/>
                              <a:gd name="T4" fmla="*/ 2 w 1541"/>
                              <a:gd name="T5" fmla="*/ 1724 h 1725"/>
                              <a:gd name="T6" fmla="*/ 2 w 1541"/>
                              <a:gd name="T7" fmla="*/ 0 h 1725"/>
                              <a:gd name="T8" fmla="*/ 0 w 1541"/>
                              <a:gd name="T9" fmla="*/ 1 h 1725"/>
                              <a:gd name="T10" fmla="*/ 2 w 1541"/>
                              <a:gd name="T11" fmla="*/ 0 h 1725"/>
                              <a:gd name="T12" fmla="*/ 1541 w 1541"/>
                              <a:gd name="T13" fmla="*/ 0 h 1725"/>
                              <a:gd name="T14" fmla="*/ 1541 w 1541"/>
                              <a:gd name="T15" fmla="*/ 1 h 1725"/>
                              <a:gd name="T16" fmla="*/ 1541 w 1541"/>
                              <a:gd name="T17" fmla="*/ 0 h 1725"/>
                              <a:gd name="T18" fmla="*/ 1541 w 1541"/>
                              <a:gd name="T19" fmla="*/ 1724 h 1725"/>
                              <a:gd name="T20" fmla="*/ 1541 w 1541"/>
                              <a:gd name="T21" fmla="*/ 1725 h 1725"/>
                              <a:gd name="T22" fmla="*/ 1541 w 1541"/>
                              <a:gd name="T23" fmla="*/ 1724 h 1725"/>
                              <a:gd name="T24" fmla="*/ 2 w 1541"/>
                              <a:gd name="T25" fmla="*/ 1724 h 1725"/>
                              <a:gd name="T26" fmla="*/ 2 w 1541"/>
                              <a:gd name="T27" fmla="*/ 1724 h 1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541" h="1725">
                                <a:moveTo>
                                  <a:pt x="2" y="1724"/>
                                </a:moveTo>
                                <a:lnTo>
                                  <a:pt x="0" y="1725"/>
                                </a:lnTo>
                                <a:lnTo>
                                  <a:pt x="2" y="1724"/>
                                </a:lnTo>
                                <a:lnTo>
                                  <a:pt x="2" y="0"/>
                                </a:lnTo>
                                <a:lnTo>
                                  <a:pt x="0" y="1"/>
                                </a:lnTo>
                                <a:lnTo>
                                  <a:pt x="2" y="0"/>
                                </a:lnTo>
                                <a:lnTo>
                                  <a:pt x="1541" y="0"/>
                                </a:lnTo>
                                <a:lnTo>
                                  <a:pt x="1541" y="1"/>
                                </a:lnTo>
                                <a:lnTo>
                                  <a:pt x="1541" y="0"/>
                                </a:lnTo>
                                <a:lnTo>
                                  <a:pt x="1541" y="1724"/>
                                </a:lnTo>
                                <a:lnTo>
                                  <a:pt x="1541" y="1725"/>
                                </a:lnTo>
                                <a:lnTo>
                                  <a:pt x="1541" y="1724"/>
                                </a:lnTo>
                                <a:lnTo>
                                  <a:pt x="2" y="1724"/>
                                </a:lnTo>
                                <a:lnTo>
                                  <a:pt x="2" y="172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6"/>
                        <wps:cNvSpPr>
                          <a:spLocks/>
                        </wps:cNvSpPr>
                        <wps:spPr bwMode="auto">
                          <a:xfrm>
                            <a:off x="1441450" y="833120"/>
                            <a:ext cx="325755" cy="548005"/>
                          </a:xfrm>
                          <a:custGeom>
                            <a:avLst/>
                            <a:gdLst>
                              <a:gd name="T0" fmla="*/ 0 w 1541"/>
                              <a:gd name="T1" fmla="*/ 1724 h 1725"/>
                              <a:gd name="T2" fmla="*/ 0 w 1541"/>
                              <a:gd name="T3" fmla="*/ 1725 h 1725"/>
                              <a:gd name="T4" fmla="*/ 0 w 1541"/>
                              <a:gd name="T5" fmla="*/ 1724 h 1725"/>
                              <a:gd name="T6" fmla="*/ 0 w 1541"/>
                              <a:gd name="T7" fmla="*/ 0 h 1725"/>
                              <a:gd name="T8" fmla="*/ 0 w 1541"/>
                              <a:gd name="T9" fmla="*/ 1 h 1725"/>
                              <a:gd name="T10" fmla="*/ 0 w 1541"/>
                              <a:gd name="T11" fmla="*/ 0 h 1725"/>
                              <a:gd name="T12" fmla="*/ 1541 w 1541"/>
                              <a:gd name="T13" fmla="*/ 0 h 1725"/>
                              <a:gd name="T14" fmla="*/ 1540 w 1541"/>
                              <a:gd name="T15" fmla="*/ 1 h 1725"/>
                              <a:gd name="T16" fmla="*/ 1541 w 1541"/>
                              <a:gd name="T17" fmla="*/ 0 h 1725"/>
                              <a:gd name="T18" fmla="*/ 1541 w 1541"/>
                              <a:gd name="T19" fmla="*/ 1724 h 1725"/>
                              <a:gd name="T20" fmla="*/ 1540 w 1541"/>
                              <a:gd name="T21" fmla="*/ 1725 h 1725"/>
                              <a:gd name="T22" fmla="*/ 1541 w 1541"/>
                              <a:gd name="T23" fmla="*/ 1724 h 1725"/>
                              <a:gd name="T24" fmla="*/ 0 w 1541"/>
                              <a:gd name="T25" fmla="*/ 1724 h 1725"/>
                              <a:gd name="T26" fmla="*/ 0 w 1541"/>
                              <a:gd name="T27" fmla="*/ 1724 h 1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541" h="1725">
                                <a:moveTo>
                                  <a:pt x="0" y="1724"/>
                                </a:moveTo>
                                <a:lnTo>
                                  <a:pt x="0" y="1725"/>
                                </a:lnTo>
                                <a:lnTo>
                                  <a:pt x="0" y="1724"/>
                                </a:lnTo>
                                <a:lnTo>
                                  <a:pt x="0" y="0"/>
                                </a:lnTo>
                                <a:lnTo>
                                  <a:pt x="0" y="1"/>
                                </a:lnTo>
                                <a:lnTo>
                                  <a:pt x="0" y="0"/>
                                </a:lnTo>
                                <a:lnTo>
                                  <a:pt x="1541" y="0"/>
                                </a:lnTo>
                                <a:lnTo>
                                  <a:pt x="1540" y="1"/>
                                </a:lnTo>
                                <a:lnTo>
                                  <a:pt x="1541" y="0"/>
                                </a:lnTo>
                                <a:lnTo>
                                  <a:pt x="1541" y="1724"/>
                                </a:lnTo>
                                <a:lnTo>
                                  <a:pt x="1540" y="1725"/>
                                </a:lnTo>
                                <a:lnTo>
                                  <a:pt x="1541" y="1724"/>
                                </a:lnTo>
                                <a:lnTo>
                                  <a:pt x="0" y="1724"/>
                                </a:lnTo>
                                <a:lnTo>
                                  <a:pt x="0" y="172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7"/>
                        <wps:cNvSpPr>
                          <a:spLocks/>
                        </wps:cNvSpPr>
                        <wps:spPr bwMode="auto">
                          <a:xfrm>
                            <a:off x="1985010" y="833120"/>
                            <a:ext cx="326390" cy="548005"/>
                          </a:xfrm>
                          <a:custGeom>
                            <a:avLst/>
                            <a:gdLst>
                              <a:gd name="T0" fmla="*/ 1 w 1542"/>
                              <a:gd name="T1" fmla="*/ 1724 h 1725"/>
                              <a:gd name="T2" fmla="*/ 0 w 1542"/>
                              <a:gd name="T3" fmla="*/ 1725 h 1725"/>
                              <a:gd name="T4" fmla="*/ 1 w 1542"/>
                              <a:gd name="T5" fmla="*/ 1724 h 1725"/>
                              <a:gd name="T6" fmla="*/ 1 w 1542"/>
                              <a:gd name="T7" fmla="*/ 0 h 1725"/>
                              <a:gd name="T8" fmla="*/ 0 w 1542"/>
                              <a:gd name="T9" fmla="*/ 1 h 1725"/>
                              <a:gd name="T10" fmla="*/ 1 w 1542"/>
                              <a:gd name="T11" fmla="*/ 0 h 1725"/>
                              <a:gd name="T12" fmla="*/ 1542 w 1542"/>
                              <a:gd name="T13" fmla="*/ 0 h 1725"/>
                              <a:gd name="T14" fmla="*/ 1542 w 1542"/>
                              <a:gd name="T15" fmla="*/ 1 h 1725"/>
                              <a:gd name="T16" fmla="*/ 1542 w 1542"/>
                              <a:gd name="T17" fmla="*/ 0 h 1725"/>
                              <a:gd name="T18" fmla="*/ 1542 w 1542"/>
                              <a:gd name="T19" fmla="*/ 1724 h 1725"/>
                              <a:gd name="T20" fmla="*/ 1542 w 1542"/>
                              <a:gd name="T21" fmla="*/ 1725 h 1725"/>
                              <a:gd name="T22" fmla="*/ 1542 w 1542"/>
                              <a:gd name="T23" fmla="*/ 1724 h 1725"/>
                              <a:gd name="T24" fmla="*/ 1 w 1542"/>
                              <a:gd name="T25" fmla="*/ 1724 h 1725"/>
                              <a:gd name="T26" fmla="*/ 1 w 1542"/>
                              <a:gd name="T27" fmla="*/ 1724 h 1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542" h="1725">
                                <a:moveTo>
                                  <a:pt x="1" y="1724"/>
                                </a:moveTo>
                                <a:lnTo>
                                  <a:pt x="0" y="1725"/>
                                </a:lnTo>
                                <a:lnTo>
                                  <a:pt x="1" y="1724"/>
                                </a:lnTo>
                                <a:lnTo>
                                  <a:pt x="1" y="0"/>
                                </a:lnTo>
                                <a:lnTo>
                                  <a:pt x="0" y="1"/>
                                </a:lnTo>
                                <a:lnTo>
                                  <a:pt x="1" y="0"/>
                                </a:lnTo>
                                <a:lnTo>
                                  <a:pt x="1542" y="0"/>
                                </a:lnTo>
                                <a:lnTo>
                                  <a:pt x="1542" y="1"/>
                                </a:lnTo>
                                <a:lnTo>
                                  <a:pt x="1542" y="0"/>
                                </a:lnTo>
                                <a:lnTo>
                                  <a:pt x="1542" y="1724"/>
                                </a:lnTo>
                                <a:lnTo>
                                  <a:pt x="1542" y="1725"/>
                                </a:lnTo>
                                <a:lnTo>
                                  <a:pt x="1542" y="1724"/>
                                </a:lnTo>
                                <a:lnTo>
                                  <a:pt x="1" y="1724"/>
                                </a:lnTo>
                                <a:lnTo>
                                  <a:pt x="1" y="172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Line 8"/>
                        <wps:cNvCnPr>
                          <a:cxnSpLocks noChangeShapeType="1"/>
                        </wps:cNvCnPr>
                        <wps:spPr bwMode="auto">
                          <a:xfrm>
                            <a:off x="1223645" y="695960"/>
                            <a:ext cx="635" cy="82042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 name="Freeform 9"/>
                        <wps:cNvSpPr>
                          <a:spLocks/>
                        </wps:cNvSpPr>
                        <wps:spPr bwMode="auto">
                          <a:xfrm>
                            <a:off x="180975" y="1892300"/>
                            <a:ext cx="94615" cy="147955"/>
                          </a:xfrm>
                          <a:custGeom>
                            <a:avLst/>
                            <a:gdLst>
                              <a:gd name="T0" fmla="*/ 70 w 445"/>
                              <a:gd name="T1" fmla="*/ 315 h 467"/>
                              <a:gd name="T2" fmla="*/ 89 w 445"/>
                              <a:gd name="T3" fmla="*/ 362 h 467"/>
                              <a:gd name="T4" fmla="*/ 102 w 445"/>
                              <a:gd name="T5" fmla="*/ 376 h 467"/>
                              <a:gd name="T6" fmla="*/ 149 w 445"/>
                              <a:gd name="T7" fmla="*/ 401 h 467"/>
                              <a:gd name="T8" fmla="*/ 195 w 445"/>
                              <a:gd name="T9" fmla="*/ 412 h 467"/>
                              <a:gd name="T10" fmla="*/ 241 w 445"/>
                              <a:gd name="T11" fmla="*/ 414 h 467"/>
                              <a:gd name="T12" fmla="*/ 302 w 445"/>
                              <a:gd name="T13" fmla="*/ 405 h 467"/>
                              <a:gd name="T14" fmla="*/ 322 w 445"/>
                              <a:gd name="T15" fmla="*/ 398 h 467"/>
                              <a:gd name="T16" fmla="*/ 357 w 445"/>
                              <a:gd name="T17" fmla="*/ 376 h 467"/>
                              <a:gd name="T18" fmla="*/ 370 w 445"/>
                              <a:gd name="T19" fmla="*/ 355 h 467"/>
                              <a:gd name="T20" fmla="*/ 372 w 445"/>
                              <a:gd name="T21" fmla="*/ 328 h 467"/>
                              <a:gd name="T22" fmla="*/ 357 w 445"/>
                              <a:gd name="T23" fmla="*/ 300 h 467"/>
                              <a:gd name="T24" fmla="*/ 331 w 445"/>
                              <a:gd name="T25" fmla="*/ 284 h 467"/>
                              <a:gd name="T26" fmla="*/ 302 w 445"/>
                              <a:gd name="T27" fmla="*/ 272 h 467"/>
                              <a:gd name="T28" fmla="*/ 219 w 445"/>
                              <a:gd name="T29" fmla="*/ 255 h 467"/>
                              <a:gd name="T30" fmla="*/ 171 w 445"/>
                              <a:gd name="T31" fmla="*/ 244 h 467"/>
                              <a:gd name="T32" fmla="*/ 101 w 445"/>
                              <a:gd name="T33" fmla="*/ 223 h 467"/>
                              <a:gd name="T34" fmla="*/ 60 w 445"/>
                              <a:gd name="T35" fmla="*/ 202 h 467"/>
                              <a:gd name="T36" fmla="*/ 36 w 445"/>
                              <a:gd name="T37" fmla="*/ 178 h 467"/>
                              <a:gd name="T38" fmla="*/ 22 w 445"/>
                              <a:gd name="T39" fmla="*/ 131 h 467"/>
                              <a:gd name="T40" fmla="*/ 23 w 445"/>
                              <a:gd name="T41" fmla="*/ 109 h 467"/>
                              <a:gd name="T42" fmla="*/ 45 w 445"/>
                              <a:gd name="T43" fmla="*/ 61 h 467"/>
                              <a:gd name="T44" fmla="*/ 80 w 445"/>
                              <a:gd name="T45" fmla="*/ 32 h 467"/>
                              <a:gd name="T46" fmla="*/ 122 w 445"/>
                              <a:gd name="T47" fmla="*/ 13 h 467"/>
                              <a:gd name="T48" fmla="*/ 207 w 445"/>
                              <a:gd name="T49" fmla="*/ 1 h 467"/>
                              <a:gd name="T50" fmla="*/ 246 w 445"/>
                              <a:gd name="T51" fmla="*/ 1 h 467"/>
                              <a:gd name="T52" fmla="*/ 327 w 445"/>
                              <a:gd name="T53" fmla="*/ 17 h 467"/>
                              <a:gd name="T54" fmla="*/ 375 w 445"/>
                              <a:gd name="T55" fmla="*/ 41 h 467"/>
                              <a:gd name="T56" fmla="*/ 402 w 445"/>
                              <a:gd name="T57" fmla="*/ 71 h 467"/>
                              <a:gd name="T58" fmla="*/ 426 w 445"/>
                              <a:gd name="T59" fmla="*/ 130 h 467"/>
                              <a:gd name="T60" fmla="*/ 356 w 445"/>
                              <a:gd name="T61" fmla="*/ 133 h 467"/>
                              <a:gd name="T62" fmla="*/ 322 w 445"/>
                              <a:gd name="T63" fmla="*/ 80 h 467"/>
                              <a:gd name="T64" fmla="*/ 299 w 445"/>
                              <a:gd name="T65" fmla="*/ 66 h 467"/>
                              <a:gd name="T66" fmla="*/ 220 w 445"/>
                              <a:gd name="T67" fmla="*/ 53 h 467"/>
                              <a:gd name="T68" fmla="*/ 153 w 445"/>
                              <a:gd name="T69" fmla="*/ 60 h 467"/>
                              <a:gd name="T70" fmla="*/ 117 w 445"/>
                              <a:gd name="T71" fmla="*/ 77 h 467"/>
                              <a:gd name="T72" fmla="*/ 92 w 445"/>
                              <a:gd name="T73" fmla="*/ 118 h 467"/>
                              <a:gd name="T74" fmla="*/ 92 w 445"/>
                              <a:gd name="T75" fmla="*/ 133 h 467"/>
                              <a:gd name="T76" fmla="*/ 114 w 445"/>
                              <a:gd name="T77" fmla="*/ 160 h 467"/>
                              <a:gd name="T78" fmla="*/ 162 w 445"/>
                              <a:gd name="T79" fmla="*/ 180 h 467"/>
                              <a:gd name="T80" fmla="*/ 239 w 445"/>
                              <a:gd name="T81" fmla="*/ 197 h 467"/>
                              <a:gd name="T82" fmla="*/ 341 w 445"/>
                              <a:gd name="T83" fmla="*/ 220 h 467"/>
                              <a:gd name="T84" fmla="*/ 370 w 445"/>
                              <a:gd name="T85" fmla="*/ 232 h 467"/>
                              <a:gd name="T86" fmla="*/ 420 w 445"/>
                              <a:gd name="T87" fmla="*/ 267 h 467"/>
                              <a:gd name="T88" fmla="*/ 440 w 445"/>
                              <a:gd name="T89" fmla="*/ 304 h 467"/>
                              <a:gd name="T90" fmla="*/ 443 w 445"/>
                              <a:gd name="T91" fmla="*/ 338 h 467"/>
                              <a:gd name="T92" fmla="*/ 421 w 445"/>
                              <a:gd name="T93" fmla="*/ 395 h 467"/>
                              <a:gd name="T94" fmla="*/ 404 w 445"/>
                              <a:gd name="T95" fmla="*/ 415 h 467"/>
                              <a:gd name="T96" fmla="*/ 345 w 445"/>
                              <a:gd name="T97" fmla="*/ 449 h 467"/>
                              <a:gd name="T98" fmla="*/ 284 w 445"/>
                              <a:gd name="T99" fmla="*/ 464 h 467"/>
                              <a:gd name="T100" fmla="*/ 224 w 445"/>
                              <a:gd name="T101" fmla="*/ 467 h 467"/>
                              <a:gd name="T102" fmla="*/ 118 w 445"/>
                              <a:gd name="T103" fmla="*/ 452 h 467"/>
                              <a:gd name="T104" fmla="*/ 86 w 445"/>
                              <a:gd name="T105" fmla="*/ 439 h 467"/>
                              <a:gd name="T106" fmla="*/ 29 w 445"/>
                              <a:gd name="T107" fmla="*/ 395 h 467"/>
                              <a:gd name="T108" fmla="*/ 4 w 445"/>
                              <a:gd name="T109" fmla="*/ 350 h 467"/>
                              <a:gd name="T110" fmla="*/ 0 w 445"/>
                              <a:gd name="T111" fmla="*/ 313 h 4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445" h="467">
                                <a:moveTo>
                                  <a:pt x="0" y="313"/>
                                </a:moveTo>
                                <a:lnTo>
                                  <a:pt x="70" y="309"/>
                                </a:lnTo>
                                <a:lnTo>
                                  <a:pt x="70" y="315"/>
                                </a:lnTo>
                                <a:lnTo>
                                  <a:pt x="73" y="326"/>
                                </a:lnTo>
                                <a:lnTo>
                                  <a:pt x="79" y="345"/>
                                </a:lnTo>
                                <a:lnTo>
                                  <a:pt x="89" y="362"/>
                                </a:lnTo>
                                <a:lnTo>
                                  <a:pt x="92" y="365"/>
                                </a:lnTo>
                                <a:lnTo>
                                  <a:pt x="95" y="370"/>
                                </a:lnTo>
                                <a:lnTo>
                                  <a:pt x="102" y="376"/>
                                </a:lnTo>
                                <a:lnTo>
                                  <a:pt x="120" y="389"/>
                                </a:lnTo>
                                <a:lnTo>
                                  <a:pt x="141" y="399"/>
                                </a:lnTo>
                                <a:lnTo>
                                  <a:pt x="149" y="401"/>
                                </a:lnTo>
                                <a:lnTo>
                                  <a:pt x="155" y="403"/>
                                </a:lnTo>
                                <a:lnTo>
                                  <a:pt x="168" y="406"/>
                                </a:lnTo>
                                <a:lnTo>
                                  <a:pt x="195" y="412"/>
                                </a:lnTo>
                                <a:lnTo>
                                  <a:pt x="226" y="414"/>
                                </a:lnTo>
                                <a:lnTo>
                                  <a:pt x="235" y="414"/>
                                </a:lnTo>
                                <a:lnTo>
                                  <a:pt x="241" y="414"/>
                                </a:lnTo>
                                <a:lnTo>
                                  <a:pt x="255" y="414"/>
                                </a:lnTo>
                                <a:lnTo>
                                  <a:pt x="280" y="410"/>
                                </a:lnTo>
                                <a:lnTo>
                                  <a:pt x="302" y="405"/>
                                </a:lnTo>
                                <a:lnTo>
                                  <a:pt x="308" y="403"/>
                                </a:lnTo>
                                <a:lnTo>
                                  <a:pt x="312" y="402"/>
                                </a:lnTo>
                                <a:lnTo>
                                  <a:pt x="322" y="398"/>
                                </a:lnTo>
                                <a:lnTo>
                                  <a:pt x="340" y="390"/>
                                </a:lnTo>
                                <a:lnTo>
                                  <a:pt x="354" y="379"/>
                                </a:lnTo>
                                <a:lnTo>
                                  <a:pt x="357" y="376"/>
                                </a:lnTo>
                                <a:lnTo>
                                  <a:pt x="359" y="373"/>
                                </a:lnTo>
                                <a:lnTo>
                                  <a:pt x="363" y="368"/>
                                </a:lnTo>
                                <a:lnTo>
                                  <a:pt x="370" y="355"/>
                                </a:lnTo>
                                <a:lnTo>
                                  <a:pt x="372" y="341"/>
                                </a:lnTo>
                                <a:lnTo>
                                  <a:pt x="373" y="337"/>
                                </a:lnTo>
                                <a:lnTo>
                                  <a:pt x="372" y="328"/>
                                </a:lnTo>
                                <a:lnTo>
                                  <a:pt x="367" y="315"/>
                                </a:lnTo>
                                <a:lnTo>
                                  <a:pt x="359" y="304"/>
                                </a:lnTo>
                                <a:lnTo>
                                  <a:pt x="357" y="300"/>
                                </a:lnTo>
                                <a:lnTo>
                                  <a:pt x="354" y="298"/>
                                </a:lnTo>
                                <a:lnTo>
                                  <a:pt x="347" y="293"/>
                                </a:lnTo>
                                <a:lnTo>
                                  <a:pt x="331" y="284"/>
                                </a:lnTo>
                                <a:lnTo>
                                  <a:pt x="310" y="276"/>
                                </a:lnTo>
                                <a:lnTo>
                                  <a:pt x="306" y="273"/>
                                </a:lnTo>
                                <a:lnTo>
                                  <a:pt x="302" y="272"/>
                                </a:lnTo>
                                <a:lnTo>
                                  <a:pt x="292" y="270"/>
                                </a:lnTo>
                                <a:lnTo>
                                  <a:pt x="261" y="263"/>
                                </a:lnTo>
                                <a:lnTo>
                                  <a:pt x="219" y="255"/>
                                </a:lnTo>
                                <a:lnTo>
                                  <a:pt x="207" y="251"/>
                                </a:lnTo>
                                <a:lnTo>
                                  <a:pt x="194" y="249"/>
                                </a:lnTo>
                                <a:lnTo>
                                  <a:pt x="171" y="244"/>
                                </a:lnTo>
                                <a:lnTo>
                                  <a:pt x="133" y="235"/>
                                </a:lnTo>
                                <a:lnTo>
                                  <a:pt x="105" y="225"/>
                                </a:lnTo>
                                <a:lnTo>
                                  <a:pt x="101" y="223"/>
                                </a:lnTo>
                                <a:lnTo>
                                  <a:pt x="93" y="220"/>
                                </a:lnTo>
                                <a:lnTo>
                                  <a:pt x="80" y="215"/>
                                </a:lnTo>
                                <a:lnTo>
                                  <a:pt x="60" y="202"/>
                                </a:lnTo>
                                <a:lnTo>
                                  <a:pt x="44" y="186"/>
                                </a:lnTo>
                                <a:lnTo>
                                  <a:pt x="41" y="182"/>
                                </a:lnTo>
                                <a:lnTo>
                                  <a:pt x="36" y="178"/>
                                </a:lnTo>
                                <a:lnTo>
                                  <a:pt x="32" y="169"/>
                                </a:lnTo>
                                <a:lnTo>
                                  <a:pt x="25" y="150"/>
                                </a:lnTo>
                                <a:lnTo>
                                  <a:pt x="22" y="131"/>
                                </a:lnTo>
                                <a:lnTo>
                                  <a:pt x="22" y="125"/>
                                </a:lnTo>
                                <a:lnTo>
                                  <a:pt x="22" y="120"/>
                                </a:lnTo>
                                <a:lnTo>
                                  <a:pt x="23" y="109"/>
                                </a:lnTo>
                                <a:lnTo>
                                  <a:pt x="29" y="87"/>
                                </a:lnTo>
                                <a:lnTo>
                                  <a:pt x="41" y="67"/>
                                </a:lnTo>
                                <a:lnTo>
                                  <a:pt x="45" y="61"/>
                                </a:lnTo>
                                <a:lnTo>
                                  <a:pt x="48" y="57"/>
                                </a:lnTo>
                                <a:lnTo>
                                  <a:pt x="58" y="47"/>
                                </a:lnTo>
                                <a:lnTo>
                                  <a:pt x="80" y="32"/>
                                </a:lnTo>
                                <a:lnTo>
                                  <a:pt x="106" y="19"/>
                                </a:lnTo>
                                <a:lnTo>
                                  <a:pt x="115" y="15"/>
                                </a:lnTo>
                                <a:lnTo>
                                  <a:pt x="122" y="13"/>
                                </a:lnTo>
                                <a:lnTo>
                                  <a:pt x="138" y="10"/>
                                </a:lnTo>
                                <a:lnTo>
                                  <a:pt x="171" y="4"/>
                                </a:lnTo>
                                <a:lnTo>
                                  <a:pt x="207" y="1"/>
                                </a:lnTo>
                                <a:lnTo>
                                  <a:pt x="217" y="0"/>
                                </a:lnTo>
                                <a:lnTo>
                                  <a:pt x="227" y="1"/>
                                </a:lnTo>
                                <a:lnTo>
                                  <a:pt x="246" y="1"/>
                                </a:lnTo>
                                <a:lnTo>
                                  <a:pt x="284" y="6"/>
                                </a:lnTo>
                                <a:lnTo>
                                  <a:pt x="318" y="14"/>
                                </a:lnTo>
                                <a:lnTo>
                                  <a:pt x="327" y="17"/>
                                </a:lnTo>
                                <a:lnTo>
                                  <a:pt x="334" y="20"/>
                                </a:lnTo>
                                <a:lnTo>
                                  <a:pt x="348" y="26"/>
                                </a:lnTo>
                                <a:lnTo>
                                  <a:pt x="375" y="41"/>
                                </a:lnTo>
                                <a:lnTo>
                                  <a:pt x="395" y="60"/>
                                </a:lnTo>
                                <a:lnTo>
                                  <a:pt x="399" y="65"/>
                                </a:lnTo>
                                <a:lnTo>
                                  <a:pt x="402" y="71"/>
                                </a:lnTo>
                                <a:lnTo>
                                  <a:pt x="410" y="81"/>
                                </a:lnTo>
                                <a:lnTo>
                                  <a:pt x="421" y="105"/>
                                </a:lnTo>
                                <a:lnTo>
                                  <a:pt x="426" y="130"/>
                                </a:lnTo>
                                <a:lnTo>
                                  <a:pt x="427" y="136"/>
                                </a:lnTo>
                                <a:lnTo>
                                  <a:pt x="357" y="139"/>
                                </a:lnTo>
                                <a:lnTo>
                                  <a:pt x="356" y="133"/>
                                </a:lnTo>
                                <a:lnTo>
                                  <a:pt x="351" y="120"/>
                                </a:lnTo>
                                <a:lnTo>
                                  <a:pt x="340" y="98"/>
                                </a:lnTo>
                                <a:lnTo>
                                  <a:pt x="322" y="80"/>
                                </a:lnTo>
                                <a:lnTo>
                                  <a:pt x="318" y="76"/>
                                </a:lnTo>
                                <a:lnTo>
                                  <a:pt x="312" y="72"/>
                                </a:lnTo>
                                <a:lnTo>
                                  <a:pt x="299" y="66"/>
                                </a:lnTo>
                                <a:lnTo>
                                  <a:pt x="268" y="58"/>
                                </a:lnTo>
                                <a:lnTo>
                                  <a:pt x="230" y="54"/>
                                </a:lnTo>
                                <a:lnTo>
                                  <a:pt x="220" y="53"/>
                                </a:lnTo>
                                <a:lnTo>
                                  <a:pt x="208" y="54"/>
                                </a:lnTo>
                                <a:lnTo>
                                  <a:pt x="188" y="56"/>
                                </a:lnTo>
                                <a:lnTo>
                                  <a:pt x="153" y="60"/>
                                </a:lnTo>
                                <a:lnTo>
                                  <a:pt x="127" y="71"/>
                                </a:lnTo>
                                <a:lnTo>
                                  <a:pt x="122" y="73"/>
                                </a:lnTo>
                                <a:lnTo>
                                  <a:pt x="117" y="77"/>
                                </a:lnTo>
                                <a:lnTo>
                                  <a:pt x="108" y="84"/>
                                </a:lnTo>
                                <a:lnTo>
                                  <a:pt x="96" y="100"/>
                                </a:lnTo>
                                <a:lnTo>
                                  <a:pt x="92" y="118"/>
                                </a:lnTo>
                                <a:lnTo>
                                  <a:pt x="92" y="121"/>
                                </a:lnTo>
                                <a:lnTo>
                                  <a:pt x="92" y="126"/>
                                </a:lnTo>
                                <a:lnTo>
                                  <a:pt x="92" y="133"/>
                                </a:lnTo>
                                <a:lnTo>
                                  <a:pt x="99" y="147"/>
                                </a:lnTo>
                                <a:lnTo>
                                  <a:pt x="109" y="158"/>
                                </a:lnTo>
                                <a:lnTo>
                                  <a:pt x="114" y="160"/>
                                </a:lnTo>
                                <a:lnTo>
                                  <a:pt x="117" y="164"/>
                                </a:lnTo>
                                <a:lnTo>
                                  <a:pt x="128" y="169"/>
                                </a:lnTo>
                                <a:lnTo>
                                  <a:pt x="162" y="180"/>
                                </a:lnTo>
                                <a:lnTo>
                                  <a:pt x="210" y="191"/>
                                </a:lnTo>
                                <a:lnTo>
                                  <a:pt x="224" y="193"/>
                                </a:lnTo>
                                <a:lnTo>
                                  <a:pt x="239" y="197"/>
                                </a:lnTo>
                                <a:lnTo>
                                  <a:pt x="265" y="202"/>
                                </a:lnTo>
                                <a:lnTo>
                                  <a:pt x="310" y="211"/>
                                </a:lnTo>
                                <a:lnTo>
                                  <a:pt x="341" y="220"/>
                                </a:lnTo>
                                <a:lnTo>
                                  <a:pt x="348" y="222"/>
                                </a:lnTo>
                                <a:lnTo>
                                  <a:pt x="356" y="225"/>
                                </a:lnTo>
                                <a:lnTo>
                                  <a:pt x="370" y="232"/>
                                </a:lnTo>
                                <a:lnTo>
                                  <a:pt x="395" y="247"/>
                                </a:lnTo>
                                <a:lnTo>
                                  <a:pt x="415" y="264"/>
                                </a:lnTo>
                                <a:lnTo>
                                  <a:pt x="420" y="267"/>
                                </a:lnTo>
                                <a:lnTo>
                                  <a:pt x="423" y="273"/>
                                </a:lnTo>
                                <a:lnTo>
                                  <a:pt x="430" y="283"/>
                                </a:lnTo>
                                <a:lnTo>
                                  <a:pt x="440" y="304"/>
                                </a:lnTo>
                                <a:lnTo>
                                  <a:pt x="443" y="326"/>
                                </a:lnTo>
                                <a:lnTo>
                                  <a:pt x="445" y="332"/>
                                </a:lnTo>
                                <a:lnTo>
                                  <a:pt x="443" y="338"/>
                                </a:lnTo>
                                <a:lnTo>
                                  <a:pt x="442" y="350"/>
                                </a:lnTo>
                                <a:lnTo>
                                  <a:pt x="434" y="372"/>
                                </a:lnTo>
                                <a:lnTo>
                                  <a:pt x="421" y="395"/>
                                </a:lnTo>
                                <a:lnTo>
                                  <a:pt x="418" y="399"/>
                                </a:lnTo>
                                <a:lnTo>
                                  <a:pt x="413" y="405"/>
                                </a:lnTo>
                                <a:lnTo>
                                  <a:pt x="404" y="415"/>
                                </a:lnTo>
                                <a:lnTo>
                                  <a:pt x="380" y="432"/>
                                </a:lnTo>
                                <a:lnTo>
                                  <a:pt x="353" y="447"/>
                                </a:lnTo>
                                <a:lnTo>
                                  <a:pt x="345" y="449"/>
                                </a:lnTo>
                                <a:lnTo>
                                  <a:pt x="337" y="452"/>
                                </a:lnTo>
                                <a:lnTo>
                                  <a:pt x="321" y="457"/>
                                </a:lnTo>
                                <a:lnTo>
                                  <a:pt x="284" y="464"/>
                                </a:lnTo>
                                <a:lnTo>
                                  <a:pt x="246" y="467"/>
                                </a:lnTo>
                                <a:lnTo>
                                  <a:pt x="238" y="467"/>
                                </a:lnTo>
                                <a:lnTo>
                                  <a:pt x="224" y="467"/>
                                </a:lnTo>
                                <a:lnTo>
                                  <a:pt x="201" y="467"/>
                                </a:lnTo>
                                <a:lnTo>
                                  <a:pt x="157" y="461"/>
                                </a:lnTo>
                                <a:lnTo>
                                  <a:pt x="118" y="452"/>
                                </a:lnTo>
                                <a:lnTo>
                                  <a:pt x="111" y="449"/>
                                </a:lnTo>
                                <a:lnTo>
                                  <a:pt x="102" y="447"/>
                                </a:lnTo>
                                <a:lnTo>
                                  <a:pt x="86" y="439"/>
                                </a:lnTo>
                                <a:lnTo>
                                  <a:pt x="57" y="423"/>
                                </a:lnTo>
                                <a:lnTo>
                                  <a:pt x="34" y="402"/>
                                </a:lnTo>
                                <a:lnTo>
                                  <a:pt x="29" y="395"/>
                                </a:lnTo>
                                <a:lnTo>
                                  <a:pt x="23" y="389"/>
                                </a:lnTo>
                                <a:lnTo>
                                  <a:pt x="16" y="377"/>
                                </a:lnTo>
                                <a:lnTo>
                                  <a:pt x="4" y="350"/>
                                </a:lnTo>
                                <a:lnTo>
                                  <a:pt x="0" y="322"/>
                                </a:lnTo>
                                <a:lnTo>
                                  <a:pt x="0" y="313"/>
                                </a:lnTo>
                                <a:lnTo>
                                  <a:pt x="0" y="313"/>
                                </a:lnTo>
                                <a:lnTo>
                                  <a:pt x="0" y="313"/>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21" name="Freeform 10"/>
                        <wps:cNvSpPr>
                          <a:spLocks/>
                        </wps:cNvSpPr>
                        <wps:spPr bwMode="auto">
                          <a:xfrm>
                            <a:off x="306070" y="1892300"/>
                            <a:ext cx="104140" cy="147955"/>
                          </a:xfrm>
                          <a:custGeom>
                            <a:avLst/>
                            <a:gdLst>
                              <a:gd name="T0" fmla="*/ 493 w 493"/>
                              <a:gd name="T1" fmla="*/ 316 h 467"/>
                              <a:gd name="T2" fmla="*/ 478 w 493"/>
                              <a:gd name="T3" fmla="*/ 351 h 467"/>
                              <a:gd name="T4" fmla="*/ 418 w 493"/>
                              <a:gd name="T5" fmla="*/ 422 h 467"/>
                              <a:gd name="T6" fmla="*/ 398 w 493"/>
                              <a:gd name="T7" fmla="*/ 435 h 467"/>
                              <a:gd name="T8" fmla="*/ 329 w 493"/>
                              <a:gd name="T9" fmla="*/ 461 h 467"/>
                              <a:gd name="T10" fmla="*/ 262 w 493"/>
                              <a:gd name="T11" fmla="*/ 467 h 467"/>
                              <a:gd name="T12" fmla="*/ 219 w 493"/>
                              <a:gd name="T13" fmla="*/ 465 h 467"/>
                              <a:gd name="T14" fmla="*/ 124 w 493"/>
                              <a:gd name="T15" fmla="*/ 442 h 467"/>
                              <a:gd name="T16" fmla="*/ 105 w 493"/>
                              <a:gd name="T17" fmla="*/ 432 h 467"/>
                              <a:gd name="T18" fmla="*/ 57 w 493"/>
                              <a:gd name="T19" fmla="*/ 395 h 467"/>
                              <a:gd name="T20" fmla="*/ 29 w 493"/>
                              <a:gd name="T21" fmla="*/ 351 h 467"/>
                              <a:gd name="T22" fmla="*/ 16 w 493"/>
                              <a:gd name="T23" fmla="*/ 323 h 467"/>
                              <a:gd name="T24" fmla="*/ 0 w 493"/>
                              <a:gd name="T25" fmla="*/ 242 h 467"/>
                              <a:gd name="T26" fmla="*/ 0 w 493"/>
                              <a:gd name="T27" fmla="*/ 219 h 467"/>
                              <a:gd name="T28" fmla="*/ 10 w 493"/>
                              <a:gd name="T29" fmla="*/ 154 h 467"/>
                              <a:gd name="T30" fmla="*/ 33 w 493"/>
                              <a:gd name="T31" fmla="*/ 107 h 467"/>
                              <a:gd name="T32" fmla="*/ 51 w 493"/>
                              <a:gd name="T33" fmla="*/ 84 h 467"/>
                              <a:gd name="T34" fmla="*/ 117 w 493"/>
                              <a:gd name="T35" fmla="*/ 33 h 467"/>
                              <a:gd name="T36" fmla="*/ 137 w 493"/>
                              <a:gd name="T37" fmla="*/ 25 h 467"/>
                              <a:gd name="T38" fmla="*/ 203 w 493"/>
                              <a:gd name="T39" fmla="*/ 6 h 467"/>
                              <a:gd name="T40" fmla="*/ 264 w 493"/>
                              <a:gd name="T41" fmla="*/ 0 h 467"/>
                              <a:gd name="T42" fmla="*/ 303 w 493"/>
                              <a:gd name="T43" fmla="*/ 3 h 467"/>
                              <a:gd name="T44" fmla="*/ 394 w 493"/>
                              <a:gd name="T45" fmla="*/ 30 h 467"/>
                              <a:gd name="T46" fmla="*/ 412 w 493"/>
                              <a:gd name="T47" fmla="*/ 41 h 467"/>
                              <a:gd name="T48" fmla="*/ 458 w 493"/>
                              <a:gd name="T49" fmla="*/ 85 h 467"/>
                              <a:gd name="T50" fmla="*/ 484 w 493"/>
                              <a:gd name="T51" fmla="*/ 132 h 467"/>
                              <a:gd name="T52" fmla="*/ 407 w 493"/>
                              <a:gd name="T53" fmla="*/ 139 h 467"/>
                              <a:gd name="T54" fmla="*/ 382 w 493"/>
                              <a:gd name="T55" fmla="*/ 98 h 467"/>
                              <a:gd name="T56" fmla="*/ 354 w 493"/>
                              <a:gd name="T57" fmla="*/ 74 h 467"/>
                              <a:gd name="T58" fmla="*/ 334 w 493"/>
                              <a:gd name="T59" fmla="*/ 65 h 467"/>
                              <a:gd name="T60" fmla="*/ 270 w 493"/>
                              <a:gd name="T61" fmla="*/ 52 h 467"/>
                              <a:gd name="T62" fmla="*/ 249 w 493"/>
                              <a:gd name="T63" fmla="*/ 52 h 467"/>
                              <a:gd name="T64" fmla="*/ 194 w 493"/>
                              <a:gd name="T65" fmla="*/ 60 h 467"/>
                              <a:gd name="T66" fmla="*/ 154 w 493"/>
                              <a:gd name="T67" fmla="*/ 77 h 467"/>
                              <a:gd name="T68" fmla="*/ 134 w 493"/>
                              <a:gd name="T69" fmla="*/ 91 h 467"/>
                              <a:gd name="T70" fmla="*/ 96 w 493"/>
                              <a:gd name="T71" fmla="*/ 138 h 467"/>
                              <a:gd name="T72" fmla="*/ 90 w 493"/>
                              <a:gd name="T73" fmla="*/ 151 h 467"/>
                              <a:gd name="T74" fmla="*/ 79 w 493"/>
                              <a:gd name="T75" fmla="*/ 193 h 467"/>
                              <a:gd name="T76" fmla="*/ 77 w 493"/>
                              <a:gd name="T77" fmla="*/ 230 h 467"/>
                              <a:gd name="T78" fmla="*/ 77 w 493"/>
                              <a:gd name="T79" fmla="*/ 258 h 467"/>
                              <a:gd name="T80" fmla="*/ 93 w 493"/>
                              <a:gd name="T81" fmla="*/ 323 h 467"/>
                              <a:gd name="T82" fmla="*/ 101 w 493"/>
                              <a:gd name="T83" fmla="*/ 338 h 467"/>
                              <a:gd name="T84" fmla="*/ 128 w 493"/>
                              <a:gd name="T85" fmla="*/ 373 h 467"/>
                              <a:gd name="T86" fmla="*/ 160 w 493"/>
                              <a:gd name="T87" fmla="*/ 395 h 467"/>
                              <a:gd name="T88" fmla="*/ 182 w 493"/>
                              <a:gd name="T89" fmla="*/ 404 h 467"/>
                              <a:gd name="T90" fmla="*/ 248 w 493"/>
                              <a:gd name="T91" fmla="*/ 416 h 467"/>
                              <a:gd name="T92" fmla="*/ 265 w 493"/>
                              <a:gd name="T93" fmla="*/ 416 h 467"/>
                              <a:gd name="T94" fmla="*/ 321 w 493"/>
                              <a:gd name="T95" fmla="*/ 406 h 467"/>
                              <a:gd name="T96" fmla="*/ 360 w 493"/>
                              <a:gd name="T97" fmla="*/ 388 h 467"/>
                              <a:gd name="T98" fmla="*/ 379 w 493"/>
                              <a:gd name="T99" fmla="*/ 371 h 467"/>
                              <a:gd name="T100" fmla="*/ 417 w 493"/>
                              <a:gd name="T101" fmla="*/ 310 h 467"/>
                              <a:gd name="T102" fmla="*/ 420 w 493"/>
                              <a:gd name="T103" fmla="*/ 300 h 4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493" h="467">
                                <a:moveTo>
                                  <a:pt x="420" y="300"/>
                                </a:moveTo>
                                <a:lnTo>
                                  <a:pt x="493" y="316"/>
                                </a:lnTo>
                                <a:lnTo>
                                  <a:pt x="488" y="329"/>
                                </a:lnTo>
                                <a:lnTo>
                                  <a:pt x="478" y="351"/>
                                </a:lnTo>
                                <a:lnTo>
                                  <a:pt x="452" y="390"/>
                                </a:lnTo>
                                <a:lnTo>
                                  <a:pt x="418" y="422"/>
                                </a:lnTo>
                                <a:lnTo>
                                  <a:pt x="410" y="428"/>
                                </a:lnTo>
                                <a:lnTo>
                                  <a:pt x="398" y="435"/>
                                </a:lnTo>
                                <a:lnTo>
                                  <a:pt x="376" y="445"/>
                                </a:lnTo>
                                <a:lnTo>
                                  <a:pt x="329" y="461"/>
                                </a:lnTo>
                                <a:lnTo>
                                  <a:pt x="275" y="467"/>
                                </a:lnTo>
                                <a:lnTo>
                                  <a:pt x="262" y="467"/>
                                </a:lnTo>
                                <a:lnTo>
                                  <a:pt x="246" y="467"/>
                                </a:lnTo>
                                <a:lnTo>
                                  <a:pt x="219" y="465"/>
                                </a:lnTo>
                                <a:lnTo>
                                  <a:pt x="168" y="457"/>
                                </a:lnTo>
                                <a:lnTo>
                                  <a:pt x="124" y="442"/>
                                </a:lnTo>
                                <a:lnTo>
                                  <a:pt x="115" y="437"/>
                                </a:lnTo>
                                <a:lnTo>
                                  <a:pt x="105" y="432"/>
                                </a:lnTo>
                                <a:lnTo>
                                  <a:pt x="87" y="422"/>
                                </a:lnTo>
                                <a:lnTo>
                                  <a:pt x="57" y="395"/>
                                </a:lnTo>
                                <a:lnTo>
                                  <a:pt x="33" y="361"/>
                                </a:lnTo>
                                <a:lnTo>
                                  <a:pt x="29" y="351"/>
                                </a:lnTo>
                                <a:lnTo>
                                  <a:pt x="23" y="342"/>
                                </a:lnTo>
                                <a:lnTo>
                                  <a:pt x="16" y="323"/>
                                </a:lnTo>
                                <a:lnTo>
                                  <a:pt x="4" y="283"/>
                                </a:lnTo>
                                <a:lnTo>
                                  <a:pt x="0" y="242"/>
                                </a:lnTo>
                                <a:lnTo>
                                  <a:pt x="0" y="230"/>
                                </a:lnTo>
                                <a:lnTo>
                                  <a:pt x="0" y="219"/>
                                </a:lnTo>
                                <a:lnTo>
                                  <a:pt x="1" y="196"/>
                                </a:lnTo>
                                <a:lnTo>
                                  <a:pt x="10" y="154"/>
                                </a:lnTo>
                                <a:lnTo>
                                  <a:pt x="28" y="117"/>
                                </a:lnTo>
                                <a:lnTo>
                                  <a:pt x="33" y="107"/>
                                </a:lnTo>
                                <a:lnTo>
                                  <a:pt x="38" y="99"/>
                                </a:lnTo>
                                <a:lnTo>
                                  <a:pt x="51" y="84"/>
                                </a:lnTo>
                                <a:lnTo>
                                  <a:pt x="80" y="56"/>
                                </a:lnTo>
                                <a:lnTo>
                                  <a:pt x="117" y="33"/>
                                </a:lnTo>
                                <a:lnTo>
                                  <a:pt x="127" y="28"/>
                                </a:lnTo>
                                <a:lnTo>
                                  <a:pt x="137" y="25"/>
                                </a:lnTo>
                                <a:lnTo>
                                  <a:pt x="159" y="17"/>
                                </a:lnTo>
                                <a:lnTo>
                                  <a:pt x="203" y="6"/>
                                </a:lnTo>
                                <a:lnTo>
                                  <a:pt x="251" y="1"/>
                                </a:lnTo>
                                <a:lnTo>
                                  <a:pt x="264" y="0"/>
                                </a:lnTo>
                                <a:lnTo>
                                  <a:pt x="277" y="1"/>
                                </a:lnTo>
                                <a:lnTo>
                                  <a:pt x="303" y="3"/>
                                </a:lnTo>
                                <a:lnTo>
                                  <a:pt x="351" y="12"/>
                                </a:lnTo>
                                <a:lnTo>
                                  <a:pt x="394" y="30"/>
                                </a:lnTo>
                                <a:lnTo>
                                  <a:pt x="404" y="34"/>
                                </a:lnTo>
                                <a:lnTo>
                                  <a:pt x="412" y="41"/>
                                </a:lnTo>
                                <a:lnTo>
                                  <a:pt x="430" y="54"/>
                                </a:lnTo>
                                <a:lnTo>
                                  <a:pt x="458" y="85"/>
                                </a:lnTo>
                                <a:lnTo>
                                  <a:pt x="480" y="123"/>
                                </a:lnTo>
                                <a:lnTo>
                                  <a:pt x="484" y="132"/>
                                </a:lnTo>
                                <a:lnTo>
                                  <a:pt x="411" y="146"/>
                                </a:lnTo>
                                <a:lnTo>
                                  <a:pt x="407" y="139"/>
                                </a:lnTo>
                                <a:lnTo>
                                  <a:pt x="399" y="124"/>
                                </a:lnTo>
                                <a:lnTo>
                                  <a:pt x="382" y="98"/>
                                </a:lnTo>
                                <a:lnTo>
                                  <a:pt x="360" y="79"/>
                                </a:lnTo>
                                <a:lnTo>
                                  <a:pt x="354" y="74"/>
                                </a:lnTo>
                                <a:lnTo>
                                  <a:pt x="347" y="71"/>
                                </a:lnTo>
                                <a:lnTo>
                                  <a:pt x="334" y="65"/>
                                </a:lnTo>
                                <a:lnTo>
                                  <a:pt x="305" y="56"/>
                                </a:lnTo>
                                <a:lnTo>
                                  <a:pt x="270" y="52"/>
                                </a:lnTo>
                                <a:lnTo>
                                  <a:pt x="261" y="51"/>
                                </a:lnTo>
                                <a:lnTo>
                                  <a:pt x="249" y="52"/>
                                </a:lnTo>
                                <a:lnTo>
                                  <a:pt x="230" y="53"/>
                                </a:lnTo>
                                <a:lnTo>
                                  <a:pt x="194" y="60"/>
                                </a:lnTo>
                                <a:lnTo>
                                  <a:pt x="162" y="73"/>
                                </a:lnTo>
                                <a:lnTo>
                                  <a:pt x="154" y="77"/>
                                </a:lnTo>
                                <a:lnTo>
                                  <a:pt x="147" y="81"/>
                                </a:lnTo>
                                <a:lnTo>
                                  <a:pt x="134" y="91"/>
                                </a:lnTo>
                                <a:lnTo>
                                  <a:pt x="112" y="112"/>
                                </a:lnTo>
                                <a:lnTo>
                                  <a:pt x="96" y="138"/>
                                </a:lnTo>
                                <a:lnTo>
                                  <a:pt x="93" y="144"/>
                                </a:lnTo>
                                <a:lnTo>
                                  <a:pt x="90" y="151"/>
                                </a:lnTo>
                                <a:lnTo>
                                  <a:pt x="86" y="165"/>
                                </a:lnTo>
                                <a:lnTo>
                                  <a:pt x="79" y="193"/>
                                </a:lnTo>
                                <a:lnTo>
                                  <a:pt x="77" y="223"/>
                                </a:lnTo>
                                <a:lnTo>
                                  <a:pt x="77" y="230"/>
                                </a:lnTo>
                                <a:lnTo>
                                  <a:pt x="77" y="240"/>
                                </a:lnTo>
                                <a:lnTo>
                                  <a:pt x="77" y="258"/>
                                </a:lnTo>
                                <a:lnTo>
                                  <a:pt x="83" y="292"/>
                                </a:lnTo>
                                <a:lnTo>
                                  <a:pt x="93" y="323"/>
                                </a:lnTo>
                                <a:lnTo>
                                  <a:pt x="98" y="330"/>
                                </a:lnTo>
                                <a:lnTo>
                                  <a:pt x="101" y="338"/>
                                </a:lnTo>
                                <a:lnTo>
                                  <a:pt x="108" y="351"/>
                                </a:lnTo>
                                <a:lnTo>
                                  <a:pt x="128" y="373"/>
                                </a:lnTo>
                                <a:lnTo>
                                  <a:pt x="153" y="391"/>
                                </a:lnTo>
                                <a:lnTo>
                                  <a:pt x="160" y="395"/>
                                </a:lnTo>
                                <a:lnTo>
                                  <a:pt x="168" y="398"/>
                                </a:lnTo>
                                <a:lnTo>
                                  <a:pt x="182" y="404"/>
                                </a:lnTo>
                                <a:lnTo>
                                  <a:pt x="214" y="412"/>
                                </a:lnTo>
                                <a:lnTo>
                                  <a:pt x="248" y="416"/>
                                </a:lnTo>
                                <a:lnTo>
                                  <a:pt x="256" y="416"/>
                                </a:lnTo>
                                <a:lnTo>
                                  <a:pt x="265" y="416"/>
                                </a:lnTo>
                                <a:lnTo>
                                  <a:pt x="286" y="415"/>
                                </a:lnTo>
                                <a:lnTo>
                                  <a:pt x="321" y="406"/>
                                </a:lnTo>
                                <a:lnTo>
                                  <a:pt x="353" y="392"/>
                                </a:lnTo>
                                <a:lnTo>
                                  <a:pt x="360" y="388"/>
                                </a:lnTo>
                                <a:lnTo>
                                  <a:pt x="366" y="383"/>
                                </a:lnTo>
                                <a:lnTo>
                                  <a:pt x="379" y="371"/>
                                </a:lnTo>
                                <a:lnTo>
                                  <a:pt x="401" y="344"/>
                                </a:lnTo>
                                <a:lnTo>
                                  <a:pt x="417" y="310"/>
                                </a:lnTo>
                                <a:lnTo>
                                  <a:pt x="420" y="300"/>
                                </a:lnTo>
                                <a:lnTo>
                                  <a:pt x="420" y="300"/>
                                </a:lnTo>
                                <a:lnTo>
                                  <a:pt x="420" y="30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22" name="Freeform 11"/>
                        <wps:cNvSpPr>
                          <a:spLocks noEditPoints="1"/>
                        </wps:cNvSpPr>
                        <wps:spPr bwMode="auto">
                          <a:xfrm>
                            <a:off x="429895" y="1894205"/>
                            <a:ext cx="111125" cy="143510"/>
                          </a:xfrm>
                          <a:custGeom>
                            <a:avLst/>
                            <a:gdLst>
                              <a:gd name="T0" fmla="*/ 0 w 524"/>
                              <a:gd name="T1" fmla="*/ 451 h 451"/>
                              <a:gd name="T2" fmla="*/ 216 w 524"/>
                              <a:gd name="T3" fmla="*/ 0 h 451"/>
                              <a:gd name="T4" fmla="*/ 296 w 524"/>
                              <a:gd name="T5" fmla="*/ 0 h 451"/>
                              <a:gd name="T6" fmla="*/ 524 w 524"/>
                              <a:gd name="T7" fmla="*/ 451 h 451"/>
                              <a:gd name="T8" fmla="*/ 441 w 524"/>
                              <a:gd name="T9" fmla="*/ 451 h 451"/>
                              <a:gd name="T10" fmla="*/ 375 w 524"/>
                              <a:gd name="T11" fmla="*/ 315 h 451"/>
                              <a:gd name="T12" fmla="*/ 140 w 524"/>
                              <a:gd name="T13" fmla="*/ 315 h 451"/>
                              <a:gd name="T14" fmla="*/ 79 w 524"/>
                              <a:gd name="T15" fmla="*/ 451 h 451"/>
                              <a:gd name="T16" fmla="*/ 0 w 524"/>
                              <a:gd name="T17" fmla="*/ 451 h 451"/>
                              <a:gd name="T18" fmla="*/ 0 w 524"/>
                              <a:gd name="T19" fmla="*/ 451 h 451"/>
                              <a:gd name="T20" fmla="*/ 162 w 524"/>
                              <a:gd name="T21" fmla="*/ 266 h 451"/>
                              <a:gd name="T22" fmla="*/ 352 w 524"/>
                              <a:gd name="T23" fmla="*/ 266 h 451"/>
                              <a:gd name="T24" fmla="*/ 293 w 524"/>
                              <a:gd name="T25" fmla="*/ 142 h 451"/>
                              <a:gd name="T26" fmla="*/ 289 w 524"/>
                              <a:gd name="T27" fmla="*/ 133 h 451"/>
                              <a:gd name="T28" fmla="*/ 280 w 524"/>
                              <a:gd name="T29" fmla="*/ 114 h 451"/>
                              <a:gd name="T30" fmla="*/ 267 w 524"/>
                              <a:gd name="T31" fmla="*/ 83 h 451"/>
                              <a:gd name="T32" fmla="*/ 256 w 524"/>
                              <a:gd name="T33" fmla="*/ 54 h 451"/>
                              <a:gd name="T34" fmla="*/ 254 w 524"/>
                              <a:gd name="T35" fmla="*/ 47 h 451"/>
                              <a:gd name="T36" fmla="*/ 251 w 524"/>
                              <a:gd name="T37" fmla="*/ 56 h 451"/>
                              <a:gd name="T38" fmla="*/ 247 w 524"/>
                              <a:gd name="T39" fmla="*/ 70 h 451"/>
                              <a:gd name="T40" fmla="*/ 237 w 524"/>
                              <a:gd name="T41" fmla="*/ 99 h 451"/>
                              <a:gd name="T42" fmla="*/ 226 w 524"/>
                              <a:gd name="T43" fmla="*/ 127 h 451"/>
                              <a:gd name="T44" fmla="*/ 223 w 524"/>
                              <a:gd name="T45" fmla="*/ 134 h 451"/>
                              <a:gd name="T46" fmla="*/ 162 w 524"/>
                              <a:gd name="T47" fmla="*/ 266 h 451"/>
                              <a:gd name="T48" fmla="*/ 162 w 524"/>
                              <a:gd name="T49" fmla="*/ 266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24" h="451">
                                <a:moveTo>
                                  <a:pt x="0" y="451"/>
                                </a:moveTo>
                                <a:lnTo>
                                  <a:pt x="216" y="0"/>
                                </a:lnTo>
                                <a:lnTo>
                                  <a:pt x="296" y="0"/>
                                </a:lnTo>
                                <a:lnTo>
                                  <a:pt x="524" y="451"/>
                                </a:lnTo>
                                <a:lnTo>
                                  <a:pt x="441" y="451"/>
                                </a:lnTo>
                                <a:lnTo>
                                  <a:pt x="375" y="315"/>
                                </a:lnTo>
                                <a:lnTo>
                                  <a:pt x="140" y="315"/>
                                </a:lnTo>
                                <a:lnTo>
                                  <a:pt x="79" y="451"/>
                                </a:lnTo>
                                <a:lnTo>
                                  <a:pt x="0" y="451"/>
                                </a:lnTo>
                                <a:lnTo>
                                  <a:pt x="0" y="451"/>
                                </a:lnTo>
                                <a:close/>
                                <a:moveTo>
                                  <a:pt x="162" y="266"/>
                                </a:moveTo>
                                <a:lnTo>
                                  <a:pt x="352" y="266"/>
                                </a:lnTo>
                                <a:lnTo>
                                  <a:pt x="293" y="142"/>
                                </a:lnTo>
                                <a:lnTo>
                                  <a:pt x="289" y="133"/>
                                </a:lnTo>
                                <a:lnTo>
                                  <a:pt x="280" y="114"/>
                                </a:lnTo>
                                <a:lnTo>
                                  <a:pt x="267" y="83"/>
                                </a:lnTo>
                                <a:lnTo>
                                  <a:pt x="256" y="54"/>
                                </a:lnTo>
                                <a:lnTo>
                                  <a:pt x="254" y="47"/>
                                </a:lnTo>
                                <a:lnTo>
                                  <a:pt x="251" y="56"/>
                                </a:lnTo>
                                <a:lnTo>
                                  <a:pt x="247" y="70"/>
                                </a:lnTo>
                                <a:lnTo>
                                  <a:pt x="237" y="99"/>
                                </a:lnTo>
                                <a:lnTo>
                                  <a:pt x="226" y="127"/>
                                </a:lnTo>
                                <a:lnTo>
                                  <a:pt x="223" y="134"/>
                                </a:lnTo>
                                <a:lnTo>
                                  <a:pt x="162" y="266"/>
                                </a:lnTo>
                                <a:lnTo>
                                  <a:pt x="162" y="2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2"/>
                        <wps:cNvSpPr>
                          <a:spLocks/>
                        </wps:cNvSpPr>
                        <wps:spPr bwMode="auto">
                          <a:xfrm>
                            <a:off x="429895" y="1894205"/>
                            <a:ext cx="111125" cy="143510"/>
                          </a:xfrm>
                          <a:custGeom>
                            <a:avLst/>
                            <a:gdLst>
                              <a:gd name="T0" fmla="*/ 0 w 524"/>
                              <a:gd name="T1" fmla="*/ 451 h 451"/>
                              <a:gd name="T2" fmla="*/ 216 w 524"/>
                              <a:gd name="T3" fmla="*/ 0 h 451"/>
                              <a:gd name="T4" fmla="*/ 296 w 524"/>
                              <a:gd name="T5" fmla="*/ 0 h 451"/>
                              <a:gd name="T6" fmla="*/ 524 w 524"/>
                              <a:gd name="T7" fmla="*/ 451 h 451"/>
                              <a:gd name="T8" fmla="*/ 441 w 524"/>
                              <a:gd name="T9" fmla="*/ 451 h 451"/>
                              <a:gd name="T10" fmla="*/ 375 w 524"/>
                              <a:gd name="T11" fmla="*/ 315 h 451"/>
                              <a:gd name="T12" fmla="*/ 140 w 524"/>
                              <a:gd name="T13" fmla="*/ 315 h 451"/>
                              <a:gd name="T14" fmla="*/ 79 w 524"/>
                              <a:gd name="T15" fmla="*/ 451 h 451"/>
                              <a:gd name="T16" fmla="*/ 0 w 524"/>
                              <a:gd name="T17" fmla="*/ 451 h 451"/>
                              <a:gd name="T18" fmla="*/ 0 w 524"/>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24" h="451">
                                <a:moveTo>
                                  <a:pt x="0" y="451"/>
                                </a:moveTo>
                                <a:lnTo>
                                  <a:pt x="216" y="0"/>
                                </a:lnTo>
                                <a:lnTo>
                                  <a:pt x="296" y="0"/>
                                </a:lnTo>
                                <a:lnTo>
                                  <a:pt x="524" y="451"/>
                                </a:lnTo>
                                <a:lnTo>
                                  <a:pt x="441" y="451"/>
                                </a:lnTo>
                                <a:lnTo>
                                  <a:pt x="375" y="315"/>
                                </a:lnTo>
                                <a:lnTo>
                                  <a:pt x="140" y="315"/>
                                </a:lnTo>
                                <a:lnTo>
                                  <a:pt x="79"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13"/>
                        <wps:cNvSpPr>
                          <a:spLocks/>
                        </wps:cNvSpPr>
                        <wps:spPr bwMode="auto">
                          <a:xfrm>
                            <a:off x="464185" y="1909445"/>
                            <a:ext cx="40640" cy="69215"/>
                          </a:xfrm>
                          <a:custGeom>
                            <a:avLst/>
                            <a:gdLst>
                              <a:gd name="T0" fmla="*/ 0 w 190"/>
                              <a:gd name="T1" fmla="*/ 219 h 219"/>
                              <a:gd name="T2" fmla="*/ 190 w 190"/>
                              <a:gd name="T3" fmla="*/ 219 h 219"/>
                              <a:gd name="T4" fmla="*/ 131 w 190"/>
                              <a:gd name="T5" fmla="*/ 95 h 219"/>
                              <a:gd name="T6" fmla="*/ 127 w 190"/>
                              <a:gd name="T7" fmla="*/ 86 h 219"/>
                              <a:gd name="T8" fmla="*/ 118 w 190"/>
                              <a:gd name="T9" fmla="*/ 67 h 219"/>
                              <a:gd name="T10" fmla="*/ 105 w 190"/>
                              <a:gd name="T11" fmla="*/ 36 h 219"/>
                              <a:gd name="T12" fmla="*/ 94 w 190"/>
                              <a:gd name="T13" fmla="*/ 7 h 219"/>
                              <a:gd name="T14" fmla="*/ 92 w 190"/>
                              <a:gd name="T15" fmla="*/ 0 h 219"/>
                              <a:gd name="T16" fmla="*/ 89 w 190"/>
                              <a:gd name="T17" fmla="*/ 9 h 219"/>
                              <a:gd name="T18" fmla="*/ 85 w 190"/>
                              <a:gd name="T19" fmla="*/ 23 h 219"/>
                              <a:gd name="T20" fmla="*/ 75 w 190"/>
                              <a:gd name="T21" fmla="*/ 52 h 219"/>
                              <a:gd name="T22" fmla="*/ 64 w 190"/>
                              <a:gd name="T23" fmla="*/ 80 h 219"/>
                              <a:gd name="T24" fmla="*/ 61 w 190"/>
                              <a:gd name="T25" fmla="*/ 87 h 219"/>
                              <a:gd name="T26" fmla="*/ 0 w 190"/>
                              <a:gd name="T27" fmla="*/ 219 h 219"/>
                              <a:gd name="T28" fmla="*/ 0 w 190"/>
                              <a:gd name="T29" fmla="*/ 219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90" h="219">
                                <a:moveTo>
                                  <a:pt x="0" y="219"/>
                                </a:moveTo>
                                <a:lnTo>
                                  <a:pt x="190" y="219"/>
                                </a:lnTo>
                                <a:lnTo>
                                  <a:pt x="131" y="95"/>
                                </a:lnTo>
                                <a:lnTo>
                                  <a:pt x="127" y="86"/>
                                </a:lnTo>
                                <a:lnTo>
                                  <a:pt x="118" y="67"/>
                                </a:lnTo>
                                <a:lnTo>
                                  <a:pt x="105" y="36"/>
                                </a:lnTo>
                                <a:lnTo>
                                  <a:pt x="94" y="7"/>
                                </a:lnTo>
                                <a:lnTo>
                                  <a:pt x="92" y="0"/>
                                </a:lnTo>
                                <a:lnTo>
                                  <a:pt x="89" y="9"/>
                                </a:lnTo>
                                <a:lnTo>
                                  <a:pt x="85" y="23"/>
                                </a:lnTo>
                                <a:lnTo>
                                  <a:pt x="75" y="52"/>
                                </a:lnTo>
                                <a:lnTo>
                                  <a:pt x="64" y="80"/>
                                </a:lnTo>
                                <a:lnTo>
                                  <a:pt x="61" y="87"/>
                                </a:lnTo>
                                <a:lnTo>
                                  <a:pt x="0" y="219"/>
                                </a:lnTo>
                                <a:lnTo>
                                  <a:pt x="0" y="21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14"/>
                        <wps:cNvSpPr>
                          <a:spLocks noEditPoints="1"/>
                        </wps:cNvSpPr>
                        <wps:spPr bwMode="auto">
                          <a:xfrm>
                            <a:off x="567690" y="1894205"/>
                            <a:ext cx="97155" cy="143510"/>
                          </a:xfrm>
                          <a:custGeom>
                            <a:avLst/>
                            <a:gdLst>
                              <a:gd name="T0" fmla="*/ 0 w 461"/>
                              <a:gd name="T1" fmla="*/ 0 h 451"/>
                              <a:gd name="T2" fmla="*/ 201 w 461"/>
                              <a:gd name="T3" fmla="*/ 1 h 451"/>
                              <a:gd name="T4" fmla="*/ 257 w 461"/>
                              <a:gd name="T5" fmla="*/ 4 h 451"/>
                              <a:gd name="T6" fmla="*/ 292 w 461"/>
                              <a:gd name="T7" fmla="*/ 7 h 451"/>
                              <a:gd name="T8" fmla="*/ 314 w 461"/>
                              <a:gd name="T9" fmla="*/ 13 h 451"/>
                              <a:gd name="T10" fmla="*/ 366 w 461"/>
                              <a:gd name="T11" fmla="*/ 37 h 451"/>
                              <a:gd name="T12" fmla="*/ 379 w 461"/>
                              <a:gd name="T13" fmla="*/ 46 h 451"/>
                              <a:gd name="T14" fmla="*/ 416 w 461"/>
                              <a:gd name="T15" fmla="*/ 81 h 451"/>
                              <a:gd name="T16" fmla="*/ 439 w 461"/>
                              <a:gd name="T17" fmla="*/ 117 h 451"/>
                              <a:gd name="T18" fmla="*/ 448 w 461"/>
                              <a:gd name="T19" fmla="*/ 142 h 451"/>
                              <a:gd name="T20" fmla="*/ 459 w 461"/>
                              <a:gd name="T21" fmla="*/ 215 h 451"/>
                              <a:gd name="T22" fmla="*/ 459 w 461"/>
                              <a:gd name="T23" fmla="*/ 233 h 451"/>
                              <a:gd name="T24" fmla="*/ 455 w 461"/>
                              <a:gd name="T25" fmla="*/ 281 h 451"/>
                              <a:gd name="T26" fmla="*/ 446 w 461"/>
                              <a:gd name="T27" fmla="*/ 315 h 451"/>
                              <a:gd name="T28" fmla="*/ 437 w 461"/>
                              <a:gd name="T29" fmla="*/ 335 h 451"/>
                              <a:gd name="T30" fmla="*/ 411 w 461"/>
                              <a:gd name="T31" fmla="*/ 378 h 451"/>
                              <a:gd name="T32" fmla="*/ 404 w 461"/>
                              <a:gd name="T33" fmla="*/ 387 h 451"/>
                              <a:gd name="T34" fmla="*/ 379 w 461"/>
                              <a:gd name="T35" fmla="*/ 409 h 451"/>
                              <a:gd name="T36" fmla="*/ 357 w 461"/>
                              <a:gd name="T37" fmla="*/ 422 h 451"/>
                              <a:gd name="T38" fmla="*/ 343 w 461"/>
                              <a:gd name="T39" fmla="*/ 430 h 451"/>
                              <a:gd name="T40" fmla="*/ 296 w 461"/>
                              <a:gd name="T41" fmla="*/ 443 h 451"/>
                              <a:gd name="T42" fmla="*/ 283 w 461"/>
                              <a:gd name="T43" fmla="*/ 445 h 451"/>
                              <a:gd name="T44" fmla="*/ 241 w 461"/>
                              <a:gd name="T45" fmla="*/ 450 h 451"/>
                              <a:gd name="T46" fmla="*/ 201 w 461"/>
                              <a:gd name="T47" fmla="*/ 451 h 451"/>
                              <a:gd name="T48" fmla="*/ 0 w 461"/>
                              <a:gd name="T49" fmla="*/ 451 h 451"/>
                              <a:gd name="T50" fmla="*/ 193 w 461"/>
                              <a:gd name="T51" fmla="*/ 399 h 451"/>
                              <a:gd name="T52" fmla="*/ 217 w 461"/>
                              <a:gd name="T53" fmla="*/ 399 h 451"/>
                              <a:gd name="T54" fmla="*/ 273 w 461"/>
                              <a:gd name="T55" fmla="*/ 394 h 451"/>
                              <a:gd name="T56" fmla="*/ 283 w 461"/>
                              <a:gd name="T57" fmla="*/ 390 h 451"/>
                              <a:gd name="T58" fmla="*/ 311 w 461"/>
                              <a:gd name="T59" fmla="*/ 379 h 451"/>
                              <a:gd name="T60" fmla="*/ 328 w 461"/>
                              <a:gd name="T61" fmla="*/ 368 h 451"/>
                              <a:gd name="T62" fmla="*/ 340 w 461"/>
                              <a:gd name="T63" fmla="*/ 357 h 451"/>
                              <a:gd name="T64" fmla="*/ 367 w 461"/>
                              <a:gd name="T65" fmla="*/ 317 h 451"/>
                              <a:gd name="T66" fmla="*/ 372 w 461"/>
                              <a:gd name="T67" fmla="*/ 304 h 451"/>
                              <a:gd name="T68" fmla="*/ 382 w 461"/>
                              <a:gd name="T69" fmla="*/ 264 h 451"/>
                              <a:gd name="T70" fmla="*/ 385 w 461"/>
                              <a:gd name="T71" fmla="*/ 223 h 451"/>
                              <a:gd name="T72" fmla="*/ 382 w 461"/>
                              <a:gd name="T73" fmla="*/ 190 h 451"/>
                              <a:gd name="T74" fmla="*/ 360 w 461"/>
                              <a:gd name="T75" fmla="*/ 122 h 451"/>
                              <a:gd name="T76" fmla="*/ 350 w 461"/>
                              <a:gd name="T77" fmla="*/ 109 h 451"/>
                              <a:gd name="T78" fmla="*/ 316 w 461"/>
                              <a:gd name="T79" fmla="*/ 79 h 451"/>
                              <a:gd name="T80" fmla="*/ 286 w 461"/>
                              <a:gd name="T81" fmla="*/ 63 h 451"/>
                              <a:gd name="T82" fmla="*/ 268 w 461"/>
                              <a:gd name="T83" fmla="*/ 59 h 451"/>
                              <a:gd name="T84" fmla="*/ 201 w 461"/>
                              <a:gd name="T85" fmla="*/ 54 h 451"/>
                              <a:gd name="T86" fmla="*/ 74 w 461"/>
                              <a:gd name="T87" fmla="*/ 53 h 451"/>
                              <a:gd name="T88" fmla="*/ 74 w 461"/>
                              <a:gd name="T89" fmla="*/ 399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461" h="451">
                                <a:moveTo>
                                  <a:pt x="0" y="451"/>
                                </a:moveTo>
                                <a:lnTo>
                                  <a:pt x="0" y="0"/>
                                </a:lnTo>
                                <a:lnTo>
                                  <a:pt x="191" y="0"/>
                                </a:lnTo>
                                <a:lnTo>
                                  <a:pt x="201" y="1"/>
                                </a:lnTo>
                                <a:lnTo>
                                  <a:pt x="222" y="1"/>
                                </a:lnTo>
                                <a:lnTo>
                                  <a:pt x="257" y="4"/>
                                </a:lnTo>
                                <a:lnTo>
                                  <a:pt x="284" y="7"/>
                                </a:lnTo>
                                <a:lnTo>
                                  <a:pt x="292" y="7"/>
                                </a:lnTo>
                                <a:lnTo>
                                  <a:pt x="299" y="10"/>
                                </a:lnTo>
                                <a:lnTo>
                                  <a:pt x="314" y="13"/>
                                </a:lnTo>
                                <a:lnTo>
                                  <a:pt x="341" y="24"/>
                                </a:lnTo>
                                <a:lnTo>
                                  <a:pt x="366" y="37"/>
                                </a:lnTo>
                                <a:lnTo>
                                  <a:pt x="373" y="40"/>
                                </a:lnTo>
                                <a:lnTo>
                                  <a:pt x="379" y="46"/>
                                </a:lnTo>
                                <a:lnTo>
                                  <a:pt x="394" y="57"/>
                                </a:lnTo>
                                <a:lnTo>
                                  <a:pt x="416" y="81"/>
                                </a:lnTo>
                                <a:lnTo>
                                  <a:pt x="435" y="110"/>
                                </a:lnTo>
                                <a:lnTo>
                                  <a:pt x="439" y="117"/>
                                </a:lnTo>
                                <a:lnTo>
                                  <a:pt x="442" y="125"/>
                                </a:lnTo>
                                <a:lnTo>
                                  <a:pt x="448" y="142"/>
                                </a:lnTo>
                                <a:lnTo>
                                  <a:pt x="456" y="177"/>
                                </a:lnTo>
                                <a:lnTo>
                                  <a:pt x="459" y="215"/>
                                </a:lnTo>
                                <a:lnTo>
                                  <a:pt x="461" y="224"/>
                                </a:lnTo>
                                <a:lnTo>
                                  <a:pt x="459" y="233"/>
                                </a:lnTo>
                                <a:lnTo>
                                  <a:pt x="459" y="250"/>
                                </a:lnTo>
                                <a:lnTo>
                                  <a:pt x="455" y="281"/>
                                </a:lnTo>
                                <a:lnTo>
                                  <a:pt x="448" y="309"/>
                                </a:lnTo>
                                <a:lnTo>
                                  <a:pt x="446" y="315"/>
                                </a:lnTo>
                                <a:lnTo>
                                  <a:pt x="443" y="322"/>
                                </a:lnTo>
                                <a:lnTo>
                                  <a:pt x="437" y="335"/>
                                </a:lnTo>
                                <a:lnTo>
                                  <a:pt x="426" y="357"/>
                                </a:lnTo>
                                <a:lnTo>
                                  <a:pt x="411" y="378"/>
                                </a:lnTo>
                                <a:lnTo>
                                  <a:pt x="408" y="382"/>
                                </a:lnTo>
                                <a:lnTo>
                                  <a:pt x="404" y="387"/>
                                </a:lnTo>
                                <a:lnTo>
                                  <a:pt x="395" y="395"/>
                                </a:lnTo>
                                <a:lnTo>
                                  <a:pt x="379" y="409"/>
                                </a:lnTo>
                                <a:lnTo>
                                  <a:pt x="362" y="419"/>
                                </a:lnTo>
                                <a:lnTo>
                                  <a:pt x="357" y="422"/>
                                </a:lnTo>
                                <a:lnTo>
                                  <a:pt x="351" y="425"/>
                                </a:lnTo>
                                <a:lnTo>
                                  <a:pt x="343" y="430"/>
                                </a:lnTo>
                                <a:lnTo>
                                  <a:pt x="321" y="437"/>
                                </a:lnTo>
                                <a:lnTo>
                                  <a:pt x="296" y="443"/>
                                </a:lnTo>
                                <a:lnTo>
                                  <a:pt x="290" y="444"/>
                                </a:lnTo>
                                <a:lnTo>
                                  <a:pt x="283" y="445"/>
                                </a:lnTo>
                                <a:lnTo>
                                  <a:pt x="270" y="448"/>
                                </a:lnTo>
                                <a:lnTo>
                                  <a:pt x="241" y="450"/>
                                </a:lnTo>
                                <a:lnTo>
                                  <a:pt x="209" y="451"/>
                                </a:lnTo>
                                <a:lnTo>
                                  <a:pt x="201" y="451"/>
                                </a:lnTo>
                                <a:lnTo>
                                  <a:pt x="0" y="451"/>
                                </a:lnTo>
                                <a:lnTo>
                                  <a:pt x="0" y="451"/>
                                </a:lnTo>
                                <a:close/>
                                <a:moveTo>
                                  <a:pt x="74" y="399"/>
                                </a:moveTo>
                                <a:lnTo>
                                  <a:pt x="193" y="399"/>
                                </a:lnTo>
                                <a:lnTo>
                                  <a:pt x="201" y="399"/>
                                </a:lnTo>
                                <a:lnTo>
                                  <a:pt x="217" y="399"/>
                                </a:lnTo>
                                <a:lnTo>
                                  <a:pt x="248" y="397"/>
                                </a:lnTo>
                                <a:lnTo>
                                  <a:pt x="273" y="394"/>
                                </a:lnTo>
                                <a:lnTo>
                                  <a:pt x="279" y="391"/>
                                </a:lnTo>
                                <a:lnTo>
                                  <a:pt x="283" y="390"/>
                                </a:lnTo>
                                <a:lnTo>
                                  <a:pt x="293" y="388"/>
                                </a:lnTo>
                                <a:lnTo>
                                  <a:pt x="311" y="379"/>
                                </a:lnTo>
                                <a:lnTo>
                                  <a:pt x="324" y="371"/>
                                </a:lnTo>
                                <a:lnTo>
                                  <a:pt x="328" y="368"/>
                                </a:lnTo>
                                <a:lnTo>
                                  <a:pt x="332" y="364"/>
                                </a:lnTo>
                                <a:lnTo>
                                  <a:pt x="340" y="357"/>
                                </a:lnTo>
                                <a:lnTo>
                                  <a:pt x="356" y="338"/>
                                </a:lnTo>
                                <a:lnTo>
                                  <a:pt x="367" y="317"/>
                                </a:lnTo>
                                <a:lnTo>
                                  <a:pt x="370" y="310"/>
                                </a:lnTo>
                                <a:lnTo>
                                  <a:pt x="372" y="304"/>
                                </a:lnTo>
                                <a:lnTo>
                                  <a:pt x="376" y="292"/>
                                </a:lnTo>
                                <a:lnTo>
                                  <a:pt x="382" y="264"/>
                                </a:lnTo>
                                <a:lnTo>
                                  <a:pt x="383" y="232"/>
                                </a:lnTo>
                                <a:lnTo>
                                  <a:pt x="385" y="223"/>
                                </a:lnTo>
                                <a:lnTo>
                                  <a:pt x="383" y="212"/>
                                </a:lnTo>
                                <a:lnTo>
                                  <a:pt x="382" y="190"/>
                                </a:lnTo>
                                <a:lnTo>
                                  <a:pt x="375" y="152"/>
                                </a:lnTo>
                                <a:lnTo>
                                  <a:pt x="360" y="122"/>
                                </a:lnTo>
                                <a:lnTo>
                                  <a:pt x="356" y="114"/>
                                </a:lnTo>
                                <a:lnTo>
                                  <a:pt x="350" y="109"/>
                                </a:lnTo>
                                <a:lnTo>
                                  <a:pt x="340" y="98"/>
                                </a:lnTo>
                                <a:lnTo>
                                  <a:pt x="316" y="79"/>
                                </a:lnTo>
                                <a:lnTo>
                                  <a:pt x="292" y="66"/>
                                </a:lnTo>
                                <a:lnTo>
                                  <a:pt x="286" y="63"/>
                                </a:lnTo>
                                <a:lnTo>
                                  <a:pt x="280" y="61"/>
                                </a:lnTo>
                                <a:lnTo>
                                  <a:pt x="268" y="59"/>
                                </a:lnTo>
                                <a:lnTo>
                                  <a:pt x="239" y="56"/>
                                </a:lnTo>
                                <a:lnTo>
                                  <a:pt x="201" y="54"/>
                                </a:lnTo>
                                <a:lnTo>
                                  <a:pt x="191" y="53"/>
                                </a:lnTo>
                                <a:lnTo>
                                  <a:pt x="74" y="53"/>
                                </a:lnTo>
                                <a:lnTo>
                                  <a:pt x="74" y="399"/>
                                </a:lnTo>
                                <a:lnTo>
                                  <a:pt x="74" y="3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15"/>
                        <wps:cNvSpPr>
                          <a:spLocks/>
                        </wps:cNvSpPr>
                        <wps:spPr bwMode="auto">
                          <a:xfrm>
                            <a:off x="567690" y="1894205"/>
                            <a:ext cx="97155" cy="143510"/>
                          </a:xfrm>
                          <a:custGeom>
                            <a:avLst/>
                            <a:gdLst>
                              <a:gd name="T0" fmla="*/ 0 w 461"/>
                              <a:gd name="T1" fmla="*/ 451 h 451"/>
                              <a:gd name="T2" fmla="*/ 0 w 461"/>
                              <a:gd name="T3" fmla="*/ 0 h 451"/>
                              <a:gd name="T4" fmla="*/ 191 w 461"/>
                              <a:gd name="T5" fmla="*/ 0 h 451"/>
                              <a:gd name="T6" fmla="*/ 201 w 461"/>
                              <a:gd name="T7" fmla="*/ 1 h 451"/>
                              <a:gd name="T8" fmla="*/ 222 w 461"/>
                              <a:gd name="T9" fmla="*/ 1 h 451"/>
                              <a:gd name="T10" fmla="*/ 257 w 461"/>
                              <a:gd name="T11" fmla="*/ 4 h 451"/>
                              <a:gd name="T12" fmla="*/ 284 w 461"/>
                              <a:gd name="T13" fmla="*/ 7 h 451"/>
                              <a:gd name="T14" fmla="*/ 292 w 461"/>
                              <a:gd name="T15" fmla="*/ 7 h 451"/>
                              <a:gd name="T16" fmla="*/ 299 w 461"/>
                              <a:gd name="T17" fmla="*/ 10 h 451"/>
                              <a:gd name="T18" fmla="*/ 314 w 461"/>
                              <a:gd name="T19" fmla="*/ 13 h 451"/>
                              <a:gd name="T20" fmla="*/ 341 w 461"/>
                              <a:gd name="T21" fmla="*/ 24 h 451"/>
                              <a:gd name="T22" fmla="*/ 366 w 461"/>
                              <a:gd name="T23" fmla="*/ 37 h 451"/>
                              <a:gd name="T24" fmla="*/ 373 w 461"/>
                              <a:gd name="T25" fmla="*/ 40 h 451"/>
                              <a:gd name="T26" fmla="*/ 379 w 461"/>
                              <a:gd name="T27" fmla="*/ 46 h 451"/>
                              <a:gd name="T28" fmla="*/ 394 w 461"/>
                              <a:gd name="T29" fmla="*/ 57 h 451"/>
                              <a:gd name="T30" fmla="*/ 416 w 461"/>
                              <a:gd name="T31" fmla="*/ 81 h 451"/>
                              <a:gd name="T32" fmla="*/ 435 w 461"/>
                              <a:gd name="T33" fmla="*/ 110 h 451"/>
                              <a:gd name="T34" fmla="*/ 439 w 461"/>
                              <a:gd name="T35" fmla="*/ 117 h 451"/>
                              <a:gd name="T36" fmla="*/ 442 w 461"/>
                              <a:gd name="T37" fmla="*/ 125 h 451"/>
                              <a:gd name="T38" fmla="*/ 448 w 461"/>
                              <a:gd name="T39" fmla="*/ 142 h 451"/>
                              <a:gd name="T40" fmla="*/ 456 w 461"/>
                              <a:gd name="T41" fmla="*/ 177 h 451"/>
                              <a:gd name="T42" fmla="*/ 459 w 461"/>
                              <a:gd name="T43" fmla="*/ 215 h 451"/>
                              <a:gd name="T44" fmla="*/ 461 w 461"/>
                              <a:gd name="T45" fmla="*/ 224 h 451"/>
                              <a:gd name="T46" fmla="*/ 459 w 461"/>
                              <a:gd name="T47" fmla="*/ 233 h 451"/>
                              <a:gd name="T48" fmla="*/ 459 w 461"/>
                              <a:gd name="T49" fmla="*/ 250 h 451"/>
                              <a:gd name="T50" fmla="*/ 455 w 461"/>
                              <a:gd name="T51" fmla="*/ 281 h 451"/>
                              <a:gd name="T52" fmla="*/ 448 w 461"/>
                              <a:gd name="T53" fmla="*/ 309 h 451"/>
                              <a:gd name="T54" fmla="*/ 446 w 461"/>
                              <a:gd name="T55" fmla="*/ 315 h 451"/>
                              <a:gd name="T56" fmla="*/ 443 w 461"/>
                              <a:gd name="T57" fmla="*/ 322 h 451"/>
                              <a:gd name="T58" fmla="*/ 437 w 461"/>
                              <a:gd name="T59" fmla="*/ 335 h 451"/>
                              <a:gd name="T60" fmla="*/ 426 w 461"/>
                              <a:gd name="T61" fmla="*/ 357 h 451"/>
                              <a:gd name="T62" fmla="*/ 411 w 461"/>
                              <a:gd name="T63" fmla="*/ 378 h 451"/>
                              <a:gd name="T64" fmla="*/ 408 w 461"/>
                              <a:gd name="T65" fmla="*/ 382 h 451"/>
                              <a:gd name="T66" fmla="*/ 404 w 461"/>
                              <a:gd name="T67" fmla="*/ 387 h 451"/>
                              <a:gd name="T68" fmla="*/ 395 w 461"/>
                              <a:gd name="T69" fmla="*/ 395 h 451"/>
                              <a:gd name="T70" fmla="*/ 379 w 461"/>
                              <a:gd name="T71" fmla="*/ 409 h 451"/>
                              <a:gd name="T72" fmla="*/ 362 w 461"/>
                              <a:gd name="T73" fmla="*/ 419 h 451"/>
                              <a:gd name="T74" fmla="*/ 357 w 461"/>
                              <a:gd name="T75" fmla="*/ 422 h 451"/>
                              <a:gd name="T76" fmla="*/ 351 w 461"/>
                              <a:gd name="T77" fmla="*/ 425 h 451"/>
                              <a:gd name="T78" fmla="*/ 343 w 461"/>
                              <a:gd name="T79" fmla="*/ 430 h 451"/>
                              <a:gd name="T80" fmla="*/ 321 w 461"/>
                              <a:gd name="T81" fmla="*/ 437 h 451"/>
                              <a:gd name="T82" fmla="*/ 296 w 461"/>
                              <a:gd name="T83" fmla="*/ 443 h 451"/>
                              <a:gd name="T84" fmla="*/ 290 w 461"/>
                              <a:gd name="T85" fmla="*/ 444 h 451"/>
                              <a:gd name="T86" fmla="*/ 283 w 461"/>
                              <a:gd name="T87" fmla="*/ 445 h 451"/>
                              <a:gd name="T88" fmla="*/ 270 w 461"/>
                              <a:gd name="T89" fmla="*/ 448 h 451"/>
                              <a:gd name="T90" fmla="*/ 241 w 461"/>
                              <a:gd name="T91" fmla="*/ 450 h 451"/>
                              <a:gd name="T92" fmla="*/ 209 w 461"/>
                              <a:gd name="T93" fmla="*/ 451 h 451"/>
                              <a:gd name="T94" fmla="*/ 201 w 461"/>
                              <a:gd name="T95" fmla="*/ 451 h 451"/>
                              <a:gd name="T96" fmla="*/ 0 w 461"/>
                              <a:gd name="T97" fmla="*/ 451 h 451"/>
                              <a:gd name="T98" fmla="*/ 0 w 461"/>
                              <a:gd name="T9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461" h="451">
                                <a:moveTo>
                                  <a:pt x="0" y="451"/>
                                </a:moveTo>
                                <a:lnTo>
                                  <a:pt x="0" y="0"/>
                                </a:lnTo>
                                <a:lnTo>
                                  <a:pt x="191" y="0"/>
                                </a:lnTo>
                                <a:lnTo>
                                  <a:pt x="201" y="1"/>
                                </a:lnTo>
                                <a:lnTo>
                                  <a:pt x="222" y="1"/>
                                </a:lnTo>
                                <a:lnTo>
                                  <a:pt x="257" y="4"/>
                                </a:lnTo>
                                <a:lnTo>
                                  <a:pt x="284" y="7"/>
                                </a:lnTo>
                                <a:lnTo>
                                  <a:pt x="292" y="7"/>
                                </a:lnTo>
                                <a:lnTo>
                                  <a:pt x="299" y="10"/>
                                </a:lnTo>
                                <a:lnTo>
                                  <a:pt x="314" y="13"/>
                                </a:lnTo>
                                <a:lnTo>
                                  <a:pt x="341" y="24"/>
                                </a:lnTo>
                                <a:lnTo>
                                  <a:pt x="366" y="37"/>
                                </a:lnTo>
                                <a:lnTo>
                                  <a:pt x="373" y="40"/>
                                </a:lnTo>
                                <a:lnTo>
                                  <a:pt x="379" y="46"/>
                                </a:lnTo>
                                <a:lnTo>
                                  <a:pt x="394" y="57"/>
                                </a:lnTo>
                                <a:lnTo>
                                  <a:pt x="416" y="81"/>
                                </a:lnTo>
                                <a:lnTo>
                                  <a:pt x="435" y="110"/>
                                </a:lnTo>
                                <a:lnTo>
                                  <a:pt x="439" y="117"/>
                                </a:lnTo>
                                <a:lnTo>
                                  <a:pt x="442" y="125"/>
                                </a:lnTo>
                                <a:lnTo>
                                  <a:pt x="448" y="142"/>
                                </a:lnTo>
                                <a:lnTo>
                                  <a:pt x="456" y="177"/>
                                </a:lnTo>
                                <a:lnTo>
                                  <a:pt x="459" y="215"/>
                                </a:lnTo>
                                <a:lnTo>
                                  <a:pt x="461" y="224"/>
                                </a:lnTo>
                                <a:lnTo>
                                  <a:pt x="459" y="233"/>
                                </a:lnTo>
                                <a:lnTo>
                                  <a:pt x="459" y="250"/>
                                </a:lnTo>
                                <a:lnTo>
                                  <a:pt x="455" y="281"/>
                                </a:lnTo>
                                <a:lnTo>
                                  <a:pt x="448" y="309"/>
                                </a:lnTo>
                                <a:lnTo>
                                  <a:pt x="446" y="315"/>
                                </a:lnTo>
                                <a:lnTo>
                                  <a:pt x="443" y="322"/>
                                </a:lnTo>
                                <a:lnTo>
                                  <a:pt x="437" y="335"/>
                                </a:lnTo>
                                <a:lnTo>
                                  <a:pt x="426" y="357"/>
                                </a:lnTo>
                                <a:lnTo>
                                  <a:pt x="411" y="378"/>
                                </a:lnTo>
                                <a:lnTo>
                                  <a:pt x="408" y="382"/>
                                </a:lnTo>
                                <a:lnTo>
                                  <a:pt x="404" y="387"/>
                                </a:lnTo>
                                <a:lnTo>
                                  <a:pt x="395" y="395"/>
                                </a:lnTo>
                                <a:lnTo>
                                  <a:pt x="379" y="409"/>
                                </a:lnTo>
                                <a:lnTo>
                                  <a:pt x="362" y="419"/>
                                </a:lnTo>
                                <a:lnTo>
                                  <a:pt x="357" y="422"/>
                                </a:lnTo>
                                <a:lnTo>
                                  <a:pt x="351" y="425"/>
                                </a:lnTo>
                                <a:lnTo>
                                  <a:pt x="343" y="430"/>
                                </a:lnTo>
                                <a:lnTo>
                                  <a:pt x="321" y="437"/>
                                </a:lnTo>
                                <a:lnTo>
                                  <a:pt x="296" y="443"/>
                                </a:lnTo>
                                <a:lnTo>
                                  <a:pt x="290" y="444"/>
                                </a:lnTo>
                                <a:lnTo>
                                  <a:pt x="283" y="445"/>
                                </a:lnTo>
                                <a:lnTo>
                                  <a:pt x="270" y="448"/>
                                </a:lnTo>
                                <a:lnTo>
                                  <a:pt x="241" y="450"/>
                                </a:lnTo>
                                <a:lnTo>
                                  <a:pt x="209" y="451"/>
                                </a:lnTo>
                                <a:lnTo>
                                  <a:pt x="201"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16"/>
                        <wps:cNvSpPr>
                          <a:spLocks/>
                        </wps:cNvSpPr>
                        <wps:spPr bwMode="auto">
                          <a:xfrm>
                            <a:off x="582930" y="1911350"/>
                            <a:ext cx="66040" cy="109855"/>
                          </a:xfrm>
                          <a:custGeom>
                            <a:avLst/>
                            <a:gdLst>
                              <a:gd name="T0" fmla="*/ 0 w 311"/>
                              <a:gd name="T1" fmla="*/ 346 h 346"/>
                              <a:gd name="T2" fmla="*/ 119 w 311"/>
                              <a:gd name="T3" fmla="*/ 346 h 346"/>
                              <a:gd name="T4" fmla="*/ 127 w 311"/>
                              <a:gd name="T5" fmla="*/ 346 h 346"/>
                              <a:gd name="T6" fmla="*/ 143 w 311"/>
                              <a:gd name="T7" fmla="*/ 346 h 346"/>
                              <a:gd name="T8" fmla="*/ 174 w 311"/>
                              <a:gd name="T9" fmla="*/ 344 h 346"/>
                              <a:gd name="T10" fmla="*/ 199 w 311"/>
                              <a:gd name="T11" fmla="*/ 341 h 346"/>
                              <a:gd name="T12" fmla="*/ 205 w 311"/>
                              <a:gd name="T13" fmla="*/ 338 h 346"/>
                              <a:gd name="T14" fmla="*/ 209 w 311"/>
                              <a:gd name="T15" fmla="*/ 337 h 346"/>
                              <a:gd name="T16" fmla="*/ 219 w 311"/>
                              <a:gd name="T17" fmla="*/ 335 h 346"/>
                              <a:gd name="T18" fmla="*/ 237 w 311"/>
                              <a:gd name="T19" fmla="*/ 326 h 346"/>
                              <a:gd name="T20" fmla="*/ 250 w 311"/>
                              <a:gd name="T21" fmla="*/ 318 h 346"/>
                              <a:gd name="T22" fmla="*/ 254 w 311"/>
                              <a:gd name="T23" fmla="*/ 315 h 346"/>
                              <a:gd name="T24" fmla="*/ 258 w 311"/>
                              <a:gd name="T25" fmla="*/ 311 h 346"/>
                              <a:gd name="T26" fmla="*/ 266 w 311"/>
                              <a:gd name="T27" fmla="*/ 304 h 346"/>
                              <a:gd name="T28" fmla="*/ 282 w 311"/>
                              <a:gd name="T29" fmla="*/ 285 h 346"/>
                              <a:gd name="T30" fmla="*/ 293 w 311"/>
                              <a:gd name="T31" fmla="*/ 264 h 346"/>
                              <a:gd name="T32" fmla="*/ 296 w 311"/>
                              <a:gd name="T33" fmla="*/ 257 h 346"/>
                              <a:gd name="T34" fmla="*/ 298 w 311"/>
                              <a:gd name="T35" fmla="*/ 251 h 346"/>
                              <a:gd name="T36" fmla="*/ 302 w 311"/>
                              <a:gd name="T37" fmla="*/ 239 h 346"/>
                              <a:gd name="T38" fmla="*/ 308 w 311"/>
                              <a:gd name="T39" fmla="*/ 211 h 346"/>
                              <a:gd name="T40" fmla="*/ 309 w 311"/>
                              <a:gd name="T41" fmla="*/ 179 h 346"/>
                              <a:gd name="T42" fmla="*/ 311 w 311"/>
                              <a:gd name="T43" fmla="*/ 170 h 346"/>
                              <a:gd name="T44" fmla="*/ 309 w 311"/>
                              <a:gd name="T45" fmla="*/ 159 h 346"/>
                              <a:gd name="T46" fmla="*/ 308 w 311"/>
                              <a:gd name="T47" fmla="*/ 137 h 346"/>
                              <a:gd name="T48" fmla="*/ 301 w 311"/>
                              <a:gd name="T49" fmla="*/ 99 h 346"/>
                              <a:gd name="T50" fmla="*/ 286 w 311"/>
                              <a:gd name="T51" fmla="*/ 69 h 346"/>
                              <a:gd name="T52" fmla="*/ 282 w 311"/>
                              <a:gd name="T53" fmla="*/ 61 h 346"/>
                              <a:gd name="T54" fmla="*/ 276 w 311"/>
                              <a:gd name="T55" fmla="*/ 56 h 346"/>
                              <a:gd name="T56" fmla="*/ 266 w 311"/>
                              <a:gd name="T57" fmla="*/ 45 h 346"/>
                              <a:gd name="T58" fmla="*/ 242 w 311"/>
                              <a:gd name="T59" fmla="*/ 26 h 346"/>
                              <a:gd name="T60" fmla="*/ 218 w 311"/>
                              <a:gd name="T61" fmla="*/ 13 h 346"/>
                              <a:gd name="T62" fmla="*/ 212 w 311"/>
                              <a:gd name="T63" fmla="*/ 10 h 346"/>
                              <a:gd name="T64" fmla="*/ 206 w 311"/>
                              <a:gd name="T65" fmla="*/ 8 h 346"/>
                              <a:gd name="T66" fmla="*/ 194 w 311"/>
                              <a:gd name="T67" fmla="*/ 6 h 346"/>
                              <a:gd name="T68" fmla="*/ 165 w 311"/>
                              <a:gd name="T69" fmla="*/ 3 h 346"/>
                              <a:gd name="T70" fmla="*/ 127 w 311"/>
                              <a:gd name="T71" fmla="*/ 1 h 346"/>
                              <a:gd name="T72" fmla="*/ 117 w 311"/>
                              <a:gd name="T73" fmla="*/ 0 h 346"/>
                              <a:gd name="T74" fmla="*/ 0 w 311"/>
                              <a:gd name="T75" fmla="*/ 0 h 346"/>
                              <a:gd name="T76" fmla="*/ 0 w 311"/>
                              <a:gd name="T77" fmla="*/ 346 h 346"/>
                              <a:gd name="T78" fmla="*/ 0 w 311"/>
                              <a:gd name="T79" fmla="*/ 346 h 3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11" h="346">
                                <a:moveTo>
                                  <a:pt x="0" y="346"/>
                                </a:moveTo>
                                <a:lnTo>
                                  <a:pt x="119" y="346"/>
                                </a:lnTo>
                                <a:lnTo>
                                  <a:pt x="127" y="346"/>
                                </a:lnTo>
                                <a:lnTo>
                                  <a:pt x="143" y="346"/>
                                </a:lnTo>
                                <a:lnTo>
                                  <a:pt x="174" y="344"/>
                                </a:lnTo>
                                <a:lnTo>
                                  <a:pt x="199" y="341"/>
                                </a:lnTo>
                                <a:lnTo>
                                  <a:pt x="205" y="338"/>
                                </a:lnTo>
                                <a:lnTo>
                                  <a:pt x="209" y="337"/>
                                </a:lnTo>
                                <a:lnTo>
                                  <a:pt x="219" y="335"/>
                                </a:lnTo>
                                <a:lnTo>
                                  <a:pt x="237" y="326"/>
                                </a:lnTo>
                                <a:lnTo>
                                  <a:pt x="250" y="318"/>
                                </a:lnTo>
                                <a:lnTo>
                                  <a:pt x="254" y="315"/>
                                </a:lnTo>
                                <a:lnTo>
                                  <a:pt x="258" y="311"/>
                                </a:lnTo>
                                <a:lnTo>
                                  <a:pt x="266" y="304"/>
                                </a:lnTo>
                                <a:lnTo>
                                  <a:pt x="282" y="285"/>
                                </a:lnTo>
                                <a:lnTo>
                                  <a:pt x="293" y="264"/>
                                </a:lnTo>
                                <a:lnTo>
                                  <a:pt x="296" y="257"/>
                                </a:lnTo>
                                <a:lnTo>
                                  <a:pt x="298" y="251"/>
                                </a:lnTo>
                                <a:lnTo>
                                  <a:pt x="302" y="239"/>
                                </a:lnTo>
                                <a:lnTo>
                                  <a:pt x="308" y="211"/>
                                </a:lnTo>
                                <a:lnTo>
                                  <a:pt x="309" y="179"/>
                                </a:lnTo>
                                <a:lnTo>
                                  <a:pt x="311" y="170"/>
                                </a:lnTo>
                                <a:lnTo>
                                  <a:pt x="309" y="159"/>
                                </a:lnTo>
                                <a:lnTo>
                                  <a:pt x="308" y="137"/>
                                </a:lnTo>
                                <a:lnTo>
                                  <a:pt x="301" y="99"/>
                                </a:lnTo>
                                <a:lnTo>
                                  <a:pt x="286" y="69"/>
                                </a:lnTo>
                                <a:lnTo>
                                  <a:pt x="282" y="61"/>
                                </a:lnTo>
                                <a:lnTo>
                                  <a:pt x="276" y="56"/>
                                </a:lnTo>
                                <a:lnTo>
                                  <a:pt x="266" y="45"/>
                                </a:lnTo>
                                <a:lnTo>
                                  <a:pt x="242" y="26"/>
                                </a:lnTo>
                                <a:lnTo>
                                  <a:pt x="218" y="13"/>
                                </a:lnTo>
                                <a:lnTo>
                                  <a:pt x="212" y="10"/>
                                </a:lnTo>
                                <a:lnTo>
                                  <a:pt x="206" y="8"/>
                                </a:lnTo>
                                <a:lnTo>
                                  <a:pt x="194" y="6"/>
                                </a:lnTo>
                                <a:lnTo>
                                  <a:pt x="165" y="3"/>
                                </a:lnTo>
                                <a:lnTo>
                                  <a:pt x="127" y="1"/>
                                </a:lnTo>
                                <a:lnTo>
                                  <a:pt x="117" y="0"/>
                                </a:lnTo>
                                <a:lnTo>
                                  <a:pt x="0" y="0"/>
                                </a:lnTo>
                                <a:lnTo>
                                  <a:pt x="0" y="346"/>
                                </a:lnTo>
                                <a:lnTo>
                                  <a:pt x="0" y="34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17"/>
                        <wps:cNvSpPr>
                          <a:spLocks noEditPoints="1"/>
                        </wps:cNvSpPr>
                        <wps:spPr bwMode="auto">
                          <a:xfrm>
                            <a:off x="687070" y="1894205"/>
                            <a:ext cx="111125" cy="143510"/>
                          </a:xfrm>
                          <a:custGeom>
                            <a:avLst/>
                            <a:gdLst>
                              <a:gd name="T0" fmla="*/ 0 w 523"/>
                              <a:gd name="T1" fmla="*/ 451 h 451"/>
                              <a:gd name="T2" fmla="*/ 215 w 523"/>
                              <a:gd name="T3" fmla="*/ 0 h 451"/>
                              <a:gd name="T4" fmla="*/ 296 w 523"/>
                              <a:gd name="T5" fmla="*/ 0 h 451"/>
                              <a:gd name="T6" fmla="*/ 523 w 523"/>
                              <a:gd name="T7" fmla="*/ 451 h 451"/>
                              <a:gd name="T8" fmla="*/ 440 w 523"/>
                              <a:gd name="T9" fmla="*/ 451 h 451"/>
                              <a:gd name="T10" fmla="*/ 374 w 523"/>
                              <a:gd name="T11" fmla="*/ 315 h 451"/>
                              <a:gd name="T12" fmla="*/ 140 w 523"/>
                              <a:gd name="T13" fmla="*/ 315 h 451"/>
                              <a:gd name="T14" fmla="*/ 78 w 523"/>
                              <a:gd name="T15" fmla="*/ 451 h 451"/>
                              <a:gd name="T16" fmla="*/ 0 w 523"/>
                              <a:gd name="T17" fmla="*/ 451 h 451"/>
                              <a:gd name="T18" fmla="*/ 0 w 523"/>
                              <a:gd name="T19" fmla="*/ 451 h 451"/>
                              <a:gd name="T20" fmla="*/ 162 w 523"/>
                              <a:gd name="T21" fmla="*/ 266 h 451"/>
                              <a:gd name="T22" fmla="*/ 351 w 523"/>
                              <a:gd name="T23" fmla="*/ 266 h 451"/>
                              <a:gd name="T24" fmla="*/ 293 w 523"/>
                              <a:gd name="T25" fmla="*/ 142 h 451"/>
                              <a:gd name="T26" fmla="*/ 288 w 523"/>
                              <a:gd name="T27" fmla="*/ 133 h 451"/>
                              <a:gd name="T28" fmla="*/ 280 w 523"/>
                              <a:gd name="T29" fmla="*/ 114 h 451"/>
                              <a:gd name="T30" fmla="*/ 266 w 523"/>
                              <a:gd name="T31" fmla="*/ 83 h 451"/>
                              <a:gd name="T32" fmla="*/ 255 w 523"/>
                              <a:gd name="T33" fmla="*/ 54 h 451"/>
                              <a:gd name="T34" fmla="*/ 253 w 523"/>
                              <a:gd name="T35" fmla="*/ 47 h 451"/>
                              <a:gd name="T36" fmla="*/ 250 w 523"/>
                              <a:gd name="T37" fmla="*/ 56 h 451"/>
                              <a:gd name="T38" fmla="*/ 246 w 523"/>
                              <a:gd name="T39" fmla="*/ 70 h 451"/>
                              <a:gd name="T40" fmla="*/ 236 w 523"/>
                              <a:gd name="T41" fmla="*/ 99 h 451"/>
                              <a:gd name="T42" fmla="*/ 226 w 523"/>
                              <a:gd name="T43" fmla="*/ 127 h 451"/>
                              <a:gd name="T44" fmla="*/ 223 w 523"/>
                              <a:gd name="T45" fmla="*/ 134 h 451"/>
                              <a:gd name="T46" fmla="*/ 162 w 523"/>
                              <a:gd name="T47" fmla="*/ 266 h 451"/>
                              <a:gd name="T48" fmla="*/ 162 w 523"/>
                              <a:gd name="T49" fmla="*/ 266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23" h="451">
                                <a:moveTo>
                                  <a:pt x="0" y="451"/>
                                </a:moveTo>
                                <a:lnTo>
                                  <a:pt x="215" y="0"/>
                                </a:lnTo>
                                <a:lnTo>
                                  <a:pt x="296" y="0"/>
                                </a:lnTo>
                                <a:lnTo>
                                  <a:pt x="523" y="451"/>
                                </a:lnTo>
                                <a:lnTo>
                                  <a:pt x="440" y="451"/>
                                </a:lnTo>
                                <a:lnTo>
                                  <a:pt x="374" y="315"/>
                                </a:lnTo>
                                <a:lnTo>
                                  <a:pt x="140" y="315"/>
                                </a:lnTo>
                                <a:lnTo>
                                  <a:pt x="78" y="451"/>
                                </a:lnTo>
                                <a:lnTo>
                                  <a:pt x="0" y="451"/>
                                </a:lnTo>
                                <a:lnTo>
                                  <a:pt x="0" y="451"/>
                                </a:lnTo>
                                <a:close/>
                                <a:moveTo>
                                  <a:pt x="162" y="266"/>
                                </a:moveTo>
                                <a:lnTo>
                                  <a:pt x="351" y="266"/>
                                </a:lnTo>
                                <a:lnTo>
                                  <a:pt x="293" y="142"/>
                                </a:lnTo>
                                <a:lnTo>
                                  <a:pt x="288" y="133"/>
                                </a:lnTo>
                                <a:lnTo>
                                  <a:pt x="280" y="114"/>
                                </a:lnTo>
                                <a:lnTo>
                                  <a:pt x="266" y="83"/>
                                </a:lnTo>
                                <a:lnTo>
                                  <a:pt x="255" y="54"/>
                                </a:lnTo>
                                <a:lnTo>
                                  <a:pt x="253" y="47"/>
                                </a:lnTo>
                                <a:lnTo>
                                  <a:pt x="250" y="56"/>
                                </a:lnTo>
                                <a:lnTo>
                                  <a:pt x="246" y="70"/>
                                </a:lnTo>
                                <a:lnTo>
                                  <a:pt x="236" y="99"/>
                                </a:lnTo>
                                <a:lnTo>
                                  <a:pt x="226" y="127"/>
                                </a:lnTo>
                                <a:lnTo>
                                  <a:pt x="223" y="134"/>
                                </a:lnTo>
                                <a:lnTo>
                                  <a:pt x="162" y="266"/>
                                </a:lnTo>
                                <a:lnTo>
                                  <a:pt x="162" y="2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8"/>
                        <wps:cNvSpPr>
                          <a:spLocks/>
                        </wps:cNvSpPr>
                        <wps:spPr bwMode="auto">
                          <a:xfrm>
                            <a:off x="687070" y="1894205"/>
                            <a:ext cx="111125" cy="143510"/>
                          </a:xfrm>
                          <a:custGeom>
                            <a:avLst/>
                            <a:gdLst>
                              <a:gd name="T0" fmla="*/ 0 w 523"/>
                              <a:gd name="T1" fmla="*/ 451 h 451"/>
                              <a:gd name="T2" fmla="*/ 215 w 523"/>
                              <a:gd name="T3" fmla="*/ 0 h 451"/>
                              <a:gd name="T4" fmla="*/ 296 w 523"/>
                              <a:gd name="T5" fmla="*/ 0 h 451"/>
                              <a:gd name="T6" fmla="*/ 523 w 523"/>
                              <a:gd name="T7" fmla="*/ 451 h 451"/>
                              <a:gd name="T8" fmla="*/ 440 w 523"/>
                              <a:gd name="T9" fmla="*/ 451 h 451"/>
                              <a:gd name="T10" fmla="*/ 374 w 523"/>
                              <a:gd name="T11" fmla="*/ 315 h 451"/>
                              <a:gd name="T12" fmla="*/ 140 w 523"/>
                              <a:gd name="T13" fmla="*/ 315 h 451"/>
                              <a:gd name="T14" fmla="*/ 78 w 523"/>
                              <a:gd name="T15" fmla="*/ 451 h 451"/>
                              <a:gd name="T16" fmla="*/ 0 w 523"/>
                              <a:gd name="T17" fmla="*/ 451 h 451"/>
                              <a:gd name="T18" fmla="*/ 0 w 523"/>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23" h="451">
                                <a:moveTo>
                                  <a:pt x="0" y="451"/>
                                </a:moveTo>
                                <a:lnTo>
                                  <a:pt x="215" y="0"/>
                                </a:lnTo>
                                <a:lnTo>
                                  <a:pt x="296" y="0"/>
                                </a:lnTo>
                                <a:lnTo>
                                  <a:pt x="523" y="451"/>
                                </a:lnTo>
                                <a:lnTo>
                                  <a:pt x="440" y="451"/>
                                </a:lnTo>
                                <a:lnTo>
                                  <a:pt x="374" y="315"/>
                                </a:lnTo>
                                <a:lnTo>
                                  <a:pt x="140" y="315"/>
                                </a:lnTo>
                                <a:lnTo>
                                  <a:pt x="78"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19"/>
                        <wps:cNvSpPr>
                          <a:spLocks/>
                        </wps:cNvSpPr>
                        <wps:spPr bwMode="auto">
                          <a:xfrm>
                            <a:off x="721360" y="1909445"/>
                            <a:ext cx="40005" cy="69215"/>
                          </a:xfrm>
                          <a:custGeom>
                            <a:avLst/>
                            <a:gdLst>
                              <a:gd name="T0" fmla="*/ 0 w 189"/>
                              <a:gd name="T1" fmla="*/ 219 h 219"/>
                              <a:gd name="T2" fmla="*/ 189 w 189"/>
                              <a:gd name="T3" fmla="*/ 219 h 219"/>
                              <a:gd name="T4" fmla="*/ 131 w 189"/>
                              <a:gd name="T5" fmla="*/ 95 h 219"/>
                              <a:gd name="T6" fmla="*/ 126 w 189"/>
                              <a:gd name="T7" fmla="*/ 86 h 219"/>
                              <a:gd name="T8" fmla="*/ 118 w 189"/>
                              <a:gd name="T9" fmla="*/ 67 h 219"/>
                              <a:gd name="T10" fmla="*/ 104 w 189"/>
                              <a:gd name="T11" fmla="*/ 36 h 219"/>
                              <a:gd name="T12" fmla="*/ 93 w 189"/>
                              <a:gd name="T13" fmla="*/ 7 h 219"/>
                              <a:gd name="T14" fmla="*/ 91 w 189"/>
                              <a:gd name="T15" fmla="*/ 0 h 219"/>
                              <a:gd name="T16" fmla="*/ 88 w 189"/>
                              <a:gd name="T17" fmla="*/ 9 h 219"/>
                              <a:gd name="T18" fmla="*/ 84 w 189"/>
                              <a:gd name="T19" fmla="*/ 23 h 219"/>
                              <a:gd name="T20" fmla="*/ 74 w 189"/>
                              <a:gd name="T21" fmla="*/ 52 h 219"/>
                              <a:gd name="T22" fmla="*/ 64 w 189"/>
                              <a:gd name="T23" fmla="*/ 80 h 219"/>
                              <a:gd name="T24" fmla="*/ 61 w 189"/>
                              <a:gd name="T25" fmla="*/ 87 h 219"/>
                              <a:gd name="T26" fmla="*/ 0 w 189"/>
                              <a:gd name="T27" fmla="*/ 219 h 219"/>
                              <a:gd name="T28" fmla="*/ 0 w 189"/>
                              <a:gd name="T29" fmla="*/ 219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9" h="219">
                                <a:moveTo>
                                  <a:pt x="0" y="219"/>
                                </a:moveTo>
                                <a:lnTo>
                                  <a:pt x="189" y="219"/>
                                </a:lnTo>
                                <a:lnTo>
                                  <a:pt x="131" y="95"/>
                                </a:lnTo>
                                <a:lnTo>
                                  <a:pt x="126" y="86"/>
                                </a:lnTo>
                                <a:lnTo>
                                  <a:pt x="118" y="67"/>
                                </a:lnTo>
                                <a:lnTo>
                                  <a:pt x="104" y="36"/>
                                </a:lnTo>
                                <a:lnTo>
                                  <a:pt x="93" y="7"/>
                                </a:lnTo>
                                <a:lnTo>
                                  <a:pt x="91" y="0"/>
                                </a:lnTo>
                                <a:lnTo>
                                  <a:pt x="88" y="9"/>
                                </a:lnTo>
                                <a:lnTo>
                                  <a:pt x="84" y="23"/>
                                </a:lnTo>
                                <a:lnTo>
                                  <a:pt x="74" y="52"/>
                                </a:lnTo>
                                <a:lnTo>
                                  <a:pt x="64" y="80"/>
                                </a:lnTo>
                                <a:lnTo>
                                  <a:pt x="61" y="87"/>
                                </a:lnTo>
                                <a:lnTo>
                                  <a:pt x="0" y="219"/>
                                </a:lnTo>
                                <a:lnTo>
                                  <a:pt x="0" y="21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20"/>
                        <wps:cNvSpPr>
                          <a:spLocks/>
                        </wps:cNvSpPr>
                        <wps:spPr bwMode="auto">
                          <a:xfrm>
                            <a:off x="898525" y="1894205"/>
                            <a:ext cx="43815" cy="143510"/>
                          </a:xfrm>
                          <a:custGeom>
                            <a:avLst/>
                            <a:gdLst>
                              <a:gd name="T0" fmla="*/ 207 w 207"/>
                              <a:gd name="T1" fmla="*/ 452 h 452"/>
                              <a:gd name="T2" fmla="*/ 137 w 207"/>
                              <a:gd name="T3" fmla="*/ 452 h 452"/>
                              <a:gd name="T4" fmla="*/ 137 w 207"/>
                              <a:gd name="T5" fmla="*/ 100 h 452"/>
                              <a:gd name="T6" fmla="*/ 133 w 207"/>
                              <a:gd name="T7" fmla="*/ 104 h 452"/>
                              <a:gd name="T8" fmla="*/ 123 w 207"/>
                              <a:gd name="T9" fmla="*/ 111 h 452"/>
                              <a:gd name="T10" fmla="*/ 102 w 207"/>
                              <a:gd name="T11" fmla="*/ 124 h 452"/>
                              <a:gd name="T12" fmla="*/ 79 w 207"/>
                              <a:gd name="T13" fmla="*/ 137 h 452"/>
                              <a:gd name="T14" fmla="*/ 73 w 207"/>
                              <a:gd name="T15" fmla="*/ 139 h 452"/>
                              <a:gd name="T16" fmla="*/ 66 w 207"/>
                              <a:gd name="T17" fmla="*/ 143 h 452"/>
                              <a:gd name="T18" fmla="*/ 53 w 207"/>
                              <a:gd name="T19" fmla="*/ 148 h 452"/>
                              <a:gd name="T20" fmla="*/ 28 w 207"/>
                              <a:gd name="T21" fmla="*/ 158 h 452"/>
                              <a:gd name="T22" fmla="*/ 5 w 207"/>
                              <a:gd name="T23" fmla="*/ 166 h 452"/>
                              <a:gd name="T24" fmla="*/ 0 w 207"/>
                              <a:gd name="T25" fmla="*/ 167 h 452"/>
                              <a:gd name="T26" fmla="*/ 0 w 207"/>
                              <a:gd name="T27" fmla="*/ 113 h 452"/>
                              <a:gd name="T28" fmla="*/ 9 w 207"/>
                              <a:gd name="T29" fmla="*/ 110 h 452"/>
                              <a:gd name="T30" fmla="*/ 27 w 207"/>
                              <a:gd name="T31" fmla="*/ 103 h 452"/>
                              <a:gd name="T32" fmla="*/ 62 w 207"/>
                              <a:gd name="T33" fmla="*/ 86 h 452"/>
                              <a:gd name="T34" fmla="*/ 92 w 207"/>
                              <a:gd name="T35" fmla="*/ 67 h 452"/>
                              <a:gd name="T36" fmla="*/ 101 w 207"/>
                              <a:gd name="T37" fmla="*/ 61 h 452"/>
                              <a:gd name="T38" fmla="*/ 107 w 207"/>
                              <a:gd name="T39" fmla="*/ 57 h 452"/>
                              <a:gd name="T40" fmla="*/ 120 w 207"/>
                              <a:gd name="T41" fmla="*/ 46 h 452"/>
                              <a:gd name="T42" fmla="*/ 142 w 207"/>
                              <a:gd name="T43" fmla="*/ 26 h 452"/>
                              <a:gd name="T44" fmla="*/ 158 w 207"/>
                              <a:gd name="T45" fmla="*/ 6 h 452"/>
                              <a:gd name="T46" fmla="*/ 162 w 207"/>
                              <a:gd name="T47" fmla="*/ 0 h 452"/>
                              <a:gd name="T48" fmla="*/ 207 w 207"/>
                              <a:gd name="T49" fmla="*/ 0 h 452"/>
                              <a:gd name="T50" fmla="*/ 207 w 207"/>
                              <a:gd name="T51" fmla="*/ 452 h 452"/>
                              <a:gd name="T52" fmla="*/ 207 w 207"/>
                              <a:gd name="T53" fmla="*/ 452 h 4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207" h="452">
                                <a:moveTo>
                                  <a:pt x="207" y="452"/>
                                </a:moveTo>
                                <a:lnTo>
                                  <a:pt x="137" y="452"/>
                                </a:lnTo>
                                <a:lnTo>
                                  <a:pt x="137" y="100"/>
                                </a:lnTo>
                                <a:lnTo>
                                  <a:pt x="133" y="104"/>
                                </a:lnTo>
                                <a:lnTo>
                                  <a:pt x="123" y="111"/>
                                </a:lnTo>
                                <a:lnTo>
                                  <a:pt x="102" y="124"/>
                                </a:lnTo>
                                <a:lnTo>
                                  <a:pt x="79" y="137"/>
                                </a:lnTo>
                                <a:lnTo>
                                  <a:pt x="73" y="139"/>
                                </a:lnTo>
                                <a:lnTo>
                                  <a:pt x="66" y="143"/>
                                </a:lnTo>
                                <a:lnTo>
                                  <a:pt x="53" y="148"/>
                                </a:lnTo>
                                <a:lnTo>
                                  <a:pt x="28" y="158"/>
                                </a:lnTo>
                                <a:lnTo>
                                  <a:pt x="5" y="166"/>
                                </a:lnTo>
                                <a:lnTo>
                                  <a:pt x="0" y="167"/>
                                </a:lnTo>
                                <a:lnTo>
                                  <a:pt x="0" y="113"/>
                                </a:lnTo>
                                <a:lnTo>
                                  <a:pt x="9" y="110"/>
                                </a:lnTo>
                                <a:lnTo>
                                  <a:pt x="27" y="103"/>
                                </a:lnTo>
                                <a:lnTo>
                                  <a:pt x="62" y="86"/>
                                </a:lnTo>
                                <a:lnTo>
                                  <a:pt x="92" y="67"/>
                                </a:lnTo>
                                <a:lnTo>
                                  <a:pt x="101" y="61"/>
                                </a:lnTo>
                                <a:lnTo>
                                  <a:pt x="107" y="57"/>
                                </a:lnTo>
                                <a:lnTo>
                                  <a:pt x="120" y="46"/>
                                </a:lnTo>
                                <a:lnTo>
                                  <a:pt x="142" y="26"/>
                                </a:lnTo>
                                <a:lnTo>
                                  <a:pt x="158" y="6"/>
                                </a:lnTo>
                                <a:lnTo>
                                  <a:pt x="162" y="0"/>
                                </a:lnTo>
                                <a:lnTo>
                                  <a:pt x="207" y="0"/>
                                </a:lnTo>
                                <a:lnTo>
                                  <a:pt x="207" y="452"/>
                                </a:lnTo>
                                <a:lnTo>
                                  <a:pt x="207" y="452"/>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32" name="Freeform 21"/>
                        <wps:cNvSpPr>
                          <a:spLocks noEditPoints="1"/>
                        </wps:cNvSpPr>
                        <wps:spPr bwMode="auto">
                          <a:xfrm>
                            <a:off x="326390" y="2169160"/>
                            <a:ext cx="90170" cy="143510"/>
                          </a:xfrm>
                          <a:custGeom>
                            <a:avLst/>
                            <a:gdLst>
                              <a:gd name="T0" fmla="*/ 0 w 426"/>
                              <a:gd name="T1" fmla="*/ 0 h 451"/>
                              <a:gd name="T2" fmla="*/ 219 w 426"/>
                              <a:gd name="T3" fmla="*/ 1 h 451"/>
                              <a:gd name="T4" fmla="*/ 265 w 426"/>
                              <a:gd name="T5" fmla="*/ 2 h 451"/>
                              <a:gd name="T6" fmla="*/ 295 w 426"/>
                              <a:gd name="T7" fmla="*/ 5 h 451"/>
                              <a:gd name="T8" fmla="*/ 314 w 426"/>
                              <a:gd name="T9" fmla="*/ 8 h 451"/>
                              <a:gd name="T10" fmla="*/ 359 w 426"/>
                              <a:gd name="T11" fmla="*/ 24 h 451"/>
                              <a:gd name="T12" fmla="*/ 369 w 426"/>
                              <a:gd name="T13" fmla="*/ 29 h 451"/>
                              <a:gd name="T14" fmla="*/ 392 w 426"/>
                              <a:gd name="T15" fmla="*/ 48 h 451"/>
                              <a:gd name="T16" fmla="*/ 410 w 426"/>
                              <a:gd name="T17" fmla="*/ 69 h 451"/>
                              <a:gd name="T18" fmla="*/ 416 w 426"/>
                              <a:gd name="T19" fmla="*/ 85 h 451"/>
                              <a:gd name="T20" fmla="*/ 424 w 426"/>
                              <a:gd name="T21" fmla="*/ 126 h 451"/>
                              <a:gd name="T22" fmla="*/ 424 w 426"/>
                              <a:gd name="T23" fmla="*/ 141 h 451"/>
                              <a:gd name="T24" fmla="*/ 410 w 426"/>
                              <a:gd name="T25" fmla="*/ 193 h 451"/>
                              <a:gd name="T26" fmla="*/ 381 w 426"/>
                              <a:gd name="T27" fmla="*/ 228 h 451"/>
                              <a:gd name="T28" fmla="*/ 353 w 426"/>
                              <a:gd name="T29" fmla="*/ 246 h 451"/>
                              <a:gd name="T30" fmla="*/ 270 w 426"/>
                              <a:gd name="T31" fmla="*/ 265 h 451"/>
                              <a:gd name="T32" fmla="*/ 74 w 426"/>
                              <a:gd name="T33" fmla="*/ 267 h 451"/>
                              <a:gd name="T34" fmla="*/ 0 w 426"/>
                              <a:gd name="T35" fmla="*/ 451 h 451"/>
                              <a:gd name="T36" fmla="*/ 74 w 426"/>
                              <a:gd name="T37" fmla="*/ 214 h 451"/>
                              <a:gd name="T38" fmla="*/ 228 w 426"/>
                              <a:gd name="T39" fmla="*/ 214 h 451"/>
                              <a:gd name="T40" fmla="*/ 286 w 426"/>
                              <a:gd name="T41" fmla="*/ 207 h 451"/>
                              <a:gd name="T42" fmla="*/ 319 w 426"/>
                              <a:gd name="T43" fmla="*/ 193 h 451"/>
                              <a:gd name="T44" fmla="*/ 333 w 426"/>
                              <a:gd name="T45" fmla="*/ 183 h 451"/>
                              <a:gd name="T46" fmla="*/ 349 w 426"/>
                              <a:gd name="T47" fmla="*/ 140 h 451"/>
                              <a:gd name="T48" fmla="*/ 349 w 426"/>
                              <a:gd name="T49" fmla="*/ 130 h 451"/>
                              <a:gd name="T50" fmla="*/ 343 w 426"/>
                              <a:gd name="T51" fmla="*/ 104 h 451"/>
                              <a:gd name="T52" fmla="*/ 333 w 426"/>
                              <a:gd name="T53" fmla="*/ 85 h 451"/>
                              <a:gd name="T54" fmla="*/ 322 w 426"/>
                              <a:gd name="T55" fmla="*/ 75 h 451"/>
                              <a:gd name="T56" fmla="*/ 290 w 426"/>
                              <a:gd name="T57" fmla="*/ 59 h 451"/>
                              <a:gd name="T58" fmla="*/ 281 w 426"/>
                              <a:gd name="T59" fmla="*/ 58 h 451"/>
                              <a:gd name="T60" fmla="*/ 252 w 426"/>
                              <a:gd name="T61" fmla="*/ 54 h 451"/>
                              <a:gd name="T62" fmla="*/ 216 w 426"/>
                              <a:gd name="T63" fmla="*/ 53 h 451"/>
                              <a:gd name="T64" fmla="*/ 74 w 426"/>
                              <a:gd name="T65" fmla="*/ 214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26" h="451">
                                <a:moveTo>
                                  <a:pt x="0" y="451"/>
                                </a:moveTo>
                                <a:lnTo>
                                  <a:pt x="0" y="0"/>
                                </a:lnTo>
                                <a:lnTo>
                                  <a:pt x="210" y="0"/>
                                </a:lnTo>
                                <a:lnTo>
                                  <a:pt x="219" y="1"/>
                                </a:lnTo>
                                <a:lnTo>
                                  <a:pt x="235" y="1"/>
                                </a:lnTo>
                                <a:lnTo>
                                  <a:pt x="265" y="2"/>
                                </a:lnTo>
                                <a:lnTo>
                                  <a:pt x="289" y="5"/>
                                </a:lnTo>
                                <a:lnTo>
                                  <a:pt x="295" y="5"/>
                                </a:lnTo>
                                <a:lnTo>
                                  <a:pt x="300" y="6"/>
                                </a:lnTo>
                                <a:lnTo>
                                  <a:pt x="314" y="8"/>
                                </a:lnTo>
                                <a:lnTo>
                                  <a:pt x="338" y="15"/>
                                </a:lnTo>
                                <a:lnTo>
                                  <a:pt x="359" y="24"/>
                                </a:lnTo>
                                <a:lnTo>
                                  <a:pt x="365" y="26"/>
                                </a:lnTo>
                                <a:lnTo>
                                  <a:pt x="369" y="29"/>
                                </a:lnTo>
                                <a:lnTo>
                                  <a:pt x="378" y="35"/>
                                </a:lnTo>
                                <a:lnTo>
                                  <a:pt x="392" y="48"/>
                                </a:lnTo>
                                <a:lnTo>
                                  <a:pt x="405" y="66"/>
                                </a:lnTo>
                                <a:lnTo>
                                  <a:pt x="410" y="69"/>
                                </a:lnTo>
                                <a:lnTo>
                                  <a:pt x="411" y="75"/>
                                </a:lnTo>
                                <a:lnTo>
                                  <a:pt x="416" y="85"/>
                                </a:lnTo>
                                <a:lnTo>
                                  <a:pt x="423" y="105"/>
                                </a:lnTo>
                                <a:lnTo>
                                  <a:pt x="424" y="126"/>
                                </a:lnTo>
                                <a:lnTo>
                                  <a:pt x="426" y="131"/>
                                </a:lnTo>
                                <a:lnTo>
                                  <a:pt x="424" y="141"/>
                                </a:lnTo>
                                <a:lnTo>
                                  <a:pt x="423" y="159"/>
                                </a:lnTo>
                                <a:lnTo>
                                  <a:pt x="410" y="193"/>
                                </a:lnTo>
                                <a:lnTo>
                                  <a:pt x="386" y="223"/>
                                </a:lnTo>
                                <a:lnTo>
                                  <a:pt x="381" y="228"/>
                                </a:lnTo>
                                <a:lnTo>
                                  <a:pt x="372" y="236"/>
                                </a:lnTo>
                                <a:lnTo>
                                  <a:pt x="353" y="246"/>
                                </a:lnTo>
                                <a:lnTo>
                                  <a:pt x="330" y="254"/>
                                </a:lnTo>
                                <a:lnTo>
                                  <a:pt x="270" y="265"/>
                                </a:lnTo>
                                <a:lnTo>
                                  <a:pt x="216" y="267"/>
                                </a:lnTo>
                                <a:lnTo>
                                  <a:pt x="74" y="267"/>
                                </a:lnTo>
                                <a:lnTo>
                                  <a:pt x="74" y="451"/>
                                </a:lnTo>
                                <a:lnTo>
                                  <a:pt x="0" y="451"/>
                                </a:lnTo>
                                <a:lnTo>
                                  <a:pt x="0" y="451"/>
                                </a:lnTo>
                                <a:close/>
                                <a:moveTo>
                                  <a:pt x="74" y="214"/>
                                </a:moveTo>
                                <a:lnTo>
                                  <a:pt x="217" y="214"/>
                                </a:lnTo>
                                <a:lnTo>
                                  <a:pt x="228" y="214"/>
                                </a:lnTo>
                                <a:lnTo>
                                  <a:pt x="249" y="213"/>
                                </a:lnTo>
                                <a:lnTo>
                                  <a:pt x="286" y="207"/>
                                </a:lnTo>
                                <a:lnTo>
                                  <a:pt x="314" y="197"/>
                                </a:lnTo>
                                <a:lnTo>
                                  <a:pt x="319" y="193"/>
                                </a:lnTo>
                                <a:lnTo>
                                  <a:pt x="324" y="190"/>
                                </a:lnTo>
                                <a:lnTo>
                                  <a:pt x="333" y="183"/>
                                </a:lnTo>
                                <a:lnTo>
                                  <a:pt x="344" y="163"/>
                                </a:lnTo>
                                <a:lnTo>
                                  <a:pt x="349" y="140"/>
                                </a:lnTo>
                                <a:lnTo>
                                  <a:pt x="350" y="133"/>
                                </a:lnTo>
                                <a:lnTo>
                                  <a:pt x="349" y="130"/>
                                </a:lnTo>
                                <a:lnTo>
                                  <a:pt x="349" y="120"/>
                                </a:lnTo>
                                <a:lnTo>
                                  <a:pt x="343" y="104"/>
                                </a:lnTo>
                                <a:lnTo>
                                  <a:pt x="334" y="88"/>
                                </a:lnTo>
                                <a:lnTo>
                                  <a:pt x="333" y="85"/>
                                </a:lnTo>
                                <a:lnTo>
                                  <a:pt x="328" y="82"/>
                                </a:lnTo>
                                <a:lnTo>
                                  <a:pt x="322" y="75"/>
                                </a:lnTo>
                                <a:lnTo>
                                  <a:pt x="306" y="66"/>
                                </a:lnTo>
                                <a:lnTo>
                                  <a:pt x="290" y="59"/>
                                </a:lnTo>
                                <a:lnTo>
                                  <a:pt x="286" y="58"/>
                                </a:lnTo>
                                <a:lnTo>
                                  <a:pt x="281" y="58"/>
                                </a:lnTo>
                                <a:lnTo>
                                  <a:pt x="274" y="57"/>
                                </a:lnTo>
                                <a:lnTo>
                                  <a:pt x="252" y="54"/>
                                </a:lnTo>
                                <a:lnTo>
                                  <a:pt x="223" y="54"/>
                                </a:lnTo>
                                <a:lnTo>
                                  <a:pt x="216" y="53"/>
                                </a:lnTo>
                                <a:lnTo>
                                  <a:pt x="74" y="53"/>
                                </a:lnTo>
                                <a:lnTo>
                                  <a:pt x="74" y="214"/>
                                </a:lnTo>
                                <a:lnTo>
                                  <a:pt x="74" y="2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2"/>
                        <wps:cNvSpPr>
                          <a:spLocks/>
                        </wps:cNvSpPr>
                        <wps:spPr bwMode="auto">
                          <a:xfrm>
                            <a:off x="326390" y="2169160"/>
                            <a:ext cx="90170" cy="143510"/>
                          </a:xfrm>
                          <a:custGeom>
                            <a:avLst/>
                            <a:gdLst>
                              <a:gd name="T0" fmla="*/ 0 w 426"/>
                              <a:gd name="T1" fmla="*/ 451 h 451"/>
                              <a:gd name="T2" fmla="*/ 0 w 426"/>
                              <a:gd name="T3" fmla="*/ 0 h 451"/>
                              <a:gd name="T4" fmla="*/ 210 w 426"/>
                              <a:gd name="T5" fmla="*/ 0 h 451"/>
                              <a:gd name="T6" fmla="*/ 219 w 426"/>
                              <a:gd name="T7" fmla="*/ 1 h 451"/>
                              <a:gd name="T8" fmla="*/ 235 w 426"/>
                              <a:gd name="T9" fmla="*/ 1 h 451"/>
                              <a:gd name="T10" fmla="*/ 265 w 426"/>
                              <a:gd name="T11" fmla="*/ 2 h 451"/>
                              <a:gd name="T12" fmla="*/ 289 w 426"/>
                              <a:gd name="T13" fmla="*/ 5 h 451"/>
                              <a:gd name="T14" fmla="*/ 295 w 426"/>
                              <a:gd name="T15" fmla="*/ 5 h 451"/>
                              <a:gd name="T16" fmla="*/ 300 w 426"/>
                              <a:gd name="T17" fmla="*/ 6 h 451"/>
                              <a:gd name="T18" fmla="*/ 314 w 426"/>
                              <a:gd name="T19" fmla="*/ 8 h 451"/>
                              <a:gd name="T20" fmla="*/ 338 w 426"/>
                              <a:gd name="T21" fmla="*/ 15 h 451"/>
                              <a:gd name="T22" fmla="*/ 359 w 426"/>
                              <a:gd name="T23" fmla="*/ 24 h 451"/>
                              <a:gd name="T24" fmla="*/ 365 w 426"/>
                              <a:gd name="T25" fmla="*/ 26 h 451"/>
                              <a:gd name="T26" fmla="*/ 369 w 426"/>
                              <a:gd name="T27" fmla="*/ 29 h 451"/>
                              <a:gd name="T28" fmla="*/ 378 w 426"/>
                              <a:gd name="T29" fmla="*/ 35 h 451"/>
                              <a:gd name="T30" fmla="*/ 392 w 426"/>
                              <a:gd name="T31" fmla="*/ 48 h 451"/>
                              <a:gd name="T32" fmla="*/ 405 w 426"/>
                              <a:gd name="T33" fmla="*/ 66 h 451"/>
                              <a:gd name="T34" fmla="*/ 410 w 426"/>
                              <a:gd name="T35" fmla="*/ 69 h 451"/>
                              <a:gd name="T36" fmla="*/ 411 w 426"/>
                              <a:gd name="T37" fmla="*/ 75 h 451"/>
                              <a:gd name="T38" fmla="*/ 416 w 426"/>
                              <a:gd name="T39" fmla="*/ 85 h 451"/>
                              <a:gd name="T40" fmla="*/ 423 w 426"/>
                              <a:gd name="T41" fmla="*/ 105 h 451"/>
                              <a:gd name="T42" fmla="*/ 424 w 426"/>
                              <a:gd name="T43" fmla="*/ 126 h 451"/>
                              <a:gd name="T44" fmla="*/ 426 w 426"/>
                              <a:gd name="T45" fmla="*/ 131 h 451"/>
                              <a:gd name="T46" fmla="*/ 424 w 426"/>
                              <a:gd name="T47" fmla="*/ 141 h 451"/>
                              <a:gd name="T48" fmla="*/ 423 w 426"/>
                              <a:gd name="T49" fmla="*/ 159 h 451"/>
                              <a:gd name="T50" fmla="*/ 410 w 426"/>
                              <a:gd name="T51" fmla="*/ 193 h 451"/>
                              <a:gd name="T52" fmla="*/ 386 w 426"/>
                              <a:gd name="T53" fmla="*/ 223 h 451"/>
                              <a:gd name="T54" fmla="*/ 381 w 426"/>
                              <a:gd name="T55" fmla="*/ 228 h 451"/>
                              <a:gd name="T56" fmla="*/ 372 w 426"/>
                              <a:gd name="T57" fmla="*/ 236 h 451"/>
                              <a:gd name="T58" fmla="*/ 353 w 426"/>
                              <a:gd name="T59" fmla="*/ 246 h 451"/>
                              <a:gd name="T60" fmla="*/ 330 w 426"/>
                              <a:gd name="T61" fmla="*/ 254 h 451"/>
                              <a:gd name="T62" fmla="*/ 270 w 426"/>
                              <a:gd name="T63" fmla="*/ 265 h 451"/>
                              <a:gd name="T64" fmla="*/ 216 w 426"/>
                              <a:gd name="T65" fmla="*/ 267 h 451"/>
                              <a:gd name="T66" fmla="*/ 74 w 426"/>
                              <a:gd name="T67" fmla="*/ 267 h 451"/>
                              <a:gd name="T68" fmla="*/ 74 w 426"/>
                              <a:gd name="T69" fmla="*/ 451 h 451"/>
                              <a:gd name="T70" fmla="*/ 0 w 426"/>
                              <a:gd name="T71" fmla="*/ 451 h 451"/>
                              <a:gd name="T72" fmla="*/ 0 w 426"/>
                              <a:gd name="T73"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26" h="451">
                                <a:moveTo>
                                  <a:pt x="0" y="451"/>
                                </a:moveTo>
                                <a:lnTo>
                                  <a:pt x="0" y="0"/>
                                </a:lnTo>
                                <a:lnTo>
                                  <a:pt x="210" y="0"/>
                                </a:lnTo>
                                <a:lnTo>
                                  <a:pt x="219" y="1"/>
                                </a:lnTo>
                                <a:lnTo>
                                  <a:pt x="235" y="1"/>
                                </a:lnTo>
                                <a:lnTo>
                                  <a:pt x="265" y="2"/>
                                </a:lnTo>
                                <a:lnTo>
                                  <a:pt x="289" y="5"/>
                                </a:lnTo>
                                <a:lnTo>
                                  <a:pt x="295" y="5"/>
                                </a:lnTo>
                                <a:lnTo>
                                  <a:pt x="300" y="6"/>
                                </a:lnTo>
                                <a:lnTo>
                                  <a:pt x="314" y="8"/>
                                </a:lnTo>
                                <a:lnTo>
                                  <a:pt x="338" y="15"/>
                                </a:lnTo>
                                <a:lnTo>
                                  <a:pt x="359" y="24"/>
                                </a:lnTo>
                                <a:lnTo>
                                  <a:pt x="365" y="26"/>
                                </a:lnTo>
                                <a:lnTo>
                                  <a:pt x="369" y="29"/>
                                </a:lnTo>
                                <a:lnTo>
                                  <a:pt x="378" y="35"/>
                                </a:lnTo>
                                <a:lnTo>
                                  <a:pt x="392" y="48"/>
                                </a:lnTo>
                                <a:lnTo>
                                  <a:pt x="405" y="66"/>
                                </a:lnTo>
                                <a:lnTo>
                                  <a:pt x="410" y="69"/>
                                </a:lnTo>
                                <a:lnTo>
                                  <a:pt x="411" y="75"/>
                                </a:lnTo>
                                <a:lnTo>
                                  <a:pt x="416" y="85"/>
                                </a:lnTo>
                                <a:lnTo>
                                  <a:pt x="423" y="105"/>
                                </a:lnTo>
                                <a:lnTo>
                                  <a:pt x="424" y="126"/>
                                </a:lnTo>
                                <a:lnTo>
                                  <a:pt x="426" y="131"/>
                                </a:lnTo>
                                <a:lnTo>
                                  <a:pt x="424" y="141"/>
                                </a:lnTo>
                                <a:lnTo>
                                  <a:pt x="423" y="159"/>
                                </a:lnTo>
                                <a:lnTo>
                                  <a:pt x="410" y="193"/>
                                </a:lnTo>
                                <a:lnTo>
                                  <a:pt x="386" y="223"/>
                                </a:lnTo>
                                <a:lnTo>
                                  <a:pt x="381" y="228"/>
                                </a:lnTo>
                                <a:lnTo>
                                  <a:pt x="372" y="236"/>
                                </a:lnTo>
                                <a:lnTo>
                                  <a:pt x="353" y="246"/>
                                </a:lnTo>
                                <a:lnTo>
                                  <a:pt x="330" y="254"/>
                                </a:lnTo>
                                <a:lnTo>
                                  <a:pt x="270" y="265"/>
                                </a:lnTo>
                                <a:lnTo>
                                  <a:pt x="216" y="267"/>
                                </a:lnTo>
                                <a:lnTo>
                                  <a:pt x="74" y="267"/>
                                </a:lnTo>
                                <a:lnTo>
                                  <a:pt x="74"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23"/>
                        <wps:cNvSpPr>
                          <a:spLocks/>
                        </wps:cNvSpPr>
                        <wps:spPr bwMode="auto">
                          <a:xfrm>
                            <a:off x="341630" y="2186305"/>
                            <a:ext cx="58420" cy="51435"/>
                          </a:xfrm>
                          <a:custGeom>
                            <a:avLst/>
                            <a:gdLst>
                              <a:gd name="T0" fmla="*/ 0 w 276"/>
                              <a:gd name="T1" fmla="*/ 161 h 161"/>
                              <a:gd name="T2" fmla="*/ 143 w 276"/>
                              <a:gd name="T3" fmla="*/ 161 h 161"/>
                              <a:gd name="T4" fmla="*/ 154 w 276"/>
                              <a:gd name="T5" fmla="*/ 161 h 161"/>
                              <a:gd name="T6" fmla="*/ 175 w 276"/>
                              <a:gd name="T7" fmla="*/ 160 h 161"/>
                              <a:gd name="T8" fmla="*/ 212 w 276"/>
                              <a:gd name="T9" fmla="*/ 154 h 161"/>
                              <a:gd name="T10" fmla="*/ 240 w 276"/>
                              <a:gd name="T11" fmla="*/ 144 h 161"/>
                              <a:gd name="T12" fmla="*/ 245 w 276"/>
                              <a:gd name="T13" fmla="*/ 140 h 161"/>
                              <a:gd name="T14" fmla="*/ 250 w 276"/>
                              <a:gd name="T15" fmla="*/ 137 h 161"/>
                              <a:gd name="T16" fmla="*/ 259 w 276"/>
                              <a:gd name="T17" fmla="*/ 130 h 161"/>
                              <a:gd name="T18" fmla="*/ 270 w 276"/>
                              <a:gd name="T19" fmla="*/ 110 h 161"/>
                              <a:gd name="T20" fmla="*/ 275 w 276"/>
                              <a:gd name="T21" fmla="*/ 87 h 161"/>
                              <a:gd name="T22" fmla="*/ 276 w 276"/>
                              <a:gd name="T23" fmla="*/ 80 h 161"/>
                              <a:gd name="T24" fmla="*/ 275 w 276"/>
                              <a:gd name="T25" fmla="*/ 77 h 161"/>
                              <a:gd name="T26" fmla="*/ 275 w 276"/>
                              <a:gd name="T27" fmla="*/ 67 h 161"/>
                              <a:gd name="T28" fmla="*/ 269 w 276"/>
                              <a:gd name="T29" fmla="*/ 51 h 161"/>
                              <a:gd name="T30" fmla="*/ 260 w 276"/>
                              <a:gd name="T31" fmla="*/ 35 h 161"/>
                              <a:gd name="T32" fmla="*/ 259 w 276"/>
                              <a:gd name="T33" fmla="*/ 32 h 161"/>
                              <a:gd name="T34" fmla="*/ 254 w 276"/>
                              <a:gd name="T35" fmla="*/ 29 h 161"/>
                              <a:gd name="T36" fmla="*/ 248 w 276"/>
                              <a:gd name="T37" fmla="*/ 22 h 161"/>
                              <a:gd name="T38" fmla="*/ 232 w 276"/>
                              <a:gd name="T39" fmla="*/ 13 h 161"/>
                              <a:gd name="T40" fmla="*/ 216 w 276"/>
                              <a:gd name="T41" fmla="*/ 6 h 161"/>
                              <a:gd name="T42" fmla="*/ 212 w 276"/>
                              <a:gd name="T43" fmla="*/ 5 h 161"/>
                              <a:gd name="T44" fmla="*/ 207 w 276"/>
                              <a:gd name="T45" fmla="*/ 5 h 161"/>
                              <a:gd name="T46" fmla="*/ 200 w 276"/>
                              <a:gd name="T47" fmla="*/ 4 h 161"/>
                              <a:gd name="T48" fmla="*/ 178 w 276"/>
                              <a:gd name="T49" fmla="*/ 1 h 161"/>
                              <a:gd name="T50" fmla="*/ 149 w 276"/>
                              <a:gd name="T51" fmla="*/ 1 h 161"/>
                              <a:gd name="T52" fmla="*/ 142 w 276"/>
                              <a:gd name="T53" fmla="*/ 0 h 161"/>
                              <a:gd name="T54" fmla="*/ 0 w 276"/>
                              <a:gd name="T55" fmla="*/ 0 h 161"/>
                              <a:gd name="T56" fmla="*/ 0 w 276"/>
                              <a:gd name="T57" fmla="*/ 161 h 161"/>
                              <a:gd name="T58" fmla="*/ 0 w 276"/>
                              <a:gd name="T59" fmla="*/ 161 h 1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276" h="161">
                                <a:moveTo>
                                  <a:pt x="0" y="161"/>
                                </a:moveTo>
                                <a:lnTo>
                                  <a:pt x="143" y="161"/>
                                </a:lnTo>
                                <a:lnTo>
                                  <a:pt x="154" y="161"/>
                                </a:lnTo>
                                <a:lnTo>
                                  <a:pt x="175" y="160"/>
                                </a:lnTo>
                                <a:lnTo>
                                  <a:pt x="212" y="154"/>
                                </a:lnTo>
                                <a:lnTo>
                                  <a:pt x="240" y="144"/>
                                </a:lnTo>
                                <a:lnTo>
                                  <a:pt x="245" y="140"/>
                                </a:lnTo>
                                <a:lnTo>
                                  <a:pt x="250" y="137"/>
                                </a:lnTo>
                                <a:lnTo>
                                  <a:pt x="259" y="130"/>
                                </a:lnTo>
                                <a:lnTo>
                                  <a:pt x="270" y="110"/>
                                </a:lnTo>
                                <a:lnTo>
                                  <a:pt x="275" y="87"/>
                                </a:lnTo>
                                <a:lnTo>
                                  <a:pt x="276" y="80"/>
                                </a:lnTo>
                                <a:lnTo>
                                  <a:pt x="275" y="77"/>
                                </a:lnTo>
                                <a:lnTo>
                                  <a:pt x="275" y="67"/>
                                </a:lnTo>
                                <a:lnTo>
                                  <a:pt x="269" y="51"/>
                                </a:lnTo>
                                <a:lnTo>
                                  <a:pt x="260" y="35"/>
                                </a:lnTo>
                                <a:lnTo>
                                  <a:pt x="259" y="32"/>
                                </a:lnTo>
                                <a:lnTo>
                                  <a:pt x="254" y="29"/>
                                </a:lnTo>
                                <a:lnTo>
                                  <a:pt x="248" y="22"/>
                                </a:lnTo>
                                <a:lnTo>
                                  <a:pt x="232" y="13"/>
                                </a:lnTo>
                                <a:lnTo>
                                  <a:pt x="216" y="6"/>
                                </a:lnTo>
                                <a:lnTo>
                                  <a:pt x="212" y="5"/>
                                </a:lnTo>
                                <a:lnTo>
                                  <a:pt x="207" y="5"/>
                                </a:lnTo>
                                <a:lnTo>
                                  <a:pt x="200" y="4"/>
                                </a:lnTo>
                                <a:lnTo>
                                  <a:pt x="178" y="1"/>
                                </a:lnTo>
                                <a:lnTo>
                                  <a:pt x="149" y="1"/>
                                </a:lnTo>
                                <a:lnTo>
                                  <a:pt x="142" y="0"/>
                                </a:lnTo>
                                <a:lnTo>
                                  <a:pt x="0" y="0"/>
                                </a:lnTo>
                                <a:lnTo>
                                  <a:pt x="0" y="161"/>
                                </a:lnTo>
                                <a:lnTo>
                                  <a:pt x="0" y="16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24"/>
                        <wps:cNvSpPr>
                          <a:spLocks noEditPoints="1"/>
                        </wps:cNvSpPr>
                        <wps:spPr bwMode="auto">
                          <a:xfrm>
                            <a:off x="445135" y="2167255"/>
                            <a:ext cx="113665" cy="147955"/>
                          </a:xfrm>
                          <a:custGeom>
                            <a:avLst/>
                            <a:gdLst>
                              <a:gd name="T0" fmla="*/ 0 w 535"/>
                              <a:gd name="T1" fmla="*/ 221 h 466"/>
                              <a:gd name="T2" fmla="*/ 25 w 535"/>
                              <a:gd name="T3" fmla="*/ 126 h 466"/>
                              <a:gd name="T4" fmla="*/ 74 w 535"/>
                              <a:gd name="T5" fmla="*/ 64 h 466"/>
                              <a:gd name="T6" fmla="*/ 114 w 535"/>
                              <a:gd name="T7" fmla="*/ 36 h 466"/>
                              <a:gd name="T8" fmla="*/ 246 w 535"/>
                              <a:gd name="T9" fmla="*/ 1 h 466"/>
                              <a:gd name="T10" fmla="*/ 278 w 535"/>
                              <a:gd name="T11" fmla="*/ 1 h 466"/>
                              <a:gd name="T12" fmla="*/ 351 w 535"/>
                              <a:gd name="T13" fmla="*/ 11 h 466"/>
                              <a:gd name="T14" fmla="*/ 407 w 535"/>
                              <a:gd name="T15" fmla="*/ 31 h 466"/>
                              <a:gd name="T16" fmla="*/ 436 w 535"/>
                              <a:gd name="T17" fmla="*/ 47 h 466"/>
                              <a:gd name="T18" fmla="*/ 495 w 535"/>
                              <a:gd name="T19" fmla="*/ 105 h 466"/>
                              <a:gd name="T20" fmla="*/ 506 w 535"/>
                              <a:gd name="T21" fmla="*/ 122 h 466"/>
                              <a:gd name="T22" fmla="*/ 529 w 535"/>
                              <a:gd name="T23" fmla="*/ 180 h 466"/>
                              <a:gd name="T24" fmla="*/ 535 w 535"/>
                              <a:gd name="T25" fmla="*/ 234 h 466"/>
                              <a:gd name="T26" fmla="*/ 532 w 535"/>
                              <a:gd name="T27" fmla="*/ 268 h 466"/>
                              <a:gd name="T28" fmla="*/ 504 w 535"/>
                              <a:gd name="T29" fmla="*/ 349 h 466"/>
                              <a:gd name="T30" fmla="*/ 494 w 535"/>
                              <a:gd name="T31" fmla="*/ 366 h 466"/>
                              <a:gd name="T32" fmla="*/ 450 w 535"/>
                              <a:gd name="T33" fmla="*/ 411 h 466"/>
                              <a:gd name="T34" fmla="*/ 402 w 535"/>
                              <a:gd name="T35" fmla="*/ 438 h 466"/>
                              <a:gd name="T36" fmla="*/ 370 w 535"/>
                              <a:gd name="T37" fmla="*/ 451 h 466"/>
                              <a:gd name="T38" fmla="*/ 278 w 535"/>
                              <a:gd name="T39" fmla="*/ 466 h 466"/>
                              <a:gd name="T40" fmla="*/ 253 w 535"/>
                              <a:gd name="T41" fmla="*/ 466 h 466"/>
                              <a:gd name="T42" fmla="*/ 179 w 535"/>
                              <a:gd name="T43" fmla="*/ 457 h 466"/>
                              <a:gd name="T44" fmla="*/ 125 w 535"/>
                              <a:gd name="T45" fmla="*/ 436 h 466"/>
                              <a:gd name="T46" fmla="*/ 96 w 535"/>
                              <a:gd name="T47" fmla="*/ 419 h 466"/>
                              <a:gd name="T48" fmla="*/ 36 w 535"/>
                              <a:gd name="T49" fmla="*/ 361 h 466"/>
                              <a:gd name="T50" fmla="*/ 26 w 535"/>
                              <a:gd name="T51" fmla="*/ 344 h 466"/>
                              <a:gd name="T52" fmla="*/ 4 w 535"/>
                              <a:gd name="T53" fmla="*/ 288 h 466"/>
                              <a:gd name="T54" fmla="*/ 0 w 535"/>
                              <a:gd name="T55" fmla="*/ 239 h 466"/>
                              <a:gd name="T56" fmla="*/ 0 w 535"/>
                              <a:gd name="T57" fmla="*/ 239 h 466"/>
                              <a:gd name="T58" fmla="*/ 77 w 535"/>
                              <a:gd name="T59" fmla="*/ 254 h 466"/>
                              <a:gd name="T60" fmla="*/ 95 w 535"/>
                              <a:gd name="T61" fmla="*/ 324 h 466"/>
                              <a:gd name="T62" fmla="*/ 131 w 535"/>
                              <a:gd name="T63" fmla="*/ 369 h 466"/>
                              <a:gd name="T64" fmla="*/ 159 w 535"/>
                              <a:gd name="T65" fmla="*/ 390 h 466"/>
                              <a:gd name="T66" fmla="*/ 252 w 535"/>
                              <a:gd name="T67" fmla="*/ 416 h 466"/>
                              <a:gd name="T68" fmla="*/ 280 w 535"/>
                              <a:gd name="T69" fmla="*/ 416 h 466"/>
                              <a:gd name="T70" fmla="*/ 353 w 535"/>
                              <a:gd name="T71" fmla="*/ 400 h 466"/>
                              <a:gd name="T72" fmla="*/ 404 w 535"/>
                              <a:gd name="T73" fmla="*/ 367 h 466"/>
                              <a:gd name="T74" fmla="*/ 427 w 535"/>
                              <a:gd name="T75" fmla="*/ 341 h 466"/>
                              <a:gd name="T76" fmla="*/ 456 w 535"/>
                              <a:gd name="T77" fmla="*/ 248 h 466"/>
                              <a:gd name="T78" fmla="*/ 456 w 535"/>
                              <a:gd name="T79" fmla="*/ 226 h 466"/>
                              <a:gd name="T80" fmla="*/ 449 w 535"/>
                              <a:gd name="T81" fmla="*/ 175 h 466"/>
                              <a:gd name="T82" fmla="*/ 434 w 535"/>
                              <a:gd name="T83" fmla="*/ 138 h 466"/>
                              <a:gd name="T84" fmla="*/ 421 w 535"/>
                              <a:gd name="T85" fmla="*/ 119 h 466"/>
                              <a:gd name="T86" fmla="*/ 373 w 535"/>
                              <a:gd name="T87" fmla="*/ 79 h 466"/>
                              <a:gd name="T88" fmla="*/ 358 w 535"/>
                              <a:gd name="T89" fmla="*/ 71 h 466"/>
                              <a:gd name="T90" fmla="*/ 312 w 535"/>
                              <a:gd name="T91" fmla="*/ 56 h 466"/>
                              <a:gd name="T92" fmla="*/ 268 w 535"/>
                              <a:gd name="T93" fmla="*/ 52 h 466"/>
                              <a:gd name="T94" fmla="*/ 229 w 535"/>
                              <a:gd name="T95" fmla="*/ 55 h 466"/>
                              <a:gd name="T96" fmla="*/ 141 w 535"/>
                              <a:gd name="T97" fmla="*/ 89 h 466"/>
                              <a:gd name="T98" fmla="*/ 122 w 535"/>
                              <a:gd name="T99" fmla="*/ 104 h 466"/>
                              <a:gd name="T100" fmla="*/ 95 w 535"/>
                              <a:gd name="T101" fmla="*/ 142 h 466"/>
                              <a:gd name="T102" fmla="*/ 77 w 535"/>
                              <a:gd name="T103" fmla="*/ 240 h 466"/>
                              <a:gd name="T104" fmla="*/ 77 w 535"/>
                              <a:gd name="T105" fmla="*/ 240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535" h="466">
                                <a:moveTo>
                                  <a:pt x="0" y="239"/>
                                </a:moveTo>
                                <a:lnTo>
                                  <a:pt x="0" y="221"/>
                                </a:lnTo>
                                <a:lnTo>
                                  <a:pt x="4" y="187"/>
                                </a:lnTo>
                                <a:lnTo>
                                  <a:pt x="25" y="126"/>
                                </a:lnTo>
                                <a:lnTo>
                                  <a:pt x="61" y="75"/>
                                </a:lnTo>
                                <a:lnTo>
                                  <a:pt x="74" y="64"/>
                                </a:lnTo>
                                <a:lnTo>
                                  <a:pt x="86" y="54"/>
                                </a:lnTo>
                                <a:lnTo>
                                  <a:pt x="114" y="36"/>
                                </a:lnTo>
                                <a:lnTo>
                                  <a:pt x="175" y="12"/>
                                </a:lnTo>
                                <a:lnTo>
                                  <a:pt x="246" y="1"/>
                                </a:lnTo>
                                <a:lnTo>
                                  <a:pt x="267" y="0"/>
                                </a:lnTo>
                                <a:lnTo>
                                  <a:pt x="278" y="1"/>
                                </a:lnTo>
                                <a:lnTo>
                                  <a:pt x="305" y="2"/>
                                </a:lnTo>
                                <a:lnTo>
                                  <a:pt x="351" y="11"/>
                                </a:lnTo>
                                <a:lnTo>
                                  <a:pt x="395" y="26"/>
                                </a:lnTo>
                                <a:lnTo>
                                  <a:pt x="407" y="31"/>
                                </a:lnTo>
                                <a:lnTo>
                                  <a:pt x="417" y="36"/>
                                </a:lnTo>
                                <a:lnTo>
                                  <a:pt x="436" y="47"/>
                                </a:lnTo>
                                <a:lnTo>
                                  <a:pt x="469" y="73"/>
                                </a:lnTo>
                                <a:lnTo>
                                  <a:pt x="495" y="105"/>
                                </a:lnTo>
                                <a:lnTo>
                                  <a:pt x="501" y="113"/>
                                </a:lnTo>
                                <a:lnTo>
                                  <a:pt x="506" y="122"/>
                                </a:lnTo>
                                <a:lnTo>
                                  <a:pt x="516" y="141"/>
                                </a:lnTo>
                                <a:lnTo>
                                  <a:pt x="529" y="180"/>
                                </a:lnTo>
                                <a:lnTo>
                                  <a:pt x="533" y="224"/>
                                </a:lnTo>
                                <a:lnTo>
                                  <a:pt x="535" y="234"/>
                                </a:lnTo>
                                <a:lnTo>
                                  <a:pt x="533" y="246"/>
                                </a:lnTo>
                                <a:lnTo>
                                  <a:pt x="532" y="268"/>
                                </a:lnTo>
                                <a:lnTo>
                                  <a:pt x="522" y="310"/>
                                </a:lnTo>
                                <a:lnTo>
                                  <a:pt x="504" y="349"/>
                                </a:lnTo>
                                <a:lnTo>
                                  <a:pt x="500" y="357"/>
                                </a:lnTo>
                                <a:lnTo>
                                  <a:pt x="494" y="366"/>
                                </a:lnTo>
                                <a:lnTo>
                                  <a:pt x="481" y="383"/>
                                </a:lnTo>
                                <a:lnTo>
                                  <a:pt x="450" y="411"/>
                                </a:lnTo>
                                <a:lnTo>
                                  <a:pt x="412" y="434"/>
                                </a:lnTo>
                                <a:lnTo>
                                  <a:pt x="402" y="438"/>
                                </a:lnTo>
                                <a:lnTo>
                                  <a:pt x="391" y="443"/>
                                </a:lnTo>
                                <a:lnTo>
                                  <a:pt x="370" y="451"/>
                                </a:lnTo>
                                <a:lnTo>
                                  <a:pt x="325" y="462"/>
                                </a:lnTo>
                                <a:lnTo>
                                  <a:pt x="278" y="466"/>
                                </a:lnTo>
                                <a:lnTo>
                                  <a:pt x="267" y="466"/>
                                </a:lnTo>
                                <a:lnTo>
                                  <a:pt x="253" y="466"/>
                                </a:lnTo>
                                <a:lnTo>
                                  <a:pt x="227" y="465"/>
                                </a:lnTo>
                                <a:lnTo>
                                  <a:pt x="179" y="457"/>
                                </a:lnTo>
                                <a:lnTo>
                                  <a:pt x="135" y="442"/>
                                </a:lnTo>
                                <a:lnTo>
                                  <a:pt x="125" y="436"/>
                                </a:lnTo>
                                <a:lnTo>
                                  <a:pt x="115" y="431"/>
                                </a:lnTo>
                                <a:lnTo>
                                  <a:pt x="96" y="419"/>
                                </a:lnTo>
                                <a:lnTo>
                                  <a:pt x="63" y="393"/>
                                </a:lnTo>
                                <a:lnTo>
                                  <a:pt x="36" y="361"/>
                                </a:lnTo>
                                <a:lnTo>
                                  <a:pt x="32" y="352"/>
                                </a:lnTo>
                                <a:lnTo>
                                  <a:pt x="26" y="344"/>
                                </a:lnTo>
                                <a:lnTo>
                                  <a:pt x="17" y="326"/>
                                </a:lnTo>
                                <a:lnTo>
                                  <a:pt x="4" y="288"/>
                                </a:lnTo>
                                <a:lnTo>
                                  <a:pt x="0" y="250"/>
                                </a:lnTo>
                                <a:lnTo>
                                  <a:pt x="0" y="239"/>
                                </a:lnTo>
                                <a:lnTo>
                                  <a:pt x="0" y="239"/>
                                </a:lnTo>
                                <a:lnTo>
                                  <a:pt x="0" y="239"/>
                                </a:lnTo>
                                <a:close/>
                                <a:moveTo>
                                  <a:pt x="77" y="240"/>
                                </a:moveTo>
                                <a:lnTo>
                                  <a:pt x="77" y="254"/>
                                </a:lnTo>
                                <a:lnTo>
                                  <a:pt x="80" y="279"/>
                                </a:lnTo>
                                <a:lnTo>
                                  <a:pt x="95" y="324"/>
                                </a:lnTo>
                                <a:lnTo>
                                  <a:pt x="122" y="361"/>
                                </a:lnTo>
                                <a:lnTo>
                                  <a:pt x="131" y="369"/>
                                </a:lnTo>
                                <a:lnTo>
                                  <a:pt x="140" y="377"/>
                                </a:lnTo>
                                <a:lnTo>
                                  <a:pt x="159" y="390"/>
                                </a:lnTo>
                                <a:lnTo>
                                  <a:pt x="202" y="409"/>
                                </a:lnTo>
                                <a:lnTo>
                                  <a:pt x="252" y="416"/>
                                </a:lnTo>
                                <a:lnTo>
                                  <a:pt x="267" y="416"/>
                                </a:lnTo>
                                <a:lnTo>
                                  <a:pt x="280" y="416"/>
                                </a:lnTo>
                                <a:lnTo>
                                  <a:pt x="306" y="413"/>
                                </a:lnTo>
                                <a:lnTo>
                                  <a:pt x="353" y="400"/>
                                </a:lnTo>
                                <a:lnTo>
                                  <a:pt x="393" y="376"/>
                                </a:lnTo>
                                <a:lnTo>
                                  <a:pt x="404" y="367"/>
                                </a:lnTo>
                                <a:lnTo>
                                  <a:pt x="411" y="360"/>
                                </a:lnTo>
                                <a:lnTo>
                                  <a:pt x="427" y="341"/>
                                </a:lnTo>
                                <a:lnTo>
                                  <a:pt x="447" y="300"/>
                                </a:lnTo>
                                <a:lnTo>
                                  <a:pt x="456" y="248"/>
                                </a:lnTo>
                                <a:lnTo>
                                  <a:pt x="458" y="234"/>
                                </a:lnTo>
                                <a:lnTo>
                                  <a:pt x="456" y="226"/>
                                </a:lnTo>
                                <a:lnTo>
                                  <a:pt x="456" y="208"/>
                                </a:lnTo>
                                <a:lnTo>
                                  <a:pt x="449" y="175"/>
                                </a:lnTo>
                                <a:lnTo>
                                  <a:pt x="437" y="145"/>
                                </a:lnTo>
                                <a:lnTo>
                                  <a:pt x="434" y="138"/>
                                </a:lnTo>
                                <a:lnTo>
                                  <a:pt x="430" y="132"/>
                                </a:lnTo>
                                <a:lnTo>
                                  <a:pt x="421" y="119"/>
                                </a:lnTo>
                                <a:lnTo>
                                  <a:pt x="399" y="97"/>
                                </a:lnTo>
                                <a:lnTo>
                                  <a:pt x="373" y="79"/>
                                </a:lnTo>
                                <a:lnTo>
                                  <a:pt x="367" y="74"/>
                                </a:lnTo>
                                <a:lnTo>
                                  <a:pt x="358" y="71"/>
                                </a:lnTo>
                                <a:lnTo>
                                  <a:pt x="344" y="65"/>
                                </a:lnTo>
                                <a:lnTo>
                                  <a:pt x="312" y="56"/>
                                </a:lnTo>
                                <a:lnTo>
                                  <a:pt x="277" y="53"/>
                                </a:lnTo>
                                <a:lnTo>
                                  <a:pt x="268" y="52"/>
                                </a:lnTo>
                                <a:lnTo>
                                  <a:pt x="255" y="53"/>
                                </a:lnTo>
                                <a:lnTo>
                                  <a:pt x="229" y="55"/>
                                </a:lnTo>
                                <a:lnTo>
                                  <a:pt x="184" y="67"/>
                                </a:lnTo>
                                <a:lnTo>
                                  <a:pt x="141" y="89"/>
                                </a:lnTo>
                                <a:lnTo>
                                  <a:pt x="132" y="95"/>
                                </a:lnTo>
                                <a:lnTo>
                                  <a:pt x="122" y="104"/>
                                </a:lnTo>
                                <a:lnTo>
                                  <a:pt x="108" y="121"/>
                                </a:lnTo>
                                <a:lnTo>
                                  <a:pt x="95" y="142"/>
                                </a:lnTo>
                                <a:lnTo>
                                  <a:pt x="80" y="194"/>
                                </a:lnTo>
                                <a:lnTo>
                                  <a:pt x="77" y="240"/>
                                </a:lnTo>
                                <a:lnTo>
                                  <a:pt x="77" y="240"/>
                                </a:lnTo>
                                <a:lnTo>
                                  <a:pt x="77" y="2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5"/>
                        <wps:cNvSpPr>
                          <a:spLocks/>
                        </wps:cNvSpPr>
                        <wps:spPr bwMode="auto">
                          <a:xfrm>
                            <a:off x="445135" y="2167255"/>
                            <a:ext cx="113665" cy="147955"/>
                          </a:xfrm>
                          <a:custGeom>
                            <a:avLst/>
                            <a:gdLst>
                              <a:gd name="T0" fmla="*/ 0 w 535"/>
                              <a:gd name="T1" fmla="*/ 239 h 466"/>
                              <a:gd name="T2" fmla="*/ 0 w 535"/>
                              <a:gd name="T3" fmla="*/ 221 h 466"/>
                              <a:gd name="T4" fmla="*/ 4 w 535"/>
                              <a:gd name="T5" fmla="*/ 187 h 466"/>
                              <a:gd name="T6" fmla="*/ 25 w 535"/>
                              <a:gd name="T7" fmla="*/ 126 h 466"/>
                              <a:gd name="T8" fmla="*/ 61 w 535"/>
                              <a:gd name="T9" fmla="*/ 75 h 466"/>
                              <a:gd name="T10" fmla="*/ 74 w 535"/>
                              <a:gd name="T11" fmla="*/ 64 h 466"/>
                              <a:gd name="T12" fmla="*/ 86 w 535"/>
                              <a:gd name="T13" fmla="*/ 54 h 466"/>
                              <a:gd name="T14" fmla="*/ 114 w 535"/>
                              <a:gd name="T15" fmla="*/ 36 h 466"/>
                              <a:gd name="T16" fmla="*/ 175 w 535"/>
                              <a:gd name="T17" fmla="*/ 12 h 466"/>
                              <a:gd name="T18" fmla="*/ 246 w 535"/>
                              <a:gd name="T19" fmla="*/ 1 h 466"/>
                              <a:gd name="T20" fmla="*/ 267 w 535"/>
                              <a:gd name="T21" fmla="*/ 0 h 466"/>
                              <a:gd name="T22" fmla="*/ 278 w 535"/>
                              <a:gd name="T23" fmla="*/ 1 h 466"/>
                              <a:gd name="T24" fmla="*/ 305 w 535"/>
                              <a:gd name="T25" fmla="*/ 2 h 466"/>
                              <a:gd name="T26" fmla="*/ 351 w 535"/>
                              <a:gd name="T27" fmla="*/ 11 h 466"/>
                              <a:gd name="T28" fmla="*/ 395 w 535"/>
                              <a:gd name="T29" fmla="*/ 26 h 466"/>
                              <a:gd name="T30" fmla="*/ 407 w 535"/>
                              <a:gd name="T31" fmla="*/ 31 h 466"/>
                              <a:gd name="T32" fmla="*/ 417 w 535"/>
                              <a:gd name="T33" fmla="*/ 36 h 466"/>
                              <a:gd name="T34" fmla="*/ 436 w 535"/>
                              <a:gd name="T35" fmla="*/ 47 h 466"/>
                              <a:gd name="T36" fmla="*/ 469 w 535"/>
                              <a:gd name="T37" fmla="*/ 73 h 466"/>
                              <a:gd name="T38" fmla="*/ 495 w 535"/>
                              <a:gd name="T39" fmla="*/ 105 h 466"/>
                              <a:gd name="T40" fmla="*/ 501 w 535"/>
                              <a:gd name="T41" fmla="*/ 113 h 466"/>
                              <a:gd name="T42" fmla="*/ 506 w 535"/>
                              <a:gd name="T43" fmla="*/ 122 h 466"/>
                              <a:gd name="T44" fmla="*/ 516 w 535"/>
                              <a:gd name="T45" fmla="*/ 141 h 466"/>
                              <a:gd name="T46" fmla="*/ 529 w 535"/>
                              <a:gd name="T47" fmla="*/ 180 h 466"/>
                              <a:gd name="T48" fmla="*/ 533 w 535"/>
                              <a:gd name="T49" fmla="*/ 224 h 466"/>
                              <a:gd name="T50" fmla="*/ 535 w 535"/>
                              <a:gd name="T51" fmla="*/ 234 h 466"/>
                              <a:gd name="T52" fmla="*/ 533 w 535"/>
                              <a:gd name="T53" fmla="*/ 246 h 466"/>
                              <a:gd name="T54" fmla="*/ 532 w 535"/>
                              <a:gd name="T55" fmla="*/ 268 h 466"/>
                              <a:gd name="T56" fmla="*/ 522 w 535"/>
                              <a:gd name="T57" fmla="*/ 310 h 466"/>
                              <a:gd name="T58" fmla="*/ 504 w 535"/>
                              <a:gd name="T59" fmla="*/ 349 h 466"/>
                              <a:gd name="T60" fmla="*/ 500 w 535"/>
                              <a:gd name="T61" fmla="*/ 357 h 466"/>
                              <a:gd name="T62" fmla="*/ 494 w 535"/>
                              <a:gd name="T63" fmla="*/ 366 h 466"/>
                              <a:gd name="T64" fmla="*/ 481 w 535"/>
                              <a:gd name="T65" fmla="*/ 383 h 466"/>
                              <a:gd name="T66" fmla="*/ 450 w 535"/>
                              <a:gd name="T67" fmla="*/ 411 h 466"/>
                              <a:gd name="T68" fmla="*/ 412 w 535"/>
                              <a:gd name="T69" fmla="*/ 434 h 466"/>
                              <a:gd name="T70" fmla="*/ 402 w 535"/>
                              <a:gd name="T71" fmla="*/ 438 h 466"/>
                              <a:gd name="T72" fmla="*/ 391 w 535"/>
                              <a:gd name="T73" fmla="*/ 443 h 466"/>
                              <a:gd name="T74" fmla="*/ 370 w 535"/>
                              <a:gd name="T75" fmla="*/ 451 h 466"/>
                              <a:gd name="T76" fmla="*/ 325 w 535"/>
                              <a:gd name="T77" fmla="*/ 462 h 466"/>
                              <a:gd name="T78" fmla="*/ 278 w 535"/>
                              <a:gd name="T79" fmla="*/ 466 h 466"/>
                              <a:gd name="T80" fmla="*/ 267 w 535"/>
                              <a:gd name="T81" fmla="*/ 466 h 466"/>
                              <a:gd name="T82" fmla="*/ 253 w 535"/>
                              <a:gd name="T83" fmla="*/ 466 h 466"/>
                              <a:gd name="T84" fmla="*/ 227 w 535"/>
                              <a:gd name="T85" fmla="*/ 465 h 466"/>
                              <a:gd name="T86" fmla="*/ 179 w 535"/>
                              <a:gd name="T87" fmla="*/ 457 h 466"/>
                              <a:gd name="T88" fmla="*/ 135 w 535"/>
                              <a:gd name="T89" fmla="*/ 442 h 466"/>
                              <a:gd name="T90" fmla="*/ 125 w 535"/>
                              <a:gd name="T91" fmla="*/ 436 h 466"/>
                              <a:gd name="T92" fmla="*/ 115 w 535"/>
                              <a:gd name="T93" fmla="*/ 431 h 466"/>
                              <a:gd name="T94" fmla="*/ 96 w 535"/>
                              <a:gd name="T95" fmla="*/ 419 h 466"/>
                              <a:gd name="T96" fmla="*/ 63 w 535"/>
                              <a:gd name="T97" fmla="*/ 393 h 466"/>
                              <a:gd name="T98" fmla="*/ 36 w 535"/>
                              <a:gd name="T99" fmla="*/ 361 h 466"/>
                              <a:gd name="T100" fmla="*/ 32 w 535"/>
                              <a:gd name="T101" fmla="*/ 352 h 466"/>
                              <a:gd name="T102" fmla="*/ 26 w 535"/>
                              <a:gd name="T103" fmla="*/ 344 h 466"/>
                              <a:gd name="T104" fmla="*/ 17 w 535"/>
                              <a:gd name="T105" fmla="*/ 326 h 466"/>
                              <a:gd name="T106" fmla="*/ 4 w 535"/>
                              <a:gd name="T107" fmla="*/ 288 h 466"/>
                              <a:gd name="T108" fmla="*/ 0 w 535"/>
                              <a:gd name="T109" fmla="*/ 250 h 466"/>
                              <a:gd name="T110" fmla="*/ 0 w 535"/>
                              <a:gd name="T111" fmla="*/ 239 h 466"/>
                              <a:gd name="T112" fmla="*/ 0 w 535"/>
                              <a:gd name="T113" fmla="*/ 239 h 466"/>
                              <a:gd name="T114" fmla="*/ 0 w 535"/>
                              <a:gd name="T115" fmla="*/ 239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535" h="466">
                                <a:moveTo>
                                  <a:pt x="0" y="239"/>
                                </a:moveTo>
                                <a:lnTo>
                                  <a:pt x="0" y="221"/>
                                </a:lnTo>
                                <a:lnTo>
                                  <a:pt x="4" y="187"/>
                                </a:lnTo>
                                <a:lnTo>
                                  <a:pt x="25" y="126"/>
                                </a:lnTo>
                                <a:lnTo>
                                  <a:pt x="61" y="75"/>
                                </a:lnTo>
                                <a:lnTo>
                                  <a:pt x="74" y="64"/>
                                </a:lnTo>
                                <a:lnTo>
                                  <a:pt x="86" y="54"/>
                                </a:lnTo>
                                <a:lnTo>
                                  <a:pt x="114" y="36"/>
                                </a:lnTo>
                                <a:lnTo>
                                  <a:pt x="175" y="12"/>
                                </a:lnTo>
                                <a:lnTo>
                                  <a:pt x="246" y="1"/>
                                </a:lnTo>
                                <a:lnTo>
                                  <a:pt x="267" y="0"/>
                                </a:lnTo>
                                <a:lnTo>
                                  <a:pt x="278" y="1"/>
                                </a:lnTo>
                                <a:lnTo>
                                  <a:pt x="305" y="2"/>
                                </a:lnTo>
                                <a:lnTo>
                                  <a:pt x="351" y="11"/>
                                </a:lnTo>
                                <a:lnTo>
                                  <a:pt x="395" y="26"/>
                                </a:lnTo>
                                <a:lnTo>
                                  <a:pt x="407" y="31"/>
                                </a:lnTo>
                                <a:lnTo>
                                  <a:pt x="417" y="36"/>
                                </a:lnTo>
                                <a:lnTo>
                                  <a:pt x="436" y="47"/>
                                </a:lnTo>
                                <a:lnTo>
                                  <a:pt x="469" y="73"/>
                                </a:lnTo>
                                <a:lnTo>
                                  <a:pt x="495" y="105"/>
                                </a:lnTo>
                                <a:lnTo>
                                  <a:pt x="501" y="113"/>
                                </a:lnTo>
                                <a:lnTo>
                                  <a:pt x="506" y="122"/>
                                </a:lnTo>
                                <a:lnTo>
                                  <a:pt x="516" y="141"/>
                                </a:lnTo>
                                <a:lnTo>
                                  <a:pt x="529" y="180"/>
                                </a:lnTo>
                                <a:lnTo>
                                  <a:pt x="533" y="224"/>
                                </a:lnTo>
                                <a:lnTo>
                                  <a:pt x="535" y="234"/>
                                </a:lnTo>
                                <a:lnTo>
                                  <a:pt x="533" y="246"/>
                                </a:lnTo>
                                <a:lnTo>
                                  <a:pt x="532" y="268"/>
                                </a:lnTo>
                                <a:lnTo>
                                  <a:pt x="522" y="310"/>
                                </a:lnTo>
                                <a:lnTo>
                                  <a:pt x="504" y="349"/>
                                </a:lnTo>
                                <a:lnTo>
                                  <a:pt x="500" y="357"/>
                                </a:lnTo>
                                <a:lnTo>
                                  <a:pt x="494" y="366"/>
                                </a:lnTo>
                                <a:lnTo>
                                  <a:pt x="481" y="383"/>
                                </a:lnTo>
                                <a:lnTo>
                                  <a:pt x="450" y="411"/>
                                </a:lnTo>
                                <a:lnTo>
                                  <a:pt x="412" y="434"/>
                                </a:lnTo>
                                <a:lnTo>
                                  <a:pt x="402" y="438"/>
                                </a:lnTo>
                                <a:lnTo>
                                  <a:pt x="391" y="443"/>
                                </a:lnTo>
                                <a:lnTo>
                                  <a:pt x="370" y="451"/>
                                </a:lnTo>
                                <a:lnTo>
                                  <a:pt x="325" y="462"/>
                                </a:lnTo>
                                <a:lnTo>
                                  <a:pt x="278" y="466"/>
                                </a:lnTo>
                                <a:lnTo>
                                  <a:pt x="267" y="466"/>
                                </a:lnTo>
                                <a:lnTo>
                                  <a:pt x="253" y="466"/>
                                </a:lnTo>
                                <a:lnTo>
                                  <a:pt x="227" y="465"/>
                                </a:lnTo>
                                <a:lnTo>
                                  <a:pt x="179" y="457"/>
                                </a:lnTo>
                                <a:lnTo>
                                  <a:pt x="135" y="442"/>
                                </a:lnTo>
                                <a:lnTo>
                                  <a:pt x="125" y="436"/>
                                </a:lnTo>
                                <a:lnTo>
                                  <a:pt x="115" y="431"/>
                                </a:lnTo>
                                <a:lnTo>
                                  <a:pt x="96" y="419"/>
                                </a:lnTo>
                                <a:lnTo>
                                  <a:pt x="63" y="393"/>
                                </a:lnTo>
                                <a:lnTo>
                                  <a:pt x="36" y="361"/>
                                </a:lnTo>
                                <a:lnTo>
                                  <a:pt x="32" y="352"/>
                                </a:lnTo>
                                <a:lnTo>
                                  <a:pt x="26" y="344"/>
                                </a:lnTo>
                                <a:lnTo>
                                  <a:pt x="17" y="326"/>
                                </a:lnTo>
                                <a:lnTo>
                                  <a:pt x="4" y="288"/>
                                </a:lnTo>
                                <a:lnTo>
                                  <a:pt x="0" y="250"/>
                                </a:lnTo>
                                <a:lnTo>
                                  <a:pt x="0" y="239"/>
                                </a:lnTo>
                                <a:lnTo>
                                  <a:pt x="0" y="239"/>
                                </a:lnTo>
                                <a:lnTo>
                                  <a:pt x="0" y="23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26"/>
                        <wps:cNvSpPr>
                          <a:spLocks/>
                        </wps:cNvSpPr>
                        <wps:spPr bwMode="auto">
                          <a:xfrm>
                            <a:off x="461645" y="2183765"/>
                            <a:ext cx="80645" cy="115570"/>
                          </a:xfrm>
                          <a:custGeom>
                            <a:avLst/>
                            <a:gdLst>
                              <a:gd name="T0" fmla="*/ 0 w 381"/>
                              <a:gd name="T1" fmla="*/ 188 h 364"/>
                              <a:gd name="T2" fmla="*/ 0 w 381"/>
                              <a:gd name="T3" fmla="*/ 202 h 364"/>
                              <a:gd name="T4" fmla="*/ 3 w 381"/>
                              <a:gd name="T5" fmla="*/ 227 h 364"/>
                              <a:gd name="T6" fmla="*/ 18 w 381"/>
                              <a:gd name="T7" fmla="*/ 272 h 364"/>
                              <a:gd name="T8" fmla="*/ 45 w 381"/>
                              <a:gd name="T9" fmla="*/ 309 h 364"/>
                              <a:gd name="T10" fmla="*/ 54 w 381"/>
                              <a:gd name="T11" fmla="*/ 317 h 364"/>
                              <a:gd name="T12" fmla="*/ 63 w 381"/>
                              <a:gd name="T13" fmla="*/ 325 h 364"/>
                              <a:gd name="T14" fmla="*/ 82 w 381"/>
                              <a:gd name="T15" fmla="*/ 338 h 364"/>
                              <a:gd name="T16" fmla="*/ 125 w 381"/>
                              <a:gd name="T17" fmla="*/ 357 h 364"/>
                              <a:gd name="T18" fmla="*/ 175 w 381"/>
                              <a:gd name="T19" fmla="*/ 364 h 364"/>
                              <a:gd name="T20" fmla="*/ 190 w 381"/>
                              <a:gd name="T21" fmla="*/ 364 h 364"/>
                              <a:gd name="T22" fmla="*/ 203 w 381"/>
                              <a:gd name="T23" fmla="*/ 364 h 364"/>
                              <a:gd name="T24" fmla="*/ 229 w 381"/>
                              <a:gd name="T25" fmla="*/ 361 h 364"/>
                              <a:gd name="T26" fmla="*/ 276 w 381"/>
                              <a:gd name="T27" fmla="*/ 348 h 364"/>
                              <a:gd name="T28" fmla="*/ 316 w 381"/>
                              <a:gd name="T29" fmla="*/ 324 h 364"/>
                              <a:gd name="T30" fmla="*/ 327 w 381"/>
                              <a:gd name="T31" fmla="*/ 315 h 364"/>
                              <a:gd name="T32" fmla="*/ 334 w 381"/>
                              <a:gd name="T33" fmla="*/ 308 h 364"/>
                              <a:gd name="T34" fmla="*/ 350 w 381"/>
                              <a:gd name="T35" fmla="*/ 289 h 364"/>
                              <a:gd name="T36" fmla="*/ 370 w 381"/>
                              <a:gd name="T37" fmla="*/ 248 h 364"/>
                              <a:gd name="T38" fmla="*/ 379 w 381"/>
                              <a:gd name="T39" fmla="*/ 196 h 364"/>
                              <a:gd name="T40" fmla="*/ 381 w 381"/>
                              <a:gd name="T41" fmla="*/ 182 h 364"/>
                              <a:gd name="T42" fmla="*/ 379 w 381"/>
                              <a:gd name="T43" fmla="*/ 174 h 364"/>
                              <a:gd name="T44" fmla="*/ 379 w 381"/>
                              <a:gd name="T45" fmla="*/ 156 h 364"/>
                              <a:gd name="T46" fmla="*/ 372 w 381"/>
                              <a:gd name="T47" fmla="*/ 123 h 364"/>
                              <a:gd name="T48" fmla="*/ 360 w 381"/>
                              <a:gd name="T49" fmla="*/ 93 h 364"/>
                              <a:gd name="T50" fmla="*/ 357 w 381"/>
                              <a:gd name="T51" fmla="*/ 86 h 364"/>
                              <a:gd name="T52" fmla="*/ 353 w 381"/>
                              <a:gd name="T53" fmla="*/ 80 h 364"/>
                              <a:gd name="T54" fmla="*/ 344 w 381"/>
                              <a:gd name="T55" fmla="*/ 67 h 364"/>
                              <a:gd name="T56" fmla="*/ 322 w 381"/>
                              <a:gd name="T57" fmla="*/ 45 h 364"/>
                              <a:gd name="T58" fmla="*/ 296 w 381"/>
                              <a:gd name="T59" fmla="*/ 27 h 364"/>
                              <a:gd name="T60" fmla="*/ 290 w 381"/>
                              <a:gd name="T61" fmla="*/ 22 h 364"/>
                              <a:gd name="T62" fmla="*/ 281 w 381"/>
                              <a:gd name="T63" fmla="*/ 19 h 364"/>
                              <a:gd name="T64" fmla="*/ 267 w 381"/>
                              <a:gd name="T65" fmla="*/ 13 h 364"/>
                              <a:gd name="T66" fmla="*/ 235 w 381"/>
                              <a:gd name="T67" fmla="*/ 4 h 364"/>
                              <a:gd name="T68" fmla="*/ 200 w 381"/>
                              <a:gd name="T69" fmla="*/ 1 h 364"/>
                              <a:gd name="T70" fmla="*/ 191 w 381"/>
                              <a:gd name="T71" fmla="*/ 0 h 364"/>
                              <a:gd name="T72" fmla="*/ 178 w 381"/>
                              <a:gd name="T73" fmla="*/ 1 h 364"/>
                              <a:gd name="T74" fmla="*/ 152 w 381"/>
                              <a:gd name="T75" fmla="*/ 3 h 364"/>
                              <a:gd name="T76" fmla="*/ 107 w 381"/>
                              <a:gd name="T77" fmla="*/ 15 h 364"/>
                              <a:gd name="T78" fmla="*/ 64 w 381"/>
                              <a:gd name="T79" fmla="*/ 37 h 364"/>
                              <a:gd name="T80" fmla="*/ 55 w 381"/>
                              <a:gd name="T81" fmla="*/ 43 h 364"/>
                              <a:gd name="T82" fmla="*/ 45 w 381"/>
                              <a:gd name="T83" fmla="*/ 52 h 364"/>
                              <a:gd name="T84" fmla="*/ 31 w 381"/>
                              <a:gd name="T85" fmla="*/ 69 h 364"/>
                              <a:gd name="T86" fmla="*/ 18 w 381"/>
                              <a:gd name="T87" fmla="*/ 90 h 364"/>
                              <a:gd name="T88" fmla="*/ 3 w 381"/>
                              <a:gd name="T89" fmla="*/ 142 h 364"/>
                              <a:gd name="T90" fmla="*/ 0 w 381"/>
                              <a:gd name="T91" fmla="*/ 188 h 364"/>
                              <a:gd name="T92" fmla="*/ 0 w 381"/>
                              <a:gd name="T93" fmla="*/ 188 h 364"/>
                              <a:gd name="T94" fmla="*/ 0 w 381"/>
                              <a:gd name="T95" fmla="*/ 188 h 3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381" h="364">
                                <a:moveTo>
                                  <a:pt x="0" y="188"/>
                                </a:moveTo>
                                <a:lnTo>
                                  <a:pt x="0" y="202"/>
                                </a:lnTo>
                                <a:lnTo>
                                  <a:pt x="3" y="227"/>
                                </a:lnTo>
                                <a:lnTo>
                                  <a:pt x="18" y="272"/>
                                </a:lnTo>
                                <a:lnTo>
                                  <a:pt x="45" y="309"/>
                                </a:lnTo>
                                <a:lnTo>
                                  <a:pt x="54" y="317"/>
                                </a:lnTo>
                                <a:lnTo>
                                  <a:pt x="63" y="325"/>
                                </a:lnTo>
                                <a:lnTo>
                                  <a:pt x="82" y="338"/>
                                </a:lnTo>
                                <a:lnTo>
                                  <a:pt x="125" y="357"/>
                                </a:lnTo>
                                <a:lnTo>
                                  <a:pt x="175" y="364"/>
                                </a:lnTo>
                                <a:lnTo>
                                  <a:pt x="190" y="364"/>
                                </a:lnTo>
                                <a:lnTo>
                                  <a:pt x="203" y="364"/>
                                </a:lnTo>
                                <a:lnTo>
                                  <a:pt x="229" y="361"/>
                                </a:lnTo>
                                <a:lnTo>
                                  <a:pt x="276" y="348"/>
                                </a:lnTo>
                                <a:lnTo>
                                  <a:pt x="316" y="324"/>
                                </a:lnTo>
                                <a:lnTo>
                                  <a:pt x="327" y="315"/>
                                </a:lnTo>
                                <a:lnTo>
                                  <a:pt x="334" y="308"/>
                                </a:lnTo>
                                <a:lnTo>
                                  <a:pt x="350" y="289"/>
                                </a:lnTo>
                                <a:lnTo>
                                  <a:pt x="370" y="248"/>
                                </a:lnTo>
                                <a:lnTo>
                                  <a:pt x="379" y="196"/>
                                </a:lnTo>
                                <a:lnTo>
                                  <a:pt x="381" y="182"/>
                                </a:lnTo>
                                <a:lnTo>
                                  <a:pt x="379" y="174"/>
                                </a:lnTo>
                                <a:lnTo>
                                  <a:pt x="379" y="156"/>
                                </a:lnTo>
                                <a:lnTo>
                                  <a:pt x="372" y="123"/>
                                </a:lnTo>
                                <a:lnTo>
                                  <a:pt x="360" y="93"/>
                                </a:lnTo>
                                <a:lnTo>
                                  <a:pt x="357" y="86"/>
                                </a:lnTo>
                                <a:lnTo>
                                  <a:pt x="353" y="80"/>
                                </a:lnTo>
                                <a:lnTo>
                                  <a:pt x="344" y="67"/>
                                </a:lnTo>
                                <a:lnTo>
                                  <a:pt x="322" y="45"/>
                                </a:lnTo>
                                <a:lnTo>
                                  <a:pt x="296" y="27"/>
                                </a:lnTo>
                                <a:lnTo>
                                  <a:pt x="290" y="22"/>
                                </a:lnTo>
                                <a:lnTo>
                                  <a:pt x="281" y="19"/>
                                </a:lnTo>
                                <a:lnTo>
                                  <a:pt x="267" y="13"/>
                                </a:lnTo>
                                <a:lnTo>
                                  <a:pt x="235" y="4"/>
                                </a:lnTo>
                                <a:lnTo>
                                  <a:pt x="200" y="1"/>
                                </a:lnTo>
                                <a:lnTo>
                                  <a:pt x="191" y="0"/>
                                </a:lnTo>
                                <a:lnTo>
                                  <a:pt x="178" y="1"/>
                                </a:lnTo>
                                <a:lnTo>
                                  <a:pt x="152" y="3"/>
                                </a:lnTo>
                                <a:lnTo>
                                  <a:pt x="107" y="15"/>
                                </a:lnTo>
                                <a:lnTo>
                                  <a:pt x="64" y="37"/>
                                </a:lnTo>
                                <a:lnTo>
                                  <a:pt x="55" y="43"/>
                                </a:lnTo>
                                <a:lnTo>
                                  <a:pt x="45" y="52"/>
                                </a:lnTo>
                                <a:lnTo>
                                  <a:pt x="31" y="69"/>
                                </a:lnTo>
                                <a:lnTo>
                                  <a:pt x="18" y="90"/>
                                </a:lnTo>
                                <a:lnTo>
                                  <a:pt x="3" y="142"/>
                                </a:lnTo>
                                <a:lnTo>
                                  <a:pt x="0" y="188"/>
                                </a:lnTo>
                                <a:lnTo>
                                  <a:pt x="0" y="188"/>
                                </a:lnTo>
                                <a:lnTo>
                                  <a:pt x="0" y="18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27"/>
                        <wps:cNvSpPr>
                          <a:spLocks noEditPoints="1"/>
                        </wps:cNvSpPr>
                        <wps:spPr bwMode="auto">
                          <a:xfrm>
                            <a:off x="593090" y="2169160"/>
                            <a:ext cx="103505" cy="143510"/>
                          </a:xfrm>
                          <a:custGeom>
                            <a:avLst/>
                            <a:gdLst>
                              <a:gd name="T0" fmla="*/ 0 w 489"/>
                              <a:gd name="T1" fmla="*/ 0 h 451"/>
                              <a:gd name="T2" fmla="*/ 258 w 489"/>
                              <a:gd name="T3" fmla="*/ 1 h 451"/>
                              <a:gd name="T4" fmla="*/ 320 w 489"/>
                              <a:gd name="T5" fmla="*/ 5 h 451"/>
                              <a:gd name="T6" fmla="*/ 360 w 489"/>
                              <a:gd name="T7" fmla="*/ 13 h 451"/>
                              <a:gd name="T8" fmla="*/ 377 w 489"/>
                              <a:gd name="T9" fmla="*/ 21 h 451"/>
                              <a:gd name="T10" fmla="*/ 418 w 489"/>
                              <a:gd name="T11" fmla="*/ 52 h 451"/>
                              <a:gd name="T12" fmla="*/ 425 w 489"/>
                              <a:gd name="T13" fmla="*/ 62 h 451"/>
                              <a:gd name="T14" fmla="*/ 441 w 489"/>
                              <a:gd name="T15" fmla="*/ 95 h 451"/>
                              <a:gd name="T16" fmla="*/ 446 w 489"/>
                              <a:gd name="T17" fmla="*/ 124 h 451"/>
                              <a:gd name="T18" fmla="*/ 443 w 489"/>
                              <a:gd name="T19" fmla="*/ 147 h 451"/>
                              <a:gd name="T20" fmla="*/ 412 w 489"/>
                              <a:gd name="T21" fmla="*/ 200 h 451"/>
                              <a:gd name="T22" fmla="*/ 399 w 489"/>
                              <a:gd name="T23" fmla="*/ 211 h 451"/>
                              <a:gd name="T24" fmla="*/ 347 w 489"/>
                              <a:gd name="T25" fmla="*/ 236 h 451"/>
                              <a:gd name="T26" fmla="*/ 288 w 489"/>
                              <a:gd name="T27" fmla="*/ 246 h 451"/>
                              <a:gd name="T28" fmla="*/ 301 w 489"/>
                              <a:gd name="T29" fmla="*/ 252 h 451"/>
                              <a:gd name="T30" fmla="*/ 329 w 489"/>
                              <a:gd name="T31" fmla="*/ 267 h 451"/>
                              <a:gd name="T32" fmla="*/ 336 w 489"/>
                              <a:gd name="T33" fmla="*/ 273 h 451"/>
                              <a:gd name="T34" fmla="*/ 368 w 489"/>
                              <a:gd name="T35" fmla="*/ 301 h 451"/>
                              <a:gd name="T36" fmla="*/ 393 w 489"/>
                              <a:gd name="T37" fmla="*/ 329 h 451"/>
                              <a:gd name="T38" fmla="*/ 398 w 489"/>
                              <a:gd name="T39" fmla="*/ 451 h 451"/>
                              <a:gd name="T40" fmla="*/ 317 w 489"/>
                              <a:gd name="T41" fmla="*/ 352 h 451"/>
                              <a:gd name="T42" fmla="*/ 290 w 489"/>
                              <a:gd name="T43" fmla="*/ 318 h 451"/>
                              <a:gd name="T44" fmla="*/ 271 w 489"/>
                              <a:gd name="T45" fmla="*/ 296 h 451"/>
                              <a:gd name="T46" fmla="*/ 261 w 489"/>
                              <a:gd name="T47" fmla="*/ 286 h 451"/>
                              <a:gd name="T48" fmla="*/ 236 w 489"/>
                              <a:gd name="T49" fmla="*/ 269 h 451"/>
                              <a:gd name="T50" fmla="*/ 230 w 489"/>
                              <a:gd name="T51" fmla="*/ 265 h 451"/>
                              <a:gd name="T52" fmla="*/ 212 w 489"/>
                              <a:gd name="T53" fmla="*/ 258 h 451"/>
                              <a:gd name="T54" fmla="*/ 199 w 489"/>
                              <a:gd name="T55" fmla="*/ 254 h 451"/>
                              <a:gd name="T56" fmla="*/ 192 w 489"/>
                              <a:gd name="T57" fmla="*/ 253 h 451"/>
                              <a:gd name="T58" fmla="*/ 163 w 489"/>
                              <a:gd name="T59" fmla="*/ 252 h 451"/>
                              <a:gd name="T60" fmla="*/ 74 w 489"/>
                              <a:gd name="T61" fmla="*/ 251 h 451"/>
                              <a:gd name="T62" fmla="*/ 0 w 489"/>
                              <a:gd name="T63" fmla="*/ 451 h 451"/>
                              <a:gd name="T64" fmla="*/ 74 w 489"/>
                              <a:gd name="T65" fmla="*/ 199 h 451"/>
                              <a:gd name="T66" fmla="*/ 239 w 489"/>
                              <a:gd name="T67" fmla="*/ 199 h 451"/>
                              <a:gd name="T68" fmla="*/ 282 w 489"/>
                              <a:gd name="T69" fmla="*/ 197 h 451"/>
                              <a:gd name="T70" fmla="*/ 310 w 489"/>
                              <a:gd name="T71" fmla="*/ 192 h 451"/>
                              <a:gd name="T72" fmla="*/ 323 w 489"/>
                              <a:gd name="T73" fmla="*/ 187 h 451"/>
                              <a:gd name="T74" fmla="*/ 351 w 489"/>
                              <a:gd name="T75" fmla="*/ 168 h 451"/>
                              <a:gd name="T76" fmla="*/ 355 w 489"/>
                              <a:gd name="T77" fmla="*/ 163 h 451"/>
                              <a:gd name="T78" fmla="*/ 366 w 489"/>
                              <a:gd name="T79" fmla="*/ 141 h 451"/>
                              <a:gd name="T80" fmla="*/ 368 w 489"/>
                              <a:gd name="T81" fmla="*/ 124 h 451"/>
                              <a:gd name="T82" fmla="*/ 366 w 489"/>
                              <a:gd name="T83" fmla="*/ 110 h 451"/>
                              <a:gd name="T84" fmla="*/ 345 w 489"/>
                              <a:gd name="T85" fmla="*/ 75 h 451"/>
                              <a:gd name="T86" fmla="*/ 335 w 489"/>
                              <a:gd name="T87" fmla="*/ 68 h 451"/>
                              <a:gd name="T88" fmla="*/ 296 w 489"/>
                              <a:gd name="T89" fmla="*/ 54 h 451"/>
                              <a:gd name="T90" fmla="*/ 250 w 489"/>
                              <a:gd name="T91" fmla="*/ 51 h 451"/>
                              <a:gd name="T92" fmla="*/ 74 w 489"/>
                              <a:gd name="T93" fmla="*/ 199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489" h="451">
                                <a:moveTo>
                                  <a:pt x="0" y="451"/>
                                </a:moveTo>
                                <a:lnTo>
                                  <a:pt x="0" y="0"/>
                                </a:lnTo>
                                <a:lnTo>
                                  <a:pt x="246" y="0"/>
                                </a:lnTo>
                                <a:lnTo>
                                  <a:pt x="258" y="1"/>
                                </a:lnTo>
                                <a:lnTo>
                                  <a:pt x="281" y="1"/>
                                </a:lnTo>
                                <a:lnTo>
                                  <a:pt x="320" y="5"/>
                                </a:lnTo>
                                <a:lnTo>
                                  <a:pt x="352" y="12"/>
                                </a:lnTo>
                                <a:lnTo>
                                  <a:pt x="360" y="13"/>
                                </a:lnTo>
                                <a:lnTo>
                                  <a:pt x="366" y="15"/>
                                </a:lnTo>
                                <a:lnTo>
                                  <a:pt x="377" y="21"/>
                                </a:lnTo>
                                <a:lnTo>
                                  <a:pt x="399" y="34"/>
                                </a:lnTo>
                                <a:lnTo>
                                  <a:pt x="418" y="52"/>
                                </a:lnTo>
                                <a:lnTo>
                                  <a:pt x="422" y="57"/>
                                </a:lnTo>
                                <a:lnTo>
                                  <a:pt x="425" y="62"/>
                                </a:lnTo>
                                <a:lnTo>
                                  <a:pt x="433" y="73"/>
                                </a:lnTo>
                                <a:lnTo>
                                  <a:pt x="441" y="95"/>
                                </a:lnTo>
                                <a:lnTo>
                                  <a:pt x="444" y="118"/>
                                </a:lnTo>
                                <a:lnTo>
                                  <a:pt x="446" y="124"/>
                                </a:lnTo>
                                <a:lnTo>
                                  <a:pt x="444" y="132"/>
                                </a:lnTo>
                                <a:lnTo>
                                  <a:pt x="443" y="147"/>
                                </a:lnTo>
                                <a:lnTo>
                                  <a:pt x="431" y="175"/>
                                </a:lnTo>
                                <a:lnTo>
                                  <a:pt x="412" y="200"/>
                                </a:lnTo>
                                <a:lnTo>
                                  <a:pt x="406" y="205"/>
                                </a:lnTo>
                                <a:lnTo>
                                  <a:pt x="399" y="211"/>
                                </a:lnTo>
                                <a:lnTo>
                                  <a:pt x="384" y="220"/>
                                </a:lnTo>
                                <a:lnTo>
                                  <a:pt x="347" y="236"/>
                                </a:lnTo>
                                <a:lnTo>
                                  <a:pt x="300" y="245"/>
                                </a:lnTo>
                                <a:lnTo>
                                  <a:pt x="288" y="246"/>
                                </a:lnTo>
                                <a:lnTo>
                                  <a:pt x="293" y="248"/>
                                </a:lnTo>
                                <a:lnTo>
                                  <a:pt x="301" y="252"/>
                                </a:lnTo>
                                <a:lnTo>
                                  <a:pt x="316" y="260"/>
                                </a:lnTo>
                                <a:lnTo>
                                  <a:pt x="329" y="267"/>
                                </a:lnTo>
                                <a:lnTo>
                                  <a:pt x="332" y="269"/>
                                </a:lnTo>
                                <a:lnTo>
                                  <a:pt x="336" y="273"/>
                                </a:lnTo>
                                <a:lnTo>
                                  <a:pt x="348" y="283"/>
                                </a:lnTo>
                                <a:lnTo>
                                  <a:pt x="368" y="301"/>
                                </a:lnTo>
                                <a:lnTo>
                                  <a:pt x="387" y="324"/>
                                </a:lnTo>
                                <a:lnTo>
                                  <a:pt x="393" y="329"/>
                                </a:lnTo>
                                <a:lnTo>
                                  <a:pt x="489" y="451"/>
                                </a:lnTo>
                                <a:lnTo>
                                  <a:pt x="398" y="451"/>
                                </a:lnTo>
                                <a:lnTo>
                                  <a:pt x="323" y="358"/>
                                </a:lnTo>
                                <a:lnTo>
                                  <a:pt x="317" y="352"/>
                                </a:lnTo>
                                <a:lnTo>
                                  <a:pt x="307" y="339"/>
                                </a:lnTo>
                                <a:lnTo>
                                  <a:pt x="290" y="318"/>
                                </a:lnTo>
                                <a:lnTo>
                                  <a:pt x="274" y="300"/>
                                </a:lnTo>
                                <a:lnTo>
                                  <a:pt x="271" y="296"/>
                                </a:lnTo>
                                <a:lnTo>
                                  <a:pt x="266" y="293"/>
                                </a:lnTo>
                                <a:lnTo>
                                  <a:pt x="261" y="286"/>
                                </a:lnTo>
                                <a:lnTo>
                                  <a:pt x="247" y="276"/>
                                </a:lnTo>
                                <a:lnTo>
                                  <a:pt x="236" y="269"/>
                                </a:lnTo>
                                <a:lnTo>
                                  <a:pt x="233" y="266"/>
                                </a:lnTo>
                                <a:lnTo>
                                  <a:pt x="230" y="265"/>
                                </a:lnTo>
                                <a:lnTo>
                                  <a:pt x="224" y="263"/>
                                </a:lnTo>
                                <a:lnTo>
                                  <a:pt x="212" y="258"/>
                                </a:lnTo>
                                <a:lnTo>
                                  <a:pt x="201" y="256"/>
                                </a:lnTo>
                                <a:lnTo>
                                  <a:pt x="199" y="254"/>
                                </a:lnTo>
                                <a:lnTo>
                                  <a:pt x="196" y="254"/>
                                </a:lnTo>
                                <a:lnTo>
                                  <a:pt x="192" y="253"/>
                                </a:lnTo>
                                <a:lnTo>
                                  <a:pt x="179" y="252"/>
                                </a:lnTo>
                                <a:lnTo>
                                  <a:pt x="163" y="252"/>
                                </a:lnTo>
                                <a:lnTo>
                                  <a:pt x="159" y="251"/>
                                </a:lnTo>
                                <a:lnTo>
                                  <a:pt x="74" y="251"/>
                                </a:lnTo>
                                <a:lnTo>
                                  <a:pt x="74" y="451"/>
                                </a:lnTo>
                                <a:lnTo>
                                  <a:pt x="0" y="451"/>
                                </a:lnTo>
                                <a:lnTo>
                                  <a:pt x="0" y="451"/>
                                </a:lnTo>
                                <a:close/>
                                <a:moveTo>
                                  <a:pt x="74" y="199"/>
                                </a:moveTo>
                                <a:lnTo>
                                  <a:pt x="231" y="199"/>
                                </a:lnTo>
                                <a:lnTo>
                                  <a:pt x="239" y="199"/>
                                </a:lnTo>
                                <a:lnTo>
                                  <a:pt x="255" y="199"/>
                                </a:lnTo>
                                <a:lnTo>
                                  <a:pt x="282" y="197"/>
                                </a:lnTo>
                                <a:lnTo>
                                  <a:pt x="304" y="193"/>
                                </a:lnTo>
                                <a:lnTo>
                                  <a:pt x="310" y="192"/>
                                </a:lnTo>
                                <a:lnTo>
                                  <a:pt x="315" y="191"/>
                                </a:lnTo>
                                <a:lnTo>
                                  <a:pt x="323" y="187"/>
                                </a:lnTo>
                                <a:lnTo>
                                  <a:pt x="338" y="179"/>
                                </a:lnTo>
                                <a:lnTo>
                                  <a:pt x="351" y="168"/>
                                </a:lnTo>
                                <a:lnTo>
                                  <a:pt x="354" y="165"/>
                                </a:lnTo>
                                <a:lnTo>
                                  <a:pt x="355" y="163"/>
                                </a:lnTo>
                                <a:lnTo>
                                  <a:pt x="360" y="155"/>
                                </a:lnTo>
                                <a:lnTo>
                                  <a:pt x="366" y="141"/>
                                </a:lnTo>
                                <a:lnTo>
                                  <a:pt x="367" y="127"/>
                                </a:lnTo>
                                <a:lnTo>
                                  <a:pt x="368" y="124"/>
                                </a:lnTo>
                                <a:lnTo>
                                  <a:pt x="367" y="119"/>
                                </a:lnTo>
                                <a:lnTo>
                                  <a:pt x="366" y="110"/>
                                </a:lnTo>
                                <a:lnTo>
                                  <a:pt x="358" y="91"/>
                                </a:lnTo>
                                <a:lnTo>
                                  <a:pt x="345" y="75"/>
                                </a:lnTo>
                                <a:lnTo>
                                  <a:pt x="341" y="71"/>
                                </a:lnTo>
                                <a:lnTo>
                                  <a:pt x="335" y="68"/>
                                </a:lnTo>
                                <a:lnTo>
                                  <a:pt x="323" y="62"/>
                                </a:lnTo>
                                <a:lnTo>
                                  <a:pt x="296" y="54"/>
                                </a:lnTo>
                                <a:lnTo>
                                  <a:pt x="259" y="52"/>
                                </a:lnTo>
                                <a:lnTo>
                                  <a:pt x="250" y="51"/>
                                </a:lnTo>
                                <a:lnTo>
                                  <a:pt x="74" y="51"/>
                                </a:lnTo>
                                <a:lnTo>
                                  <a:pt x="74" y="199"/>
                                </a:lnTo>
                                <a:lnTo>
                                  <a:pt x="74" y="1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28"/>
                        <wps:cNvSpPr>
                          <a:spLocks/>
                        </wps:cNvSpPr>
                        <wps:spPr bwMode="auto">
                          <a:xfrm>
                            <a:off x="593090" y="2169160"/>
                            <a:ext cx="103505" cy="143510"/>
                          </a:xfrm>
                          <a:custGeom>
                            <a:avLst/>
                            <a:gdLst>
                              <a:gd name="T0" fmla="*/ 0 w 489"/>
                              <a:gd name="T1" fmla="*/ 0 h 451"/>
                              <a:gd name="T2" fmla="*/ 258 w 489"/>
                              <a:gd name="T3" fmla="*/ 1 h 451"/>
                              <a:gd name="T4" fmla="*/ 320 w 489"/>
                              <a:gd name="T5" fmla="*/ 5 h 451"/>
                              <a:gd name="T6" fmla="*/ 360 w 489"/>
                              <a:gd name="T7" fmla="*/ 13 h 451"/>
                              <a:gd name="T8" fmla="*/ 377 w 489"/>
                              <a:gd name="T9" fmla="*/ 21 h 451"/>
                              <a:gd name="T10" fmla="*/ 418 w 489"/>
                              <a:gd name="T11" fmla="*/ 52 h 451"/>
                              <a:gd name="T12" fmla="*/ 425 w 489"/>
                              <a:gd name="T13" fmla="*/ 62 h 451"/>
                              <a:gd name="T14" fmla="*/ 441 w 489"/>
                              <a:gd name="T15" fmla="*/ 95 h 451"/>
                              <a:gd name="T16" fmla="*/ 446 w 489"/>
                              <a:gd name="T17" fmla="*/ 124 h 451"/>
                              <a:gd name="T18" fmla="*/ 443 w 489"/>
                              <a:gd name="T19" fmla="*/ 147 h 451"/>
                              <a:gd name="T20" fmla="*/ 412 w 489"/>
                              <a:gd name="T21" fmla="*/ 200 h 451"/>
                              <a:gd name="T22" fmla="*/ 399 w 489"/>
                              <a:gd name="T23" fmla="*/ 211 h 451"/>
                              <a:gd name="T24" fmla="*/ 347 w 489"/>
                              <a:gd name="T25" fmla="*/ 236 h 451"/>
                              <a:gd name="T26" fmla="*/ 288 w 489"/>
                              <a:gd name="T27" fmla="*/ 246 h 451"/>
                              <a:gd name="T28" fmla="*/ 301 w 489"/>
                              <a:gd name="T29" fmla="*/ 252 h 451"/>
                              <a:gd name="T30" fmla="*/ 329 w 489"/>
                              <a:gd name="T31" fmla="*/ 267 h 451"/>
                              <a:gd name="T32" fmla="*/ 336 w 489"/>
                              <a:gd name="T33" fmla="*/ 273 h 451"/>
                              <a:gd name="T34" fmla="*/ 368 w 489"/>
                              <a:gd name="T35" fmla="*/ 301 h 451"/>
                              <a:gd name="T36" fmla="*/ 393 w 489"/>
                              <a:gd name="T37" fmla="*/ 329 h 451"/>
                              <a:gd name="T38" fmla="*/ 398 w 489"/>
                              <a:gd name="T39" fmla="*/ 451 h 451"/>
                              <a:gd name="T40" fmla="*/ 317 w 489"/>
                              <a:gd name="T41" fmla="*/ 352 h 451"/>
                              <a:gd name="T42" fmla="*/ 290 w 489"/>
                              <a:gd name="T43" fmla="*/ 318 h 451"/>
                              <a:gd name="T44" fmla="*/ 271 w 489"/>
                              <a:gd name="T45" fmla="*/ 296 h 451"/>
                              <a:gd name="T46" fmla="*/ 261 w 489"/>
                              <a:gd name="T47" fmla="*/ 286 h 451"/>
                              <a:gd name="T48" fmla="*/ 236 w 489"/>
                              <a:gd name="T49" fmla="*/ 269 h 451"/>
                              <a:gd name="T50" fmla="*/ 230 w 489"/>
                              <a:gd name="T51" fmla="*/ 265 h 451"/>
                              <a:gd name="T52" fmla="*/ 212 w 489"/>
                              <a:gd name="T53" fmla="*/ 258 h 451"/>
                              <a:gd name="T54" fmla="*/ 199 w 489"/>
                              <a:gd name="T55" fmla="*/ 254 h 451"/>
                              <a:gd name="T56" fmla="*/ 192 w 489"/>
                              <a:gd name="T57" fmla="*/ 253 h 451"/>
                              <a:gd name="T58" fmla="*/ 163 w 489"/>
                              <a:gd name="T59" fmla="*/ 252 h 451"/>
                              <a:gd name="T60" fmla="*/ 74 w 489"/>
                              <a:gd name="T61" fmla="*/ 251 h 451"/>
                              <a:gd name="T62" fmla="*/ 0 w 489"/>
                              <a:gd name="T63"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489" h="451">
                                <a:moveTo>
                                  <a:pt x="0" y="451"/>
                                </a:moveTo>
                                <a:lnTo>
                                  <a:pt x="0" y="0"/>
                                </a:lnTo>
                                <a:lnTo>
                                  <a:pt x="246" y="0"/>
                                </a:lnTo>
                                <a:lnTo>
                                  <a:pt x="258" y="1"/>
                                </a:lnTo>
                                <a:lnTo>
                                  <a:pt x="281" y="1"/>
                                </a:lnTo>
                                <a:lnTo>
                                  <a:pt x="320" y="5"/>
                                </a:lnTo>
                                <a:lnTo>
                                  <a:pt x="352" y="12"/>
                                </a:lnTo>
                                <a:lnTo>
                                  <a:pt x="360" y="13"/>
                                </a:lnTo>
                                <a:lnTo>
                                  <a:pt x="366" y="15"/>
                                </a:lnTo>
                                <a:lnTo>
                                  <a:pt x="377" y="21"/>
                                </a:lnTo>
                                <a:lnTo>
                                  <a:pt x="399" y="34"/>
                                </a:lnTo>
                                <a:lnTo>
                                  <a:pt x="418" y="52"/>
                                </a:lnTo>
                                <a:lnTo>
                                  <a:pt x="422" y="57"/>
                                </a:lnTo>
                                <a:lnTo>
                                  <a:pt x="425" y="62"/>
                                </a:lnTo>
                                <a:lnTo>
                                  <a:pt x="433" y="73"/>
                                </a:lnTo>
                                <a:lnTo>
                                  <a:pt x="441" y="95"/>
                                </a:lnTo>
                                <a:lnTo>
                                  <a:pt x="444" y="118"/>
                                </a:lnTo>
                                <a:lnTo>
                                  <a:pt x="446" y="124"/>
                                </a:lnTo>
                                <a:lnTo>
                                  <a:pt x="444" y="132"/>
                                </a:lnTo>
                                <a:lnTo>
                                  <a:pt x="443" y="147"/>
                                </a:lnTo>
                                <a:lnTo>
                                  <a:pt x="431" y="175"/>
                                </a:lnTo>
                                <a:lnTo>
                                  <a:pt x="412" y="200"/>
                                </a:lnTo>
                                <a:lnTo>
                                  <a:pt x="406" y="205"/>
                                </a:lnTo>
                                <a:lnTo>
                                  <a:pt x="399" y="211"/>
                                </a:lnTo>
                                <a:lnTo>
                                  <a:pt x="384" y="220"/>
                                </a:lnTo>
                                <a:lnTo>
                                  <a:pt x="347" y="236"/>
                                </a:lnTo>
                                <a:lnTo>
                                  <a:pt x="300" y="245"/>
                                </a:lnTo>
                                <a:lnTo>
                                  <a:pt x="288" y="246"/>
                                </a:lnTo>
                                <a:lnTo>
                                  <a:pt x="293" y="248"/>
                                </a:lnTo>
                                <a:lnTo>
                                  <a:pt x="301" y="252"/>
                                </a:lnTo>
                                <a:lnTo>
                                  <a:pt x="316" y="260"/>
                                </a:lnTo>
                                <a:lnTo>
                                  <a:pt x="329" y="267"/>
                                </a:lnTo>
                                <a:lnTo>
                                  <a:pt x="332" y="269"/>
                                </a:lnTo>
                                <a:lnTo>
                                  <a:pt x="336" y="273"/>
                                </a:lnTo>
                                <a:lnTo>
                                  <a:pt x="348" y="283"/>
                                </a:lnTo>
                                <a:lnTo>
                                  <a:pt x="368" y="301"/>
                                </a:lnTo>
                                <a:lnTo>
                                  <a:pt x="387" y="324"/>
                                </a:lnTo>
                                <a:lnTo>
                                  <a:pt x="393" y="329"/>
                                </a:lnTo>
                                <a:lnTo>
                                  <a:pt x="489" y="451"/>
                                </a:lnTo>
                                <a:lnTo>
                                  <a:pt x="398" y="451"/>
                                </a:lnTo>
                                <a:lnTo>
                                  <a:pt x="323" y="358"/>
                                </a:lnTo>
                                <a:lnTo>
                                  <a:pt x="317" y="352"/>
                                </a:lnTo>
                                <a:lnTo>
                                  <a:pt x="307" y="339"/>
                                </a:lnTo>
                                <a:lnTo>
                                  <a:pt x="290" y="318"/>
                                </a:lnTo>
                                <a:lnTo>
                                  <a:pt x="274" y="300"/>
                                </a:lnTo>
                                <a:lnTo>
                                  <a:pt x="271" y="296"/>
                                </a:lnTo>
                                <a:lnTo>
                                  <a:pt x="266" y="293"/>
                                </a:lnTo>
                                <a:lnTo>
                                  <a:pt x="261" y="286"/>
                                </a:lnTo>
                                <a:lnTo>
                                  <a:pt x="247" y="276"/>
                                </a:lnTo>
                                <a:lnTo>
                                  <a:pt x="236" y="269"/>
                                </a:lnTo>
                                <a:lnTo>
                                  <a:pt x="233" y="266"/>
                                </a:lnTo>
                                <a:lnTo>
                                  <a:pt x="230" y="265"/>
                                </a:lnTo>
                                <a:lnTo>
                                  <a:pt x="224" y="263"/>
                                </a:lnTo>
                                <a:lnTo>
                                  <a:pt x="212" y="258"/>
                                </a:lnTo>
                                <a:lnTo>
                                  <a:pt x="201" y="256"/>
                                </a:lnTo>
                                <a:lnTo>
                                  <a:pt x="199" y="254"/>
                                </a:lnTo>
                                <a:lnTo>
                                  <a:pt x="196" y="254"/>
                                </a:lnTo>
                                <a:lnTo>
                                  <a:pt x="192" y="253"/>
                                </a:lnTo>
                                <a:lnTo>
                                  <a:pt x="179" y="252"/>
                                </a:lnTo>
                                <a:lnTo>
                                  <a:pt x="163" y="252"/>
                                </a:lnTo>
                                <a:lnTo>
                                  <a:pt x="159" y="251"/>
                                </a:lnTo>
                                <a:lnTo>
                                  <a:pt x="74" y="251"/>
                                </a:lnTo>
                                <a:lnTo>
                                  <a:pt x="74"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29"/>
                        <wps:cNvSpPr>
                          <a:spLocks/>
                        </wps:cNvSpPr>
                        <wps:spPr bwMode="auto">
                          <a:xfrm>
                            <a:off x="608330" y="2185670"/>
                            <a:ext cx="62230" cy="46990"/>
                          </a:xfrm>
                          <a:custGeom>
                            <a:avLst/>
                            <a:gdLst>
                              <a:gd name="T0" fmla="*/ 0 w 294"/>
                              <a:gd name="T1" fmla="*/ 148 h 148"/>
                              <a:gd name="T2" fmla="*/ 157 w 294"/>
                              <a:gd name="T3" fmla="*/ 148 h 148"/>
                              <a:gd name="T4" fmla="*/ 165 w 294"/>
                              <a:gd name="T5" fmla="*/ 148 h 148"/>
                              <a:gd name="T6" fmla="*/ 181 w 294"/>
                              <a:gd name="T7" fmla="*/ 148 h 148"/>
                              <a:gd name="T8" fmla="*/ 208 w 294"/>
                              <a:gd name="T9" fmla="*/ 146 h 148"/>
                              <a:gd name="T10" fmla="*/ 230 w 294"/>
                              <a:gd name="T11" fmla="*/ 142 h 148"/>
                              <a:gd name="T12" fmla="*/ 236 w 294"/>
                              <a:gd name="T13" fmla="*/ 141 h 148"/>
                              <a:gd name="T14" fmla="*/ 241 w 294"/>
                              <a:gd name="T15" fmla="*/ 140 h 148"/>
                              <a:gd name="T16" fmla="*/ 249 w 294"/>
                              <a:gd name="T17" fmla="*/ 136 h 148"/>
                              <a:gd name="T18" fmla="*/ 264 w 294"/>
                              <a:gd name="T19" fmla="*/ 128 h 148"/>
                              <a:gd name="T20" fmla="*/ 277 w 294"/>
                              <a:gd name="T21" fmla="*/ 117 h 148"/>
                              <a:gd name="T22" fmla="*/ 280 w 294"/>
                              <a:gd name="T23" fmla="*/ 114 h 148"/>
                              <a:gd name="T24" fmla="*/ 281 w 294"/>
                              <a:gd name="T25" fmla="*/ 112 h 148"/>
                              <a:gd name="T26" fmla="*/ 286 w 294"/>
                              <a:gd name="T27" fmla="*/ 104 h 148"/>
                              <a:gd name="T28" fmla="*/ 292 w 294"/>
                              <a:gd name="T29" fmla="*/ 90 h 148"/>
                              <a:gd name="T30" fmla="*/ 293 w 294"/>
                              <a:gd name="T31" fmla="*/ 76 h 148"/>
                              <a:gd name="T32" fmla="*/ 294 w 294"/>
                              <a:gd name="T33" fmla="*/ 73 h 148"/>
                              <a:gd name="T34" fmla="*/ 293 w 294"/>
                              <a:gd name="T35" fmla="*/ 68 h 148"/>
                              <a:gd name="T36" fmla="*/ 292 w 294"/>
                              <a:gd name="T37" fmla="*/ 59 h 148"/>
                              <a:gd name="T38" fmla="*/ 284 w 294"/>
                              <a:gd name="T39" fmla="*/ 40 h 148"/>
                              <a:gd name="T40" fmla="*/ 271 w 294"/>
                              <a:gd name="T41" fmla="*/ 24 h 148"/>
                              <a:gd name="T42" fmla="*/ 267 w 294"/>
                              <a:gd name="T43" fmla="*/ 20 h 148"/>
                              <a:gd name="T44" fmla="*/ 261 w 294"/>
                              <a:gd name="T45" fmla="*/ 17 h 148"/>
                              <a:gd name="T46" fmla="*/ 249 w 294"/>
                              <a:gd name="T47" fmla="*/ 11 h 148"/>
                              <a:gd name="T48" fmla="*/ 222 w 294"/>
                              <a:gd name="T49" fmla="*/ 3 h 148"/>
                              <a:gd name="T50" fmla="*/ 185 w 294"/>
                              <a:gd name="T51" fmla="*/ 1 h 148"/>
                              <a:gd name="T52" fmla="*/ 176 w 294"/>
                              <a:gd name="T53" fmla="*/ 0 h 148"/>
                              <a:gd name="T54" fmla="*/ 0 w 294"/>
                              <a:gd name="T55" fmla="*/ 0 h 148"/>
                              <a:gd name="T56" fmla="*/ 0 w 294"/>
                              <a:gd name="T57" fmla="*/ 148 h 148"/>
                              <a:gd name="T58" fmla="*/ 0 w 294"/>
                              <a:gd name="T59"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294" h="148">
                                <a:moveTo>
                                  <a:pt x="0" y="148"/>
                                </a:moveTo>
                                <a:lnTo>
                                  <a:pt x="157" y="148"/>
                                </a:lnTo>
                                <a:lnTo>
                                  <a:pt x="165" y="148"/>
                                </a:lnTo>
                                <a:lnTo>
                                  <a:pt x="181" y="148"/>
                                </a:lnTo>
                                <a:lnTo>
                                  <a:pt x="208" y="146"/>
                                </a:lnTo>
                                <a:lnTo>
                                  <a:pt x="230" y="142"/>
                                </a:lnTo>
                                <a:lnTo>
                                  <a:pt x="236" y="141"/>
                                </a:lnTo>
                                <a:lnTo>
                                  <a:pt x="241" y="140"/>
                                </a:lnTo>
                                <a:lnTo>
                                  <a:pt x="249" y="136"/>
                                </a:lnTo>
                                <a:lnTo>
                                  <a:pt x="264" y="128"/>
                                </a:lnTo>
                                <a:lnTo>
                                  <a:pt x="277" y="117"/>
                                </a:lnTo>
                                <a:lnTo>
                                  <a:pt x="280" y="114"/>
                                </a:lnTo>
                                <a:lnTo>
                                  <a:pt x="281" y="112"/>
                                </a:lnTo>
                                <a:lnTo>
                                  <a:pt x="286" y="104"/>
                                </a:lnTo>
                                <a:lnTo>
                                  <a:pt x="292" y="90"/>
                                </a:lnTo>
                                <a:lnTo>
                                  <a:pt x="293" y="76"/>
                                </a:lnTo>
                                <a:lnTo>
                                  <a:pt x="294" y="73"/>
                                </a:lnTo>
                                <a:lnTo>
                                  <a:pt x="293" y="68"/>
                                </a:lnTo>
                                <a:lnTo>
                                  <a:pt x="292" y="59"/>
                                </a:lnTo>
                                <a:lnTo>
                                  <a:pt x="284" y="40"/>
                                </a:lnTo>
                                <a:lnTo>
                                  <a:pt x="271" y="24"/>
                                </a:lnTo>
                                <a:lnTo>
                                  <a:pt x="267" y="20"/>
                                </a:lnTo>
                                <a:lnTo>
                                  <a:pt x="261" y="17"/>
                                </a:lnTo>
                                <a:lnTo>
                                  <a:pt x="249" y="11"/>
                                </a:lnTo>
                                <a:lnTo>
                                  <a:pt x="222" y="3"/>
                                </a:lnTo>
                                <a:lnTo>
                                  <a:pt x="185" y="1"/>
                                </a:lnTo>
                                <a:lnTo>
                                  <a:pt x="176" y="0"/>
                                </a:lnTo>
                                <a:lnTo>
                                  <a:pt x="0" y="0"/>
                                </a:lnTo>
                                <a:lnTo>
                                  <a:pt x="0" y="148"/>
                                </a:lnTo>
                                <a:lnTo>
                                  <a:pt x="0" y="14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30"/>
                        <wps:cNvSpPr>
                          <a:spLocks/>
                        </wps:cNvSpPr>
                        <wps:spPr bwMode="auto">
                          <a:xfrm>
                            <a:off x="716280" y="2169160"/>
                            <a:ext cx="93980" cy="143510"/>
                          </a:xfrm>
                          <a:custGeom>
                            <a:avLst/>
                            <a:gdLst>
                              <a:gd name="T0" fmla="*/ 184 w 442"/>
                              <a:gd name="T1" fmla="*/ 451 h 451"/>
                              <a:gd name="T2" fmla="*/ 184 w 442"/>
                              <a:gd name="T3" fmla="*/ 53 h 451"/>
                              <a:gd name="T4" fmla="*/ 0 w 442"/>
                              <a:gd name="T5" fmla="*/ 53 h 451"/>
                              <a:gd name="T6" fmla="*/ 0 w 442"/>
                              <a:gd name="T7" fmla="*/ 0 h 451"/>
                              <a:gd name="T8" fmla="*/ 442 w 442"/>
                              <a:gd name="T9" fmla="*/ 0 h 451"/>
                              <a:gd name="T10" fmla="*/ 442 w 442"/>
                              <a:gd name="T11" fmla="*/ 53 h 451"/>
                              <a:gd name="T12" fmla="*/ 258 w 442"/>
                              <a:gd name="T13" fmla="*/ 53 h 451"/>
                              <a:gd name="T14" fmla="*/ 258 w 442"/>
                              <a:gd name="T15" fmla="*/ 451 h 451"/>
                              <a:gd name="T16" fmla="*/ 184 w 442"/>
                              <a:gd name="T17" fmla="*/ 451 h 451"/>
                              <a:gd name="T18" fmla="*/ 184 w 442"/>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42" h="451">
                                <a:moveTo>
                                  <a:pt x="184" y="451"/>
                                </a:moveTo>
                                <a:lnTo>
                                  <a:pt x="184" y="53"/>
                                </a:lnTo>
                                <a:lnTo>
                                  <a:pt x="0" y="53"/>
                                </a:lnTo>
                                <a:lnTo>
                                  <a:pt x="0" y="0"/>
                                </a:lnTo>
                                <a:lnTo>
                                  <a:pt x="442" y="0"/>
                                </a:lnTo>
                                <a:lnTo>
                                  <a:pt x="442" y="53"/>
                                </a:lnTo>
                                <a:lnTo>
                                  <a:pt x="258" y="53"/>
                                </a:lnTo>
                                <a:lnTo>
                                  <a:pt x="258" y="451"/>
                                </a:lnTo>
                                <a:lnTo>
                                  <a:pt x="184" y="451"/>
                                </a:lnTo>
                                <a:lnTo>
                                  <a:pt x="184"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42" name="Freeform 31"/>
                        <wps:cNvSpPr>
                          <a:spLocks/>
                        </wps:cNvSpPr>
                        <wps:spPr bwMode="auto">
                          <a:xfrm>
                            <a:off x="1485900" y="1892300"/>
                            <a:ext cx="93980" cy="147955"/>
                          </a:xfrm>
                          <a:custGeom>
                            <a:avLst/>
                            <a:gdLst>
                              <a:gd name="T0" fmla="*/ 70 w 445"/>
                              <a:gd name="T1" fmla="*/ 315 h 467"/>
                              <a:gd name="T2" fmla="*/ 89 w 445"/>
                              <a:gd name="T3" fmla="*/ 362 h 467"/>
                              <a:gd name="T4" fmla="*/ 102 w 445"/>
                              <a:gd name="T5" fmla="*/ 376 h 467"/>
                              <a:gd name="T6" fmla="*/ 149 w 445"/>
                              <a:gd name="T7" fmla="*/ 401 h 467"/>
                              <a:gd name="T8" fmla="*/ 196 w 445"/>
                              <a:gd name="T9" fmla="*/ 412 h 467"/>
                              <a:gd name="T10" fmla="*/ 241 w 445"/>
                              <a:gd name="T11" fmla="*/ 414 h 467"/>
                              <a:gd name="T12" fmla="*/ 302 w 445"/>
                              <a:gd name="T13" fmla="*/ 405 h 467"/>
                              <a:gd name="T14" fmla="*/ 323 w 445"/>
                              <a:gd name="T15" fmla="*/ 398 h 467"/>
                              <a:gd name="T16" fmla="*/ 358 w 445"/>
                              <a:gd name="T17" fmla="*/ 376 h 467"/>
                              <a:gd name="T18" fmla="*/ 371 w 445"/>
                              <a:gd name="T19" fmla="*/ 355 h 467"/>
                              <a:gd name="T20" fmla="*/ 372 w 445"/>
                              <a:gd name="T21" fmla="*/ 328 h 467"/>
                              <a:gd name="T22" fmla="*/ 358 w 445"/>
                              <a:gd name="T23" fmla="*/ 300 h 467"/>
                              <a:gd name="T24" fmla="*/ 331 w 445"/>
                              <a:gd name="T25" fmla="*/ 284 h 467"/>
                              <a:gd name="T26" fmla="*/ 302 w 445"/>
                              <a:gd name="T27" fmla="*/ 272 h 467"/>
                              <a:gd name="T28" fmla="*/ 219 w 445"/>
                              <a:gd name="T29" fmla="*/ 255 h 467"/>
                              <a:gd name="T30" fmla="*/ 171 w 445"/>
                              <a:gd name="T31" fmla="*/ 244 h 467"/>
                              <a:gd name="T32" fmla="*/ 101 w 445"/>
                              <a:gd name="T33" fmla="*/ 223 h 467"/>
                              <a:gd name="T34" fmla="*/ 60 w 445"/>
                              <a:gd name="T35" fmla="*/ 202 h 467"/>
                              <a:gd name="T36" fmla="*/ 37 w 445"/>
                              <a:gd name="T37" fmla="*/ 178 h 467"/>
                              <a:gd name="T38" fmla="*/ 22 w 445"/>
                              <a:gd name="T39" fmla="*/ 131 h 467"/>
                              <a:gd name="T40" fmla="*/ 24 w 445"/>
                              <a:gd name="T41" fmla="*/ 109 h 467"/>
                              <a:gd name="T42" fmla="*/ 46 w 445"/>
                              <a:gd name="T43" fmla="*/ 61 h 467"/>
                              <a:gd name="T44" fmla="*/ 81 w 445"/>
                              <a:gd name="T45" fmla="*/ 32 h 467"/>
                              <a:gd name="T46" fmla="*/ 123 w 445"/>
                              <a:gd name="T47" fmla="*/ 13 h 467"/>
                              <a:gd name="T48" fmla="*/ 207 w 445"/>
                              <a:gd name="T49" fmla="*/ 1 h 467"/>
                              <a:gd name="T50" fmla="*/ 247 w 445"/>
                              <a:gd name="T51" fmla="*/ 1 h 467"/>
                              <a:gd name="T52" fmla="*/ 327 w 445"/>
                              <a:gd name="T53" fmla="*/ 17 h 467"/>
                              <a:gd name="T54" fmla="*/ 375 w 445"/>
                              <a:gd name="T55" fmla="*/ 41 h 467"/>
                              <a:gd name="T56" fmla="*/ 403 w 445"/>
                              <a:gd name="T57" fmla="*/ 71 h 467"/>
                              <a:gd name="T58" fmla="*/ 426 w 445"/>
                              <a:gd name="T59" fmla="*/ 130 h 467"/>
                              <a:gd name="T60" fmla="*/ 356 w 445"/>
                              <a:gd name="T61" fmla="*/ 133 h 467"/>
                              <a:gd name="T62" fmla="*/ 323 w 445"/>
                              <a:gd name="T63" fmla="*/ 80 h 467"/>
                              <a:gd name="T64" fmla="*/ 299 w 445"/>
                              <a:gd name="T65" fmla="*/ 66 h 467"/>
                              <a:gd name="T66" fmla="*/ 221 w 445"/>
                              <a:gd name="T67" fmla="*/ 53 h 467"/>
                              <a:gd name="T68" fmla="*/ 153 w 445"/>
                              <a:gd name="T69" fmla="*/ 60 h 467"/>
                              <a:gd name="T70" fmla="*/ 117 w 445"/>
                              <a:gd name="T71" fmla="*/ 77 h 467"/>
                              <a:gd name="T72" fmla="*/ 92 w 445"/>
                              <a:gd name="T73" fmla="*/ 118 h 467"/>
                              <a:gd name="T74" fmla="*/ 92 w 445"/>
                              <a:gd name="T75" fmla="*/ 133 h 467"/>
                              <a:gd name="T76" fmla="*/ 114 w 445"/>
                              <a:gd name="T77" fmla="*/ 160 h 467"/>
                              <a:gd name="T78" fmla="*/ 162 w 445"/>
                              <a:gd name="T79" fmla="*/ 180 h 467"/>
                              <a:gd name="T80" fmla="*/ 239 w 445"/>
                              <a:gd name="T81" fmla="*/ 197 h 467"/>
                              <a:gd name="T82" fmla="*/ 342 w 445"/>
                              <a:gd name="T83" fmla="*/ 220 h 467"/>
                              <a:gd name="T84" fmla="*/ 371 w 445"/>
                              <a:gd name="T85" fmla="*/ 232 h 467"/>
                              <a:gd name="T86" fmla="*/ 420 w 445"/>
                              <a:gd name="T87" fmla="*/ 267 h 467"/>
                              <a:gd name="T88" fmla="*/ 441 w 445"/>
                              <a:gd name="T89" fmla="*/ 304 h 467"/>
                              <a:gd name="T90" fmla="*/ 444 w 445"/>
                              <a:gd name="T91" fmla="*/ 338 h 467"/>
                              <a:gd name="T92" fmla="*/ 422 w 445"/>
                              <a:gd name="T93" fmla="*/ 395 h 467"/>
                              <a:gd name="T94" fmla="*/ 404 w 445"/>
                              <a:gd name="T95" fmla="*/ 415 h 467"/>
                              <a:gd name="T96" fmla="*/ 346 w 445"/>
                              <a:gd name="T97" fmla="*/ 449 h 467"/>
                              <a:gd name="T98" fmla="*/ 285 w 445"/>
                              <a:gd name="T99" fmla="*/ 464 h 467"/>
                              <a:gd name="T100" fmla="*/ 225 w 445"/>
                              <a:gd name="T101" fmla="*/ 467 h 467"/>
                              <a:gd name="T102" fmla="*/ 118 w 445"/>
                              <a:gd name="T103" fmla="*/ 452 h 467"/>
                              <a:gd name="T104" fmla="*/ 86 w 445"/>
                              <a:gd name="T105" fmla="*/ 439 h 467"/>
                              <a:gd name="T106" fmla="*/ 30 w 445"/>
                              <a:gd name="T107" fmla="*/ 395 h 467"/>
                              <a:gd name="T108" fmla="*/ 5 w 445"/>
                              <a:gd name="T109" fmla="*/ 350 h 467"/>
                              <a:gd name="T110" fmla="*/ 0 w 445"/>
                              <a:gd name="T111" fmla="*/ 313 h 4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445" h="467">
                                <a:moveTo>
                                  <a:pt x="0" y="313"/>
                                </a:moveTo>
                                <a:lnTo>
                                  <a:pt x="70" y="309"/>
                                </a:lnTo>
                                <a:lnTo>
                                  <a:pt x="70" y="315"/>
                                </a:lnTo>
                                <a:lnTo>
                                  <a:pt x="73" y="326"/>
                                </a:lnTo>
                                <a:lnTo>
                                  <a:pt x="79" y="345"/>
                                </a:lnTo>
                                <a:lnTo>
                                  <a:pt x="89" y="362"/>
                                </a:lnTo>
                                <a:lnTo>
                                  <a:pt x="92" y="365"/>
                                </a:lnTo>
                                <a:lnTo>
                                  <a:pt x="95" y="370"/>
                                </a:lnTo>
                                <a:lnTo>
                                  <a:pt x="102" y="376"/>
                                </a:lnTo>
                                <a:lnTo>
                                  <a:pt x="120" y="389"/>
                                </a:lnTo>
                                <a:lnTo>
                                  <a:pt x="142" y="399"/>
                                </a:lnTo>
                                <a:lnTo>
                                  <a:pt x="149" y="401"/>
                                </a:lnTo>
                                <a:lnTo>
                                  <a:pt x="155" y="403"/>
                                </a:lnTo>
                                <a:lnTo>
                                  <a:pt x="168" y="406"/>
                                </a:lnTo>
                                <a:lnTo>
                                  <a:pt x="196" y="412"/>
                                </a:lnTo>
                                <a:lnTo>
                                  <a:pt x="226" y="414"/>
                                </a:lnTo>
                                <a:lnTo>
                                  <a:pt x="235" y="414"/>
                                </a:lnTo>
                                <a:lnTo>
                                  <a:pt x="241" y="414"/>
                                </a:lnTo>
                                <a:lnTo>
                                  <a:pt x="256" y="414"/>
                                </a:lnTo>
                                <a:lnTo>
                                  <a:pt x="280" y="410"/>
                                </a:lnTo>
                                <a:lnTo>
                                  <a:pt x="302" y="405"/>
                                </a:lnTo>
                                <a:lnTo>
                                  <a:pt x="308" y="403"/>
                                </a:lnTo>
                                <a:lnTo>
                                  <a:pt x="312" y="402"/>
                                </a:lnTo>
                                <a:lnTo>
                                  <a:pt x="323" y="398"/>
                                </a:lnTo>
                                <a:lnTo>
                                  <a:pt x="340" y="390"/>
                                </a:lnTo>
                                <a:lnTo>
                                  <a:pt x="355" y="379"/>
                                </a:lnTo>
                                <a:lnTo>
                                  <a:pt x="358" y="376"/>
                                </a:lnTo>
                                <a:lnTo>
                                  <a:pt x="359" y="373"/>
                                </a:lnTo>
                                <a:lnTo>
                                  <a:pt x="363" y="368"/>
                                </a:lnTo>
                                <a:lnTo>
                                  <a:pt x="371" y="355"/>
                                </a:lnTo>
                                <a:lnTo>
                                  <a:pt x="372" y="341"/>
                                </a:lnTo>
                                <a:lnTo>
                                  <a:pt x="374" y="337"/>
                                </a:lnTo>
                                <a:lnTo>
                                  <a:pt x="372" y="328"/>
                                </a:lnTo>
                                <a:lnTo>
                                  <a:pt x="368" y="315"/>
                                </a:lnTo>
                                <a:lnTo>
                                  <a:pt x="359" y="304"/>
                                </a:lnTo>
                                <a:lnTo>
                                  <a:pt x="358" y="300"/>
                                </a:lnTo>
                                <a:lnTo>
                                  <a:pt x="355" y="298"/>
                                </a:lnTo>
                                <a:lnTo>
                                  <a:pt x="347" y="293"/>
                                </a:lnTo>
                                <a:lnTo>
                                  <a:pt x="331" y="284"/>
                                </a:lnTo>
                                <a:lnTo>
                                  <a:pt x="311" y="276"/>
                                </a:lnTo>
                                <a:lnTo>
                                  <a:pt x="307" y="273"/>
                                </a:lnTo>
                                <a:lnTo>
                                  <a:pt x="302" y="272"/>
                                </a:lnTo>
                                <a:lnTo>
                                  <a:pt x="292" y="270"/>
                                </a:lnTo>
                                <a:lnTo>
                                  <a:pt x="261" y="263"/>
                                </a:lnTo>
                                <a:lnTo>
                                  <a:pt x="219" y="255"/>
                                </a:lnTo>
                                <a:lnTo>
                                  <a:pt x="207" y="251"/>
                                </a:lnTo>
                                <a:lnTo>
                                  <a:pt x="194" y="249"/>
                                </a:lnTo>
                                <a:lnTo>
                                  <a:pt x="171" y="244"/>
                                </a:lnTo>
                                <a:lnTo>
                                  <a:pt x="133" y="235"/>
                                </a:lnTo>
                                <a:lnTo>
                                  <a:pt x="105" y="225"/>
                                </a:lnTo>
                                <a:lnTo>
                                  <a:pt x="101" y="223"/>
                                </a:lnTo>
                                <a:lnTo>
                                  <a:pt x="94" y="220"/>
                                </a:lnTo>
                                <a:lnTo>
                                  <a:pt x="81" y="215"/>
                                </a:lnTo>
                                <a:lnTo>
                                  <a:pt x="60" y="202"/>
                                </a:lnTo>
                                <a:lnTo>
                                  <a:pt x="44" y="186"/>
                                </a:lnTo>
                                <a:lnTo>
                                  <a:pt x="41" y="182"/>
                                </a:lnTo>
                                <a:lnTo>
                                  <a:pt x="37" y="178"/>
                                </a:lnTo>
                                <a:lnTo>
                                  <a:pt x="32" y="169"/>
                                </a:lnTo>
                                <a:lnTo>
                                  <a:pt x="25" y="150"/>
                                </a:lnTo>
                                <a:lnTo>
                                  <a:pt x="22" y="131"/>
                                </a:lnTo>
                                <a:lnTo>
                                  <a:pt x="22" y="125"/>
                                </a:lnTo>
                                <a:lnTo>
                                  <a:pt x="22" y="120"/>
                                </a:lnTo>
                                <a:lnTo>
                                  <a:pt x="24" y="109"/>
                                </a:lnTo>
                                <a:lnTo>
                                  <a:pt x="30" y="87"/>
                                </a:lnTo>
                                <a:lnTo>
                                  <a:pt x="41" y="67"/>
                                </a:lnTo>
                                <a:lnTo>
                                  <a:pt x="46" y="61"/>
                                </a:lnTo>
                                <a:lnTo>
                                  <a:pt x="49" y="57"/>
                                </a:lnTo>
                                <a:lnTo>
                                  <a:pt x="59" y="47"/>
                                </a:lnTo>
                                <a:lnTo>
                                  <a:pt x="81" y="32"/>
                                </a:lnTo>
                                <a:lnTo>
                                  <a:pt x="107" y="19"/>
                                </a:lnTo>
                                <a:lnTo>
                                  <a:pt x="116" y="15"/>
                                </a:lnTo>
                                <a:lnTo>
                                  <a:pt x="123" y="13"/>
                                </a:lnTo>
                                <a:lnTo>
                                  <a:pt x="139" y="10"/>
                                </a:lnTo>
                                <a:lnTo>
                                  <a:pt x="171" y="4"/>
                                </a:lnTo>
                                <a:lnTo>
                                  <a:pt x="207" y="1"/>
                                </a:lnTo>
                                <a:lnTo>
                                  <a:pt x="218" y="0"/>
                                </a:lnTo>
                                <a:lnTo>
                                  <a:pt x="228" y="1"/>
                                </a:lnTo>
                                <a:lnTo>
                                  <a:pt x="247" y="1"/>
                                </a:lnTo>
                                <a:lnTo>
                                  <a:pt x="285" y="6"/>
                                </a:lnTo>
                                <a:lnTo>
                                  <a:pt x="318" y="14"/>
                                </a:lnTo>
                                <a:lnTo>
                                  <a:pt x="327" y="17"/>
                                </a:lnTo>
                                <a:lnTo>
                                  <a:pt x="334" y="20"/>
                                </a:lnTo>
                                <a:lnTo>
                                  <a:pt x="349" y="26"/>
                                </a:lnTo>
                                <a:lnTo>
                                  <a:pt x="375" y="41"/>
                                </a:lnTo>
                                <a:lnTo>
                                  <a:pt x="395" y="60"/>
                                </a:lnTo>
                                <a:lnTo>
                                  <a:pt x="400" y="65"/>
                                </a:lnTo>
                                <a:lnTo>
                                  <a:pt x="403" y="71"/>
                                </a:lnTo>
                                <a:lnTo>
                                  <a:pt x="410" y="81"/>
                                </a:lnTo>
                                <a:lnTo>
                                  <a:pt x="422" y="105"/>
                                </a:lnTo>
                                <a:lnTo>
                                  <a:pt x="426" y="130"/>
                                </a:lnTo>
                                <a:lnTo>
                                  <a:pt x="428" y="136"/>
                                </a:lnTo>
                                <a:lnTo>
                                  <a:pt x="358" y="139"/>
                                </a:lnTo>
                                <a:lnTo>
                                  <a:pt x="356" y="133"/>
                                </a:lnTo>
                                <a:lnTo>
                                  <a:pt x="352" y="120"/>
                                </a:lnTo>
                                <a:lnTo>
                                  <a:pt x="340" y="98"/>
                                </a:lnTo>
                                <a:lnTo>
                                  <a:pt x="323" y="80"/>
                                </a:lnTo>
                                <a:lnTo>
                                  <a:pt x="318" y="76"/>
                                </a:lnTo>
                                <a:lnTo>
                                  <a:pt x="312" y="72"/>
                                </a:lnTo>
                                <a:lnTo>
                                  <a:pt x="299" y="66"/>
                                </a:lnTo>
                                <a:lnTo>
                                  <a:pt x="269" y="58"/>
                                </a:lnTo>
                                <a:lnTo>
                                  <a:pt x="231" y="54"/>
                                </a:lnTo>
                                <a:lnTo>
                                  <a:pt x="221" y="53"/>
                                </a:lnTo>
                                <a:lnTo>
                                  <a:pt x="209" y="54"/>
                                </a:lnTo>
                                <a:lnTo>
                                  <a:pt x="188" y="56"/>
                                </a:lnTo>
                                <a:lnTo>
                                  <a:pt x="153" y="60"/>
                                </a:lnTo>
                                <a:lnTo>
                                  <a:pt x="127" y="71"/>
                                </a:lnTo>
                                <a:lnTo>
                                  <a:pt x="123" y="73"/>
                                </a:lnTo>
                                <a:lnTo>
                                  <a:pt x="117" y="77"/>
                                </a:lnTo>
                                <a:lnTo>
                                  <a:pt x="108" y="84"/>
                                </a:lnTo>
                                <a:lnTo>
                                  <a:pt x="97" y="100"/>
                                </a:lnTo>
                                <a:lnTo>
                                  <a:pt x="92" y="118"/>
                                </a:lnTo>
                                <a:lnTo>
                                  <a:pt x="92" y="121"/>
                                </a:lnTo>
                                <a:lnTo>
                                  <a:pt x="92" y="126"/>
                                </a:lnTo>
                                <a:lnTo>
                                  <a:pt x="92" y="133"/>
                                </a:lnTo>
                                <a:lnTo>
                                  <a:pt x="100" y="147"/>
                                </a:lnTo>
                                <a:lnTo>
                                  <a:pt x="110" y="158"/>
                                </a:lnTo>
                                <a:lnTo>
                                  <a:pt x="114" y="160"/>
                                </a:lnTo>
                                <a:lnTo>
                                  <a:pt x="117" y="164"/>
                                </a:lnTo>
                                <a:lnTo>
                                  <a:pt x="129" y="169"/>
                                </a:lnTo>
                                <a:lnTo>
                                  <a:pt x="162" y="180"/>
                                </a:lnTo>
                                <a:lnTo>
                                  <a:pt x="210" y="191"/>
                                </a:lnTo>
                                <a:lnTo>
                                  <a:pt x="225" y="193"/>
                                </a:lnTo>
                                <a:lnTo>
                                  <a:pt x="239" y="197"/>
                                </a:lnTo>
                                <a:lnTo>
                                  <a:pt x="266" y="202"/>
                                </a:lnTo>
                                <a:lnTo>
                                  <a:pt x="311" y="211"/>
                                </a:lnTo>
                                <a:lnTo>
                                  <a:pt x="342" y="220"/>
                                </a:lnTo>
                                <a:lnTo>
                                  <a:pt x="349" y="222"/>
                                </a:lnTo>
                                <a:lnTo>
                                  <a:pt x="356" y="225"/>
                                </a:lnTo>
                                <a:lnTo>
                                  <a:pt x="371" y="232"/>
                                </a:lnTo>
                                <a:lnTo>
                                  <a:pt x="395" y="247"/>
                                </a:lnTo>
                                <a:lnTo>
                                  <a:pt x="416" y="264"/>
                                </a:lnTo>
                                <a:lnTo>
                                  <a:pt x="420" y="267"/>
                                </a:lnTo>
                                <a:lnTo>
                                  <a:pt x="423" y="273"/>
                                </a:lnTo>
                                <a:lnTo>
                                  <a:pt x="430" y="283"/>
                                </a:lnTo>
                                <a:lnTo>
                                  <a:pt x="441" y="304"/>
                                </a:lnTo>
                                <a:lnTo>
                                  <a:pt x="444" y="326"/>
                                </a:lnTo>
                                <a:lnTo>
                                  <a:pt x="445" y="332"/>
                                </a:lnTo>
                                <a:lnTo>
                                  <a:pt x="444" y="338"/>
                                </a:lnTo>
                                <a:lnTo>
                                  <a:pt x="442" y="350"/>
                                </a:lnTo>
                                <a:lnTo>
                                  <a:pt x="435" y="372"/>
                                </a:lnTo>
                                <a:lnTo>
                                  <a:pt x="422" y="395"/>
                                </a:lnTo>
                                <a:lnTo>
                                  <a:pt x="419" y="399"/>
                                </a:lnTo>
                                <a:lnTo>
                                  <a:pt x="413" y="405"/>
                                </a:lnTo>
                                <a:lnTo>
                                  <a:pt x="404" y="415"/>
                                </a:lnTo>
                                <a:lnTo>
                                  <a:pt x="381" y="432"/>
                                </a:lnTo>
                                <a:lnTo>
                                  <a:pt x="353" y="447"/>
                                </a:lnTo>
                                <a:lnTo>
                                  <a:pt x="346" y="449"/>
                                </a:lnTo>
                                <a:lnTo>
                                  <a:pt x="337" y="452"/>
                                </a:lnTo>
                                <a:lnTo>
                                  <a:pt x="321" y="457"/>
                                </a:lnTo>
                                <a:lnTo>
                                  <a:pt x="285" y="464"/>
                                </a:lnTo>
                                <a:lnTo>
                                  <a:pt x="247" y="467"/>
                                </a:lnTo>
                                <a:lnTo>
                                  <a:pt x="238" y="467"/>
                                </a:lnTo>
                                <a:lnTo>
                                  <a:pt x="225" y="467"/>
                                </a:lnTo>
                                <a:lnTo>
                                  <a:pt x="202" y="467"/>
                                </a:lnTo>
                                <a:lnTo>
                                  <a:pt x="158" y="461"/>
                                </a:lnTo>
                                <a:lnTo>
                                  <a:pt x="118" y="452"/>
                                </a:lnTo>
                                <a:lnTo>
                                  <a:pt x="111" y="449"/>
                                </a:lnTo>
                                <a:lnTo>
                                  <a:pt x="102" y="447"/>
                                </a:lnTo>
                                <a:lnTo>
                                  <a:pt x="86" y="439"/>
                                </a:lnTo>
                                <a:lnTo>
                                  <a:pt x="57" y="423"/>
                                </a:lnTo>
                                <a:lnTo>
                                  <a:pt x="34" y="402"/>
                                </a:lnTo>
                                <a:lnTo>
                                  <a:pt x="30" y="395"/>
                                </a:lnTo>
                                <a:lnTo>
                                  <a:pt x="24" y="389"/>
                                </a:lnTo>
                                <a:lnTo>
                                  <a:pt x="16" y="377"/>
                                </a:lnTo>
                                <a:lnTo>
                                  <a:pt x="5" y="350"/>
                                </a:lnTo>
                                <a:lnTo>
                                  <a:pt x="0" y="322"/>
                                </a:lnTo>
                                <a:lnTo>
                                  <a:pt x="0" y="313"/>
                                </a:lnTo>
                                <a:lnTo>
                                  <a:pt x="0" y="313"/>
                                </a:lnTo>
                                <a:lnTo>
                                  <a:pt x="0" y="313"/>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43" name="Freeform 32"/>
                        <wps:cNvSpPr>
                          <a:spLocks/>
                        </wps:cNvSpPr>
                        <wps:spPr bwMode="auto">
                          <a:xfrm>
                            <a:off x="1610360" y="1892300"/>
                            <a:ext cx="104140" cy="147955"/>
                          </a:xfrm>
                          <a:custGeom>
                            <a:avLst/>
                            <a:gdLst>
                              <a:gd name="T0" fmla="*/ 493 w 493"/>
                              <a:gd name="T1" fmla="*/ 316 h 467"/>
                              <a:gd name="T2" fmla="*/ 478 w 493"/>
                              <a:gd name="T3" fmla="*/ 351 h 467"/>
                              <a:gd name="T4" fmla="*/ 419 w 493"/>
                              <a:gd name="T5" fmla="*/ 422 h 467"/>
                              <a:gd name="T6" fmla="*/ 398 w 493"/>
                              <a:gd name="T7" fmla="*/ 435 h 467"/>
                              <a:gd name="T8" fmla="*/ 330 w 493"/>
                              <a:gd name="T9" fmla="*/ 461 h 467"/>
                              <a:gd name="T10" fmla="*/ 263 w 493"/>
                              <a:gd name="T11" fmla="*/ 467 h 467"/>
                              <a:gd name="T12" fmla="*/ 219 w 493"/>
                              <a:gd name="T13" fmla="*/ 465 h 467"/>
                              <a:gd name="T14" fmla="*/ 124 w 493"/>
                              <a:gd name="T15" fmla="*/ 442 h 467"/>
                              <a:gd name="T16" fmla="*/ 105 w 493"/>
                              <a:gd name="T17" fmla="*/ 432 h 467"/>
                              <a:gd name="T18" fmla="*/ 57 w 493"/>
                              <a:gd name="T19" fmla="*/ 395 h 467"/>
                              <a:gd name="T20" fmla="*/ 30 w 493"/>
                              <a:gd name="T21" fmla="*/ 351 h 467"/>
                              <a:gd name="T22" fmla="*/ 16 w 493"/>
                              <a:gd name="T23" fmla="*/ 323 h 467"/>
                              <a:gd name="T24" fmla="*/ 0 w 493"/>
                              <a:gd name="T25" fmla="*/ 242 h 467"/>
                              <a:gd name="T26" fmla="*/ 0 w 493"/>
                              <a:gd name="T27" fmla="*/ 219 h 467"/>
                              <a:gd name="T28" fmla="*/ 11 w 493"/>
                              <a:gd name="T29" fmla="*/ 154 h 467"/>
                              <a:gd name="T30" fmla="*/ 34 w 493"/>
                              <a:gd name="T31" fmla="*/ 107 h 467"/>
                              <a:gd name="T32" fmla="*/ 51 w 493"/>
                              <a:gd name="T33" fmla="*/ 84 h 467"/>
                              <a:gd name="T34" fmla="*/ 117 w 493"/>
                              <a:gd name="T35" fmla="*/ 33 h 467"/>
                              <a:gd name="T36" fmla="*/ 137 w 493"/>
                              <a:gd name="T37" fmla="*/ 25 h 467"/>
                              <a:gd name="T38" fmla="*/ 203 w 493"/>
                              <a:gd name="T39" fmla="*/ 6 h 467"/>
                              <a:gd name="T40" fmla="*/ 264 w 493"/>
                              <a:gd name="T41" fmla="*/ 0 h 467"/>
                              <a:gd name="T42" fmla="*/ 304 w 493"/>
                              <a:gd name="T43" fmla="*/ 3 h 467"/>
                              <a:gd name="T44" fmla="*/ 394 w 493"/>
                              <a:gd name="T45" fmla="*/ 30 h 467"/>
                              <a:gd name="T46" fmla="*/ 413 w 493"/>
                              <a:gd name="T47" fmla="*/ 41 h 467"/>
                              <a:gd name="T48" fmla="*/ 458 w 493"/>
                              <a:gd name="T49" fmla="*/ 85 h 467"/>
                              <a:gd name="T50" fmla="*/ 484 w 493"/>
                              <a:gd name="T51" fmla="*/ 132 h 467"/>
                              <a:gd name="T52" fmla="*/ 407 w 493"/>
                              <a:gd name="T53" fmla="*/ 139 h 467"/>
                              <a:gd name="T54" fmla="*/ 382 w 493"/>
                              <a:gd name="T55" fmla="*/ 98 h 467"/>
                              <a:gd name="T56" fmla="*/ 355 w 493"/>
                              <a:gd name="T57" fmla="*/ 74 h 467"/>
                              <a:gd name="T58" fmla="*/ 334 w 493"/>
                              <a:gd name="T59" fmla="*/ 65 h 467"/>
                              <a:gd name="T60" fmla="*/ 270 w 493"/>
                              <a:gd name="T61" fmla="*/ 52 h 467"/>
                              <a:gd name="T62" fmla="*/ 250 w 493"/>
                              <a:gd name="T63" fmla="*/ 52 h 467"/>
                              <a:gd name="T64" fmla="*/ 194 w 493"/>
                              <a:gd name="T65" fmla="*/ 60 h 467"/>
                              <a:gd name="T66" fmla="*/ 155 w 493"/>
                              <a:gd name="T67" fmla="*/ 77 h 467"/>
                              <a:gd name="T68" fmla="*/ 134 w 493"/>
                              <a:gd name="T69" fmla="*/ 91 h 467"/>
                              <a:gd name="T70" fmla="*/ 97 w 493"/>
                              <a:gd name="T71" fmla="*/ 138 h 467"/>
                              <a:gd name="T72" fmla="*/ 91 w 493"/>
                              <a:gd name="T73" fmla="*/ 151 h 467"/>
                              <a:gd name="T74" fmla="*/ 79 w 493"/>
                              <a:gd name="T75" fmla="*/ 193 h 467"/>
                              <a:gd name="T76" fmla="*/ 78 w 493"/>
                              <a:gd name="T77" fmla="*/ 230 h 467"/>
                              <a:gd name="T78" fmla="*/ 78 w 493"/>
                              <a:gd name="T79" fmla="*/ 258 h 467"/>
                              <a:gd name="T80" fmla="*/ 94 w 493"/>
                              <a:gd name="T81" fmla="*/ 323 h 467"/>
                              <a:gd name="T82" fmla="*/ 101 w 493"/>
                              <a:gd name="T83" fmla="*/ 338 h 467"/>
                              <a:gd name="T84" fmla="*/ 129 w 493"/>
                              <a:gd name="T85" fmla="*/ 373 h 467"/>
                              <a:gd name="T86" fmla="*/ 161 w 493"/>
                              <a:gd name="T87" fmla="*/ 395 h 467"/>
                              <a:gd name="T88" fmla="*/ 183 w 493"/>
                              <a:gd name="T89" fmla="*/ 404 h 467"/>
                              <a:gd name="T90" fmla="*/ 248 w 493"/>
                              <a:gd name="T91" fmla="*/ 416 h 467"/>
                              <a:gd name="T92" fmla="*/ 266 w 493"/>
                              <a:gd name="T93" fmla="*/ 416 h 467"/>
                              <a:gd name="T94" fmla="*/ 321 w 493"/>
                              <a:gd name="T95" fmla="*/ 406 h 467"/>
                              <a:gd name="T96" fmla="*/ 360 w 493"/>
                              <a:gd name="T97" fmla="*/ 388 h 467"/>
                              <a:gd name="T98" fmla="*/ 379 w 493"/>
                              <a:gd name="T99" fmla="*/ 371 h 467"/>
                              <a:gd name="T100" fmla="*/ 417 w 493"/>
                              <a:gd name="T101" fmla="*/ 310 h 467"/>
                              <a:gd name="T102" fmla="*/ 420 w 493"/>
                              <a:gd name="T103" fmla="*/ 300 h 4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493" h="467">
                                <a:moveTo>
                                  <a:pt x="420" y="300"/>
                                </a:moveTo>
                                <a:lnTo>
                                  <a:pt x="493" y="316"/>
                                </a:lnTo>
                                <a:lnTo>
                                  <a:pt x="489" y="329"/>
                                </a:lnTo>
                                <a:lnTo>
                                  <a:pt x="478" y="351"/>
                                </a:lnTo>
                                <a:lnTo>
                                  <a:pt x="452" y="390"/>
                                </a:lnTo>
                                <a:lnTo>
                                  <a:pt x="419" y="422"/>
                                </a:lnTo>
                                <a:lnTo>
                                  <a:pt x="410" y="428"/>
                                </a:lnTo>
                                <a:lnTo>
                                  <a:pt x="398" y="435"/>
                                </a:lnTo>
                                <a:lnTo>
                                  <a:pt x="376" y="445"/>
                                </a:lnTo>
                                <a:lnTo>
                                  <a:pt x="330" y="461"/>
                                </a:lnTo>
                                <a:lnTo>
                                  <a:pt x="276" y="467"/>
                                </a:lnTo>
                                <a:lnTo>
                                  <a:pt x="263" y="467"/>
                                </a:lnTo>
                                <a:lnTo>
                                  <a:pt x="247" y="467"/>
                                </a:lnTo>
                                <a:lnTo>
                                  <a:pt x="219" y="465"/>
                                </a:lnTo>
                                <a:lnTo>
                                  <a:pt x="168" y="457"/>
                                </a:lnTo>
                                <a:lnTo>
                                  <a:pt x="124" y="442"/>
                                </a:lnTo>
                                <a:lnTo>
                                  <a:pt x="116" y="437"/>
                                </a:lnTo>
                                <a:lnTo>
                                  <a:pt x="105" y="432"/>
                                </a:lnTo>
                                <a:lnTo>
                                  <a:pt x="88" y="422"/>
                                </a:lnTo>
                                <a:lnTo>
                                  <a:pt x="57" y="395"/>
                                </a:lnTo>
                                <a:lnTo>
                                  <a:pt x="34" y="361"/>
                                </a:lnTo>
                                <a:lnTo>
                                  <a:pt x="30" y="351"/>
                                </a:lnTo>
                                <a:lnTo>
                                  <a:pt x="24" y="342"/>
                                </a:lnTo>
                                <a:lnTo>
                                  <a:pt x="16" y="323"/>
                                </a:lnTo>
                                <a:lnTo>
                                  <a:pt x="5" y="283"/>
                                </a:lnTo>
                                <a:lnTo>
                                  <a:pt x="0" y="242"/>
                                </a:lnTo>
                                <a:lnTo>
                                  <a:pt x="0" y="230"/>
                                </a:lnTo>
                                <a:lnTo>
                                  <a:pt x="0" y="219"/>
                                </a:lnTo>
                                <a:lnTo>
                                  <a:pt x="2" y="196"/>
                                </a:lnTo>
                                <a:lnTo>
                                  <a:pt x="11" y="154"/>
                                </a:lnTo>
                                <a:lnTo>
                                  <a:pt x="28" y="117"/>
                                </a:lnTo>
                                <a:lnTo>
                                  <a:pt x="34" y="107"/>
                                </a:lnTo>
                                <a:lnTo>
                                  <a:pt x="38" y="99"/>
                                </a:lnTo>
                                <a:lnTo>
                                  <a:pt x="51" y="84"/>
                                </a:lnTo>
                                <a:lnTo>
                                  <a:pt x="81" y="56"/>
                                </a:lnTo>
                                <a:lnTo>
                                  <a:pt x="117" y="33"/>
                                </a:lnTo>
                                <a:lnTo>
                                  <a:pt x="127" y="28"/>
                                </a:lnTo>
                                <a:lnTo>
                                  <a:pt x="137" y="25"/>
                                </a:lnTo>
                                <a:lnTo>
                                  <a:pt x="159" y="17"/>
                                </a:lnTo>
                                <a:lnTo>
                                  <a:pt x="203" y="6"/>
                                </a:lnTo>
                                <a:lnTo>
                                  <a:pt x="251" y="1"/>
                                </a:lnTo>
                                <a:lnTo>
                                  <a:pt x="264" y="0"/>
                                </a:lnTo>
                                <a:lnTo>
                                  <a:pt x="277" y="1"/>
                                </a:lnTo>
                                <a:lnTo>
                                  <a:pt x="304" y="3"/>
                                </a:lnTo>
                                <a:lnTo>
                                  <a:pt x="352" y="12"/>
                                </a:lnTo>
                                <a:lnTo>
                                  <a:pt x="394" y="30"/>
                                </a:lnTo>
                                <a:lnTo>
                                  <a:pt x="404" y="34"/>
                                </a:lnTo>
                                <a:lnTo>
                                  <a:pt x="413" y="41"/>
                                </a:lnTo>
                                <a:lnTo>
                                  <a:pt x="430" y="54"/>
                                </a:lnTo>
                                <a:lnTo>
                                  <a:pt x="458" y="85"/>
                                </a:lnTo>
                                <a:lnTo>
                                  <a:pt x="480" y="123"/>
                                </a:lnTo>
                                <a:lnTo>
                                  <a:pt x="484" y="132"/>
                                </a:lnTo>
                                <a:lnTo>
                                  <a:pt x="411" y="146"/>
                                </a:lnTo>
                                <a:lnTo>
                                  <a:pt x="407" y="139"/>
                                </a:lnTo>
                                <a:lnTo>
                                  <a:pt x="400" y="124"/>
                                </a:lnTo>
                                <a:lnTo>
                                  <a:pt x="382" y="98"/>
                                </a:lnTo>
                                <a:lnTo>
                                  <a:pt x="360" y="79"/>
                                </a:lnTo>
                                <a:lnTo>
                                  <a:pt x="355" y="74"/>
                                </a:lnTo>
                                <a:lnTo>
                                  <a:pt x="347" y="71"/>
                                </a:lnTo>
                                <a:lnTo>
                                  <a:pt x="334" y="65"/>
                                </a:lnTo>
                                <a:lnTo>
                                  <a:pt x="305" y="56"/>
                                </a:lnTo>
                                <a:lnTo>
                                  <a:pt x="270" y="52"/>
                                </a:lnTo>
                                <a:lnTo>
                                  <a:pt x="261" y="51"/>
                                </a:lnTo>
                                <a:lnTo>
                                  <a:pt x="250" y="52"/>
                                </a:lnTo>
                                <a:lnTo>
                                  <a:pt x="231" y="53"/>
                                </a:lnTo>
                                <a:lnTo>
                                  <a:pt x="194" y="60"/>
                                </a:lnTo>
                                <a:lnTo>
                                  <a:pt x="162" y="73"/>
                                </a:lnTo>
                                <a:lnTo>
                                  <a:pt x="155" y="77"/>
                                </a:lnTo>
                                <a:lnTo>
                                  <a:pt x="148" y="81"/>
                                </a:lnTo>
                                <a:lnTo>
                                  <a:pt x="134" y="91"/>
                                </a:lnTo>
                                <a:lnTo>
                                  <a:pt x="113" y="112"/>
                                </a:lnTo>
                                <a:lnTo>
                                  <a:pt x="97" y="138"/>
                                </a:lnTo>
                                <a:lnTo>
                                  <a:pt x="94" y="144"/>
                                </a:lnTo>
                                <a:lnTo>
                                  <a:pt x="91" y="151"/>
                                </a:lnTo>
                                <a:lnTo>
                                  <a:pt x="86" y="165"/>
                                </a:lnTo>
                                <a:lnTo>
                                  <a:pt x="79" y="193"/>
                                </a:lnTo>
                                <a:lnTo>
                                  <a:pt x="78" y="223"/>
                                </a:lnTo>
                                <a:lnTo>
                                  <a:pt x="78" y="230"/>
                                </a:lnTo>
                                <a:lnTo>
                                  <a:pt x="78" y="240"/>
                                </a:lnTo>
                                <a:lnTo>
                                  <a:pt x="78" y="258"/>
                                </a:lnTo>
                                <a:lnTo>
                                  <a:pt x="83" y="292"/>
                                </a:lnTo>
                                <a:lnTo>
                                  <a:pt x="94" y="323"/>
                                </a:lnTo>
                                <a:lnTo>
                                  <a:pt x="98" y="330"/>
                                </a:lnTo>
                                <a:lnTo>
                                  <a:pt x="101" y="338"/>
                                </a:lnTo>
                                <a:lnTo>
                                  <a:pt x="108" y="351"/>
                                </a:lnTo>
                                <a:lnTo>
                                  <a:pt x="129" y="373"/>
                                </a:lnTo>
                                <a:lnTo>
                                  <a:pt x="153" y="391"/>
                                </a:lnTo>
                                <a:lnTo>
                                  <a:pt x="161" y="395"/>
                                </a:lnTo>
                                <a:lnTo>
                                  <a:pt x="168" y="398"/>
                                </a:lnTo>
                                <a:lnTo>
                                  <a:pt x="183" y="404"/>
                                </a:lnTo>
                                <a:lnTo>
                                  <a:pt x="215" y="412"/>
                                </a:lnTo>
                                <a:lnTo>
                                  <a:pt x="248" y="416"/>
                                </a:lnTo>
                                <a:lnTo>
                                  <a:pt x="257" y="416"/>
                                </a:lnTo>
                                <a:lnTo>
                                  <a:pt x="266" y="416"/>
                                </a:lnTo>
                                <a:lnTo>
                                  <a:pt x="286" y="415"/>
                                </a:lnTo>
                                <a:lnTo>
                                  <a:pt x="321" y="406"/>
                                </a:lnTo>
                                <a:lnTo>
                                  <a:pt x="353" y="392"/>
                                </a:lnTo>
                                <a:lnTo>
                                  <a:pt x="360" y="388"/>
                                </a:lnTo>
                                <a:lnTo>
                                  <a:pt x="366" y="383"/>
                                </a:lnTo>
                                <a:lnTo>
                                  <a:pt x="379" y="371"/>
                                </a:lnTo>
                                <a:lnTo>
                                  <a:pt x="401" y="344"/>
                                </a:lnTo>
                                <a:lnTo>
                                  <a:pt x="417" y="310"/>
                                </a:lnTo>
                                <a:lnTo>
                                  <a:pt x="420" y="300"/>
                                </a:lnTo>
                                <a:lnTo>
                                  <a:pt x="420" y="300"/>
                                </a:lnTo>
                                <a:lnTo>
                                  <a:pt x="420" y="30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44" name="Freeform 33"/>
                        <wps:cNvSpPr>
                          <a:spLocks noEditPoints="1"/>
                        </wps:cNvSpPr>
                        <wps:spPr bwMode="auto">
                          <a:xfrm>
                            <a:off x="1734820" y="1894205"/>
                            <a:ext cx="110490" cy="143510"/>
                          </a:xfrm>
                          <a:custGeom>
                            <a:avLst/>
                            <a:gdLst>
                              <a:gd name="T0" fmla="*/ 0 w 523"/>
                              <a:gd name="T1" fmla="*/ 451 h 451"/>
                              <a:gd name="T2" fmla="*/ 216 w 523"/>
                              <a:gd name="T3" fmla="*/ 0 h 451"/>
                              <a:gd name="T4" fmla="*/ 296 w 523"/>
                              <a:gd name="T5" fmla="*/ 0 h 451"/>
                              <a:gd name="T6" fmla="*/ 523 w 523"/>
                              <a:gd name="T7" fmla="*/ 451 h 451"/>
                              <a:gd name="T8" fmla="*/ 440 w 523"/>
                              <a:gd name="T9" fmla="*/ 451 h 451"/>
                              <a:gd name="T10" fmla="*/ 374 w 523"/>
                              <a:gd name="T11" fmla="*/ 315 h 451"/>
                              <a:gd name="T12" fmla="*/ 140 w 523"/>
                              <a:gd name="T13" fmla="*/ 315 h 451"/>
                              <a:gd name="T14" fmla="*/ 79 w 523"/>
                              <a:gd name="T15" fmla="*/ 451 h 451"/>
                              <a:gd name="T16" fmla="*/ 0 w 523"/>
                              <a:gd name="T17" fmla="*/ 451 h 451"/>
                              <a:gd name="T18" fmla="*/ 0 w 523"/>
                              <a:gd name="T19" fmla="*/ 451 h 451"/>
                              <a:gd name="T20" fmla="*/ 162 w 523"/>
                              <a:gd name="T21" fmla="*/ 266 h 451"/>
                              <a:gd name="T22" fmla="*/ 351 w 523"/>
                              <a:gd name="T23" fmla="*/ 266 h 451"/>
                              <a:gd name="T24" fmla="*/ 293 w 523"/>
                              <a:gd name="T25" fmla="*/ 142 h 451"/>
                              <a:gd name="T26" fmla="*/ 288 w 523"/>
                              <a:gd name="T27" fmla="*/ 133 h 451"/>
                              <a:gd name="T28" fmla="*/ 280 w 523"/>
                              <a:gd name="T29" fmla="*/ 114 h 451"/>
                              <a:gd name="T30" fmla="*/ 267 w 523"/>
                              <a:gd name="T31" fmla="*/ 83 h 451"/>
                              <a:gd name="T32" fmla="*/ 255 w 523"/>
                              <a:gd name="T33" fmla="*/ 54 h 451"/>
                              <a:gd name="T34" fmla="*/ 253 w 523"/>
                              <a:gd name="T35" fmla="*/ 47 h 451"/>
                              <a:gd name="T36" fmla="*/ 251 w 523"/>
                              <a:gd name="T37" fmla="*/ 56 h 451"/>
                              <a:gd name="T38" fmla="*/ 246 w 523"/>
                              <a:gd name="T39" fmla="*/ 70 h 451"/>
                              <a:gd name="T40" fmla="*/ 236 w 523"/>
                              <a:gd name="T41" fmla="*/ 99 h 451"/>
                              <a:gd name="T42" fmla="*/ 226 w 523"/>
                              <a:gd name="T43" fmla="*/ 127 h 451"/>
                              <a:gd name="T44" fmla="*/ 223 w 523"/>
                              <a:gd name="T45" fmla="*/ 134 h 451"/>
                              <a:gd name="T46" fmla="*/ 162 w 523"/>
                              <a:gd name="T47" fmla="*/ 266 h 451"/>
                              <a:gd name="T48" fmla="*/ 162 w 523"/>
                              <a:gd name="T49" fmla="*/ 266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23" h="451">
                                <a:moveTo>
                                  <a:pt x="0" y="451"/>
                                </a:moveTo>
                                <a:lnTo>
                                  <a:pt x="216" y="0"/>
                                </a:lnTo>
                                <a:lnTo>
                                  <a:pt x="296" y="0"/>
                                </a:lnTo>
                                <a:lnTo>
                                  <a:pt x="523" y="451"/>
                                </a:lnTo>
                                <a:lnTo>
                                  <a:pt x="440" y="451"/>
                                </a:lnTo>
                                <a:lnTo>
                                  <a:pt x="374" y="315"/>
                                </a:lnTo>
                                <a:lnTo>
                                  <a:pt x="140" y="315"/>
                                </a:lnTo>
                                <a:lnTo>
                                  <a:pt x="79" y="451"/>
                                </a:lnTo>
                                <a:lnTo>
                                  <a:pt x="0" y="451"/>
                                </a:lnTo>
                                <a:lnTo>
                                  <a:pt x="0" y="451"/>
                                </a:lnTo>
                                <a:close/>
                                <a:moveTo>
                                  <a:pt x="162" y="266"/>
                                </a:moveTo>
                                <a:lnTo>
                                  <a:pt x="351" y="266"/>
                                </a:lnTo>
                                <a:lnTo>
                                  <a:pt x="293" y="142"/>
                                </a:lnTo>
                                <a:lnTo>
                                  <a:pt x="288" y="133"/>
                                </a:lnTo>
                                <a:lnTo>
                                  <a:pt x="280" y="114"/>
                                </a:lnTo>
                                <a:lnTo>
                                  <a:pt x="267" y="83"/>
                                </a:lnTo>
                                <a:lnTo>
                                  <a:pt x="255" y="54"/>
                                </a:lnTo>
                                <a:lnTo>
                                  <a:pt x="253" y="47"/>
                                </a:lnTo>
                                <a:lnTo>
                                  <a:pt x="251" y="56"/>
                                </a:lnTo>
                                <a:lnTo>
                                  <a:pt x="246" y="70"/>
                                </a:lnTo>
                                <a:lnTo>
                                  <a:pt x="236" y="99"/>
                                </a:lnTo>
                                <a:lnTo>
                                  <a:pt x="226" y="127"/>
                                </a:lnTo>
                                <a:lnTo>
                                  <a:pt x="223" y="134"/>
                                </a:lnTo>
                                <a:lnTo>
                                  <a:pt x="162" y="266"/>
                                </a:lnTo>
                                <a:lnTo>
                                  <a:pt x="162" y="2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34"/>
                        <wps:cNvSpPr>
                          <a:spLocks/>
                        </wps:cNvSpPr>
                        <wps:spPr bwMode="auto">
                          <a:xfrm>
                            <a:off x="1734820" y="1894205"/>
                            <a:ext cx="110490" cy="143510"/>
                          </a:xfrm>
                          <a:custGeom>
                            <a:avLst/>
                            <a:gdLst>
                              <a:gd name="T0" fmla="*/ 0 w 523"/>
                              <a:gd name="T1" fmla="*/ 451 h 451"/>
                              <a:gd name="T2" fmla="*/ 216 w 523"/>
                              <a:gd name="T3" fmla="*/ 0 h 451"/>
                              <a:gd name="T4" fmla="*/ 296 w 523"/>
                              <a:gd name="T5" fmla="*/ 0 h 451"/>
                              <a:gd name="T6" fmla="*/ 523 w 523"/>
                              <a:gd name="T7" fmla="*/ 451 h 451"/>
                              <a:gd name="T8" fmla="*/ 440 w 523"/>
                              <a:gd name="T9" fmla="*/ 451 h 451"/>
                              <a:gd name="T10" fmla="*/ 374 w 523"/>
                              <a:gd name="T11" fmla="*/ 315 h 451"/>
                              <a:gd name="T12" fmla="*/ 140 w 523"/>
                              <a:gd name="T13" fmla="*/ 315 h 451"/>
                              <a:gd name="T14" fmla="*/ 79 w 523"/>
                              <a:gd name="T15" fmla="*/ 451 h 451"/>
                              <a:gd name="T16" fmla="*/ 0 w 523"/>
                              <a:gd name="T17" fmla="*/ 451 h 451"/>
                              <a:gd name="T18" fmla="*/ 0 w 523"/>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23" h="451">
                                <a:moveTo>
                                  <a:pt x="0" y="451"/>
                                </a:moveTo>
                                <a:lnTo>
                                  <a:pt x="216" y="0"/>
                                </a:lnTo>
                                <a:lnTo>
                                  <a:pt x="296" y="0"/>
                                </a:lnTo>
                                <a:lnTo>
                                  <a:pt x="523" y="451"/>
                                </a:lnTo>
                                <a:lnTo>
                                  <a:pt x="440" y="451"/>
                                </a:lnTo>
                                <a:lnTo>
                                  <a:pt x="374" y="315"/>
                                </a:lnTo>
                                <a:lnTo>
                                  <a:pt x="140" y="315"/>
                                </a:lnTo>
                                <a:lnTo>
                                  <a:pt x="79"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35"/>
                        <wps:cNvSpPr>
                          <a:spLocks/>
                        </wps:cNvSpPr>
                        <wps:spPr bwMode="auto">
                          <a:xfrm>
                            <a:off x="1769110" y="1909445"/>
                            <a:ext cx="40005" cy="69215"/>
                          </a:xfrm>
                          <a:custGeom>
                            <a:avLst/>
                            <a:gdLst>
                              <a:gd name="T0" fmla="*/ 0 w 189"/>
                              <a:gd name="T1" fmla="*/ 219 h 219"/>
                              <a:gd name="T2" fmla="*/ 189 w 189"/>
                              <a:gd name="T3" fmla="*/ 219 h 219"/>
                              <a:gd name="T4" fmla="*/ 131 w 189"/>
                              <a:gd name="T5" fmla="*/ 95 h 219"/>
                              <a:gd name="T6" fmla="*/ 126 w 189"/>
                              <a:gd name="T7" fmla="*/ 86 h 219"/>
                              <a:gd name="T8" fmla="*/ 118 w 189"/>
                              <a:gd name="T9" fmla="*/ 67 h 219"/>
                              <a:gd name="T10" fmla="*/ 105 w 189"/>
                              <a:gd name="T11" fmla="*/ 36 h 219"/>
                              <a:gd name="T12" fmla="*/ 93 w 189"/>
                              <a:gd name="T13" fmla="*/ 7 h 219"/>
                              <a:gd name="T14" fmla="*/ 91 w 189"/>
                              <a:gd name="T15" fmla="*/ 0 h 219"/>
                              <a:gd name="T16" fmla="*/ 89 w 189"/>
                              <a:gd name="T17" fmla="*/ 9 h 219"/>
                              <a:gd name="T18" fmla="*/ 84 w 189"/>
                              <a:gd name="T19" fmla="*/ 23 h 219"/>
                              <a:gd name="T20" fmla="*/ 74 w 189"/>
                              <a:gd name="T21" fmla="*/ 52 h 219"/>
                              <a:gd name="T22" fmla="*/ 64 w 189"/>
                              <a:gd name="T23" fmla="*/ 80 h 219"/>
                              <a:gd name="T24" fmla="*/ 61 w 189"/>
                              <a:gd name="T25" fmla="*/ 87 h 219"/>
                              <a:gd name="T26" fmla="*/ 0 w 189"/>
                              <a:gd name="T27" fmla="*/ 219 h 219"/>
                              <a:gd name="T28" fmla="*/ 0 w 189"/>
                              <a:gd name="T29" fmla="*/ 219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9" h="219">
                                <a:moveTo>
                                  <a:pt x="0" y="219"/>
                                </a:moveTo>
                                <a:lnTo>
                                  <a:pt x="189" y="219"/>
                                </a:lnTo>
                                <a:lnTo>
                                  <a:pt x="131" y="95"/>
                                </a:lnTo>
                                <a:lnTo>
                                  <a:pt x="126" y="86"/>
                                </a:lnTo>
                                <a:lnTo>
                                  <a:pt x="118" y="67"/>
                                </a:lnTo>
                                <a:lnTo>
                                  <a:pt x="105" y="36"/>
                                </a:lnTo>
                                <a:lnTo>
                                  <a:pt x="93" y="7"/>
                                </a:lnTo>
                                <a:lnTo>
                                  <a:pt x="91" y="0"/>
                                </a:lnTo>
                                <a:lnTo>
                                  <a:pt x="89" y="9"/>
                                </a:lnTo>
                                <a:lnTo>
                                  <a:pt x="84" y="23"/>
                                </a:lnTo>
                                <a:lnTo>
                                  <a:pt x="74" y="52"/>
                                </a:lnTo>
                                <a:lnTo>
                                  <a:pt x="64" y="80"/>
                                </a:lnTo>
                                <a:lnTo>
                                  <a:pt x="61" y="87"/>
                                </a:lnTo>
                                <a:lnTo>
                                  <a:pt x="0" y="219"/>
                                </a:lnTo>
                                <a:lnTo>
                                  <a:pt x="0" y="21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36"/>
                        <wps:cNvSpPr>
                          <a:spLocks noEditPoints="1"/>
                        </wps:cNvSpPr>
                        <wps:spPr bwMode="auto">
                          <a:xfrm>
                            <a:off x="1871980" y="1894205"/>
                            <a:ext cx="97790" cy="143510"/>
                          </a:xfrm>
                          <a:custGeom>
                            <a:avLst/>
                            <a:gdLst>
                              <a:gd name="T0" fmla="*/ 0 w 460"/>
                              <a:gd name="T1" fmla="*/ 0 h 451"/>
                              <a:gd name="T2" fmla="*/ 201 w 460"/>
                              <a:gd name="T3" fmla="*/ 1 h 451"/>
                              <a:gd name="T4" fmla="*/ 256 w 460"/>
                              <a:gd name="T5" fmla="*/ 4 h 451"/>
                              <a:gd name="T6" fmla="*/ 291 w 460"/>
                              <a:gd name="T7" fmla="*/ 7 h 451"/>
                              <a:gd name="T8" fmla="*/ 313 w 460"/>
                              <a:gd name="T9" fmla="*/ 13 h 451"/>
                              <a:gd name="T10" fmla="*/ 365 w 460"/>
                              <a:gd name="T11" fmla="*/ 37 h 451"/>
                              <a:gd name="T12" fmla="*/ 379 w 460"/>
                              <a:gd name="T13" fmla="*/ 46 h 451"/>
                              <a:gd name="T14" fmla="*/ 415 w 460"/>
                              <a:gd name="T15" fmla="*/ 81 h 451"/>
                              <a:gd name="T16" fmla="*/ 438 w 460"/>
                              <a:gd name="T17" fmla="*/ 117 h 451"/>
                              <a:gd name="T18" fmla="*/ 447 w 460"/>
                              <a:gd name="T19" fmla="*/ 142 h 451"/>
                              <a:gd name="T20" fmla="*/ 459 w 460"/>
                              <a:gd name="T21" fmla="*/ 215 h 451"/>
                              <a:gd name="T22" fmla="*/ 459 w 460"/>
                              <a:gd name="T23" fmla="*/ 233 h 451"/>
                              <a:gd name="T24" fmla="*/ 454 w 460"/>
                              <a:gd name="T25" fmla="*/ 281 h 451"/>
                              <a:gd name="T26" fmla="*/ 446 w 460"/>
                              <a:gd name="T27" fmla="*/ 315 h 451"/>
                              <a:gd name="T28" fmla="*/ 437 w 460"/>
                              <a:gd name="T29" fmla="*/ 335 h 451"/>
                              <a:gd name="T30" fmla="*/ 411 w 460"/>
                              <a:gd name="T31" fmla="*/ 378 h 451"/>
                              <a:gd name="T32" fmla="*/ 403 w 460"/>
                              <a:gd name="T33" fmla="*/ 387 h 451"/>
                              <a:gd name="T34" fmla="*/ 379 w 460"/>
                              <a:gd name="T35" fmla="*/ 409 h 451"/>
                              <a:gd name="T36" fmla="*/ 357 w 460"/>
                              <a:gd name="T37" fmla="*/ 422 h 451"/>
                              <a:gd name="T38" fmla="*/ 342 w 460"/>
                              <a:gd name="T39" fmla="*/ 430 h 451"/>
                              <a:gd name="T40" fmla="*/ 295 w 460"/>
                              <a:gd name="T41" fmla="*/ 443 h 451"/>
                              <a:gd name="T42" fmla="*/ 282 w 460"/>
                              <a:gd name="T43" fmla="*/ 445 h 451"/>
                              <a:gd name="T44" fmla="*/ 240 w 460"/>
                              <a:gd name="T45" fmla="*/ 450 h 451"/>
                              <a:gd name="T46" fmla="*/ 201 w 460"/>
                              <a:gd name="T47" fmla="*/ 451 h 451"/>
                              <a:gd name="T48" fmla="*/ 0 w 460"/>
                              <a:gd name="T49" fmla="*/ 451 h 451"/>
                              <a:gd name="T50" fmla="*/ 192 w 460"/>
                              <a:gd name="T51" fmla="*/ 399 h 451"/>
                              <a:gd name="T52" fmla="*/ 217 w 460"/>
                              <a:gd name="T53" fmla="*/ 399 h 451"/>
                              <a:gd name="T54" fmla="*/ 272 w 460"/>
                              <a:gd name="T55" fmla="*/ 394 h 451"/>
                              <a:gd name="T56" fmla="*/ 282 w 460"/>
                              <a:gd name="T57" fmla="*/ 390 h 451"/>
                              <a:gd name="T58" fmla="*/ 310 w 460"/>
                              <a:gd name="T59" fmla="*/ 379 h 451"/>
                              <a:gd name="T60" fmla="*/ 328 w 460"/>
                              <a:gd name="T61" fmla="*/ 368 h 451"/>
                              <a:gd name="T62" fmla="*/ 339 w 460"/>
                              <a:gd name="T63" fmla="*/ 357 h 451"/>
                              <a:gd name="T64" fmla="*/ 367 w 460"/>
                              <a:gd name="T65" fmla="*/ 317 h 451"/>
                              <a:gd name="T66" fmla="*/ 371 w 460"/>
                              <a:gd name="T67" fmla="*/ 304 h 451"/>
                              <a:gd name="T68" fmla="*/ 381 w 460"/>
                              <a:gd name="T69" fmla="*/ 264 h 451"/>
                              <a:gd name="T70" fmla="*/ 384 w 460"/>
                              <a:gd name="T71" fmla="*/ 223 h 451"/>
                              <a:gd name="T72" fmla="*/ 381 w 460"/>
                              <a:gd name="T73" fmla="*/ 190 h 451"/>
                              <a:gd name="T74" fmla="*/ 360 w 460"/>
                              <a:gd name="T75" fmla="*/ 122 h 451"/>
                              <a:gd name="T76" fmla="*/ 349 w 460"/>
                              <a:gd name="T77" fmla="*/ 109 h 451"/>
                              <a:gd name="T78" fmla="*/ 316 w 460"/>
                              <a:gd name="T79" fmla="*/ 79 h 451"/>
                              <a:gd name="T80" fmla="*/ 285 w 460"/>
                              <a:gd name="T81" fmla="*/ 63 h 451"/>
                              <a:gd name="T82" fmla="*/ 268 w 460"/>
                              <a:gd name="T83" fmla="*/ 59 h 451"/>
                              <a:gd name="T84" fmla="*/ 201 w 460"/>
                              <a:gd name="T85" fmla="*/ 54 h 451"/>
                              <a:gd name="T86" fmla="*/ 74 w 460"/>
                              <a:gd name="T87" fmla="*/ 53 h 451"/>
                              <a:gd name="T88" fmla="*/ 74 w 460"/>
                              <a:gd name="T89" fmla="*/ 399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460" h="451">
                                <a:moveTo>
                                  <a:pt x="0" y="451"/>
                                </a:moveTo>
                                <a:lnTo>
                                  <a:pt x="0" y="0"/>
                                </a:lnTo>
                                <a:lnTo>
                                  <a:pt x="190" y="0"/>
                                </a:lnTo>
                                <a:lnTo>
                                  <a:pt x="201" y="1"/>
                                </a:lnTo>
                                <a:lnTo>
                                  <a:pt x="221" y="1"/>
                                </a:lnTo>
                                <a:lnTo>
                                  <a:pt x="256" y="4"/>
                                </a:lnTo>
                                <a:lnTo>
                                  <a:pt x="284" y="7"/>
                                </a:lnTo>
                                <a:lnTo>
                                  <a:pt x="291" y="7"/>
                                </a:lnTo>
                                <a:lnTo>
                                  <a:pt x="298" y="10"/>
                                </a:lnTo>
                                <a:lnTo>
                                  <a:pt x="313" y="13"/>
                                </a:lnTo>
                                <a:lnTo>
                                  <a:pt x="341" y="24"/>
                                </a:lnTo>
                                <a:lnTo>
                                  <a:pt x="365" y="37"/>
                                </a:lnTo>
                                <a:lnTo>
                                  <a:pt x="373" y="40"/>
                                </a:lnTo>
                                <a:lnTo>
                                  <a:pt x="379" y="46"/>
                                </a:lnTo>
                                <a:lnTo>
                                  <a:pt x="393" y="57"/>
                                </a:lnTo>
                                <a:lnTo>
                                  <a:pt x="415" y="81"/>
                                </a:lnTo>
                                <a:lnTo>
                                  <a:pt x="434" y="110"/>
                                </a:lnTo>
                                <a:lnTo>
                                  <a:pt x="438" y="117"/>
                                </a:lnTo>
                                <a:lnTo>
                                  <a:pt x="441" y="125"/>
                                </a:lnTo>
                                <a:lnTo>
                                  <a:pt x="447" y="142"/>
                                </a:lnTo>
                                <a:lnTo>
                                  <a:pt x="456" y="177"/>
                                </a:lnTo>
                                <a:lnTo>
                                  <a:pt x="459" y="215"/>
                                </a:lnTo>
                                <a:lnTo>
                                  <a:pt x="460" y="224"/>
                                </a:lnTo>
                                <a:lnTo>
                                  <a:pt x="459" y="233"/>
                                </a:lnTo>
                                <a:lnTo>
                                  <a:pt x="459" y="250"/>
                                </a:lnTo>
                                <a:lnTo>
                                  <a:pt x="454" y="281"/>
                                </a:lnTo>
                                <a:lnTo>
                                  <a:pt x="447" y="309"/>
                                </a:lnTo>
                                <a:lnTo>
                                  <a:pt x="446" y="315"/>
                                </a:lnTo>
                                <a:lnTo>
                                  <a:pt x="443" y="322"/>
                                </a:lnTo>
                                <a:lnTo>
                                  <a:pt x="437" y="335"/>
                                </a:lnTo>
                                <a:lnTo>
                                  <a:pt x="425" y="357"/>
                                </a:lnTo>
                                <a:lnTo>
                                  <a:pt x="411" y="378"/>
                                </a:lnTo>
                                <a:lnTo>
                                  <a:pt x="408" y="382"/>
                                </a:lnTo>
                                <a:lnTo>
                                  <a:pt x="403" y="387"/>
                                </a:lnTo>
                                <a:lnTo>
                                  <a:pt x="395" y="395"/>
                                </a:lnTo>
                                <a:lnTo>
                                  <a:pt x="379" y="409"/>
                                </a:lnTo>
                                <a:lnTo>
                                  <a:pt x="361" y="419"/>
                                </a:lnTo>
                                <a:lnTo>
                                  <a:pt x="357" y="422"/>
                                </a:lnTo>
                                <a:lnTo>
                                  <a:pt x="351" y="425"/>
                                </a:lnTo>
                                <a:lnTo>
                                  <a:pt x="342" y="430"/>
                                </a:lnTo>
                                <a:lnTo>
                                  <a:pt x="320" y="437"/>
                                </a:lnTo>
                                <a:lnTo>
                                  <a:pt x="295" y="443"/>
                                </a:lnTo>
                                <a:lnTo>
                                  <a:pt x="290" y="444"/>
                                </a:lnTo>
                                <a:lnTo>
                                  <a:pt x="282" y="445"/>
                                </a:lnTo>
                                <a:lnTo>
                                  <a:pt x="269" y="448"/>
                                </a:lnTo>
                                <a:lnTo>
                                  <a:pt x="240" y="450"/>
                                </a:lnTo>
                                <a:lnTo>
                                  <a:pt x="208" y="451"/>
                                </a:lnTo>
                                <a:lnTo>
                                  <a:pt x="201" y="451"/>
                                </a:lnTo>
                                <a:lnTo>
                                  <a:pt x="0" y="451"/>
                                </a:lnTo>
                                <a:lnTo>
                                  <a:pt x="0" y="451"/>
                                </a:lnTo>
                                <a:close/>
                                <a:moveTo>
                                  <a:pt x="74" y="399"/>
                                </a:moveTo>
                                <a:lnTo>
                                  <a:pt x="192" y="399"/>
                                </a:lnTo>
                                <a:lnTo>
                                  <a:pt x="201" y="399"/>
                                </a:lnTo>
                                <a:lnTo>
                                  <a:pt x="217" y="399"/>
                                </a:lnTo>
                                <a:lnTo>
                                  <a:pt x="247" y="397"/>
                                </a:lnTo>
                                <a:lnTo>
                                  <a:pt x="272" y="394"/>
                                </a:lnTo>
                                <a:lnTo>
                                  <a:pt x="278" y="391"/>
                                </a:lnTo>
                                <a:lnTo>
                                  <a:pt x="282" y="390"/>
                                </a:lnTo>
                                <a:lnTo>
                                  <a:pt x="293" y="388"/>
                                </a:lnTo>
                                <a:lnTo>
                                  <a:pt x="310" y="379"/>
                                </a:lnTo>
                                <a:lnTo>
                                  <a:pt x="323" y="371"/>
                                </a:lnTo>
                                <a:lnTo>
                                  <a:pt x="328" y="368"/>
                                </a:lnTo>
                                <a:lnTo>
                                  <a:pt x="332" y="364"/>
                                </a:lnTo>
                                <a:lnTo>
                                  <a:pt x="339" y="357"/>
                                </a:lnTo>
                                <a:lnTo>
                                  <a:pt x="355" y="338"/>
                                </a:lnTo>
                                <a:lnTo>
                                  <a:pt x="367" y="317"/>
                                </a:lnTo>
                                <a:lnTo>
                                  <a:pt x="370" y="310"/>
                                </a:lnTo>
                                <a:lnTo>
                                  <a:pt x="371" y="304"/>
                                </a:lnTo>
                                <a:lnTo>
                                  <a:pt x="376" y="292"/>
                                </a:lnTo>
                                <a:lnTo>
                                  <a:pt x="381" y="264"/>
                                </a:lnTo>
                                <a:lnTo>
                                  <a:pt x="383" y="232"/>
                                </a:lnTo>
                                <a:lnTo>
                                  <a:pt x="384" y="223"/>
                                </a:lnTo>
                                <a:lnTo>
                                  <a:pt x="383" y="212"/>
                                </a:lnTo>
                                <a:lnTo>
                                  <a:pt x="381" y="190"/>
                                </a:lnTo>
                                <a:lnTo>
                                  <a:pt x="374" y="152"/>
                                </a:lnTo>
                                <a:lnTo>
                                  <a:pt x="360" y="122"/>
                                </a:lnTo>
                                <a:lnTo>
                                  <a:pt x="355" y="114"/>
                                </a:lnTo>
                                <a:lnTo>
                                  <a:pt x="349" y="109"/>
                                </a:lnTo>
                                <a:lnTo>
                                  <a:pt x="339" y="98"/>
                                </a:lnTo>
                                <a:lnTo>
                                  <a:pt x="316" y="79"/>
                                </a:lnTo>
                                <a:lnTo>
                                  <a:pt x="291" y="66"/>
                                </a:lnTo>
                                <a:lnTo>
                                  <a:pt x="285" y="63"/>
                                </a:lnTo>
                                <a:lnTo>
                                  <a:pt x="279" y="61"/>
                                </a:lnTo>
                                <a:lnTo>
                                  <a:pt x="268" y="59"/>
                                </a:lnTo>
                                <a:lnTo>
                                  <a:pt x="239" y="56"/>
                                </a:lnTo>
                                <a:lnTo>
                                  <a:pt x="201" y="54"/>
                                </a:lnTo>
                                <a:lnTo>
                                  <a:pt x="190" y="53"/>
                                </a:lnTo>
                                <a:lnTo>
                                  <a:pt x="74" y="53"/>
                                </a:lnTo>
                                <a:lnTo>
                                  <a:pt x="74" y="399"/>
                                </a:lnTo>
                                <a:lnTo>
                                  <a:pt x="74" y="3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37"/>
                        <wps:cNvSpPr>
                          <a:spLocks/>
                        </wps:cNvSpPr>
                        <wps:spPr bwMode="auto">
                          <a:xfrm>
                            <a:off x="1871980" y="1894205"/>
                            <a:ext cx="97790" cy="143510"/>
                          </a:xfrm>
                          <a:custGeom>
                            <a:avLst/>
                            <a:gdLst>
                              <a:gd name="T0" fmla="*/ 0 w 460"/>
                              <a:gd name="T1" fmla="*/ 451 h 451"/>
                              <a:gd name="T2" fmla="*/ 0 w 460"/>
                              <a:gd name="T3" fmla="*/ 0 h 451"/>
                              <a:gd name="T4" fmla="*/ 190 w 460"/>
                              <a:gd name="T5" fmla="*/ 0 h 451"/>
                              <a:gd name="T6" fmla="*/ 201 w 460"/>
                              <a:gd name="T7" fmla="*/ 1 h 451"/>
                              <a:gd name="T8" fmla="*/ 221 w 460"/>
                              <a:gd name="T9" fmla="*/ 1 h 451"/>
                              <a:gd name="T10" fmla="*/ 256 w 460"/>
                              <a:gd name="T11" fmla="*/ 4 h 451"/>
                              <a:gd name="T12" fmla="*/ 284 w 460"/>
                              <a:gd name="T13" fmla="*/ 7 h 451"/>
                              <a:gd name="T14" fmla="*/ 291 w 460"/>
                              <a:gd name="T15" fmla="*/ 7 h 451"/>
                              <a:gd name="T16" fmla="*/ 298 w 460"/>
                              <a:gd name="T17" fmla="*/ 10 h 451"/>
                              <a:gd name="T18" fmla="*/ 313 w 460"/>
                              <a:gd name="T19" fmla="*/ 13 h 451"/>
                              <a:gd name="T20" fmla="*/ 341 w 460"/>
                              <a:gd name="T21" fmla="*/ 24 h 451"/>
                              <a:gd name="T22" fmla="*/ 365 w 460"/>
                              <a:gd name="T23" fmla="*/ 37 h 451"/>
                              <a:gd name="T24" fmla="*/ 373 w 460"/>
                              <a:gd name="T25" fmla="*/ 40 h 451"/>
                              <a:gd name="T26" fmla="*/ 379 w 460"/>
                              <a:gd name="T27" fmla="*/ 46 h 451"/>
                              <a:gd name="T28" fmla="*/ 393 w 460"/>
                              <a:gd name="T29" fmla="*/ 57 h 451"/>
                              <a:gd name="T30" fmla="*/ 415 w 460"/>
                              <a:gd name="T31" fmla="*/ 81 h 451"/>
                              <a:gd name="T32" fmla="*/ 434 w 460"/>
                              <a:gd name="T33" fmla="*/ 110 h 451"/>
                              <a:gd name="T34" fmla="*/ 438 w 460"/>
                              <a:gd name="T35" fmla="*/ 117 h 451"/>
                              <a:gd name="T36" fmla="*/ 441 w 460"/>
                              <a:gd name="T37" fmla="*/ 125 h 451"/>
                              <a:gd name="T38" fmla="*/ 447 w 460"/>
                              <a:gd name="T39" fmla="*/ 142 h 451"/>
                              <a:gd name="T40" fmla="*/ 456 w 460"/>
                              <a:gd name="T41" fmla="*/ 177 h 451"/>
                              <a:gd name="T42" fmla="*/ 459 w 460"/>
                              <a:gd name="T43" fmla="*/ 215 h 451"/>
                              <a:gd name="T44" fmla="*/ 460 w 460"/>
                              <a:gd name="T45" fmla="*/ 224 h 451"/>
                              <a:gd name="T46" fmla="*/ 459 w 460"/>
                              <a:gd name="T47" fmla="*/ 233 h 451"/>
                              <a:gd name="T48" fmla="*/ 459 w 460"/>
                              <a:gd name="T49" fmla="*/ 250 h 451"/>
                              <a:gd name="T50" fmla="*/ 454 w 460"/>
                              <a:gd name="T51" fmla="*/ 281 h 451"/>
                              <a:gd name="T52" fmla="*/ 447 w 460"/>
                              <a:gd name="T53" fmla="*/ 309 h 451"/>
                              <a:gd name="T54" fmla="*/ 446 w 460"/>
                              <a:gd name="T55" fmla="*/ 315 h 451"/>
                              <a:gd name="T56" fmla="*/ 443 w 460"/>
                              <a:gd name="T57" fmla="*/ 322 h 451"/>
                              <a:gd name="T58" fmla="*/ 437 w 460"/>
                              <a:gd name="T59" fmla="*/ 335 h 451"/>
                              <a:gd name="T60" fmla="*/ 425 w 460"/>
                              <a:gd name="T61" fmla="*/ 357 h 451"/>
                              <a:gd name="T62" fmla="*/ 411 w 460"/>
                              <a:gd name="T63" fmla="*/ 378 h 451"/>
                              <a:gd name="T64" fmla="*/ 408 w 460"/>
                              <a:gd name="T65" fmla="*/ 382 h 451"/>
                              <a:gd name="T66" fmla="*/ 403 w 460"/>
                              <a:gd name="T67" fmla="*/ 387 h 451"/>
                              <a:gd name="T68" fmla="*/ 395 w 460"/>
                              <a:gd name="T69" fmla="*/ 395 h 451"/>
                              <a:gd name="T70" fmla="*/ 379 w 460"/>
                              <a:gd name="T71" fmla="*/ 409 h 451"/>
                              <a:gd name="T72" fmla="*/ 361 w 460"/>
                              <a:gd name="T73" fmla="*/ 419 h 451"/>
                              <a:gd name="T74" fmla="*/ 357 w 460"/>
                              <a:gd name="T75" fmla="*/ 422 h 451"/>
                              <a:gd name="T76" fmla="*/ 351 w 460"/>
                              <a:gd name="T77" fmla="*/ 425 h 451"/>
                              <a:gd name="T78" fmla="*/ 342 w 460"/>
                              <a:gd name="T79" fmla="*/ 430 h 451"/>
                              <a:gd name="T80" fmla="*/ 320 w 460"/>
                              <a:gd name="T81" fmla="*/ 437 h 451"/>
                              <a:gd name="T82" fmla="*/ 295 w 460"/>
                              <a:gd name="T83" fmla="*/ 443 h 451"/>
                              <a:gd name="T84" fmla="*/ 290 w 460"/>
                              <a:gd name="T85" fmla="*/ 444 h 451"/>
                              <a:gd name="T86" fmla="*/ 282 w 460"/>
                              <a:gd name="T87" fmla="*/ 445 h 451"/>
                              <a:gd name="T88" fmla="*/ 269 w 460"/>
                              <a:gd name="T89" fmla="*/ 448 h 451"/>
                              <a:gd name="T90" fmla="*/ 240 w 460"/>
                              <a:gd name="T91" fmla="*/ 450 h 451"/>
                              <a:gd name="T92" fmla="*/ 208 w 460"/>
                              <a:gd name="T93" fmla="*/ 451 h 451"/>
                              <a:gd name="T94" fmla="*/ 201 w 460"/>
                              <a:gd name="T95" fmla="*/ 451 h 451"/>
                              <a:gd name="T96" fmla="*/ 0 w 460"/>
                              <a:gd name="T97" fmla="*/ 451 h 451"/>
                              <a:gd name="T98" fmla="*/ 0 w 460"/>
                              <a:gd name="T9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460" h="451">
                                <a:moveTo>
                                  <a:pt x="0" y="451"/>
                                </a:moveTo>
                                <a:lnTo>
                                  <a:pt x="0" y="0"/>
                                </a:lnTo>
                                <a:lnTo>
                                  <a:pt x="190" y="0"/>
                                </a:lnTo>
                                <a:lnTo>
                                  <a:pt x="201" y="1"/>
                                </a:lnTo>
                                <a:lnTo>
                                  <a:pt x="221" y="1"/>
                                </a:lnTo>
                                <a:lnTo>
                                  <a:pt x="256" y="4"/>
                                </a:lnTo>
                                <a:lnTo>
                                  <a:pt x="284" y="7"/>
                                </a:lnTo>
                                <a:lnTo>
                                  <a:pt x="291" y="7"/>
                                </a:lnTo>
                                <a:lnTo>
                                  <a:pt x="298" y="10"/>
                                </a:lnTo>
                                <a:lnTo>
                                  <a:pt x="313" y="13"/>
                                </a:lnTo>
                                <a:lnTo>
                                  <a:pt x="341" y="24"/>
                                </a:lnTo>
                                <a:lnTo>
                                  <a:pt x="365" y="37"/>
                                </a:lnTo>
                                <a:lnTo>
                                  <a:pt x="373" y="40"/>
                                </a:lnTo>
                                <a:lnTo>
                                  <a:pt x="379" y="46"/>
                                </a:lnTo>
                                <a:lnTo>
                                  <a:pt x="393" y="57"/>
                                </a:lnTo>
                                <a:lnTo>
                                  <a:pt x="415" y="81"/>
                                </a:lnTo>
                                <a:lnTo>
                                  <a:pt x="434" y="110"/>
                                </a:lnTo>
                                <a:lnTo>
                                  <a:pt x="438" y="117"/>
                                </a:lnTo>
                                <a:lnTo>
                                  <a:pt x="441" y="125"/>
                                </a:lnTo>
                                <a:lnTo>
                                  <a:pt x="447" y="142"/>
                                </a:lnTo>
                                <a:lnTo>
                                  <a:pt x="456" y="177"/>
                                </a:lnTo>
                                <a:lnTo>
                                  <a:pt x="459" y="215"/>
                                </a:lnTo>
                                <a:lnTo>
                                  <a:pt x="460" y="224"/>
                                </a:lnTo>
                                <a:lnTo>
                                  <a:pt x="459" y="233"/>
                                </a:lnTo>
                                <a:lnTo>
                                  <a:pt x="459" y="250"/>
                                </a:lnTo>
                                <a:lnTo>
                                  <a:pt x="454" y="281"/>
                                </a:lnTo>
                                <a:lnTo>
                                  <a:pt x="447" y="309"/>
                                </a:lnTo>
                                <a:lnTo>
                                  <a:pt x="446" y="315"/>
                                </a:lnTo>
                                <a:lnTo>
                                  <a:pt x="443" y="322"/>
                                </a:lnTo>
                                <a:lnTo>
                                  <a:pt x="437" y="335"/>
                                </a:lnTo>
                                <a:lnTo>
                                  <a:pt x="425" y="357"/>
                                </a:lnTo>
                                <a:lnTo>
                                  <a:pt x="411" y="378"/>
                                </a:lnTo>
                                <a:lnTo>
                                  <a:pt x="408" y="382"/>
                                </a:lnTo>
                                <a:lnTo>
                                  <a:pt x="403" y="387"/>
                                </a:lnTo>
                                <a:lnTo>
                                  <a:pt x="395" y="395"/>
                                </a:lnTo>
                                <a:lnTo>
                                  <a:pt x="379" y="409"/>
                                </a:lnTo>
                                <a:lnTo>
                                  <a:pt x="361" y="419"/>
                                </a:lnTo>
                                <a:lnTo>
                                  <a:pt x="357" y="422"/>
                                </a:lnTo>
                                <a:lnTo>
                                  <a:pt x="351" y="425"/>
                                </a:lnTo>
                                <a:lnTo>
                                  <a:pt x="342" y="430"/>
                                </a:lnTo>
                                <a:lnTo>
                                  <a:pt x="320" y="437"/>
                                </a:lnTo>
                                <a:lnTo>
                                  <a:pt x="295" y="443"/>
                                </a:lnTo>
                                <a:lnTo>
                                  <a:pt x="290" y="444"/>
                                </a:lnTo>
                                <a:lnTo>
                                  <a:pt x="282" y="445"/>
                                </a:lnTo>
                                <a:lnTo>
                                  <a:pt x="269" y="448"/>
                                </a:lnTo>
                                <a:lnTo>
                                  <a:pt x="240" y="450"/>
                                </a:lnTo>
                                <a:lnTo>
                                  <a:pt x="208" y="451"/>
                                </a:lnTo>
                                <a:lnTo>
                                  <a:pt x="201"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38"/>
                        <wps:cNvSpPr>
                          <a:spLocks/>
                        </wps:cNvSpPr>
                        <wps:spPr bwMode="auto">
                          <a:xfrm>
                            <a:off x="1887855" y="1911350"/>
                            <a:ext cx="65405" cy="109855"/>
                          </a:xfrm>
                          <a:custGeom>
                            <a:avLst/>
                            <a:gdLst>
                              <a:gd name="T0" fmla="*/ 0 w 310"/>
                              <a:gd name="T1" fmla="*/ 346 h 346"/>
                              <a:gd name="T2" fmla="*/ 118 w 310"/>
                              <a:gd name="T3" fmla="*/ 346 h 346"/>
                              <a:gd name="T4" fmla="*/ 127 w 310"/>
                              <a:gd name="T5" fmla="*/ 346 h 346"/>
                              <a:gd name="T6" fmla="*/ 143 w 310"/>
                              <a:gd name="T7" fmla="*/ 346 h 346"/>
                              <a:gd name="T8" fmla="*/ 173 w 310"/>
                              <a:gd name="T9" fmla="*/ 344 h 346"/>
                              <a:gd name="T10" fmla="*/ 198 w 310"/>
                              <a:gd name="T11" fmla="*/ 341 h 346"/>
                              <a:gd name="T12" fmla="*/ 204 w 310"/>
                              <a:gd name="T13" fmla="*/ 338 h 346"/>
                              <a:gd name="T14" fmla="*/ 208 w 310"/>
                              <a:gd name="T15" fmla="*/ 337 h 346"/>
                              <a:gd name="T16" fmla="*/ 219 w 310"/>
                              <a:gd name="T17" fmla="*/ 335 h 346"/>
                              <a:gd name="T18" fmla="*/ 236 w 310"/>
                              <a:gd name="T19" fmla="*/ 326 h 346"/>
                              <a:gd name="T20" fmla="*/ 249 w 310"/>
                              <a:gd name="T21" fmla="*/ 318 h 346"/>
                              <a:gd name="T22" fmla="*/ 254 w 310"/>
                              <a:gd name="T23" fmla="*/ 315 h 346"/>
                              <a:gd name="T24" fmla="*/ 258 w 310"/>
                              <a:gd name="T25" fmla="*/ 311 h 346"/>
                              <a:gd name="T26" fmla="*/ 265 w 310"/>
                              <a:gd name="T27" fmla="*/ 304 h 346"/>
                              <a:gd name="T28" fmla="*/ 281 w 310"/>
                              <a:gd name="T29" fmla="*/ 285 h 346"/>
                              <a:gd name="T30" fmla="*/ 293 w 310"/>
                              <a:gd name="T31" fmla="*/ 264 h 346"/>
                              <a:gd name="T32" fmla="*/ 296 w 310"/>
                              <a:gd name="T33" fmla="*/ 257 h 346"/>
                              <a:gd name="T34" fmla="*/ 297 w 310"/>
                              <a:gd name="T35" fmla="*/ 251 h 346"/>
                              <a:gd name="T36" fmla="*/ 302 w 310"/>
                              <a:gd name="T37" fmla="*/ 239 h 346"/>
                              <a:gd name="T38" fmla="*/ 307 w 310"/>
                              <a:gd name="T39" fmla="*/ 211 h 346"/>
                              <a:gd name="T40" fmla="*/ 309 w 310"/>
                              <a:gd name="T41" fmla="*/ 179 h 346"/>
                              <a:gd name="T42" fmla="*/ 310 w 310"/>
                              <a:gd name="T43" fmla="*/ 170 h 346"/>
                              <a:gd name="T44" fmla="*/ 309 w 310"/>
                              <a:gd name="T45" fmla="*/ 159 h 346"/>
                              <a:gd name="T46" fmla="*/ 307 w 310"/>
                              <a:gd name="T47" fmla="*/ 137 h 346"/>
                              <a:gd name="T48" fmla="*/ 300 w 310"/>
                              <a:gd name="T49" fmla="*/ 99 h 346"/>
                              <a:gd name="T50" fmla="*/ 286 w 310"/>
                              <a:gd name="T51" fmla="*/ 69 h 346"/>
                              <a:gd name="T52" fmla="*/ 281 w 310"/>
                              <a:gd name="T53" fmla="*/ 61 h 346"/>
                              <a:gd name="T54" fmla="*/ 275 w 310"/>
                              <a:gd name="T55" fmla="*/ 56 h 346"/>
                              <a:gd name="T56" fmla="*/ 265 w 310"/>
                              <a:gd name="T57" fmla="*/ 45 h 346"/>
                              <a:gd name="T58" fmla="*/ 242 w 310"/>
                              <a:gd name="T59" fmla="*/ 26 h 346"/>
                              <a:gd name="T60" fmla="*/ 217 w 310"/>
                              <a:gd name="T61" fmla="*/ 13 h 346"/>
                              <a:gd name="T62" fmla="*/ 211 w 310"/>
                              <a:gd name="T63" fmla="*/ 10 h 346"/>
                              <a:gd name="T64" fmla="*/ 205 w 310"/>
                              <a:gd name="T65" fmla="*/ 8 h 346"/>
                              <a:gd name="T66" fmla="*/ 194 w 310"/>
                              <a:gd name="T67" fmla="*/ 6 h 346"/>
                              <a:gd name="T68" fmla="*/ 165 w 310"/>
                              <a:gd name="T69" fmla="*/ 3 h 346"/>
                              <a:gd name="T70" fmla="*/ 127 w 310"/>
                              <a:gd name="T71" fmla="*/ 1 h 346"/>
                              <a:gd name="T72" fmla="*/ 116 w 310"/>
                              <a:gd name="T73" fmla="*/ 0 h 346"/>
                              <a:gd name="T74" fmla="*/ 0 w 310"/>
                              <a:gd name="T75" fmla="*/ 0 h 346"/>
                              <a:gd name="T76" fmla="*/ 0 w 310"/>
                              <a:gd name="T77" fmla="*/ 346 h 346"/>
                              <a:gd name="T78" fmla="*/ 0 w 310"/>
                              <a:gd name="T79" fmla="*/ 346 h 3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10" h="346">
                                <a:moveTo>
                                  <a:pt x="0" y="346"/>
                                </a:moveTo>
                                <a:lnTo>
                                  <a:pt x="118" y="346"/>
                                </a:lnTo>
                                <a:lnTo>
                                  <a:pt x="127" y="346"/>
                                </a:lnTo>
                                <a:lnTo>
                                  <a:pt x="143" y="346"/>
                                </a:lnTo>
                                <a:lnTo>
                                  <a:pt x="173" y="344"/>
                                </a:lnTo>
                                <a:lnTo>
                                  <a:pt x="198" y="341"/>
                                </a:lnTo>
                                <a:lnTo>
                                  <a:pt x="204" y="338"/>
                                </a:lnTo>
                                <a:lnTo>
                                  <a:pt x="208" y="337"/>
                                </a:lnTo>
                                <a:lnTo>
                                  <a:pt x="219" y="335"/>
                                </a:lnTo>
                                <a:lnTo>
                                  <a:pt x="236" y="326"/>
                                </a:lnTo>
                                <a:lnTo>
                                  <a:pt x="249" y="318"/>
                                </a:lnTo>
                                <a:lnTo>
                                  <a:pt x="254" y="315"/>
                                </a:lnTo>
                                <a:lnTo>
                                  <a:pt x="258" y="311"/>
                                </a:lnTo>
                                <a:lnTo>
                                  <a:pt x="265" y="304"/>
                                </a:lnTo>
                                <a:lnTo>
                                  <a:pt x="281" y="285"/>
                                </a:lnTo>
                                <a:lnTo>
                                  <a:pt x="293" y="264"/>
                                </a:lnTo>
                                <a:lnTo>
                                  <a:pt x="296" y="257"/>
                                </a:lnTo>
                                <a:lnTo>
                                  <a:pt x="297" y="251"/>
                                </a:lnTo>
                                <a:lnTo>
                                  <a:pt x="302" y="239"/>
                                </a:lnTo>
                                <a:lnTo>
                                  <a:pt x="307" y="211"/>
                                </a:lnTo>
                                <a:lnTo>
                                  <a:pt x="309" y="179"/>
                                </a:lnTo>
                                <a:lnTo>
                                  <a:pt x="310" y="170"/>
                                </a:lnTo>
                                <a:lnTo>
                                  <a:pt x="309" y="159"/>
                                </a:lnTo>
                                <a:lnTo>
                                  <a:pt x="307" y="137"/>
                                </a:lnTo>
                                <a:lnTo>
                                  <a:pt x="300" y="99"/>
                                </a:lnTo>
                                <a:lnTo>
                                  <a:pt x="286" y="69"/>
                                </a:lnTo>
                                <a:lnTo>
                                  <a:pt x="281" y="61"/>
                                </a:lnTo>
                                <a:lnTo>
                                  <a:pt x="275" y="56"/>
                                </a:lnTo>
                                <a:lnTo>
                                  <a:pt x="265" y="45"/>
                                </a:lnTo>
                                <a:lnTo>
                                  <a:pt x="242" y="26"/>
                                </a:lnTo>
                                <a:lnTo>
                                  <a:pt x="217" y="13"/>
                                </a:lnTo>
                                <a:lnTo>
                                  <a:pt x="211" y="10"/>
                                </a:lnTo>
                                <a:lnTo>
                                  <a:pt x="205" y="8"/>
                                </a:lnTo>
                                <a:lnTo>
                                  <a:pt x="194" y="6"/>
                                </a:lnTo>
                                <a:lnTo>
                                  <a:pt x="165" y="3"/>
                                </a:lnTo>
                                <a:lnTo>
                                  <a:pt x="127" y="1"/>
                                </a:lnTo>
                                <a:lnTo>
                                  <a:pt x="116" y="0"/>
                                </a:lnTo>
                                <a:lnTo>
                                  <a:pt x="0" y="0"/>
                                </a:lnTo>
                                <a:lnTo>
                                  <a:pt x="0" y="346"/>
                                </a:lnTo>
                                <a:lnTo>
                                  <a:pt x="0" y="34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39"/>
                        <wps:cNvSpPr>
                          <a:spLocks noEditPoints="1"/>
                        </wps:cNvSpPr>
                        <wps:spPr bwMode="auto">
                          <a:xfrm>
                            <a:off x="1991995" y="1894205"/>
                            <a:ext cx="110490" cy="143510"/>
                          </a:xfrm>
                          <a:custGeom>
                            <a:avLst/>
                            <a:gdLst>
                              <a:gd name="T0" fmla="*/ 0 w 523"/>
                              <a:gd name="T1" fmla="*/ 451 h 451"/>
                              <a:gd name="T2" fmla="*/ 216 w 523"/>
                              <a:gd name="T3" fmla="*/ 0 h 451"/>
                              <a:gd name="T4" fmla="*/ 296 w 523"/>
                              <a:gd name="T5" fmla="*/ 0 h 451"/>
                              <a:gd name="T6" fmla="*/ 523 w 523"/>
                              <a:gd name="T7" fmla="*/ 451 h 451"/>
                              <a:gd name="T8" fmla="*/ 440 w 523"/>
                              <a:gd name="T9" fmla="*/ 451 h 451"/>
                              <a:gd name="T10" fmla="*/ 375 w 523"/>
                              <a:gd name="T11" fmla="*/ 315 h 451"/>
                              <a:gd name="T12" fmla="*/ 140 w 523"/>
                              <a:gd name="T13" fmla="*/ 315 h 451"/>
                              <a:gd name="T14" fmla="*/ 79 w 523"/>
                              <a:gd name="T15" fmla="*/ 451 h 451"/>
                              <a:gd name="T16" fmla="*/ 0 w 523"/>
                              <a:gd name="T17" fmla="*/ 451 h 451"/>
                              <a:gd name="T18" fmla="*/ 0 w 523"/>
                              <a:gd name="T19" fmla="*/ 451 h 451"/>
                              <a:gd name="T20" fmla="*/ 162 w 523"/>
                              <a:gd name="T21" fmla="*/ 266 h 451"/>
                              <a:gd name="T22" fmla="*/ 351 w 523"/>
                              <a:gd name="T23" fmla="*/ 266 h 451"/>
                              <a:gd name="T24" fmla="*/ 293 w 523"/>
                              <a:gd name="T25" fmla="*/ 142 h 451"/>
                              <a:gd name="T26" fmla="*/ 289 w 523"/>
                              <a:gd name="T27" fmla="*/ 133 h 451"/>
                              <a:gd name="T28" fmla="*/ 280 w 523"/>
                              <a:gd name="T29" fmla="*/ 114 h 451"/>
                              <a:gd name="T30" fmla="*/ 267 w 523"/>
                              <a:gd name="T31" fmla="*/ 83 h 451"/>
                              <a:gd name="T32" fmla="*/ 255 w 523"/>
                              <a:gd name="T33" fmla="*/ 54 h 451"/>
                              <a:gd name="T34" fmla="*/ 254 w 523"/>
                              <a:gd name="T35" fmla="*/ 47 h 451"/>
                              <a:gd name="T36" fmla="*/ 251 w 523"/>
                              <a:gd name="T37" fmla="*/ 56 h 451"/>
                              <a:gd name="T38" fmla="*/ 247 w 523"/>
                              <a:gd name="T39" fmla="*/ 70 h 451"/>
                              <a:gd name="T40" fmla="*/ 236 w 523"/>
                              <a:gd name="T41" fmla="*/ 99 h 451"/>
                              <a:gd name="T42" fmla="*/ 226 w 523"/>
                              <a:gd name="T43" fmla="*/ 127 h 451"/>
                              <a:gd name="T44" fmla="*/ 223 w 523"/>
                              <a:gd name="T45" fmla="*/ 134 h 451"/>
                              <a:gd name="T46" fmla="*/ 162 w 523"/>
                              <a:gd name="T47" fmla="*/ 266 h 451"/>
                              <a:gd name="T48" fmla="*/ 162 w 523"/>
                              <a:gd name="T49" fmla="*/ 266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23" h="451">
                                <a:moveTo>
                                  <a:pt x="0" y="451"/>
                                </a:moveTo>
                                <a:lnTo>
                                  <a:pt x="216" y="0"/>
                                </a:lnTo>
                                <a:lnTo>
                                  <a:pt x="296" y="0"/>
                                </a:lnTo>
                                <a:lnTo>
                                  <a:pt x="523" y="451"/>
                                </a:lnTo>
                                <a:lnTo>
                                  <a:pt x="440" y="451"/>
                                </a:lnTo>
                                <a:lnTo>
                                  <a:pt x="375" y="315"/>
                                </a:lnTo>
                                <a:lnTo>
                                  <a:pt x="140" y="315"/>
                                </a:lnTo>
                                <a:lnTo>
                                  <a:pt x="79" y="451"/>
                                </a:lnTo>
                                <a:lnTo>
                                  <a:pt x="0" y="451"/>
                                </a:lnTo>
                                <a:lnTo>
                                  <a:pt x="0" y="451"/>
                                </a:lnTo>
                                <a:close/>
                                <a:moveTo>
                                  <a:pt x="162" y="266"/>
                                </a:moveTo>
                                <a:lnTo>
                                  <a:pt x="351" y="266"/>
                                </a:lnTo>
                                <a:lnTo>
                                  <a:pt x="293" y="142"/>
                                </a:lnTo>
                                <a:lnTo>
                                  <a:pt x="289" y="133"/>
                                </a:lnTo>
                                <a:lnTo>
                                  <a:pt x="280" y="114"/>
                                </a:lnTo>
                                <a:lnTo>
                                  <a:pt x="267" y="83"/>
                                </a:lnTo>
                                <a:lnTo>
                                  <a:pt x="255" y="54"/>
                                </a:lnTo>
                                <a:lnTo>
                                  <a:pt x="254" y="47"/>
                                </a:lnTo>
                                <a:lnTo>
                                  <a:pt x="251" y="56"/>
                                </a:lnTo>
                                <a:lnTo>
                                  <a:pt x="247" y="70"/>
                                </a:lnTo>
                                <a:lnTo>
                                  <a:pt x="236" y="99"/>
                                </a:lnTo>
                                <a:lnTo>
                                  <a:pt x="226" y="127"/>
                                </a:lnTo>
                                <a:lnTo>
                                  <a:pt x="223" y="134"/>
                                </a:lnTo>
                                <a:lnTo>
                                  <a:pt x="162" y="266"/>
                                </a:lnTo>
                                <a:lnTo>
                                  <a:pt x="162" y="2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40"/>
                        <wps:cNvSpPr>
                          <a:spLocks/>
                        </wps:cNvSpPr>
                        <wps:spPr bwMode="auto">
                          <a:xfrm>
                            <a:off x="1991995" y="1894205"/>
                            <a:ext cx="110490" cy="143510"/>
                          </a:xfrm>
                          <a:custGeom>
                            <a:avLst/>
                            <a:gdLst>
                              <a:gd name="T0" fmla="*/ 0 w 523"/>
                              <a:gd name="T1" fmla="*/ 451 h 451"/>
                              <a:gd name="T2" fmla="*/ 216 w 523"/>
                              <a:gd name="T3" fmla="*/ 0 h 451"/>
                              <a:gd name="T4" fmla="*/ 296 w 523"/>
                              <a:gd name="T5" fmla="*/ 0 h 451"/>
                              <a:gd name="T6" fmla="*/ 523 w 523"/>
                              <a:gd name="T7" fmla="*/ 451 h 451"/>
                              <a:gd name="T8" fmla="*/ 440 w 523"/>
                              <a:gd name="T9" fmla="*/ 451 h 451"/>
                              <a:gd name="T10" fmla="*/ 375 w 523"/>
                              <a:gd name="T11" fmla="*/ 315 h 451"/>
                              <a:gd name="T12" fmla="*/ 140 w 523"/>
                              <a:gd name="T13" fmla="*/ 315 h 451"/>
                              <a:gd name="T14" fmla="*/ 79 w 523"/>
                              <a:gd name="T15" fmla="*/ 451 h 451"/>
                              <a:gd name="T16" fmla="*/ 0 w 523"/>
                              <a:gd name="T17" fmla="*/ 451 h 451"/>
                              <a:gd name="T18" fmla="*/ 0 w 523"/>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23" h="451">
                                <a:moveTo>
                                  <a:pt x="0" y="451"/>
                                </a:moveTo>
                                <a:lnTo>
                                  <a:pt x="216" y="0"/>
                                </a:lnTo>
                                <a:lnTo>
                                  <a:pt x="296" y="0"/>
                                </a:lnTo>
                                <a:lnTo>
                                  <a:pt x="523" y="451"/>
                                </a:lnTo>
                                <a:lnTo>
                                  <a:pt x="440" y="451"/>
                                </a:lnTo>
                                <a:lnTo>
                                  <a:pt x="375" y="315"/>
                                </a:lnTo>
                                <a:lnTo>
                                  <a:pt x="140" y="315"/>
                                </a:lnTo>
                                <a:lnTo>
                                  <a:pt x="79"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Freeform 41"/>
                        <wps:cNvSpPr>
                          <a:spLocks/>
                        </wps:cNvSpPr>
                        <wps:spPr bwMode="auto">
                          <a:xfrm>
                            <a:off x="2026285" y="1909445"/>
                            <a:ext cx="40005" cy="69215"/>
                          </a:xfrm>
                          <a:custGeom>
                            <a:avLst/>
                            <a:gdLst>
                              <a:gd name="T0" fmla="*/ 0 w 189"/>
                              <a:gd name="T1" fmla="*/ 219 h 219"/>
                              <a:gd name="T2" fmla="*/ 189 w 189"/>
                              <a:gd name="T3" fmla="*/ 219 h 219"/>
                              <a:gd name="T4" fmla="*/ 131 w 189"/>
                              <a:gd name="T5" fmla="*/ 95 h 219"/>
                              <a:gd name="T6" fmla="*/ 127 w 189"/>
                              <a:gd name="T7" fmla="*/ 86 h 219"/>
                              <a:gd name="T8" fmla="*/ 118 w 189"/>
                              <a:gd name="T9" fmla="*/ 67 h 219"/>
                              <a:gd name="T10" fmla="*/ 105 w 189"/>
                              <a:gd name="T11" fmla="*/ 36 h 219"/>
                              <a:gd name="T12" fmla="*/ 93 w 189"/>
                              <a:gd name="T13" fmla="*/ 7 h 219"/>
                              <a:gd name="T14" fmla="*/ 92 w 189"/>
                              <a:gd name="T15" fmla="*/ 0 h 219"/>
                              <a:gd name="T16" fmla="*/ 89 w 189"/>
                              <a:gd name="T17" fmla="*/ 9 h 219"/>
                              <a:gd name="T18" fmla="*/ 85 w 189"/>
                              <a:gd name="T19" fmla="*/ 23 h 219"/>
                              <a:gd name="T20" fmla="*/ 74 w 189"/>
                              <a:gd name="T21" fmla="*/ 52 h 219"/>
                              <a:gd name="T22" fmla="*/ 64 w 189"/>
                              <a:gd name="T23" fmla="*/ 80 h 219"/>
                              <a:gd name="T24" fmla="*/ 61 w 189"/>
                              <a:gd name="T25" fmla="*/ 87 h 219"/>
                              <a:gd name="T26" fmla="*/ 0 w 189"/>
                              <a:gd name="T27" fmla="*/ 219 h 219"/>
                              <a:gd name="T28" fmla="*/ 0 w 189"/>
                              <a:gd name="T29" fmla="*/ 219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9" h="219">
                                <a:moveTo>
                                  <a:pt x="0" y="219"/>
                                </a:moveTo>
                                <a:lnTo>
                                  <a:pt x="189" y="219"/>
                                </a:lnTo>
                                <a:lnTo>
                                  <a:pt x="131" y="95"/>
                                </a:lnTo>
                                <a:lnTo>
                                  <a:pt x="127" y="86"/>
                                </a:lnTo>
                                <a:lnTo>
                                  <a:pt x="118" y="67"/>
                                </a:lnTo>
                                <a:lnTo>
                                  <a:pt x="105" y="36"/>
                                </a:lnTo>
                                <a:lnTo>
                                  <a:pt x="93" y="7"/>
                                </a:lnTo>
                                <a:lnTo>
                                  <a:pt x="92" y="0"/>
                                </a:lnTo>
                                <a:lnTo>
                                  <a:pt x="89" y="9"/>
                                </a:lnTo>
                                <a:lnTo>
                                  <a:pt x="85" y="23"/>
                                </a:lnTo>
                                <a:lnTo>
                                  <a:pt x="74" y="52"/>
                                </a:lnTo>
                                <a:lnTo>
                                  <a:pt x="64" y="80"/>
                                </a:lnTo>
                                <a:lnTo>
                                  <a:pt x="61" y="87"/>
                                </a:lnTo>
                                <a:lnTo>
                                  <a:pt x="0" y="219"/>
                                </a:lnTo>
                                <a:lnTo>
                                  <a:pt x="0" y="21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Freeform 42"/>
                        <wps:cNvSpPr>
                          <a:spLocks/>
                        </wps:cNvSpPr>
                        <wps:spPr bwMode="auto">
                          <a:xfrm>
                            <a:off x="2190115" y="1894205"/>
                            <a:ext cx="78740" cy="143510"/>
                          </a:xfrm>
                          <a:custGeom>
                            <a:avLst/>
                            <a:gdLst>
                              <a:gd name="T0" fmla="*/ 372 w 372"/>
                              <a:gd name="T1" fmla="*/ 452 h 452"/>
                              <a:gd name="T2" fmla="*/ 0 w 372"/>
                              <a:gd name="T3" fmla="*/ 443 h 452"/>
                              <a:gd name="T4" fmla="*/ 7 w 372"/>
                              <a:gd name="T5" fmla="*/ 418 h 452"/>
                              <a:gd name="T6" fmla="*/ 10 w 372"/>
                              <a:gd name="T7" fmla="*/ 410 h 452"/>
                              <a:gd name="T8" fmla="*/ 31 w 372"/>
                              <a:gd name="T9" fmla="*/ 380 h 452"/>
                              <a:gd name="T10" fmla="*/ 54 w 372"/>
                              <a:gd name="T11" fmla="*/ 355 h 452"/>
                              <a:gd name="T12" fmla="*/ 71 w 372"/>
                              <a:gd name="T13" fmla="*/ 339 h 452"/>
                              <a:gd name="T14" fmla="*/ 134 w 372"/>
                              <a:gd name="T15" fmla="*/ 293 h 452"/>
                              <a:gd name="T16" fmla="*/ 159 w 372"/>
                              <a:gd name="T17" fmla="*/ 277 h 452"/>
                              <a:gd name="T18" fmla="*/ 230 w 372"/>
                              <a:gd name="T19" fmla="*/ 225 h 452"/>
                              <a:gd name="T20" fmla="*/ 267 w 372"/>
                              <a:gd name="T21" fmla="*/ 191 h 452"/>
                              <a:gd name="T22" fmla="*/ 281 w 372"/>
                              <a:gd name="T23" fmla="*/ 174 h 452"/>
                              <a:gd name="T24" fmla="*/ 299 w 372"/>
                              <a:gd name="T25" fmla="*/ 131 h 452"/>
                              <a:gd name="T26" fmla="*/ 299 w 372"/>
                              <a:gd name="T27" fmla="*/ 120 h 452"/>
                              <a:gd name="T28" fmla="*/ 290 w 372"/>
                              <a:gd name="T29" fmla="*/ 90 h 452"/>
                              <a:gd name="T30" fmla="*/ 271 w 372"/>
                              <a:gd name="T31" fmla="*/ 68 h 452"/>
                              <a:gd name="T32" fmla="*/ 255 w 372"/>
                              <a:gd name="T33" fmla="*/ 59 h 452"/>
                              <a:gd name="T34" fmla="*/ 201 w 372"/>
                              <a:gd name="T35" fmla="*/ 47 h 452"/>
                              <a:gd name="T36" fmla="*/ 185 w 372"/>
                              <a:gd name="T37" fmla="*/ 47 h 452"/>
                              <a:gd name="T38" fmla="*/ 143 w 372"/>
                              <a:gd name="T39" fmla="*/ 54 h 452"/>
                              <a:gd name="T40" fmla="*/ 115 w 372"/>
                              <a:gd name="T41" fmla="*/ 70 h 452"/>
                              <a:gd name="T42" fmla="*/ 101 w 372"/>
                              <a:gd name="T43" fmla="*/ 84 h 452"/>
                              <a:gd name="T44" fmla="*/ 85 w 372"/>
                              <a:gd name="T45" fmla="*/ 130 h 452"/>
                              <a:gd name="T46" fmla="*/ 15 w 372"/>
                              <a:gd name="T47" fmla="*/ 131 h 452"/>
                              <a:gd name="T48" fmla="*/ 20 w 372"/>
                              <a:gd name="T49" fmla="*/ 101 h 452"/>
                              <a:gd name="T50" fmla="*/ 60 w 372"/>
                              <a:gd name="T51" fmla="*/ 40 h 452"/>
                              <a:gd name="T52" fmla="*/ 76 w 372"/>
                              <a:gd name="T53" fmla="*/ 28 h 452"/>
                              <a:gd name="T54" fmla="*/ 134 w 372"/>
                              <a:gd name="T55" fmla="*/ 6 h 452"/>
                              <a:gd name="T56" fmla="*/ 195 w 372"/>
                              <a:gd name="T57" fmla="*/ 0 h 452"/>
                              <a:gd name="T58" fmla="*/ 233 w 372"/>
                              <a:gd name="T59" fmla="*/ 2 h 452"/>
                              <a:gd name="T60" fmla="*/ 313 w 372"/>
                              <a:gd name="T61" fmla="*/ 32 h 452"/>
                              <a:gd name="T62" fmla="*/ 329 w 372"/>
                              <a:gd name="T63" fmla="*/ 44 h 452"/>
                              <a:gd name="T64" fmla="*/ 362 w 372"/>
                              <a:gd name="T65" fmla="*/ 85 h 452"/>
                              <a:gd name="T66" fmla="*/ 370 w 372"/>
                              <a:gd name="T67" fmla="*/ 125 h 452"/>
                              <a:gd name="T68" fmla="*/ 369 w 372"/>
                              <a:gd name="T69" fmla="*/ 139 h 452"/>
                              <a:gd name="T70" fmla="*/ 357 w 372"/>
                              <a:gd name="T71" fmla="*/ 176 h 452"/>
                              <a:gd name="T72" fmla="*/ 353 w 372"/>
                              <a:gd name="T73" fmla="*/ 184 h 452"/>
                              <a:gd name="T74" fmla="*/ 334 w 372"/>
                              <a:gd name="T75" fmla="*/ 211 h 452"/>
                              <a:gd name="T76" fmla="*/ 311 w 372"/>
                              <a:gd name="T77" fmla="*/ 234 h 452"/>
                              <a:gd name="T78" fmla="*/ 292 w 372"/>
                              <a:gd name="T79" fmla="*/ 251 h 452"/>
                              <a:gd name="T80" fmla="*/ 217 w 372"/>
                              <a:gd name="T81" fmla="*/ 305 h 452"/>
                              <a:gd name="T82" fmla="*/ 195 w 372"/>
                              <a:gd name="T83" fmla="*/ 320 h 452"/>
                              <a:gd name="T84" fmla="*/ 147 w 372"/>
                              <a:gd name="T85" fmla="*/ 353 h 452"/>
                              <a:gd name="T86" fmla="*/ 125 w 372"/>
                              <a:gd name="T87" fmla="*/ 370 h 452"/>
                              <a:gd name="T88" fmla="*/ 117 w 372"/>
                              <a:gd name="T89" fmla="*/ 378 h 452"/>
                              <a:gd name="T90" fmla="*/ 98 w 372"/>
                              <a:gd name="T91" fmla="*/ 398 h 452"/>
                              <a:gd name="T92" fmla="*/ 372 w 372"/>
                              <a:gd name="T93" fmla="*/ 400 h 4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372" h="452">
                                <a:moveTo>
                                  <a:pt x="372" y="400"/>
                                </a:moveTo>
                                <a:lnTo>
                                  <a:pt x="372" y="452"/>
                                </a:lnTo>
                                <a:lnTo>
                                  <a:pt x="1" y="452"/>
                                </a:lnTo>
                                <a:lnTo>
                                  <a:pt x="0" y="443"/>
                                </a:lnTo>
                                <a:lnTo>
                                  <a:pt x="3" y="431"/>
                                </a:lnTo>
                                <a:lnTo>
                                  <a:pt x="7" y="418"/>
                                </a:lnTo>
                                <a:lnTo>
                                  <a:pt x="9" y="415"/>
                                </a:lnTo>
                                <a:lnTo>
                                  <a:pt x="10" y="410"/>
                                </a:lnTo>
                                <a:lnTo>
                                  <a:pt x="16" y="400"/>
                                </a:lnTo>
                                <a:lnTo>
                                  <a:pt x="31" y="380"/>
                                </a:lnTo>
                                <a:lnTo>
                                  <a:pt x="48" y="360"/>
                                </a:lnTo>
                                <a:lnTo>
                                  <a:pt x="54" y="355"/>
                                </a:lnTo>
                                <a:lnTo>
                                  <a:pt x="58" y="350"/>
                                </a:lnTo>
                                <a:lnTo>
                                  <a:pt x="71" y="339"/>
                                </a:lnTo>
                                <a:lnTo>
                                  <a:pt x="99" y="318"/>
                                </a:lnTo>
                                <a:lnTo>
                                  <a:pt x="134" y="293"/>
                                </a:lnTo>
                                <a:lnTo>
                                  <a:pt x="144" y="286"/>
                                </a:lnTo>
                                <a:lnTo>
                                  <a:pt x="159" y="277"/>
                                </a:lnTo>
                                <a:lnTo>
                                  <a:pt x="185" y="258"/>
                                </a:lnTo>
                                <a:lnTo>
                                  <a:pt x="230" y="225"/>
                                </a:lnTo>
                                <a:lnTo>
                                  <a:pt x="261" y="198"/>
                                </a:lnTo>
                                <a:lnTo>
                                  <a:pt x="267" y="191"/>
                                </a:lnTo>
                                <a:lnTo>
                                  <a:pt x="271" y="186"/>
                                </a:lnTo>
                                <a:lnTo>
                                  <a:pt x="281" y="174"/>
                                </a:lnTo>
                                <a:lnTo>
                                  <a:pt x="294" y="152"/>
                                </a:lnTo>
                                <a:lnTo>
                                  <a:pt x="299" y="131"/>
                                </a:lnTo>
                                <a:lnTo>
                                  <a:pt x="300" y="125"/>
                                </a:lnTo>
                                <a:lnTo>
                                  <a:pt x="299" y="120"/>
                                </a:lnTo>
                                <a:lnTo>
                                  <a:pt x="297" y="110"/>
                                </a:lnTo>
                                <a:lnTo>
                                  <a:pt x="290" y="90"/>
                                </a:lnTo>
                                <a:lnTo>
                                  <a:pt x="276" y="73"/>
                                </a:lnTo>
                                <a:lnTo>
                                  <a:pt x="271" y="68"/>
                                </a:lnTo>
                                <a:lnTo>
                                  <a:pt x="265" y="65"/>
                                </a:lnTo>
                                <a:lnTo>
                                  <a:pt x="255" y="59"/>
                                </a:lnTo>
                                <a:lnTo>
                                  <a:pt x="230" y="51"/>
                                </a:lnTo>
                                <a:lnTo>
                                  <a:pt x="201" y="47"/>
                                </a:lnTo>
                                <a:lnTo>
                                  <a:pt x="194" y="46"/>
                                </a:lnTo>
                                <a:lnTo>
                                  <a:pt x="185" y="47"/>
                                </a:lnTo>
                                <a:lnTo>
                                  <a:pt x="169" y="48"/>
                                </a:lnTo>
                                <a:lnTo>
                                  <a:pt x="143" y="54"/>
                                </a:lnTo>
                                <a:lnTo>
                                  <a:pt x="120" y="66"/>
                                </a:lnTo>
                                <a:lnTo>
                                  <a:pt x="115" y="70"/>
                                </a:lnTo>
                                <a:lnTo>
                                  <a:pt x="109" y="74"/>
                                </a:lnTo>
                                <a:lnTo>
                                  <a:pt x="101" y="84"/>
                                </a:lnTo>
                                <a:lnTo>
                                  <a:pt x="89" y="105"/>
                                </a:lnTo>
                                <a:lnTo>
                                  <a:pt x="85" y="130"/>
                                </a:lnTo>
                                <a:lnTo>
                                  <a:pt x="85" y="135"/>
                                </a:lnTo>
                                <a:lnTo>
                                  <a:pt x="15" y="131"/>
                                </a:lnTo>
                                <a:lnTo>
                                  <a:pt x="16" y="121"/>
                                </a:lnTo>
                                <a:lnTo>
                                  <a:pt x="20" y="101"/>
                                </a:lnTo>
                                <a:lnTo>
                                  <a:pt x="36" y="67"/>
                                </a:lnTo>
                                <a:lnTo>
                                  <a:pt x="60" y="40"/>
                                </a:lnTo>
                                <a:lnTo>
                                  <a:pt x="69" y="33"/>
                                </a:lnTo>
                                <a:lnTo>
                                  <a:pt x="76" y="28"/>
                                </a:lnTo>
                                <a:lnTo>
                                  <a:pt x="93" y="19"/>
                                </a:lnTo>
                                <a:lnTo>
                                  <a:pt x="134" y="6"/>
                                </a:lnTo>
                                <a:lnTo>
                                  <a:pt x="182" y="1"/>
                                </a:lnTo>
                                <a:lnTo>
                                  <a:pt x="195" y="0"/>
                                </a:lnTo>
                                <a:lnTo>
                                  <a:pt x="208" y="1"/>
                                </a:lnTo>
                                <a:lnTo>
                                  <a:pt x="233" y="2"/>
                                </a:lnTo>
                                <a:lnTo>
                                  <a:pt x="277" y="13"/>
                                </a:lnTo>
                                <a:lnTo>
                                  <a:pt x="313" y="32"/>
                                </a:lnTo>
                                <a:lnTo>
                                  <a:pt x="322" y="37"/>
                                </a:lnTo>
                                <a:lnTo>
                                  <a:pt x="329" y="44"/>
                                </a:lnTo>
                                <a:lnTo>
                                  <a:pt x="343" y="55"/>
                                </a:lnTo>
                                <a:lnTo>
                                  <a:pt x="362" y="85"/>
                                </a:lnTo>
                                <a:lnTo>
                                  <a:pt x="369" y="117"/>
                                </a:lnTo>
                                <a:lnTo>
                                  <a:pt x="370" y="125"/>
                                </a:lnTo>
                                <a:lnTo>
                                  <a:pt x="369" y="130"/>
                                </a:lnTo>
                                <a:lnTo>
                                  <a:pt x="369" y="139"/>
                                </a:lnTo>
                                <a:lnTo>
                                  <a:pt x="364" y="158"/>
                                </a:lnTo>
                                <a:lnTo>
                                  <a:pt x="357" y="176"/>
                                </a:lnTo>
                                <a:lnTo>
                                  <a:pt x="356" y="179"/>
                                </a:lnTo>
                                <a:lnTo>
                                  <a:pt x="353" y="184"/>
                                </a:lnTo>
                                <a:lnTo>
                                  <a:pt x="347" y="193"/>
                                </a:lnTo>
                                <a:lnTo>
                                  <a:pt x="334" y="211"/>
                                </a:lnTo>
                                <a:lnTo>
                                  <a:pt x="315" y="230"/>
                                </a:lnTo>
                                <a:lnTo>
                                  <a:pt x="311" y="234"/>
                                </a:lnTo>
                                <a:lnTo>
                                  <a:pt x="305" y="240"/>
                                </a:lnTo>
                                <a:lnTo>
                                  <a:pt x="292" y="251"/>
                                </a:lnTo>
                                <a:lnTo>
                                  <a:pt x="258" y="276"/>
                                </a:lnTo>
                                <a:lnTo>
                                  <a:pt x="217" y="305"/>
                                </a:lnTo>
                                <a:lnTo>
                                  <a:pt x="206" y="313"/>
                                </a:lnTo>
                                <a:lnTo>
                                  <a:pt x="195" y="320"/>
                                </a:lnTo>
                                <a:lnTo>
                                  <a:pt x="176" y="333"/>
                                </a:lnTo>
                                <a:lnTo>
                                  <a:pt x="147" y="353"/>
                                </a:lnTo>
                                <a:lnTo>
                                  <a:pt x="128" y="367"/>
                                </a:lnTo>
                                <a:lnTo>
                                  <a:pt x="125" y="370"/>
                                </a:lnTo>
                                <a:lnTo>
                                  <a:pt x="122" y="373"/>
                                </a:lnTo>
                                <a:lnTo>
                                  <a:pt x="117" y="378"/>
                                </a:lnTo>
                                <a:lnTo>
                                  <a:pt x="106" y="389"/>
                                </a:lnTo>
                                <a:lnTo>
                                  <a:pt x="98" y="398"/>
                                </a:lnTo>
                                <a:lnTo>
                                  <a:pt x="96" y="400"/>
                                </a:lnTo>
                                <a:lnTo>
                                  <a:pt x="372" y="400"/>
                                </a:lnTo>
                                <a:lnTo>
                                  <a:pt x="372" y="40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54" name="Freeform 43"/>
                        <wps:cNvSpPr>
                          <a:spLocks noEditPoints="1"/>
                        </wps:cNvSpPr>
                        <wps:spPr bwMode="auto">
                          <a:xfrm>
                            <a:off x="1633220" y="2169160"/>
                            <a:ext cx="90170" cy="143510"/>
                          </a:xfrm>
                          <a:custGeom>
                            <a:avLst/>
                            <a:gdLst>
                              <a:gd name="T0" fmla="*/ 0 w 426"/>
                              <a:gd name="T1" fmla="*/ 0 h 451"/>
                              <a:gd name="T2" fmla="*/ 219 w 426"/>
                              <a:gd name="T3" fmla="*/ 1 h 451"/>
                              <a:gd name="T4" fmla="*/ 266 w 426"/>
                              <a:gd name="T5" fmla="*/ 2 h 451"/>
                              <a:gd name="T6" fmla="*/ 295 w 426"/>
                              <a:gd name="T7" fmla="*/ 5 h 451"/>
                              <a:gd name="T8" fmla="*/ 314 w 426"/>
                              <a:gd name="T9" fmla="*/ 8 h 451"/>
                              <a:gd name="T10" fmla="*/ 359 w 426"/>
                              <a:gd name="T11" fmla="*/ 24 h 451"/>
                              <a:gd name="T12" fmla="*/ 369 w 426"/>
                              <a:gd name="T13" fmla="*/ 29 h 451"/>
                              <a:gd name="T14" fmla="*/ 392 w 426"/>
                              <a:gd name="T15" fmla="*/ 48 h 451"/>
                              <a:gd name="T16" fmla="*/ 410 w 426"/>
                              <a:gd name="T17" fmla="*/ 69 h 451"/>
                              <a:gd name="T18" fmla="*/ 416 w 426"/>
                              <a:gd name="T19" fmla="*/ 85 h 451"/>
                              <a:gd name="T20" fmla="*/ 424 w 426"/>
                              <a:gd name="T21" fmla="*/ 126 h 451"/>
                              <a:gd name="T22" fmla="*/ 424 w 426"/>
                              <a:gd name="T23" fmla="*/ 141 h 451"/>
                              <a:gd name="T24" fmla="*/ 410 w 426"/>
                              <a:gd name="T25" fmla="*/ 193 h 451"/>
                              <a:gd name="T26" fmla="*/ 381 w 426"/>
                              <a:gd name="T27" fmla="*/ 228 h 451"/>
                              <a:gd name="T28" fmla="*/ 353 w 426"/>
                              <a:gd name="T29" fmla="*/ 246 h 451"/>
                              <a:gd name="T30" fmla="*/ 270 w 426"/>
                              <a:gd name="T31" fmla="*/ 265 h 451"/>
                              <a:gd name="T32" fmla="*/ 75 w 426"/>
                              <a:gd name="T33" fmla="*/ 267 h 451"/>
                              <a:gd name="T34" fmla="*/ 0 w 426"/>
                              <a:gd name="T35" fmla="*/ 451 h 451"/>
                              <a:gd name="T36" fmla="*/ 75 w 426"/>
                              <a:gd name="T37" fmla="*/ 214 h 451"/>
                              <a:gd name="T38" fmla="*/ 228 w 426"/>
                              <a:gd name="T39" fmla="*/ 214 h 451"/>
                              <a:gd name="T40" fmla="*/ 286 w 426"/>
                              <a:gd name="T41" fmla="*/ 207 h 451"/>
                              <a:gd name="T42" fmla="*/ 319 w 426"/>
                              <a:gd name="T43" fmla="*/ 193 h 451"/>
                              <a:gd name="T44" fmla="*/ 333 w 426"/>
                              <a:gd name="T45" fmla="*/ 183 h 451"/>
                              <a:gd name="T46" fmla="*/ 349 w 426"/>
                              <a:gd name="T47" fmla="*/ 140 h 451"/>
                              <a:gd name="T48" fmla="*/ 349 w 426"/>
                              <a:gd name="T49" fmla="*/ 130 h 451"/>
                              <a:gd name="T50" fmla="*/ 343 w 426"/>
                              <a:gd name="T51" fmla="*/ 104 h 451"/>
                              <a:gd name="T52" fmla="*/ 333 w 426"/>
                              <a:gd name="T53" fmla="*/ 85 h 451"/>
                              <a:gd name="T54" fmla="*/ 322 w 426"/>
                              <a:gd name="T55" fmla="*/ 75 h 451"/>
                              <a:gd name="T56" fmla="*/ 290 w 426"/>
                              <a:gd name="T57" fmla="*/ 59 h 451"/>
                              <a:gd name="T58" fmla="*/ 282 w 426"/>
                              <a:gd name="T59" fmla="*/ 58 h 451"/>
                              <a:gd name="T60" fmla="*/ 252 w 426"/>
                              <a:gd name="T61" fmla="*/ 54 h 451"/>
                              <a:gd name="T62" fmla="*/ 216 w 426"/>
                              <a:gd name="T63" fmla="*/ 53 h 451"/>
                              <a:gd name="T64" fmla="*/ 75 w 426"/>
                              <a:gd name="T65" fmla="*/ 214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26" h="451">
                                <a:moveTo>
                                  <a:pt x="0" y="451"/>
                                </a:moveTo>
                                <a:lnTo>
                                  <a:pt x="0" y="0"/>
                                </a:lnTo>
                                <a:lnTo>
                                  <a:pt x="210" y="0"/>
                                </a:lnTo>
                                <a:lnTo>
                                  <a:pt x="219" y="1"/>
                                </a:lnTo>
                                <a:lnTo>
                                  <a:pt x="235" y="1"/>
                                </a:lnTo>
                                <a:lnTo>
                                  <a:pt x="266" y="2"/>
                                </a:lnTo>
                                <a:lnTo>
                                  <a:pt x="289" y="5"/>
                                </a:lnTo>
                                <a:lnTo>
                                  <a:pt x="295" y="5"/>
                                </a:lnTo>
                                <a:lnTo>
                                  <a:pt x="301" y="6"/>
                                </a:lnTo>
                                <a:lnTo>
                                  <a:pt x="314" y="8"/>
                                </a:lnTo>
                                <a:lnTo>
                                  <a:pt x="338" y="15"/>
                                </a:lnTo>
                                <a:lnTo>
                                  <a:pt x="359" y="24"/>
                                </a:lnTo>
                                <a:lnTo>
                                  <a:pt x="365" y="26"/>
                                </a:lnTo>
                                <a:lnTo>
                                  <a:pt x="369" y="29"/>
                                </a:lnTo>
                                <a:lnTo>
                                  <a:pt x="378" y="35"/>
                                </a:lnTo>
                                <a:lnTo>
                                  <a:pt x="392" y="48"/>
                                </a:lnTo>
                                <a:lnTo>
                                  <a:pt x="405" y="66"/>
                                </a:lnTo>
                                <a:lnTo>
                                  <a:pt x="410" y="69"/>
                                </a:lnTo>
                                <a:lnTo>
                                  <a:pt x="411" y="75"/>
                                </a:lnTo>
                                <a:lnTo>
                                  <a:pt x="416" y="85"/>
                                </a:lnTo>
                                <a:lnTo>
                                  <a:pt x="423" y="105"/>
                                </a:lnTo>
                                <a:lnTo>
                                  <a:pt x="424" y="126"/>
                                </a:lnTo>
                                <a:lnTo>
                                  <a:pt x="426" y="131"/>
                                </a:lnTo>
                                <a:lnTo>
                                  <a:pt x="424" y="141"/>
                                </a:lnTo>
                                <a:lnTo>
                                  <a:pt x="423" y="159"/>
                                </a:lnTo>
                                <a:lnTo>
                                  <a:pt x="410" y="193"/>
                                </a:lnTo>
                                <a:lnTo>
                                  <a:pt x="387" y="223"/>
                                </a:lnTo>
                                <a:lnTo>
                                  <a:pt x="381" y="228"/>
                                </a:lnTo>
                                <a:lnTo>
                                  <a:pt x="372" y="236"/>
                                </a:lnTo>
                                <a:lnTo>
                                  <a:pt x="353" y="246"/>
                                </a:lnTo>
                                <a:lnTo>
                                  <a:pt x="330" y="254"/>
                                </a:lnTo>
                                <a:lnTo>
                                  <a:pt x="270" y="265"/>
                                </a:lnTo>
                                <a:lnTo>
                                  <a:pt x="216" y="267"/>
                                </a:lnTo>
                                <a:lnTo>
                                  <a:pt x="75" y="267"/>
                                </a:lnTo>
                                <a:lnTo>
                                  <a:pt x="75" y="451"/>
                                </a:lnTo>
                                <a:lnTo>
                                  <a:pt x="0" y="451"/>
                                </a:lnTo>
                                <a:lnTo>
                                  <a:pt x="0" y="451"/>
                                </a:lnTo>
                                <a:close/>
                                <a:moveTo>
                                  <a:pt x="75" y="214"/>
                                </a:moveTo>
                                <a:lnTo>
                                  <a:pt x="217" y="214"/>
                                </a:lnTo>
                                <a:lnTo>
                                  <a:pt x="228" y="214"/>
                                </a:lnTo>
                                <a:lnTo>
                                  <a:pt x="250" y="213"/>
                                </a:lnTo>
                                <a:lnTo>
                                  <a:pt x="286" y="207"/>
                                </a:lnTo>
                                <a:lnTo>
                                  <a:pt x="314" y="197"/>
                                </a:lnTo>
                                <a:lnTo>
                                  <a:pt x="319" y="193"/>
                                </a:lnTo>
                                <a:lnTo>
                                  <a:pt x="324" y="190"/>
                                </a:lnTo>
                                <a:lnTo>
                                  <a:pt x="333" y="183"/>
                                </a:lnTo>
                                <a:lnTo>
                                  <a:pt x="344" y="163"/>
                                </a:lnTo>
                                <a:lnTo>
                                  <a:pt x="349" y="140"/>
                                </a:lnTo>
                                <a:lnTo>
                                  <a:pt x="350" y="133"/>
                                </a:lnTo>
                                <a:lnTo>
                                  <a:pt x="349" y="130"/>
                                </a:lnTo>
                                <a:lnTo>
                                  <a:pt x="349" y="120"/>
                                </a:lnTo>
                                <a:lnTo>
                                  <a:pt x="343" y="104"/>
                                </a:lnTo>
                                <a:lnTo>
                                  <a:pt x="334" y="88"/>
                                </a:lnTo>
                                <a:lnTo>
                                  <a:pt x="333" y="85"/>
                                </a:lnTo>
                                <a:lnTo>
                                  <a:pt x="328" y="82"/>
                                </a:lnTo>
                                <a:lnTo>
                                  <a:pt x="322" y="75"/>
                                </a:lnTo>
                                <a:lnTo>
                                  <a:pt x="306" y="66"/>
                                </a:lnTo>
                                <a:lnTo>
                                  <a:pt x="290" y="59"/>
                                </a:lnTo>
                                <a:lnTo>
                                  <a:pt x="286" y="58"/>
                                </a:lnTo>
                                <a:lnTo>
                                  <a:pt x="282" y="58"/>
                                </a:lnTo>
                                <a:lnTo>
                                  <a:pt x="274" y="57"/>
                                </a:lnTo>
                                <a:lnTo>
                                  <a:pt x="252" y="54"/>
                                </a:lnTo>
                                <a:lnTo>
                                  <a:pt x="223" y="54"/>
                                </a:lnTo>
                                <a:lnTo>
                                  <a:pt x="216" y="53"/>
                                </a:lnTo>
                                <a:lnTo>
                                  <a:pt x="75" y="53"/>
                                </a:lnTo>
                                <a:lnTo>
                                  <a:pt x="75" y="214"/>
                                </a:lnTo>
                                <a:lnTo>
                                  <a:pt x="75" y="2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44"/>
                        <wps:cNvSpPr>
                          <a:spLocks/>
                        </wps:cNvSpPr>
                        <wps:spPr bwMode="auto">
                          <a:xfrm>
                            <a:off x="1633220" y="2169160"/>
                            <a:ext cx="90170" cy="143510"/>
                          </a:xfrm>
                          <a:custGeom>
                            <a:avLst/>
                            <a:gdLst>
                              <a:gd name="T0" fmla="*/ 0 w 426"/>
                              <a:gd name="T1" fmla="*/ 451 h 451"/>
                              <a:gd name="T2" fmla="*/ 0 w 426"/>
                              <a:gd name="T3" fmla="*/ 0 h 451"/>
                              <a:gd name="T4" fmla="*/ 210 w 426"/>
                              <a:gd name="T5" fmla="*/ 0 h 451"/>
                              <a:gd name="T6" fmla="*/ 219 w 426"/>
                              <a:gd name="T7" fmla="*/ 1 h 451"/>
                              <a:gd name="T8" fmla="*/ 235 w 426"/>
                              <a:gd name="T9" fmla="*/ 1 h 451"/>
                              <a:gd name="T10" fmla="*/ 266 w 426"/>
                              <a:gd name="T11" fmla="*/ 2 h 451"/>
                              <a:gd name="T12" fmla="*/ 289 w 426"/>
                              <a:gd name="T13" fmla="*/ 5 h 451"/>
                              <a:gd name="T14" fmla="*/ 295 w 426"/>
                              <a:gd name="T15" fmla="*/ 5 h 451"/>
                              <a:gd name="T16" fmla="*/ 301 w 426"/>
                              <a:gd name="T17" fmla="*/ 6 h 451"/>
                              <a:gd name="T18" fmla="*/ 314 w 426"/>
                              <a:gd name="T19" fmla="*/ 8 h 451"/>
                              <a:gd name="T20" fmla="*/ 338 w 426"/>
                              <a:gd name="T21" fmla="*/ 15 h 451"/>
                              <a:gd name="T22" fmla="*/ 359 w 426"/>
                              <a:gd name="T23" fmla="*/ 24 h 451"/>
                              <a:gd name="T24" fmla="*/ 365 w 426"/>
                              <a:gd name="T25" fmla="*/ 26 h 451"/>
                              <a:gd name="T26" fmla="*/ 369 w 426"/>
                              <a:gd name="T27" fmla="*/ 29 h 451"/>
                              <a:gd name="T28" fmla="*/ 378 w 426"/>
                              <a:gd name="T29" fmla="*/ 35 h 451"/>
                              <a:gd name="T30" fmla="*/ 392 w 426"/>
                              <a:gd name="T31" fmla="*/ 48 h 451"/>
                              <a:gd name="T32" fmla="*/ 405 w 426"/>
                              <a:gd name="T33" fmla="*/ 66 h 451"/>
                              <a:gd name="T34" fmla="*/ 410 w 426"/>
                              <a:gd name="T35" fmla="*/ 69 h 451"/>
                              <a:gd name="T36" fmla="*/ 411 w 426"/>
                              <a:gd name="T37" fmla="*/ 75 h 451"/>
                              <a:gd name="T38" fmla="*/ 416 w 426"/>
                              <a:gd name="T39" fmla="*/ 85 h 451"/>
                              <a:gd name="T40" fmla="*/ 423 w 426"/>
                              <a:gd name="T41" fmla="*/ 105 h 451"/>
                              <a:gd name="T42" fmla="*/ 424 w 426"/>
                              <a:gd name="T43" fmla="*/ 126 h 451"/>
                              <a:gd name="T44" fmla="*/ 426 w 426"/>
                              <a:gd name="T45" fmla="*/ 131 h 451"/>
                              <a:gd name="T46" fmla="*/ 424 w 426"/>
                              <a:gd name="T47" fmla="*/ 141 h 451"/>
                              <a:gd name="T48" fmla="*/ 423 w 426"/>
                              <a:gd name="T49" fmla="*/ 159 h 451"/>
                              <a:gd name="T50" fmla="*/ 410 w 426"/>
                              <a:gd name="T51" fmla="*/ 193 h 451"/>
                              <a:gd name="T52" fmla="*/ 387 w 426"/>
                              <a:gd name="T53" fmla="*/ 223 h 451"/>
                              <a:gd name="T54" fmla="*/ 381 w 426"/>
                              <a:gd name="T55" fmla="*/ 228 h 451"/>
                              <a:gd name="T56" fmla="*/ 372 w 426"/>
                              <a:gd name="T57" fmla="*/ 236 h 451"/>
                              <a:gd name="T58" fmla="*/ 353 w 426"/>
                              <a:gd name="T59" fmla="*/ 246 h 451"/>
                              <a:gd name="T60" fmla="*/ 330 w 426"/>
                              <a:gd name="T61" fmla="*/ 254 h 451"/>
                              <a:gd name="T62" fmla="*/ 270 w 426"/>
                              <a:gd name="T63" fmla="*/ 265 h 451"/>
                              <a:gd name="T64" fmla="*/ 216 w 426"/>
                              <a:gd name="T65" fmla="*/ 267 h 451"/>
                              <a:gd name="T66" fmla="*/ 75 w 426"/>
                              <a:gd name="T67" fmla="*/ 267 h 451"/>
                              <a:gd name="T68" fmla="*/ 75 w 426"/>
                              <a:gd name="T69" fmla="*/ 451 h 451"/>
                              <a:gd name="T70" fmla="*/ 0 w 426"/>
                              <a:gd name="T71" fmla="*/ 451 h 451"/>
                              <a:gd name="T72" fmla="*/ 0 w 426"/>
                              <a:gd name="T73"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26" h="451">
                                <a:moveTo>
                                  <a:pt x="0" y="451"/>
                                </a:moveTo>
                                <a:lnTo>
                                  <a:pt x="0" y="0"/>
                                </a:lnTo>
                                <a:lnTo>
                                  <a:pt x="210" y="0"/>
                                </a:lnTo>
                                <a:lnTo>
                                  <a:pt x="219" y="1"/>
                                </a:lnTo>
                                <a:lnTo>
                                  <a:pt x="235" y="1"/>
                                </a:lnTo>
                                <a:lnTo>
                                  <a:pt x="266" y="2"/>
                                </a:lnTo>
                                <a:lnTo>
                                  <a:pt x="289" y="5"/>
                                </a:lnTo>
                                <a:lnTo>
                                  <a:pt x="295" y="5"/>
                                </a:lnTo>
                                <a:lnTo>
                                  <a:pt x="301" y="6"/>
                                </a:lnTo>
                                <a:lnTo>
                                  <a:pt x="314" y="8"/>
                                </a:lnTo>
                                <a:lnTo>
                                  <a:pt x="338" y="15"/>
                                </a:lnTo>
                                <a:lnTo>
                                  <a:pt x="359" y="24"/>
                                </a:lnTo>
                                <a:lnTo>
                                  <a:pt x="365" y="26"/>
                                </a:lnTo>
                                <a:lnTo>
                                  <a:pt x="369" y="29"/>
                                </a:lnTo>
                                <a:lnTo>
                                  <a:pt x="378" y="35"/>
                                </a:lnTo>
                                <a:lnTo>
                                  <a:pt x="392" y="48"/>
                                </a:lnTo>
                                <a:lnTo>
                                  <a:pt x="405" y="66"/>
                                </a:lnTo>
                                <a:lnTo>
                                  <a:pt x="410" y="69"/>
                                </a:lnTo>
                                <a:lnTo>
                                  <a:pt x="411" y="75"/>
                                </a:lnTo>
                                <a:lnTo>
                                  <a:pt x="416" y="85"/>
                                </a:lnTo>
                                <a:lnTo>
                                  <a:pt x="423" y="105"/>
                                </a:lnTo>
                                <a:lnTo>
                                  <a:pt x="424" y="126"/>
                                </a:lnTo>
                                <a:lnTo>
                                  <a:pt x="426" y="131"/>
                                </a:lnTo>
                                <a:lnTo>
                                  <a:pt x="424" y="141"/>
                                </a:lnTo>
                                <a:lnTo>
                                  <a:pt x="423" y="159"/>
                                </a:lnTo>
                                <a:lnTo>
                                  <a:pt x="410" y="193"/>
                                </a:lnTo>
                                <a:lnTo>
                                  <a:pt x="387" y="223"/>
                                </a:lnTo>
                                <a:lnTo>
                                  <a:pt x="381" y="228"/>
                                </a:lnTo>
                                <a:lnTo>
                                  <a:pt x="372" y="236"/>
                                </a:lnTo>
                                <a:lnTo>
                                  <a:pt x="353" y="246"/>
                                </a:lnTo>
                                <a:lnTo>
                                  <a:pt x="330" y="254"/>
                                </a:lnTo>
                                <a:lnTo>
                                  <a:pt x="270" y="265"/>
                                </a:lnTo>
                                <a:lnTo>
                                  <a:pt x="216" y="267"/>
                                </a:lnTo>
                                <a:lnTo>
                                  <a:pt x="75" y="267"/>
                                </a:lnTo>
                                <a:lnTo>
                                  <a:pt x="75"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Freeform 45"/>
                        <wps:cNvSpPr>
                          <a:spLocks/>
                        </wps:cNvSpPr>
                        <wps:spPr bwMode="auto">
                          <a:xfrm>
                            <a:off x="1649095" y="2186305"/>
                            <a:ext cx="58420" cy="51435"/>
                          </a:xfrm>
                          <a:custGeom>
                            <a:avLst/>
                            <a:gdLst>
                              <a:gd name="T0" fmla="*/ 0 w 275"/>
                              <a:gd name="T1" fmla="*/ 161 h 161"/>
                              <a:gd name="T2" fmla="*/ 142 w 275"/>
                              <a:gd name="T3" fmla="*/ 161 h 161"/>
                              <a:gd name="T4" fmla="*/ 153 w 275"/>
                              <a:gd name="T5" fmla="*/ 161 h 161"/>
                              <a:gd name="T6" fmla="*/ 175 w 275"/>
                              <a:gd name="T7" fmla="*/ 160 h 161"/>
                              <a:gd name="T8" fmla="*/ 211 w 275"/>
                              <a:gd name="T9" fmla="*/ 154 h 161"/>
                              <a:gd name="T10" fmla="*/ 239 w 275"/>
                              <a:gd name="T11" fmla="*/ 144 h 161"/>
                              <a:gd name="T12" fmla="*/ 244 w 275"/>
                              <a:gd name="T13" fmla="*/ 140 h 161"/>
                              <a:gd name="T14" fmla="*/ 249 w 275"/>
                              <a:gd name="T15" fmla="*/ 137 h 161"/>
                              <a:gd name="T16" fmla="*/ 258 w 275"/>
                              <a:gd name="T17" fmla="*/ 130 h 161"/>
                              <a:gd name="T18" fmla="*/ 269 w 275"/>
                              <a:gd name="T19" fmla="*/ 110 h 161"/>
                              <a:gd name="T20" fmla="*/ 274 w 275"/>
                              <a:gd name="T21" fmla="*/ 87 h 161"/>
                              <a:gd name="T22" fmla="*/ 275 w 275"/>
                              <a:gd name="T23" fmla="*/ 80 h 161"/>
                              <a:gd name="T24" fmla="*/ 274 w 275"/>
                              <a:gd name="T25" fmla="*/ 77 h 161"/>
                              <a:gd name="T26" fmla="*/ 274 w 275"/>
                              <a:gd name="T27" fmla="*/ 67 h 161"/>
                              <a:gd name="T28" fmla="*/ 268 w 275"/>
                              <a:gd name="T29" fmla="*/ 51 h 161"/>
                              <a:gd name="T30" fmla="*/ 259 w 275"/>
                              <a:gd name="T31" fmla="*/ 35 h 161"/>
                              <a:gd name="T32" fmla="*/ 258 w 275"/>
                              <a:gd name="T33" fmla="*/ 32 h 161"/>
                              <a:gd name="T34" fmla="*/ 253 w 275"/>
                              <a:gd name="T35" fmla="*/ 29 h 161"/>
                              <a:gd name="T36" fmla="*/ 247 w 275"/>
                              <a:gd name="T37" fmla="*/ 22 h 161"/>
                              <a:gd name="T38" fmla="*/ 231 w 275"/>
                              <a:gd name="T39" fmla="*/ 13 h 161"/>
                              <a:gd name="T40" fmla="*/ 215 w 275"/>
                              <a:gd name="T41" fmla="*/ 6 h 161"/>
                              <a:gd name="T42" fmla="*/ 211 w 275"/>
                              <a:gd name="T43" fmla="*/ 5 h 161"/>
                              <a:gd name="T44" fmla="*/ 207 w 275"/>
                              <a:gd name="T45" fmla="*/ 5 h 161"/>
                              <a:gd name="T46" fmla="*/ 199 w 275"/>
                              <a:gd name="T47" fmla="*/ 4 h 161"/>
                              <a:gd name="T48" fmla="*/ 177 w 275"/>
                              <a:gd name="T49" fmla="*/ 1 h 161"/>
                              <a:gd name="T50" fmla="*/ 148 w 275"/>
                              <a:gd name="T51" fmla="*/ 1 h 161"/>
                              <a:gd name="T52" fmla="*/ 141 w 275"/>
                              <a:gd name="T53" fmla="*/ 0 h 161"/>
                              <a:gd name="T54" fmla="*/ 0 w 275"/>
                              <a:gd name="T55" fmla="*/ 0 h 161"/>
                              <a:gd name="T56" fmla="*/ 0 w 275"/>
                              <a:gd name="T57" fmla="*/ 161 h 161"/>
                              <a:gd name="T58" fmla="*/ 0 w 275"/>
                              <a:gd name="T59" fmla="*/ 161 h 1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275" h="161">
                                <a:moveTo>
                                  <a:pt x="0" y="161"/>
                                </a:moveTo>
                                <a:lnTo>
                                  <a:pt x="142" y="161"/>
                                </a:lnTo>
                                <a:lnTo>
                                  <a:pt x="153" y="161"/>
                                </a:lnTo>
                                <a:lnTo>
                                  <a:pt x="175" y="160"/>
                                </a:lnTo>
                                <a:lnTo>
                                  <a:pt x="211" y="154"/>
                                </a:lnTo>
                                <a:lnTo>
                                  <a:pt x="239" y="144"/>
                                </a:lnTo>
                                <a:lnTo>
                                  <a:pt x="244" y="140"/>
                                </a:lnTo>
                                <a:lnTo>
                                  <a:pt x="249" y="137"/>
                                </a:lnTo>
                                <a:lnTo>
                                  <a:pt x="258" y="130"/>
                                </a:lnTo>
                                <a:lnTo>
                                  <a:pt x="269" y="110"/>
                                </a:lnTo>
                                <a:lnTo>
                                  <a:pt x="274" y="87"/>
                                </a:lnTo>
                                <a:lnTo>
                                  <a:pt x="275" y="80"/>
                                </a:lnTo>
                                <a:lnTo>
                                  <a:pt x="274" y="77"/>
                                </a:lnTo>
                                <a:lnTo>
                                  <a:pt x="274" y="67"/>
                                </a:lnTo>
                                <a:lnTo>
                                  <a:pt x="268" y="51"/>
                                </a:lnTo>
                                <a:lnTo>
                                  <a:pt x="259" y="35"/>
                                </a:lnTo>
                                <a:lnTo>
                                  <a:pt x="258" y="32"/>
                                </a:lnTo>
                                <a:lnTo>
                                  <a:pt x="253" y="29"/>
                                </a:lnTo>
                                <a:lnTo>
                                  <a:pt x="247" y="22"/>
                                </a:lnTo>
                                <a:lnTo>
                                  <a:pt x="231" y="13"/>
                                </a:lnTo>
                                <a:lnTo>
                                  <a:pt x="215" y="6"/>
                                </a:lnTo>
                                <a:lnTo>
                                  <a:pt x="211" y="5"/>
                                </a:lnTo>
                                <a:lnTo>
                                  <a:pt x="207" y="5"/>
                                </a:lnTo>
                                <a:lnTo>
                                  <a:pt x="199" y="4"/>
                                </a:lnTo>
                                <a:lnTo>
                                  <a:pt x="177" y="1"/>
                                </a:lnTo>
                                <a:lnTo>
                                  <a:pt x="148" y="1"/>
                                </a:lnTo>
                                <a:lnTo>
                                  <a:pt x="141" y="0"/>
                                </a:lnTo>
                                <a:lnTo>
                                  <a:pt x="0" y="0"/>
                                </a:lnTo>
                                <a:lnTo>
                                  <a:pt x="0" y="161"/>
                                </a:lnTo>
                                <a:lnTo>
                                  <a:pt x="0" y="16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Freeform 46"/>
                        <wps:cNvSpPr>
                          <a:spLocks noEditPoints="1"/>
                        </wps:cNvSpPr>
                        <wps:spPr bwMode="auto">
                          <a:xfrm>
                            <a:off x="1752600" y="2167255"/>
                            <a:ext cx="113030" cy="147955"/>
                          </a:xfrm>
                          <a:custGeom>
                            <a:avLst/>
                            <a:gdLst>
                              <a:gd name="T0" fmla="*/ 0 w 535"/>
                              <a:gd name="T1" fmla="*/ 221 h 466"/>
                              <a:gd name="T2" fmla="*/ 25 w 535"/>
                              <a:gd name="T3" fmla="*/ 126 h 466"/>
                              <a:gd name="T4" fmla="*/ 74 w 535"/>
                              <a:gd name="T5" fmla="*/ 64 h 466"/>
                              <a:gd name="T6" fmla="*/ 114 w 535"/>
                              <a:gd name="T7" fmla="*/ 36 h 466"/>
                              <a:gd name="T8" fmla="*/ 246 w 535"/>
                              <a:gd name="T9" fmla="*/ 1 h 466"/>
                              <a:gd name="T10" fmla="*/ 278 w 535"/>
                              <a:gd name="T11" fmla="*/ 1 h 466"/>
                              <a:gd name="T12" fmla="*/ 351 w 535"/>
                              <a:gd name="T13" fmla="*/ 11 h 466"/>
                              <a:gd name="T14" fmla="*/ 407 w 535"/>
                              <a:gd name="T15" fmla="*/ 31 h 466"/>
                              <a:gd name="T16" fmla="*/ 436 w 535"/>
                              <a:gd name="T17" fmla="*/ 47 h 466"/>
                              <a:gd name="T18" fmla="*/ 496 w 535"/>
                              <a:gd name="T19" fmla="*/ 105 h 466"/>
                              <a:gd name="T20" fmla="*/ 506 w 535"/>
                              <a:gd name="T21" fmla="*/ 122 h 466"/>
                              <a:gd name="T22" fmla="*/ 529 w 535"/>
                              <a:gd name="T23" fmla="*/ 180 h 466"/>
                              <a:gd name="T24" fmla="*/ 535 w 535"/>
                              <a:gd name="T25" fmla="*/ 234 h 466"/>
                              <a:gd name="T26" fmla="*/ 532 w 535"/>
                              <a:gd name="T27" fmla="*/ 268 h 466"/>
                              <a:gd name="T28" fmla="*/ 504 w 535"/>
                              <a:gd name="T29" fmla="*/ 349 h 466"/>
                              <a:gd name="T30" fmla="*/ 494 w 535"/>
                              <a:gd name="T31" fmla="*/ 366 h 466"/>
                              <a:gd name="T32" fmla="*/ 450 w 535"/>
                              <a:gd name="T33" fmla="*/ 411 h 466"/>
                              <a:gd name="T34" fmla="*/ 402 w 535"/>
                              <a:gd name="T35" fmla="*/ 438 h 466"/>
                              <a:gd name="T36" fmla="*/ 370 w 535"/>
                              <a:gd name="T37" fmla="*/ 451 h 466"/>
                              <a:gd name="T38" fmla="*/ 278 w 535"/>
                              <a:gd name="T39" fmla="*/ 466 h 466"/>
                              <a:gd name="T40" fmla="*/ 254 w 535"/>
                              <a:gd name="T41" fmla="*/ 466 h 466"/>
                              <a:gd name="T42" fmla="*/ 179 w 535"/>
                              <a:gd name="T43" fmla="*/ 457 h 466"/>
                              <a:gd name="T44" fmla="*/ 125 w 535"/>
                              <a:gd name="T45" fmla="*/ 436 h 466"/>
                              <a:gd name="T46" fmla="*/ 96 w 535"/>
                              <a:gd name="T47" fmla="*/ 419 h 466"/>
                              <a:gd name="T48" fmla="*/ 36 w 535"/>
                              <a:gd name="T49" fmla="*/ 361 h 466"/>
                              <a:gd name="T50" fmla="*/ 26 w 535"/>
                              <a:gd name="T51" fmla="*/ 344 h 466"/>
                              <a:gd name="T52" fmla="*/ 4 w 535"/>
                              <a:gd name="T53" fmla="*/ 288 h 466"/>
                              <a:gd name="T54" fmla="*/ 0 w 535"/>
                              <a:gd name="T55" fmla="*/ 239 h 466"/>
                              <a:gd name="T56" fmla="*/ 0 w 535"/>
                              <a:gd name="T57" fmla="*/ 239 h 466"/>
                              <a:gd name="T58" fmla="*/ 77 w 535"/>
                              <a:gd name="T59" fmla="*/ 254 h 466"/>
                              <a:gd name="T60" fmla="*/ 95 w 535"/>
                              <a:gd name="T61" fmla="*/ 324 h 466"/>
                              <a:gd name="T62" fmla="*/ 131 w 535"/>
                              <a:gd name="T63" fmla="*/ 369 h 466"/>
                              <a:gd name="T64" fmla="*/ 159 w 535"/>
                              <a:gd name="T65" fmla="*/ 390 h 466"/>
                              <a:gd name="T66" fmla="*/ 252 w 535"/>
                              <a:gd name="T67" fmla="*/ 416 h 466"/>
                              <a:gd name="T68" fmla="*/ 280 w 535"/>
                              <a:gd name="T69" fmla="*/ 416 h 466"/>
                              <a:gd name="T70" fmla="*/ 353 w 535"/>
                              <a:gd name="T71" fmla="*/ 400 h 466"/>
                              <a:gd name="T72" fmla="*/ 404 w 535"/>
                              <a:gd name="T73" fmla="*/ 367 h 466"/>
                              <a:gd name="T74" fmla="*/ 427 w 535"/>
                              <a:gd name="T75" fmla="*/ 341 h 466"/>
                              <a:gd name="T76" fmla="*/ 456 w 535"/>
                              <a:gd name="T77" fmla="*/ 248 h 466"/>
                              <a:gd name="T78" fmla="*/ 456 w 535"/>
                              <a:gd name="T79" fmla="*/ 226 h 466"/>
                              <a:gd name="T80" fmla="*/ 449 w 535"/>
                              <a:gd name="T81" fmla="*/ 175 h 466"/>
                              <a:gd name="T82" fmla="*/ 434 w 535"/>
                              <a:gd name="T83" fmla="*/ 138 h 466"/>
                              <a:gd name="T84" fmla="*/ 421 w 535"/>
                              <a:gd name="T85" fmla="*/ 119 h 466"/>
                              <a:gd name="T86" fmla="*/ 373 w 535"/>
                              <a:gd name="T87" fmla="*/ 79 h 466"/>
                              <a:gd name="T88" fmla="*/ 359 w 535"/>
                              <a:gd name="T89" fmla="*/ 71 h 466"/>
                              <a:gd name="T90" fmla="*/ 312 w 535"/>
                              <a:gd name="T91" fmla="*/ 56 h 466"/>
                              <a:gd name="T92" fmla="*/ 268 w 535"/>
                              <a:gd name="T93" fmla="*/ 52 h 466"/>
                              <a:gd name="T94" fmla="*/ 229 w 535"/>
                              <a:gd name="T95" fmla="*/ 55 h 466"/>
                              <a:gd name="T96" fmla="*/ 141 w 535"/>
                              <a:gd name="T97" fmla="*/ 89 h 466"/>
                              <a:gd name="T98" fmla="*/ 122 w 535"/>
                              <a:gd name="T99" fmla="*/ 104 h 466"/>
                              <a:gd name="T100" fmla="*/ 95 w 535"/>
                              <a:gd name="T101" fmla="*/ 142 h 466"/>
                              <a:gd name="T102" fmla="*/ 77 w 535"/>
                              <a:gd name="T103" fmla="*/ 240 h 466"/>
                              <a:gd name="T104" fmla="*/ 77 w 535"/>
                              <a:gd name="T105" fmla="*/ 240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535" h="466">
                                <a:moveTo>
                                  <a:pt x="0" y="239"/>
                                </a:moveTo>
                                <a:lnTo>
                                  <a:pt x="0" y="221"/>
                                </a:lnTo>
                                <a:lnTo>
                                  <a:pt x="4" y="187"/>
                                </a:lnTo>
                                <a:lnTo>
                                  <a:pt x="25" y="126"/>
                                </a:lnTo>
                                <a:lnTo>
                                  <a:pt x="61" y="75"/>
                                </a:lnTo>
                                <a:lnTo>
                                  <a:pt x="74" y="64"/>
                                </a:lnTo>
                                <a:lnTo>
                                  <a:pt x="86" y="54"/>
                                </a:lnTo>
                                <a:lnTo>
                                  <a:pt x="114" y="36"/>
                                </a:lnTo>
                                <a:lnTo>
                                  <a:pt x="175" y="12"/>
                                </a:lnTo>
                                <a:lnTo>
                                  <a:pt x="246" y="1"/>
                                </a:lnTo>
                                <a:lnTo>
                                  <a:pt x="267" y="0"/>
                                </a:lnTo>
                                <a:lnTo>
                                  <a:pt x="278" y="1"/>
                                </a:lnTo>
                                <a:lnTo>
                                  <a:pt x="305" y="2"/>
                                </a:lnTo>
                                <a:lnTo>
                                  <a:pt x="351" y="11"/>
                                </a:lnTo>
                                <a:lnTo>
                                  <a:pt x="395" y="26"/>
                                </a:lnTo>
                                <a:lnTo>
                                  <a:pt x="407" y="31"/>
                                </a:lnTo>
                                <a:lnTo>
                                  <a:pt x="417" y="36"/>
                                </a:lnTo>
                                <a:lnTo>
                                  <a:pt x="436" y="47"/>
                                </a:lnTo>
                                <a:lnTo>
                                  <a:pt x="469" y="73"/>
                                </a:lnTo>
                                <a:lnTo>
                                  <a:pt x="496" y="105"/>
                                </a:lnTo>
                                <a:lnTo>
                                  <a:pt x="501" y="113"/>
                                </a:lnTo>
                                <a:lnTo>
                                  <a:pt x="506" y="122"/>
                                </a:lnTo>
                                <a:lnTo>
                                  <a:pt x="516" y="141"/>
                                </a:lnTo>
                                <a:lnTo>
                                  <a:pt x="529" y="180"/>
                                </a:lnTo>
                                <a:lnTo>
                                  <a:pt x="533" y="224"/>
                                </a:lnTo>
                                <a:lnTo>
                                  <a:pt x="535" y="234"/>
                                </a:lnTo>
                                <a:lnTo>
                                  <a:pt x="533" y="246"/>
                                </a:lnTo>
                                <a:lnTo>
                                  <a:pt x="532" y="268"/>
                                </a:lnTo>
                                <a:lnTo>
                                  <a:pt x="522" y="310"/>
                                </a:lnTo>
                                <a:lnTo>
                                  <a:pt x="504" y="349"/>
                                </a:lnTo>
                                <a:lnTo>
                                  <a:pt x="500" y="357"/>
                                </a:lnTo>
                                <a:lnTo>
                                  <a:pt x="494" y="366"/>
                                </a:lnTo>
                                <a:lnTo>
                                  <a:pt x="481" y="383"/>
                                </a:lnTo>
                                <a:lnTo>
                                  <a:pt x="450" y="411"/>
                                </a:lnTo>
                                <a:lnTo>
                                  <a:pt x="412" y="434"/>
                                </a:lnTo>
                                <a:lnTo>
                                  <a:pt x="402" y="438"/>
                                </a:lnTo>
                                <a:lnTo>
                                  <a:pt x="391" y="443"/>
                                </a:lnTo>
                                <a:lnTo>
                                  <a:pt x="370" y="451"/>
                                </a:lnTo>
                                <a:lnTo>
                                  <a:pt x="325" y="462"/>
                                </a:lnTo>
                                <a:lnTo>
                                  <a:pt x="278" y="466"/>
                                </a:lnTo>
                                <a:lnTo>
                                  <a:pt x="267" y="466"/>
                                </a:lnTo>
                                <a:lnTo>
                                  <a:pt x="254" y="466"/>
                                </a:lnTo>
                                <a:lnTo>
                                  <a:pt x="227" y="465"/>
                                </a:lnTo>
                                <a:lnTo>
                                  <a:pt x="179" y="457"/>
                                </a:lnTo>
                                <a:lnTo>
                                  <a:pt x="135" y="442"/>
                                </a:lnTo>
                                <a:lnTo>
                                  <a:pt x="125" y="436"/>
                                </a:lnTo>
                                <a:lnTo>
                                  <a:pt x="115" y="431"/>
                                </a:lnTo>
                                <a:lnTo>
                                  <a:pt x="96" y="419"/>
                                </a:lnTo>
                                <a:lnTo>
                                  <a:pt x="63" y="393"/>
                                </a:lnTo>
                                <a:lnTo>
                                  <a:pt x="36" y="361"/>
                                </a:lnTo>
                                <a:lnTo>
                                  <a:pt x="32" y="352"/>
                                </a:lnTo>
                                <a:lnTo>
                                  <a:pt x="26" y="344"/>
                                </a:lnTo>
                                <a:lnTo>
                                  <a:pt x="17" y="326"/>
                                </a:lnTo>
                                <a:lnTo>
                                  <a:pt x="4" y="288"/>
                                </a:lnTo>
                                <a:lnTo>
                                  <a:pt x="0" y="250"/>
                                </a:lnTo>
                                <a:lnTo>
                                  <a:pt x="0" y="239"/>
                                </a:lnTo>
                                <a:lnTo>
                                  <a:pt x="0" y="239"/>
                                </a:lnTo>
                                <a:lnTo>
                                  <a:pt x="0" y="239"/>
                                </a:lnTo>
                                <a:close/>
                                <a:moveTo>
                                  <a:pt x="77" y="240"/>
                                </a:moveTo>
                                <a:lnTo>
                                  <a:pt x="77" y="254"/>
                                </a:lnTo>
                                <a:lnTo>
                                  <a:pt x="80" y="279"/>
                                </a:lnTo>
                                <a:lnTo>
                                  <a:pt x="95" y="324"/>
                                </a:lnTo>
                                <a:lnTo>
                                  <a:pt x="122" y="361"/>
                                </a:lnTo>
                                <a:lnTo>
                                  <a:pt x="131" y="369"/>
                                </a:lnTo>
                                <a:lnTo>
                                  <a:pt x="140" y="377"/>
                                </a:lnTo>
                                <a:lnTo>
                                  <a:pt x="159" y="390"/>
                                </a:lnTo>
                                <a:lnTo>
                                  <a:pt x="203" y="409"/>
                                </a:lnTo>
                                <a:lnTo>
                                  <a:pt x="252" y="416"/>
                                </a:lnTo>
                                <a:lnTo>
                                  <a:pt x="267" y="416"/>
                                </a:lnTo>
                                <a:lnTo>
                                  <a:pt x="280" y="416"/>
                                </a:lnTo>
                                <a:lnTo>
                                  <a:pt x="306" y="413"/>
                                </a:lnTo>
                                <a:lnTo>
                                  <a:pt x="353" y="400"/>
                                </a:lnTo>
                                <a:lnTo>
                                  <a:pt x="394" y="376"/>
                                </a:lnTo>
                                <a:lnTo>
                                  <a:pt x="404" y="367"/>
                                </a:lnTo>
                                <a:lnTo>
                                  <a:pt x="411" y="360"/>
                                </a:lnTo>
                                <a:lnTo>
                                  <a:pt x="427" y="341"/>
                                </a:lnTo>
                                <a:lnTo>
                                  <a:pt x="447" y="300"/>
                                </a:lnTo>
                                <a:lnTo>
                                  <a:pt x="456" y="248"/>
                                </a:lnTo>
                                <a:lnTo>
                                  <a:pt x="458" y="234"/>
                                </a:lnTo>
                                <a:lnTo>
                                  <a:pt x="456" y="226"/>
                                </a:lnTo>
                                <a:lnTo>
                                  <a:pt x="456" y="208"/>
                                </a:lnTo>
                                <a:lnTo>
                                  <a:pt x="449" y="175"/>
                                </a:lnTo>
                                <a:lnTo>
                                  <a:pt x="437" y="145"/>
                                </a:lnTo>
                                <a:lnTo>
                                  <a:pt x="434" y="138"/>
                                </a:lnTo>
                                <a:lnTo>
                                  <a:pt x="430" y="132"/>
                                </a:lnTo>
                                <a:lnTo>
                                  <a:pt x="421" y="119"/>
                                </a:lnTo>
                                <a:lnTo>
                                  <a:pt x="399" y="97"/>
                                </a:lnTo>
                                <a:lnTo>
                                  <a:pt x="373" y="79"/>
                                </a:lnTo>
                                <a:lnTo>
                                  <a:pt x="367" y="74"/>
                                </a:lnTo>
                                <a:lnTo>
                                  <a:pt x="359" y="71"/>
                                </a:lnTo>
                                <a:lnTo>
                                  <a:pt x="344" y="65"/>
                                </a:lnTo>
                                <a:lnTo>
                                  <a:pt x="312" y="56"/>
                                </a:lnTo>
                                <a:lnTo>
                                  <a:pt x="277" y="53"/>
                                </a:lnTo>
                                <a:lnTo>
                                  <a:pt x="268" y="52"/>
                                </a:lnTo>
                                <a:lnTo>
                                  <a:pt x="255" y="53"/>
                                </a:lnTo>
                                <a:lnTo>
                                  <a:pt x="229" y="55"/>
                                </a:lnTo>
                                <a:lnTo>
                                  <a:pt x="184" y="67"/>
                                </a:lnTo>
                                <a:lnTo>
                                  <a:pt x="141" y="89"/>
                                </a:lnTo>
                                <a:lnTo>
                                  <a:pt x="133" y="95"/>
                                </a:lnTo>
                                <a:lnTo>
                                  <a:pt x="122" y="104"/>
                                </a:lnTo>
                                <a:lnTo>
                                  <a:pt x="108" y="121"/>
                                </a:lnTo>
                                <a:lnTo>
                                  <a:pt x="95" y="142"/>
                                </a:lnTo>
                                <a:lnTo>
                                  <a:pt x="80" y="194"/>
                                </a:lnTo>
                                <a:lnTo>
                                  <a:pt x="77" y="240"/>
                                </a:lnTo>
                                <a:lnTo>
                                  <a:pt x="77" y="240"/>
                                </a:lnTo>
                                <a:lnTo>
                                  <a:pt x="77" y="2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47"/>
                        <wps:cNvSpPr>
                          <a:spLocks/>
                        </wps:cNvSpPr>
                        <wps:spPr bwMode="auto">
                          <a:xfrm>
                            <a:off x="1752600" y="2167255"/>
                            <a:ext cx="113030" cy="147955"/>
                          </a:xfrm>
                          <a:custGeom>
                            <a:avLst/>
                            <a:gdLst>
                              <a:gd name="T0" fmla="*/ 0 w 535"/>
                              <a:gd name="T1" fmla="*/ 239 h 466"/>
                              <a:gd name="T2" fmla="*/ 0 w 535"/>
                              <a:gd name="T3" fmla="*/ 221 h 466"/>
                              <a:gd name="T4" fmla="*/ 4 w 535"/>
                              <a:gd name="T5" fmla="*/ 187 h 466"/>
                              <a:gd name="T6" fmla="*/ 25 w 535"/>
                              <a:gd name="T7" fmla="*/ 126 h 466"/>
                              <a:gd name="T8" fmla="*/ 61 w 535"/>
                              <a:gd name="T9" fmla="*/ 75 h 466"/>
                              <a:gd name="T10" fmla="*/ 74 w 535"/>
                              <a:gd name="T11" fmla="*/ 64 h 466"/>
                              <a:gd name="T12" fmla="*/ 86 w 535"/>
                              <a:gd name="T13" fmla="*/ 54 h 466"/>
                              <a:gd name="T14" fmla="*/ 114 w 535"/>
                              <a:gd name="T15" fmla="*/ 36 h 466"/>
                              <a:gd name="T16" fmla="*/ 175 w 535"/>
                              <a:gd name="T17" fmla="*/ 12 h 466"/>
                              <a:gd name="T18" fmla="*/ 246 w 535"/>
                              <a:gd name="T19" fmla="*/ 1 h 466"/>
                              <a:gd name="T20" fmla="*/ 267 w 535"/>
                              <a:gd name="T21" fmla="*/ 0 h 466"/>
                              <a:gd name="T22" fmla="*/ 278 w 535"/>
                              <a:gd name="T23" fmla="*/ 1 h 466"/>
                              <a:gd name="T24" fmla="*/ 305 w 535"/>
                              <a:gd name="T25" fmla="*/ 2 h 466"/>
                              <a:gd name="T26" fmla="*/ 351 w 535"/>
                              <a:gd name="T27" fmla="*/ 11 h 466"/>
                              <a:gd name="T28" fmla="*/ 395 w 535"/>
                              <a:gd name="T29" fmla="*/ 26 h 466"/>
                              <a:gd name="T30" fmla="*/ 407 w 535"/>
                              <a:gd name="T31" fmla="*/ 31 h 466"/>
                              <a:gd name="T32" fmla="*/ 417 w 535"/>
                              <a:gd name="T33" fmla="*/ 36 h 466"/>
                              <a:gd name="T34" fmla="*/ 436 w 535"/>
                              <a:gd name="T35" fmla="*/ 47 h 466"/>
                              <a:gd name="T36" fmla="*/ 469 w 535"/>
                              <a:gd name="T37" fmla="*/ 73 h 466"/>
                              <a:gd name="T38" fmla="*/ 496 w 535"/>
                              <a:gd name="T39" fmla="*/ 105 h 466"/>
                              <a:gd name="T40" fmla="*/ 501 w 535"/>
                              <a:gd name="T41" fmla="*/ 113 h 466"/>
                              <a:gd name="T42" fmla="*/ 506 w 535"/>
                              <a:gd name="T43" fmla="*/ 122 h 466"/>
                              <a:gd name="T44" fmla="*/ 516 w 535"/>
                              <a:gd name="T45" fmla="*/ 141 h 466"/>
                              <a:gd name="T46" fmla="*/ 529 w 535"/>
                              <a:gd name="T47" fmla="*/ 180 h 466"/>
                              <a:gd name="T48" fmla="*/ 533 w 535"/>
                              <a:gd name="T49" fmla="*/ 224 h 466"/>
                              <a:gd name="T50" fmla="*/ 535 w 535"/>
                              <a:gd name="T51" fmla="*/ 234 h 466"/>
                              <a:gd name="T52" fmla="*/ 533 w 535"/>
                              <a:gd name="T53" fmla="*/ 246 h 466"/>
                              <a:gd name="T54" fmla="*/ 532 w 535"/>
                              <a:gd name="T55" fmla="*/ 268 h 466"/>
                              <a:gd name="T56" fmla="*/ 522 w 535"/>
                              <a:gd name="T57" fmla="*/ 310 h 466"/>
                              <a:gd name="T58" fmla="*/ 504 w 535"/>
                              <a:gd name="T59" fmla="*/ 349 h 466"/>
                              <a:gd name="T60" fmla="*/ 500 w 535"/>
                              <a:gd name="T61" fmla="*/ 357 h 466"/>
                              <a:gd name="T62" fmla="*/ 494 w 535"/>
                              <a:gd name="T63" fmla="*/ 366 h 466"/>
                              <a:gd name="T64" fmla="*/ 481 w 535"/>
                              <a:gd name="T65" fmla="*/ 383 h 466"/>
                              <a:gd name="T66" fmla="*/ 450 w 535"/>
                              <a:gd name="T67" fmla="*/ 411 h 466"/>
                              <a:gd name="T68" fmla="*/ 412 w 535"/>
                              <a:gd name="T69" fmla="*/ 434 h 466"/>
                              <a:gd name="T70" fmla="*/ 402 w 535"/>
                              <a:gd name="T71" fmla="*/ 438 h 466"/>
                              <a:gd name="T72" fmla="*/ 391 w 535"/>
                              <a:gd name="T73" fmla="*/ 443 h 466"/>
                              <a:gd name="T74" fmla="*/ 370 w 535"/>
                              <a:gd name="T75" fmla="*/ 451 h 466"/>
                              <a:gd name="T76" fmla="*/ 325 w 535"/>
                              <a:gd name="T77" fmla="*/ 462 h 466"/>
                              <a:gd name="T78" fmla="*/ 278 w 535"/>
                              <a:gd name="T79" fmla="*/ 466 h 466"/>
                              <a:gd name="T80" fmla="*/ 267 w 535"/>
                              <a:gd name="T81" fmla="*/ 466 h 466"/>
                              <a:gd name="T82" fmla="*/ 254 w 535"/>
                              <a:gd name="T83" fmla="*/ 466 h 466"/>
                              <a:gd name="T84" fmla="*/ 227 w 535"/>
                              <a:gd name="T85" fmla="*/ 465 h 466"/>
                              <a:gd name="T86" fmla="*/ 179 w 535"/>
                              <a:gd name="T87" fmla="*/ 457 h 466"/>
                              <a:gd name="T88" fmla="*/ 135 w 535"/>
                              <a:gd name="T89" fmla="*/ 442 h 466"/>
                              <a:gd name="T90" fmla="*/ 125 w 535"/>
                              <a:gd name="T91" fmla="*/ 436 h 466"/>
                              <a:gd name="T92" fmla="*/ 115 w 535"/>
                              <a:gd name="T93" fmla="*/ 431 h 466"/>
                              <a:gd name="T94" fmla="*/ 96 w 535"/>
                              <a:gd name="T95" fmla="*/ 419 h 466"/>
                              <a:gd name="T96" fmla="*/ 63 w 535"/>
                              <a:gd name="T97" fmla="*/ 393 h 466"/>
                              <a:gd name="T98" fmla="*/ 36 w 535"/>
                              <a:gd name="T99" fmla="*/ 361 h 466"/>
                              <a:gd name="T100" fmla="*/ 32 w 535"/>
                              <a:gd name="T101" fmla="*/ 352 h 466"/>
                              <a:gd name="T102" fmla="*/ 26 w 535"/>
                              <a:gd name="T103" fmla="*/ 344 h 466"/>
                              <a:gd name="T104" fmla="*/ 17 w 535"/>
                              <a:gd name="T105" fmla="*/ 326 h 466"/>
                              <a:gd name="T106" fmla="*/ 4 w 535"/>
                              <a:gd name="T107" fmla="*/ 288 h 466"/>
                              <a:gd name="T108" fmla="*/ 0 w 535"/>
                              <a:gd name="T109" fmla="*/ 250 h 466"/>
                              <a:gd name="T110" fmla="*/ 0 w 535"/>
                              <a:gd name="T111" fmla="*/ 239 h 466"/>
                              <a:gd name="T112" fmla="*/ 0 w 535"/>
                              <a:gd name="T113" fmla="*/ 239 h 466"/>
                              <a:gd name="T114" fmla="*/ 0 w 535"/>
                              <a:gd name="T115" fmla="*/ 239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535" h="466">
                                <a:moveTo>
                                  <a:pt x="0" y="239"/>
                                </a:moveTo>
                                <a:lnTo>
                                  <a:pt x="0" y="221"/>
                                </a:lnTo>
                                <a:lnTo>
                                  <a:pt x="4" y="187"/>
                                </a:lnTo>
                                <a:lnTo>
                                  <a:pt x="25" y="126"/>
                                </a:lnTo>
                                <a:lnTo>
                                  <a:pt x="61" y="75"/>
                                </a:lnTo>
                                <a:lnTo>
                                  <a:pt x="74" y="64"/>
                                </a:lnTo>
                                <a:lnTo>
                                  <a:pt x="86" y="54"/>
                                </a:lnTo>
                                <a:lnTo>
                                  <a:pt x="114" y="36"/>
                                </a:lnTo>
                                <a:lnTo>
                                  <a:pt x="175" y="12"/>
                                </a:lnTo>
                                <a:lnTo>
                                  <a:pt x="246" y="1"/>
                                </a:lnTo>
                                <a:lnTo>
                                  <a:pt x="267" y="0"/>
                                </a:lnTo>
                                <a:lnTo>
                                  <a:pt x="278" y="1"/>
                                </a:lnTo>
                                <a:lnTo>
                                  <a:pt x="305" y="2"/>
                                </a:lnTo>
                                <a:lnTo>
                                  <a:pt x="351" y="11"/>
                                </a:lnTo>
                                <a:lnTo>
                                  <a:pt x="395" y="26"/>
                                </a:lnTo>
                                <a:lnTo>
                                  <a:pt x="407" y="31"/>
                                </a:lnTo>
                                <a:lnTo>
                                  <a:pt x="417" y="36"/>
                                </a:lnTo>
                                <a:lnTo>
                                  <a:pt x="436" y="47"/>
                                </a:lnTo>
                                <a:lnTo>
                                  <a:pt x="469" y="73"/>
                                </a:lnTo>
                                <a:lnTo>
                                  <a:pt x="496" y="105"/>
                                </a:lnTo>
                                <a:lnTo>
                                  <a:pt x="501" y="113"/>
                                </a:lnTo>
                                <a:lnTo>
                                  <a:pt x="506" y="122"/>
                                </a:lnTo>
                                <a:lnTo>
                                  <a:pt x="516" y="141"/>
                                </a:lnTo>
                                <a:lnTo>
                                  <a:pt x="529" y="180"/>
                                </a:lnTo>
                                <a:lnTo>
                                  <a:pt x="533" y="224"/>
                                </a:lnTo>
                                <a:lnTo>
                                  <a:pt x="535" y="234"/>
                                </a:lnTo>
                                <a:lnTo>
                                  <a:pt x="533" y="246"/>
                                </a:lnTo>
                                <a:lnTo>
                                  <a:pt x="532" y="268"/>
                                </a:lnTo>
                                <a:lnTo>
                                  <a:pt x="522" y="310"/>
                                </a:lnTo>
                                <a:lnTo>
                                  <a:pt x="504" y="349"/>
                                </a:lnTo>
                                <a:lnTo>
                                  <a:pt x="500" y="357"/>
                                </a:lnTo>
                                <a:lnTo>
                                  <a:pt x="494" y="366"/>
                                </a:lnTo>
                                <a:lnTo>
                                  <a:pt x="481" y="383"/>
                                </a:lnTo>
                                <a:lnTo>
                                  <a:pt x="450" y="411"/>
                                </a:lnTo>
                                <a:lnTo>
                                  <a:pt x="412" y="434"/>
                                </a:lnTo>
                                <a:lnTo>
                                  <a:pt x="402" y="438"/>
                                </a:lnTo>
                                <a:lnTo>
                                  <a:pt x="391" y="443"/>
                                </a:lnTo>
                                <a:lnTo>
                                  <a:pt x="370" y="451"/>
                                </a:lnTo>
                                <a:lnTo>
                                  <a:pt x="325" y="462"/>
                                </a:lnTo>
                                <a:lnTo>
                                  <a:pt x="278" y="466"/>
                                </a:lnTo>
                                <a:lnTo>
                                  <a:pt x="267" y="466"/>
                                </a:lnTo>
                                <a:lnTo>
                                  <a:pt x="254" y="466"/>
                                </a:lnTo>
                                <a:lnTo>
                                  <a:pt x="227" y="465"/>
                                </a:lnTo>
                                <a:lnTo>
                                  <a:pt x="179" y="457"/>
                                </a:lnTo>
                                <a:lnTo>
                                  <a:pt x="135" y="442"/>
                                </a:lnTo>
                                <a:lnTo>
                                  <a:pt x="125" y="436"/>
                                </a:lnTo>
                                <a:lnTo>
                                  <a:pt x="115" y="431"/>
                                </a:lnTo>
                                <a:lnTo>
                                  <a:pt x="96" y="419"/>
                                </a:lnTo>
                                <a:lnTo>
                                  <a:pt x="63" y="393"/>
                                </a:lnTo>
                                <a:lnTo>
                                  <a:pt x="36" y="361"/>
                                </a:lnTo>
                                <a:lnTo>
                                  <a:pt x="32" y="352"/>
                                </a:lnTo>
                                <a:lnTo>
                                  <a:pt x="26" y="344"/>
                                </a:lnTo>
                                <a:lnTo>
                                  <a:pt x="17" y="326"/>
                                </a:lnTo>
                                <a:lnTo>
                                  <a:pt x="4" y="288"/>
                                </a:lnTo>
                                <a:lnTo>
                                  <a:pt x="0" y="250"/>
                                </a:lnTo>
                                <a:lnTo>
                                  <a:pt x="0" y="239"/>
                                </a:lnTo>
                                <a:lnTo>
                                  <a:pt x="0" y="239"/>
                                </a:lnTo>
                                <a:lnTo>
                                  <a:pt x="0" y="23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Freeform 48"/>
                        <wps:cNvSpPr>
                          <a:spLocks/>
                        </wps:cNvSpPr>
                        <wps:spPr bwMode="auto">
                          <a:xfrm>
                            <a:off x="1768475" y="2183765"/>
                            <a:ext cx="80645" cy="115570"/>
                          </a:xfrm>
                          <a:custGeom>
                            <a:avLst/>
                            <a:gdLst>
                              <a:gd name="T0" fmla="*/ 0 w 381"/>
                              <a:gd name="T1" fmla="*/ 188 h 364"/>
                              <a:gd name="T2" fmla="*/ 0 w 381"/>
                              <a:gd name="T3" fmla="*/ 202 h 364"/>
                              <a:gd name="T4" fmla="*/ 3 w 381"/>
                              <a:gd name="T5" fmla="*/ 227 h 364"/>
                              <a:gd name="T6" fmla="*/ 18 w 381"/>
                              <a:gd name="T7" fmla="*/ 272 h 364"/>
                              <a:gd name="T8" fmla="*/ 45 w 381"/>
                              <a:gd name="T9" fmla="*/ 309 h 364"/>
                              <a:gd name="T10" fmla="*/ 54 w 381"/>
                              <a:gd name="T11" fmla="*/ 317 h 364"/>
                              <a:gd name="T12" fmla="*/ 63 w 381"/>
                              <a:gd name="T13" fmla="*/ 325 h 364"/>
                              <a:gd name="T14" fmla="*/ 82 w 381"/>
                              <a:gd name="T15" fmla="*/ 338 h 364"/>
                              <a:gd name="T16" fmla="*/ 126 w 381"/>
                              <a:gd name="T17" fmla="*/ 357 h 364"/>
                              <a:gd name="T18" fmla="*/ 175 w 381"/>
                              <a:gd name="T19" fmla="*/ 364 h 364"/>
                              <a:gd name="T20" fmla="*/ 190 w 381"/>
                              <a:gd name="T21" fmla="*/ 364 h 364"/>
                              <a:gd name="T22" fmla="*/ 203 w 381"/>
                              <a:gd name="T23" fmla="*/ 364 h 364"/>
                              <a:gd name="T24" fmla="*/ 229 w 381"/>
                              <a:gd name="T25" fmla="*/ 361 h 364"/>
                              <a:gd name="T26" fmla="*/ 276 w 381"/>
                              <a:gd name="T27" fmla="*/ 348 h 364"/>
                              <a:gd name="T28" fmla="*/ 317 w 381"/>
                              <a:gd name="T29" fmla="*/ 324 h 364"/>
                              <a:gd name="T30" fmla="*/ 327 w 381"/>
                              <a:gd name="T31" fmla="*/ 315 h 364"/>
                              <a:gd name="T32" fmla="*/ 334 w 381"/>
                              <a:gd name="T33" fmla="*/ 308 h 364"/>
                              <a:gd name="T34" fmla="*/ 350 w 381"/>
                              <a:gd name="T35" fmla="*/ 289 h 364"/>
                              <a:gd name="T36" fmla="*/ 370 w 381"/>
                              <a:gd name="T37" fmla="*/ 248 h 364"/>
                              <a:gd name="T38" fmla="*/ 379 w 381"/>
                              <a:gd name="T39" fmla="*/ 196 h 364"/>
                              <a:gd name="T40" fmla="*/ 381 w 381"/>
                              <a:gd name="T41" fmla="*/ 182 h 364"/>
                              <a:gd name="T42" fmla="*/ 379 w 381"/>
                              <a:gd name="T43" fmla="*/ 174 h 364"/>
                              <a:gd name="T44" fmla="*/ 379 w 381"/>
                              <a:gd name="T45" fmla="*/ 156 h 364"/>
                              <a:gd name="T46" fmla="*/ 372 w 381"/>
                              <a:gd name="T47" fmla="*/ 123 h 364"/>
                              <a:gd name="T48" fmla="*/ 360 w 381"/>
                              <a:gd name="T49" fmla="*/ 93 h 364"/>
                              <a:gd name="T50" fmla="*/ 357 w 381"/>
                              <a:gd name="T51" fmla="*/ 86 h 364"/>
                              <a:gd name="T52" fmla="*/ 353 w 381"/>
                              <a:gd name="T53" fmla="*/ 80 h 364"/>
                              <a:gd name="T54" fmla="*/ 344 w 381"/>
                              <a:gd name="T55" fmla="*/ 67 h 364"/>
                              <a:gd name="T56" fmla="*/ 322 w 381"/>
                              <a:gd name="T57" fmla="*/ 45 h 364"/>
                              <a:gd name="T58" fmla="*/ 296 w 381"/>
                              <a:gd name="T59" fmla="*/ 27 h 364"/>
                              <a:gd name="T60" fmla="*/ 290 w 381"/>
                              <a:gd name="T61" fmla="*/ 22 h 364"/>
                              <a:gd name="T62" fmla="*/ 282 w 381"/>
                              <a:gd name="T63" fmla="*/ 19 h 364"/>
                              <a:gd name="T64" fmla="*/ 267 w 381"/>
                              <a:gd name="T65" fmla="*/ 13 h 364"/>
                              <a:gd name="T66" fmla="*/ 235 w 381"/>
                              <a:gd name="T67" fmla="*/ 4 h 364"/>
                              <a:gd name="T68" fmla="*/ 200 w 381"/>
                              <a:gd name="T69" fmla="*/ 1 h 364"/>
                              <a:gd name="T70" fmla="*/ 191 w 381"/>
                              <a:gd name="T71" fmla="*/ 0 h 364"/>
                              <a:gd name="T72" fmla="*/ 178 w 381"/>
                              <a:gd name="T73" fmla="*/ 1 h 364"/>
                              <a:gd name="T74" fmla="*/ 152 w 381"/>
                              <a:gd name="T75" fmla="*/ 3 h 364"/>
                              <a:gd name="T76" fmla="*/ 107 w 381"/>
                              <a:gd name="T77" fmla="*/ 15 h 364"/>
                              <a:gd name="T78" fmla="*/ 64 w 381"/>
                              <a:gd name="T79" fmla="*/ 37 h 364"/>
                              <a:gd name="T80" fmla="*/ 56 w 381"/>
                              <a:gd name="T81" fmla="*/ 43 h 364"/>
                              <a:gd name="T82" fmla="*/ 45 w 381"/>
                              <a:gd name="T83" fmla="*/ 52 h 364"/>
                              <a:gd name="T84" fmla="*/ 31 w 381"/>
                              <a:gd name="T85" fmla="*/ 69 h 364"/>
                              <a:gd name="T86" fmla="*/ 18 w 381"/>
                              <a:gd name="T87" fmla="*/ 90 h 364"/>
                              <a:gd name="T88" fmla="*/ 3 w 381"/>
                              <a:gd name="T89" fmla="*/ 142 h 364"/>
                              <a:gd name="T90" fmla="*/ 0 w 381"/>
                              <a:gd name="T91" fmla="*/ 188 h 364"/>
                              <a:gd name="T92" fmla="*/ 0 w 381"/>
                              <a:gd name="T93" fmla="*/ 188 h 364"/>
                              <a:gd name="T94" fmla="*/ 0 w 381"/>
                              <a:gd name="T95" fmla="*/ 188 h 3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381" h="364">
                                <a:moveTo>
                                  <a:pt x="0" y="188"/>
                                </a:moveTo>
                                <a:lnTo>
                                  <a:pt x="0" y="202"/>
                                </a:lnTo>
                                <a:lnTo>
                                  <a:pt x="3" y="227"/>
                                </a:lnTo>
                                <a:lnTo>
                                  <a:pt x="18" y="272"/>
                                </a:lnTo>
                                <a:lnTo>
                                  <a:pt x="45" y="309"/>
                                </a:lnTo>
                                <a:lnTo>
                                  <a:pt x="54" y="317"/>
                                </a:lnTo>
                                <a:lnTo>
                                  <a:pt x="63" y="325"/>
                                </a:lnTo>
                                <a:lnTo>
                                  <a:pt x="82" y="338"/>
                                </a:lnTo>
                                <a:lnTo>
                                  <a:pt x="126" y="357"/>
                                </a:lnTo>
                                <a:lnTo>
                                  <a:pt x="175" y="364"/>
                                </a:lnTo>
                                <a:lnTo>
                                  <a:pt x="190" y="364"/>
                                </a:lnTo>
                                <a:lnTo>
                                  <a:pt x="203" y="364"/>
                                </a:lnTo>
                                <a:lnTo>
                                  <a:pt x="229" y="361"/>
                                </a:lnTo>
                                <a:lnTo>
                                  <a:pt x="276" y="348"/>
                                </a:lnTo>
                                <a:lnTo>
                                  <a:pt x="317" y="324"/>
                                </a:lnTo>
                                <a:lnTo>
                                  <a:pt x="327" y="315"/>
                                </a:lnTo>
                                <a:lnTo>
                                  <a:pt x="334" y="308"/>
                                </a:lnTo>
                                <a:lnTo>
                                  <a:pt x="350" y="289"/>
                                </a:lnTo>
                                <a:lnTo>
                                  <a:pt x="370" y="248"/>
                                </a:lnTo>
                                <a:lnTo>
                                  <a:pt x="379" y="196"/>
                                </a:lnTo>
                                <a:lnTo>
                                  <a:pt x="381" y="182"/>
                                </a:lnTo>
                                <a:lnTo>
                                  <a:pt x="379" y="174"/>
                                </a:lnTo>
                                <a:lnTo>
                                  <a:pt x="379" y="156"/>
                                </a:lnTo>
                                <a:lnTo>
                                  <a:pt x="372" y="123"/>
                                </a:lnTo>
                                <a:lnTo>
                                  <a:pt x="360" y="93"/>
                                </a:lnTo>
                                <a:lnTo>
                                  <a:pt x="357" y="86"/>
                                </a:lnTo>
                                <a:lnTo>
                                  <a:pt x="353" y="80"/>
                                </a:lnTo>
                                <a:lnTo>
                                  <a:pt x="344" y="67"/>
                                </a:lnTo>
                                <a:lnTo>
                                  <a:pt x="322" y="45"/>
                                </a:lnTo>
                                <a:lnTo>
                                  <a:pt x="296" y="27"/>
                                </a:lnTo>
                                <a:lnTo>
                                  <a:pt x="290" y="22"/>
                                </a:lnTo>
                                <a:lnTo>
                                  <a:pt x="282" y="19"/>
                                </a:lnTo>
                                <a:lnTo>
                                  <a:pt x="267" y="13"/>
                                </a:lnTo>
                                <a:lnTo>
                                  <a:pt x="235" y="4"/>
                                </a:lnTo>
                                <a:lnTo>
                                  <a:pt x="200" y="1"/>
                                </a:lnTo>
                                <a:lnTo>
                                  <a:pt x="191" y="0"/>
                                </a:lnTo>
                                <a:lnTo>
                                  <a:pt x="178" y="1"/>
                                </a:lnTo>
                                <a:lnTo>
                                  <a:pt x="152" y="3"/>
                                </a:lnTo>
                                <a:lnTo>
                                  <a:pt x="107" y="15"/>
                                </a:lnTo>
                                <a:lnTo>
                                  <a:pt x="64" y="37"/>
                                </a:lnTo>
                                <a:lnTo>
                                  <a:pt x="56" y="43"/>
                                </a:lnTo>
                                <a:lnTo>
                                  <a:pt x="45" y="52"/>
                                </a:lnTo>
                                <a:lnTo>
                                  <a:pt x="31" y="69"/>
                                </a:lnTo>
                                <a:lnTo>
                                  <a:pt x="18" y="90"/>
                                </a:lnTo>
                                <a:lnTo>
                                  <a:pt x="3" y="142"/>
                                </a:lnTo>
                                <a:lnTo>
                                  <a:pt x="0" y="188"/>
                                </a:lnTo>
                                <a:lnTo>
                                  <a:pt x="0" y="188"/>
                                </a:lnTo>
                                <a:lnTo>
                                  <a:pt x="0" y="18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Freeform 49"/>
                        <wps:cNvSpPr>
                          <a:spLocks noEditPoints="1"/>
                        </wps:cNvSpPr>
                        <wps:spPr bwMode="auto">
                          <a:xfrm>
                            <a:off x="1899920" y="2169160"/>
                            <a:ext cx="103505" cy="143510"/>
                          </a:xfrm>
                          <a:custGeom>
                            <a:avLst/>
                            <a:gdLst>
                              <a:gd name="T0" fmla="*/ 0 w 490"/>
                              <a:gd name="T1" fmla="*/ 0 h 451"/>
                              <a:gd name="T2" fmla="*/ 258 w 490"/>
                              <a:gd name="T3" fmla="*/ 1 h 451"/>
                              <a:gd name="T4" fmla="*/ 320 w 490"/>
                              <a:gd name="T5" fmla="*/ 5 h 451"/>
                              <a:gd name="T6" fmla="*/ 360 w 490"/>
                              <a:gd name="T7" fmla="*/ 13 h 451"/>
                              <a:gd name="T8" fmla="*/ 377 w 490"/>
                              <a:gd name="T9" fmla="*/ 21 h 451"/>
                              <a:gd name="T10" fmla="*/ 418 w 490"/>
                              <a:gd name="T11" fmla="*/ 52 h 451"/>
                              <a:gd name="T12" fmla="*/ 425 w 490"/>
                              <a:gd name="T13" fmla="*/ 62 h 451"/>
                              <a:gd name="T14" fmla="*/ 441 w 490"/>
                              <a:gd name="T15" fmla="*/ 95 h 451"/>
                              <a:gd name="T16" fmla="*/ 446 w 490"/>
                              <a:gd name="T17" fmla="*/ 124 h 451"/>
                              <a:gd name="T18" fmla="*/ 443 w 490"/>
                              <a:gd name="T19" fmla="*/ 147 h 451"/>
                              <a:gd name="T20" fmla="*/ 412 w 490"/>
                              <a:gd name="T21" fmla="*/ 200 h 451"/>
                              <a:gd name="T22" fmla="*/ 399 w 490"/>
                              <a:gd name="T23" fmla="*/ 211 h 451"/>
                              <a:gd name="T24" fmla="*/ 347 w 490"/>
                              <a:gd name="T25" fmla="*/ 236 h 451"/>
                              <a:gd name="T26" fmla="*/ 288 w 490"/>
                              <a:gd name="T27" fmla="*/ 246 h 451"/>
                              <a:gd name="T28" fmla="*/ 301 w 490"/>
                              <a:gd name="T29" fmla="*/ 252 h 451"/>
                              <a:gd name="T30" fmla="*/ 329 w 490"/>
                              <a:gd name="T31" fmla="*/ 267 h 451"/>
                              <a:gd name="T32" fmla="*/ 336 w 490"/>
                              <a:gd name="T33" fmla="*/ 273 h 451"/>
                              <a:gd name="T34" fmla="*/ 369 w 490"/>
                              <a:gd name="T35" fmla="*/ 301 h 451"/>
                              <a:gd name="T36" fmla="*/ 393 w 490"/>
                              <a:gd name="T37" fmla="*/ 329 h 451"/>
                              <a:gd name="T38" fmla="*/ 398 w 490"/>
                              <a:gd name="T39" fmla="*/ 451 h 451"/>
                              <a:gd name="T40" fmla="*/ 318 w 490"/>
                              <a:gd name="T41" fmla="*/ 352 h 451"/>
                              <a:gd name="T42" fmla="*/ 290 w 490"/>
                              <a:gd name="T43" fmla="*/ 318 h 451"/>
                              <a:gd name="T44" fmla="*/ 271 w 490"/>
                              <a:gd name="T45" fmla="*/ 296 h 451"/>
                              <a:gd name="T46" fmla="*/ 261 w 490"/>
                              <a:gd name="T47" fmla="*/ 286 h 451"/>
                              <a:gd name="T48" fmla="*/ 236 w 490"/>
                              <a:gd name="T49" fmla="*/ 269 h 451"/>
                              <a:gd name="T50" fmla="*/ 230 w 490"/>
                              <a:gd name="T51" fmla="*/ 265 h 451"/>
                              <a:gd name="T52" fmla="*/ 213 w 490"/>
                              <a:gd name="T53" fmla="*/ 258 h 451"/>
                              <a:gd name="T54" fmla="*/ 199 w 490"/>
                              <a:gd name="T55" fmla="*/ 254 h 451"/>
                              <a:gd name="T56" fmla="*/ 192 w 490"/>
                              <a:gd name="T57" fmla="*/ 253 h 451"/>
                              <a:gd name="T58" fmla="*/ 163 w 490"/>
                              <a:gd name="T59" fmla="*/ 252 h 451"/>
                              <a:gd name="T60" fmla="*/ 74 w 490"/>
                              <a:gd name="T61" fmla="*/ 251 h 451"/>
                              <a:gd name="T62" fmla="*/ 0 w 490"/>
                              <a:gd name="T63" fmla="*/ 451 h 451"/>
                              <a:gd name="T64" fmla="*/ 74 w 490"/>
                              <a:gd name="T65" fmla="*/ 199 h 451"/>
                              <a:gd name="T66" fmla="*/ 239 w 490"/>
                              <a:gd name="T67" fmla="*/ 199 h 451"/>
                              <a:gd name="T68" fmla="*/ 283 w 490"/>
                              <a:gd name="T69" fmla="*/ 197 h 451"/>
                              <a:gd name="T70" fmla="*/ 310 w 490"/>
                              <a:gd name="T71" fmla="*/ 192 h 451"/>
                              <a:gd name="T72" fmla="*/ 323 w 490"/>
                              <a:gd name="T73" fmla="*/ 187 h 451"/>
                              <a:gd name="T74" fmla="*/ 351 w 490"/>
                              <a:gd name="T75" fmla="*/ 168 h 451"/>
                              <a:gd name="T76" fmla="*/ 355 w 490"/>
                              <a:gd name="T77" fmla="*/ 163 h 451"/>
                              <a:gd name="T78" fmla="*/ 366 w 490"/>
                              <a:gd name="T79" fmla="*/ 141 h 451"/>
                              <a:gd name="T80" fmla="*/ 369 w 490"/>
                              <a:gd name="T81" fmla="*/ 124 h 451"/>
                              <a:gd name="T82" fmla="*/ 366 w 490"/>
                              <a:gd name="T83" fmla="*/ 110 h 451"/>
                              <a:gd name="T84" fmla="*/ 345 w 490"/>
                              <a:gd name="T85" fmla="*/ 75 h 451"/>
                              <a:gd name="T86" fmla="*/ 335 w 490"/>
                              <a:gd name="T87" fmla="*/ 68 h 451"/>
                              <a:gd name="T88" fmla="*/ 296 w 490"/>
                              <a:gd name="T89" fmla="*/ 54 h 451"/>
                              <a:gd name="T90" fmla="*/ 250 w 490"/>
                              <a:gd name="T91" fmla="*/ 51 h 451"/>
                              <a:gd name="T92" fmla="*/ 74 w 490"/>
                              <a:gd name="T93" fmla="*/ 199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490" h="451">
                                <a:moveTo>
                                  <a:pt x="0" y="451"/>
                                </a:moveTo>
                                <a:lnTo>
                                  <a:pt x="0" y="0"/>
                                </a:lnTo>
                                <a:lnTo>
                                  <a:pt x="246" y="0"/>
                                </a:lnTo>
                                <a:lnTo>
                                  <a:pt x="258" y="1"/>
                                </a:lnTo>
                                <a:lnTo>
                                  <a:pt x="281" y="1"/>
                                </a:lnTo>
                                <a:lnTo>
                                  <a:pt x="320" y="5"/>
                                </a:lnTo>
                                <a:lnTo>
                                  <a:pt x="353" y="12"/>
                                </a:lnTo>
                                <a:lnTo>
                                  <a:pt x="360" y="13"/>
                                </a:lnTo>
                                <a:lnTo>
                                  <a:pt x="366" y="15"/>
                                </a:lnTo>
                                <a:lnTo>
                                  <a:pt x="377" y="21"/>
                                </a:lnTo>
                                <a:lnTo>
                                  <a:pt x="399" y="34"/>
                                </a:lnTo>
                                <a:lnTo>
                                  <a:pt x="418" y="52"/>
                                </a:lnTo>
                                <a:lnTo>
                                  <a:pt x="422" y="57"/>
                                </a:lnTo>
                                <a:lnTo>
                                  <a:pt x="425" y="62"/>
                                </a:lnTo>
                                <a:lnTo>
                                  <a:pt x="433" y="73"/>
                                </a:lnTo>
                                <a:lnTo>
                                  <a:pt x="441" y="95"/>
                                </a:lnTo>
                                <a:lnTo>
                                  <a:pt x="444" y="118"/>
                                </a:lnTo>
                                <a:lnTo>
                                  <a:pt x="446" y="124"/>
                                </a:lnTo>
                                <a:lnTo>
                                  <a:pt x="444" y="132"/>
                                </a:lnTo>
                                <a:lnTo>
                                  <a:pt x="443" y="147"/>
                                </a:lnTo>
                                <a:lnTo>
                                  <a:pt x="431" y="175"/>
                                </a:lnTo>
                                <a:lnTo>
                                  <a:pt x="412" y="200"/>
                                </a:lnTo>
                                <a:lnTo>
                                  <a:pt x="406" y="205"/>
                                </a:lnTo>
                                <a:lnTo>
                                  <a:pt x="399" y="211"/>
                                </a:lnTo>
                                <a:lnTo>
                                  <a:pt x="385" y="220"/>
                                </a:lnTo>
                                <a:lnTo>
                                  <a:pt x="347" y="236"/>
                                </a:lnTo>
                                <a:lnTo>
                                  <a:pt x="300" y="245"/>
                                </a:lnTo>
                                <a:lnTo>
                                  <a:pt x="288" y="246"/>
                                </a:lnTo>
                                <a:lnTo>
                                  <a:pt x="293" y="248"/>
                                </a:lnTo>
                                <a:lnTo>
                                  <a:pt x="301" y="252"/>
                                </a:lnTo>
                                <a:lnTo>
                                  <a:pt x="316" y="260"/>
                                </a:lnTo>
                                <a:lnTo>
                                  <a:pt x="329" y="267"/>
                                </a:lnTo>
                                <a:lnTo>
                                  <a:pt x="332" y="269"/>
                                </a:lnTo>
                                <a:lnTo>
                                  <a:pt x="336" y="273"/>
                                </a:lnTo>
                                <a:lnTo>
                                  <a:pt x="348" y="283"/>
                                </a:lnTo>
                                <a:lnTo>
                                  <a:pt x="369" y="301"/>
                                </a:lnTo>
                                <a:lnTo>
                                  <a:pt x="387" y="324"/>
                                </a:lnTo>
                                <a:lnTo>
                                  <a:pt x="393" y="329"/>
                                </a:lnTo>
                                <a:lnTo>
                                  <a:pt x="490" y="451"/>
                                </a:lnTo>
                                <a:lnTo>
                                  <a:pt x="398" y="451"/>
                                </a:lnTo>
                                <a:lnTo>
                                  <a:pt x="323" y="358"/>
                                </a:lnTo>
                                <a:lnTo>
                                  <a:pt x="318" y="352"/>
                                </a:lnTo>
                                <a:lnTo>
                                  <a:pt x="307" y="339"/>
                                </a:lnTo>
                                <a:lnTo>
                                  <a:pt x="290" y="318"/>
                                </a:lnTo>
                                <a:lnTo>
                                  <a:pt x="274" y="300"/>
                                </a:lnTo>
                                <a:lnTo>
                                  <a:pt x="271" y="296"/>
                                </a:lnTo>
                                <a:lnTo>
                                  <a:pt x="267" y="293"/>
                                </a:lnTo>
                                <a:lnTo>
                                  <a:pt x="261" y="286"/>
                                </a:lnTo>
                                <a:lnTo>
                                  <a:pt x="248" y="276"/>
                                </a:lnTo>
                                <a:lnTo>
                                  <a:pt x="236" y="269"/>
                                </a:lnTo>
                                <a:lnTo>
                                  <a:pt x="233" y="266"/>
                                </a:lnTo>
                                <a:lnTo>
                                  <a:pt x="230" y="265"/>
                                </a:lnTo>
                                <a:lnTo>
                                  <a:pt x="224" y="263"/>
                                </a:lnTo>
                                <a:lnTo>
                                  <a:pt x="213" y="258"/>
                                </a:lnTo>
                                <a:lnTo>
                                  <a:pt x="201" y="256"/>
                                </a:lnTo>
                                <a:lnTo>
                                  <a:pt x="199" y="254"/>
                                </a:lnTo>
                                <a:lnTo>
                                  <a:pt x="197" y="254"/>
                                </a:lnTo>
                                <a:lnTo>
                                  <a:pt x="192" y="253"/>
                                </a:lnTo>
                                <a:lnTo>
                                  <a:pt x="179" y="252"/>
                                </a:lnTo>
                                <a:lnTo>
                                  <a:pt x="163" y="252"/>
                                </a:lnTo>
                                <a:lnTo>
                                  <a:pt x="159" y="251"/>
                                </a:lnTo>
                                <a:lnTo>
                                  <a:pt x="74" y="251"/>
                                </a:lnTo>
                                <a:lnTo>
                                  <a:pt x="74" y="451"/>
                                </a:lnTo>
                                <a:lnTo>
                                  <a:pt x="0" y="451"/>
                                </a:lnTo>
                                <a:lnTo>
                                  <a:pt x="0" y="451"/>
                                </a:lnTo>
                                <a:close/>
                                <a:moveTo>
                                  <a:pt x="74" y="199"/>
                                </a:moveTo>
                                <a:lnTo>
                                  <a:pt x="232" y="199"/>
                                </a:lnTo>
                                <a:lnTo>
                                  <a:pt x="239" y="199"/>
                                </a:lnTo>
                                <a:lnTo>
                                  <a:pt x="255" y="199"/>
                                </a:lnTo>
                                <a:lnTo>
                                  <a:pt x="283" y="197"/>
                                </a:lnTo>
                                <a:lnTo>
                                  <a:pt x="304" y="193"/>
                                </a:lnTo>
                                <a:lnTo>
                                  <a:pt x="310" y="192"/>
                                </a:lnTo>
                                <a:lnTo>
                                  <a:pt x="315" y="191"/>
                                </a:lnTo>
                                <a:lnTo>
                                  <a:pt x="323" y="187"/>
                                </a:lnTo>
                                <a:lnTo>
                                  <a:pt x="338" y="179"/>
                                </a:lnTo>
                                <a:lnTo>
                                  <a:pt x="351" y="168"/>
                                </a:lnTo>
                                <a:lnTo>
                                  <a:pt x="354" y="165"/>
                                </a:lnTo>
                                <a:lnTo>
                                  <a:pt x="355" y="163"/>
                                </a:lnTo>
                                <a:lnTo>
                                  <a:pt x="360" y="155"/>
                                </a:lnTo>
                                <a:lnTo>
                                  <a:pt x="366" y="141"/>
                                </a:lnTo>
                                <a:lnTo>
                                  <a:pt x="367" y="127"/>
                                </a:lnTo>
                                <a:lnTo>
                                  <a:pt x="369" y="124"/>
                                </a:lnTo>
                                <a:lnTo>
                                  <a:pt x="367" y="119"/>
                                </a:lnTo>
                                <a:lnTo>
                                  <a:pt x="366" y="110"/>
                                </a:lnTo>
                                <a:lnTo>
                                  <a:pt x="358" y="91"/>
                                </a:lnTo>
                                <a:lnTo>
                                  <a:pt x="345" y="75"/>
                                </a:lnTo>
                                <a:lnTo>
                                  <a:pt x="341" y="71"/>
                                </a:lnTo>
                                <a:lnTo>
                                  <a:pt x="335" y="68"/>
                                </a:lnTo>
                                <a:lnTo>
                                  <a:pt x="323" y="62"/>
                                </a:lnTo>
                                <a:lnTo>
                                  <a:pt x="296" y="54"/>
                                </a:lnTo>
                                <a:lnTo>
                                  <a:pt x="259" y="52"/>
                                </a:lnTo>
                                <a:lnTo>
                                  <a:pt x="250" y="51"/>
                                </a:lnTo>
                                <a:lnTo>
                                  <a:pt x="74" y="51"/>
                                </a:lnTo>
                                <a:lnTo>
                                  <a:pt x="74" y="199"/>
                                </a:lnTo>
                                <a:lnTo>
                                  <a:pt x="74" y="1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50"/>
                        <wps:cNvSpPr>
                          <a:spLocks/>
                        </wps:cNvSpPr>
                        <wps:spPr bwMode="auto">
                          <a:xfrm>
                            <a:off x="1899920" y="2169160"/>
                            <a:ext cx="103505" cy="143510"/>
                          </a:xfrm>
                          <a:custGeom>
                            <a:avLst/>
                            <a:gdLst>
                              <a:gd name="T0" fmla="*/ 0 w 490"/>
                              <a:gd name="T1" fmla="*/ 0 h 451"/>
                              <a:gd name="T2" fmla="*/ 258 w 490"/>
                              <a:gd name="T3" fmla="*/ 1 h 451"/>
                              <a:gd name="T4" fmla="*/ 320 w 490"/>
                              <a:gd name="T5" fmla="*/ 5 h 451"/>
                              <a:gd name="T6" fmla="*/ 360 w 490"/>
                              <a:gd name="T7" fmla="*/ 13 h 451"/>
                              <a:gd name="T8" fmla="*/ 377 w 490"/>
                              <a:gd name="T9" fmla="*/ 21 h 451"/>
                              <a:gd name="T10" fmla="*/ 418 w 490"/>
                              <a:gd name="T11" fmla="*/ 52 h 451"/>
                              <a:gd name="T12" fmla="*/ 425 w 490"/>
                              <a:gd name="T13" fmla="*/ 62 h 451"/>
                              <a:gd name="T14" fmla="*/ 441 w 490"/>
                              <a:gd name="T15" fmla="*/ 95 h 451"/>
                              <a:gd name="T16" fmla="*/ 446 w 490"/>
                              <a:gd name="T17" fmla="*/ 124 h 451"/>
                              <a:gd name="T18" fmla="*/ 443 w 490"/>
                              <a:gd name="T19" fmla="*/ 147 h 451"/>
                              <a:gd name="T20" fmla="*/ 412 w 490"/>
                              <a:gd name="T21" fmla="*/ 200 h 451"/>
                              <a:gd name="T22" fmla="*/ 399 w 490"/>
                              <a:gd name="T23" fmla="*/ 211 h 451"/>
                              <a:gd name="T24" fmla="*/ 347 w 490"/>
                              <a:gd name="T25" fmla="*/ 236 h 451"/>
                              <a:gd name="T26" fmla="*/ 288 w 490"/>
                              <a:gd name="T27" fmla="*/ 246 h 451"/>
                              <a:gd name="T28" fmla="*/ 301 w 490"/>
                              <a:gd name="T29" fmla="*/ 252 h 451"/>
                              <a:gd name="T30" fmla="*/ 329 w 490"/>
                              <a:gd name="T31" fmla="*/ 267 h 451"/>
                              <a:gd name="T32" fmla="*/ 336 w 490"/>
                              <a:gd name="T33" fmla="*/ 273 h 451"/>
                              <a:gd name="T34" fmla="*/ 369 w 490"/>
                              <a:gd name="T35" fmla="*/ 301 h 451"/>
                              <a:gd name="T36" fmla="*/ 393 w 490"/>
                              <a:gd name="T37" fmla="*/ 329 h 451"/>
                              <a:gd name="T38" fmla="*/ 398 w 490"/>
                              <a:gd name="T39" fmla="*/ 451 h 451"/>
                              <a:gd name="T40" fmla="*/ 318 w 490"/>
                              <a:gd name="T41" fmla="*/ 352 h 451"/>
                              <a:gd name="T42" fmla="*/ 290 w 490"/>
                              <a:gd name="T43" fmla="*/ 318 h 451"/>
                              <a:gd name="T44" fmla="*/ 271 w 490"/>
                              <a:gd name="T45" fmla="*/ 296 h 451"/>
                              <a:gd name="T46" fmla="*/ 261 w 490"/>
                              <a:gd name="T47" fmla="*/ 286 h 451"/>
                              <a:gd name="T48" fmla="*/ 236 w 490"/>
                              <a:gd name="T49" fmla="*/ 269 h 451"/>
                              <a:gd name="T50" fmla="*/ 230 w 490"/>
                              <a:gd name="T51" fmla="*/ 265 h 451"/>
                              <a:gd name="T52" fmla="*/ 213 w 490"/>
                              <a:gd name="T53" fmla="*/ 258 h 451"/>
                              <a:gd name="T54" fmla="*/ 199 w 490"/>
                              <a:gd name="T55" fmla="*/ 254 h 451"/>
                              <a:gd name="T56" fmla="*/ 192 w 490"/>
                              <a:gd name="T57" fmla="*/ 253 h 451"/>
                              <a:gd name="T58" fmla="*/ 163 w 490"/>
                              <a:gd name="T59" fmla="*/ 252 h 451"/>
                              <a:gd name="T60" fmla="*/ 74 w 490"/>
                              <a:gd name="T61" fmla="*/ 251 h 451"/>
                              <a:gd name="T62" fmla="*/ 0 w 490"/>
                              <a:gd name="T63"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490" h="451">
                                <a:moveTo>
                                  <a:pt x="0" y="451"/>
                                </a:moveTo>
                                <a:lnTo>
                                  <a:pt x="0" y="0"/>
                                </a:lnTo>
                                <a:lnTo>
                                  <a:pt x="246" y="0"/>
                                </a:lnTo>
                                <a:lnTo>
                                  <a:pt x="258" y="1"/>
                                </a:lnTo>
                                <a:lnTo>
                                  <a:pt x="281" y="1"/>
                                </a:lnTo>
                                <a:lnTo>
                                  <a:pt x="320" y="5"/>
                                </a:lnTo>
                                <a:lnTo>
                                  <a:pt x="353" y="12"/>
                                </a:lnTo>
                                <a:lnTo>
                                  <a:pt x="360" y="13"/>
                                </a:lnTo>
                                <a:lnTo>
                                  <a:pt x="366" y="15"/>
                                </a:lnTo>
                                <a:lnTo>
                                  <a:pt x="377" y="21"/>
                                </a:lnTo>
                                <a:lnTo>
                                  <a:pt x="399" y="34"/>
                                </a:lnTo>
                                <a:lnTo>
                                  <a:pt x="418" y="52"/>
                                </a:lnTo>
                                <a:lnTo>
                                  <a:pt x="422" y="57"/>
                                </a:lnTo>
                                <a:lnTo>
                                  <a:pt x="425" y="62"/>
                                </a:lnTo>
                                <a:lnTo>
                                  <a:pt x="433" y="73"/>
                                </a:lnTo>
                                <a:lnTo>
                                  <a:pt x="441" y="95"/>
                                </a:lnTo>
                                <a:lnTo>
                                  <a:pt x="444" y="118"/>
                                </a:lnTo>
                                <a:lnTo>
                                  <a:pt x="446" y="124"/>
                                </a:lnTo>
                                <a:lnTo>
                                  <a:pt x="444" y="132"/>
                                </a:lnTo>
                                <a:lnTo>
                                  <a:pt x="443" y="147"/>
                                </a:lnTo>
                                <a:lnTo>
                                  <a:pt x="431" y="175"/>
                                </a:lnTo>
                                <a:lnTo>
                                  <a:pt x="412" y="200"/>
                                </a:lnTo>
                                <a:lnTo>
                                  <a:pt x="406" y="205"/>
                                </a:lnTo>
                                <a:lnTo>
                                  <a:pt x="399" y="211"/>
                                </a:lnTo>
                                <a:lnTo>
                                  <a:pt x="385" y="220"/>
                                </a:lnTo>
                                <a:lnTo>
                                  <a:pt x="347" y="236"/>
                                </a:lnTo>
                                <a:lnTo>
                                  <a:pt x="300" y="245"/>
                                </a:lnTo>
                                <a:lnTo>
                                  <a:pt x="288" y="246"/>
                                </a:lnTo>
                                <a:lnTo>
                                  <a:pt x="293" y="248"/>
                                </a:lnTo>
                                <a:lnTo>
                                  <a:pt x="301" y="252"/>
                                </a:lnTo>
                                <a:lnTo>
                                  <a:pt x="316" y="260"/>
                                </a:lnTo>
                                <a:lnTo>
                                  <a:pt x="329" y="267"/>
                                </a:lnTo>
                                <a:lnTo>
                                  <a:pt x="332" y="269"/>
                                </a:lnTo>
                                <a:lnTo>
                                  <a:pt x="336" y="273"/>
                                </a:lnTo>
                                <a:lnTo>
                                  <a:pt x="348" y="283"/>
                                </a:lnTo>
                                <a:lnTo>
                                  <a:pt x="369" y="301"/>
                                </a:lnTo>
                                <a:lnTo>
                                  <a:pt x="387" y="324"/>
                                </a:lnTo>
                                <a:lnTo>
                                  <a:pt x="393" y="329"/>
                                </a:lnTo>
                                <a:lnTo>
                                  <a:pt x="490" y="451"/>
                                </a:lnTo>
                                <a:lnTo>
                                  <a:pt x="398" y="451"/>
                                </a:lnTo>
                                <a:lnTo>
                                  <a:pt x="323" y="358"/>
                                </a:lnTo>
                                <a:lnTo>
                                  <a:pt x="318" y="352"/>
                                </a:lnTo>
                                <a:lnTo>
                                  <a:pt x="307" y="339"/>
                                </a:lnTo>
                                <a:lnTo>
                                  <a:pt x="290" y="318"/>
                                </a:lnTo>
                                <a:lnTo>
                                  <a:pt x="274" y="300"/>
                                </a:lnTo>
                                <a:lnTo>
                                  <a:pt x="271" y="296"/>
                                </a:lnTo>
                                <a:lnTo>
                                  <a:pt x="267" y="293"/>
                                </a:lnTo>
                                <a:lnTo>
                                  <a:pt x="261" y="286"/>
                                </a:lnTo>
                                <a:lnTo>
                                  <a:pt x="248" y="276"/>
                                </a:lnTo>
                                <a:lnTo>
                                  <a:pt x="236" y="269"/>
                                </a:lnTo>
                                <a:lnTo>
                                  <a:pt x="233" y="266"/>
                                </a:lnTo>
                                <a:lnTo>
                                  <a:pt x="230" y="265"/>
                                </a:lnTo>
                                <a:lnTo>
                                  <a:pt x="224" y="263"/>
                                </a:lnTo>
                                <a:lnTo>
                                  <a:pt x="213" y="258"/>
                                </a:lnTo>
                                <a:lnTo>
                                  <a:pt x="201" y="256"/>
                                </a:lnTo>
                                <a:lnTo>
                                  <a:pt x="199" y="254"/>
                                </a:lnTo>
                                <a:lnTo>
                                  <a:pt x="197" y="254"/>
                                </a:lnTo>
                                <a:lnTo>
                                  <a:pt x="192" y="253"/>
                                </a:lnTo>
                                <a:lnTo>
                                  <a:pt x="179" y="252"/>
                                </a:lnTo>
                                <a:lnTo>
                                  <a:pt x="163" y="252"/>
                                </a:lnTo>
                                <a:lnTo>
                                  <a:pt x="159" y="251"/>
                                </a:lnTo>
                                <a:lnTo>
                                  <a:pt x="74" y="251"/>
                                </a:lnTo>
                                <a:lnTo>
                                  <a:pt x="74"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Freeform 51"/>
                        <wps:cNvSpPr>
                          <a:spLocks/>
                        </wps:cNvSpPr>
                        <wps:spPr bwMode="auto">
                          <a:xfrm>
                            <a:off x="1915795" y="2185670"/>
                            <a:ext cx="62230" cy="46990"/>
                          </a:xfrm>
                          <a:custGeom>
                            <a:avLst/>
                            <a:gdLst>
                              <a:gd name="T0" fmla="*/ 0 w 295"/>
                              <a:gd name="T1" fmla="*/ 148 h 148"/>
                              <a:gd name="T2" fmla="*/ 158 w 295"/>
                              <a:gd name="T3" fmla="*/ 148 h 148"/>
                              <a:gd name="T4" fmla="*/ 165 w 295"/>
                              <a:gd name="T5" fmla="*/ 148 h 148"/>
                              <a:gd name="T6" fmla="*/ 181 w 295"/>
                              <a:gd name="T7" fmla="*/ 148 h 148"/>
                              <a:gd name="T8" fmla="*/ 209 w 295"/>
                              <a:gd name="T9" fmla="*/ 146 h 148"/>
                              <a:gd name="T10" fmla="*/ 230 w 295"/>
                              <a:gd name="T11" fmla="*/ 142 h 148"/>
                              <a:gd name="T12" fmla="*/ 236 w 295"/>
                              <a:gd name="T13" fmla="*/ 141 h 148"/>
                              <a:gd name="T14" fmla="*/ 241 w 295"/>
                              <a:gd name="T15" fmla="*/ 140 h 148"/>
                              <a:gd name="T16" fmla="*/ 249 w 295"/>
                              <a:gd name="T17" fmla="*/ 136 h 148"/>
                              <a:gd name="T18" fmla="*/ 264 w 295"/>
                              <a:gd name="T19" fmla="*/ 128 h 148"/>
                              <a:gd name="T20" fmla="*/ 277 w 295"/>
                              <a:gd name="T21" fmla="*/ 117 h 148"/>
                              <a:gd name="T22" fmla="*/ 280 w 295"/>
                              <a:gd name="T23" fmla="*/ 114 h 148"/>
                              <a:gd name="T24" fmla="*/ 281 w 295"/>
                              <a:gd name="T25" fmla="*/ 112 h 148"/>
                              <a:gd name="T26" fmla="*/ 286 w 295"/>
                              <a:gd name="T27" fmla="*/ 104 h 148"/>
                              <a:gd name="T28" fmla="*/ 292 w 295"/>
                              <a:gd name="T29" fmla="*/ 90 h 148"/>
                              <a:gd name="T30" fmla="*/ 293 w 295"/>
                              <a:gd name="T31" fmla="*/ 76 h 148"/>
                              <a:gd name="T32" fmla="*/ 295 w 295"/>
                              <a:gd name="T33" fmla="*/ 73 h 148"/>
                              <a:gd name="T34" fmla="*/ 293 w 295"/>
                              <a:gd name="T35" fmla="*/ 68 h 148"/>
                              <a:gd name="T36" fmla="*/ 292 w 295"/>
                              <a:gd name="T37" fmla="*/ 59 h 148"/>
                              <a:gd name="T38" fmla="*/ 284 w 295"/>
                              <a:gd name="T39" fmla="*/ 40 h 148"/>
                              <a:gd name="T40" fmla="*/ 271 w 295"/>
                              <a:gd name="T41" fmla="*/ 24 h 148"/>
                              <a:gd name="T42" fmla="*/ 267 w 295"/>
                              <a:gd name="T43" fmla="*/ 20 h 148"/>
                              <a:gd name="T44" fmla="*/ 261 w 295"/>
                              <a:gd name="T45" fmla="*/ 17 h 148"/>
                              <a:gd name="T46" fmla="*/ 249 w 295"/>
                              <a:gd name="T47" fmla="*/ 11 h 148"/>
                              <a:gd name="T48" fmla="*/ 222 w 295"/>
                              <a:gd name="T49" fmla="*/ 3 h 148"/>
                              <a:gd name="T50" fmla="*/ 185 w 295"/>
                              <a:gd name="T51" fmla="*/ 1 h 148"/>
                              <a:gd name="T52" fmla="*/ 176 w 295"/>
                              <a:gd name="T53" fmla="*/ 0 h 148"/>
                              <a:gd name="T54" fmla="*/ 0 w 295"/>
                              <a:gd name="T55" fmla="*/ 0 h 148"/>
                              <a:gd name="T56" fmla="*/ 0 w 295"/>
                              <a:gd name="T57" fmla="*/ 148 h 148"/>
                              <a:gd name="T58" fmla="*/ 0 w 295"/>
                              <a:gd name="T59"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295" h="148">
                                <a:moveTo>
                                  <a:pt x="0" y="148"/>
                                </a:moveTo>
                                <a:lnTo>
                                  <a:pt x="158" y="148"/>
                                </a:lnTo>
                                <a:lnTo>
                                  <a:pt x="165" y="148"/>
                                </a:lnTo>
                                <a:lnTo>
                                  <a:pt x="181" y="148"/>
                                </a:lnTo>
                                <a:lnTo>
                                  <a:pt x="209" y="146"/>
                                </a:lnTo>
                                <a:lnTo>
                                  <a:pt x="230" y="142"/>
                                </a:lnTo>
                                <a:lnTo>
                                  <a:pt x="236" y="141"/>
                                </a:lnTo>
                                <a:lnTo>
                                  <a:pt x="241" y="140"/>
                                </a:lnTo>
                                <a:lnTo>
                                  <a:pt x="249" y="136"/>
                                </a:lnTo>
                                <a:lnTo>
                                  <a:pt x="264" y="128"/>
                                </a:lnTo>
                                <a:lnTo>
                                  <a:pt x="277" y="117"/>
                                </a:lnTo>
                                <a:lnTo>
                                  <a:pt x="280" y="114"/>
                                </a:lnTo>
                                <a:lnTo>
                                  <a:pt x="281" y="112"/>
                                </a:lnTo>
                                <a:lnTo>
                                  <a:pt x="286" y="104"/>
                                </a:lnTo>
                                <a:lnTo>
                                  <a:pt x="292" y="90"/>
                                </a:lnTo>
                                <a:lnTo>
                                  <a:pt x="293" y="76"/>
                                </a:lnTo>
                                <a:lnTo>
                                  <a:pt x="295" y="73"/>
                                </a:lnTo>
                                <a:lnTo>
                                  <a:pt x="293" y="68"/>
                                </a:lnTo>
                                <a:lnTo>
                                  <a:pt x="292" y="59"/>
                                </a:lnTo>
                                <a:lnTo>
                                  <a:pt x="284" y="40"/>
                                </a:lnTo>
                                <a:lnTo>
                                  <a:pt x="271" y="24"/>
                                </a:lnTo>
                                <a:lnTo>
                                  <a:pt x="267" y="20"/>
                                </a:lnTo>
                                <a:lnTo>
                                  <a:pt x="261" y="17"/>
                                </a:lnTo>
                                <a:lnTo>
                                  <a:pt x="249" y="11"/>
                                </a:lnTo>
                                <a:lnTo>
                                  <a:pt x="222" y="3"/>
                                </a:lnTo>
                                <a:lnTo>
                                  <a:pt x="185" y="1"/>
                                </a:lnTo>
                                <a:lnTo>
                                  <a:pt x="176" y="0"/>
                                </a:lnTo>
                                <a:lnTo>
                                  <a:pt x="0" y="0"/>
                                </a:lnTo>
                                <a:lnTo>
                                  <a:pt x="0" y="148"/>
                                </a:lnTo>
                                <a:lnTo>
                                  <a:pt x="0" y="14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Freeform 52"/>
                        <wps:cNvSpPr>
                          <a:spLocks/>
                        </wps:cNvSpPr>
                        <wps:spPr bwMode="auto">
                          <a:xfrm>
                            <a:off x="2023745" y="2169160"/>
                            <a:ext cx="93345" cy="143510"/>
                          </a:xfrm>
                          <a:custGeom>
                            <a:avLst/>
                            <a:gdLst>
                              <a:gd name="T0" fmla="*/ 184 w 442"/>
                              <a:gd name="T1" fmla="*/ 451 h 451"/>
                              <a:gd name="T2" fmla="*/ 184 w 442"/>
                              <a:gd name="T3" fmla="*/ 53 h 451"/>
                              <a:gd name="T4" fmla="*/ 0 w 442"/>
                              <a:gd name="T5" fmla="*/ 53 h 451"/>
                              <a:gd name="T6" fmla="*/ 0 w 442"/>
                              <a:gd name="T7" fmla="*/ 0 h 451"/>
                              <a:gd name="T8" fmla="*/ 442 w 442"/>
                              <a:gd name="T9" fmla="*/ 0 h 451"/>
                              <a:gd name="T10" fmla="*/ 442 w 442"/>
                              <a:gd name="T11" fmla="*/ 53 h 451"/>
                              <a:gd name="T12" fmla="*/ 258 w 442"/>
                              <a:gd name="T13" fmla="*/ 53 h 451"/>
                              <a:gd name="T14" fmla="*/ 258 w 442"/>
                              <a:gd name="T15" fmla="*/ 451 h 451"/>
                              <a:gd name="T16" fmla="*/ 184 w 442"/>
                              <a:gd name="T17" fmla="*/ 451 h 451"/>
                              <a:gd name="T18" fmla="*/ 184 w 442"/>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42" h="451">
                                <a:moveTo>
                                  <a:pt x="184" y="451"/>
                                </a:moveTo>
                                <a:lnTo>
                                  <a:pt x="184" y="53"/>
                                </a:lnTo>
                                <a:lnTo>
                                  <a:pt x="0" y="53"/>
                                </a:lnTo>
                                <a:lnTo>
                                  <a:pt x="0" y="0"/>
                                </a:lnTo>
                                <a:lnTo>
                                  <a:pt x="442" y="0"/>
                                </a:lnTo>
                                <a:lnTo>
                                  <a:pt x="442" y="53"/>
                                </a:lnTo>
                                <a:lnTo>
                                  <a:pt x="258" y="53"/>
                                </a:lnTo>
                                <a:lnTo>
                                  <a:pt x="258" y="451"/>
                                </a:lnTo>
                                <a:lnTo>
                                  <a:pt x="184" y="451"/>
                                </a:lnTo>
                                <a:lnTo>
                                  <a:pt x="184"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64" name="Freeform 53"/>
                        <wps:cNvSpPr>
                          <a:spLocks noEditPoints="1"/>
                        </wps:cNvSpPr>
                        <wps:spPr bwMode="auto">
                          <a:xfrm>
                            <a:off x="246380" y="1056640"/>
                            <a:ext cx="97790" cy="143510"/>
                          </a:xfrm>
                          <a:custGeom>
                            <a:avLst/>
                            <a:gdLst>
                              <a:gd name="T0" fmla="*/ 0 w 461"/>
                              <a:gd name="T1" fmla="*/ 0 h 451"/>
                              <a:gd name="T2" fmla="*/ 201 w 461"/>
                              <a:gd name="T3" fmla="*/ 1 h 451"/>
                              <a:gd name="T4" fmla="*/ 257 w 461"/>
                              <a:gd name="T5" fmla="*/ 4 h 451"/>
                              <a:gd name="T6" fmla="*/ 292 w 461"/>
                              <a:gd name="T7" fmla="*/ 7 h 451"/>
                              <a:gd name="T8" fmla="*/ 313 w 461"/>
                              <a:gd name="T9" fmla="*/ 13 h 451"/>
                              <a:gd name="T10" fmla="*/ 366 w 461"/>
                              <a:gd name="T11" fmla="*/ 37 h 451"/>
                              <a:gd name="T12" fmla="*/ 379 w 461"/>
                              <a:gd name="T13" fmla="*/ 46 h 451"/>
                              <a:gd name="T14" fmla="*/ 415 w 461"/>
                              <a:gd name="T15" fmla="*/ 82 h 451"/>
                              <a:gd name="T16" fmla="*/ 439 w 461"/>
                              <a:gd name="T17" fmla="*/ 117 h 451"/>
                              <a:gd name="T18" fmla="*/ 448 w 461"/>
                              <a:gd name="T19" fmla="*/ 142 h 451"/>
                              <a:gd name="T20" fmla="*/ 459 w 461"/>
                              <a:gd name="T21" fmla="*/ 215 h 451"/>
                              <a:gd name="T22" fmla="*/ 459 w 461"/>
                              <a:gd name="T23" fmla="*/ 233 h 451"/>
                              <a:gd name="T24" fmla="*/ 455 w 461"/>
                              <a:gd name="T25" fmla="*/ 281 h 451"/>
                              <a:gd name="T26" fmla="*/ 446 w 461"/>
                              <a:gd name="T27" fmla="*/ 315 h 451"/>
                              <a:gd name="T28" fmla="*/ 437 w 461"/>
                              <a:gd name="T29" fmla="*/ 335 h 451"/>
                              <a:gd name="T30" fmla="*/ 411 w 461"/>
                              <a:gd name="T31" fmla="*/ 378 h 451"/>
                              <a:gd name="T32" fmla="*/ 404 w 461"/>
                              <a:gd name="T33" fmla="*/ 387 h 451"/>
                              <a:gd name="T34" fmla="*/ 379 w 461"/>
                              <a:gd name="T35" fmla="*/ 409 h 451"/>
                              <a:gd name="T36" fmla="*/ 357 w 461"/>
                              <a:gd name="T37" fmla="*/ 422 h 451"/>
                              <a:gd name="T38" fmla="*/ 343 w 461"/>
                              <a:gd name="T39" fmla="*/ 430 h 451"/>
                              <a:gd name="T40" fmla="*/ 296 w 461"/>
                              <a:gd name="T41" fmla="*/ 443 h 451"/>
                              <a:gd name="T42" fmla="*/ 283 w 461"/>
                              <a:gd name="T43" fmla="*/ 445 h 451"/>
                              <a:gd name="T44" fmla="*/ 241 w 461"/>
                              <a:gd name="T45" fmla="*/ 450 h 451"/>
                              <a:gd name="T46" fmla="*/ 201 w 461"/>
                              <a:gd name="T47" fmla="*/ 451 h 451"/>
                              <a:gd name="T48" fmla="*/ 0 w 461"/>
                              <a:gd name="T49" fmla="*/ 451 h 451"/>
                              <a:gd name="T50" fmla="*/ 192 w 461"/>
                              <a:gd name="T51" fmla="*/ 399 h 451"/>
                              <a:gd name="T52" fmla="*/ 217 w 461"/>
                              <a:gd name="T53" fmla="*/ 399 h 451"/>
                              <a:gd name="T54" fmla="*/ 273 w 461"/>
                              <a:gd name="T55" fmla="*/ 394 h 451"/>
                              <a:gd name="T56" fmla="*/ 283 w 461"/>
                              <a:gd name="T57" fmla="*/ 390 h 451"/>
                              <a:gd name="T58" fmla="*/ 311 w 461"/>
                              <a:gd name="T59" fmla="*/ 379 h 451"/>
                              <a:gd name="T60" fmla="*/ 328 w 461"/>
                              <a:gd name="T61" fmla="*/ 368 h 451"/>
                              <a:gd name="T62" fmla="*/ 340 w 461"/>
                              <a:gd name="T63" fmla="*/ 357 h 451"/>
                              <a:gd name="T64" fmla="*/ 367 w 461"/>
                              <a:gd name="T65" fmla="*/ 317 h 451"/>
                              <a:gd name="T66" fmla="*/ 372 w 461"/>
                              <a:gd name="T67" fmla="*/ 304 h 451"/>
                              <a:gd name="T68" fmla="*/ 382 w 461"/>
                              <a:gd name="T69" fmla="*/ 264 h 451"/>
                              <a:gd name="T70" fmla="*/ 385 w 461"/>
                              <a:gd name="T71" fmla="*/ 223 h 451"/>
                              <a:gd name="T72" fmla="*/ 382 w 461"/>
                              <a:gd name="T73" fmla="*/ 190 h 451"/>
                              <a:gd name="T74" fmla="*/ 360 w 461"/>
                              <a:gd name="T75" fmla="*/ 122 h 451"/>
                              <a:gd name="T76" fmla="*/ 350 w 461"/>
                              <a:gd name="T77" fmla="*/ 109 h 451"/>
                              <a:gd name="T78" fmla="*/ 316 w 461"/>
                              <a:gd name="T79" fmla="*/ 79 h 451"/>
                              <a:gd name="T80" fmla="*/ 286 w 461"/>
                              <a:gd name="T81" fmla="*/ 63 h 451"/>
                              <a:gd name="T82" fmla="*/ 268 w 461"/>
                              <a:gd name="T83" fmla="*/ 59 h 451"/>
                              <a:gd name="T84" fmla="*/ 201 w 461"/>
                              <a:gd name="T85" fmla="*/ 54 h 451"/>
                              <a:gd name="T86" fmla="*/ 74 w 461"/>
                              <a:gd name="T87" fmla="*/ 53 h 451"/>
                              <a:gd name="T88" fmla="*/ 74 w 461"/>
                              <a:gd name="T89" fmla="*/ 399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461" h="451">
                                <a:moveTo>
                                  <a:pt x="0" y="451"/>
                                </a:moveTo>
                                <a:lnTo>
                                  <a:pt x="0" y="0"/>
                                </a:lnTo>
                                <a:lnTo>
                                  <a:pt x="191" y="0"/>
                                </a:lnTo>
                                <a:lnTo>
                                  <a:pt x="201" y="1"/>
                                </a:lnTo>
                                <a:lnTo>
                                  <a:pt x="222" y="1"/>
                                </a:lnTo>
                                <a:lnTo>
                                  <a:pt x="257" y="4"/>
                                </a:lnTo>
                                <a:lnTo>
                                  <a:pt x="284" y="7"/>
                                </a:lnTo>
                                <a:lnTo>
                                  <a:pt x="292" y="7"/>
                                </a:lnTo>
                                <a:lnTo>
                                  <a:pt x="299" y="10"/>
                                </a:lnTo>
                                <a:lnTo>
                                  <a:pt x="313" y="13"/>
                                </a:lnTo>
                                <a:lnTo>
                                  <a:pt x="341" y="24"/>
                                </a:lnTo>
                                <a:lnTo>
                                  <a:pt x="366" y="37"/>
                                </a:lnTo>
                                <a:lnTo>
                                  <a:pt x="373" y="40"/>
                                </a:lnTo>
                                <a:lnTo>
                                  <a:pt x="379" y="46"/>
                                </a:lnTo>
                                <a:lnTo>
                                  <a:pt x="394" y="57"/>
                                </a:lnTo>
                                <a:lnTo>
                                  <a:pt x="415" y="82"/>
                                </a:lnTo>
                                <a:lnTo>
                                  <a:pt x="434" y="110"/>
                                </a:lnTo>
                                <a:lnTo>
                                  <a:pt x="439" y="117"/>
                                </a:lnTo>
                                <a:lnTo>
                                  <a:pt x="442" y="125"/>
                                </a:lnTo>
                                <a:lnTo>
                                  <a:pt x="448" y="142"/>
                                </a:lnTo>
                                <a:lnTo>
                                  <a:pt x="456" y="177"/>
                                </a:lnTo>
                                <a:lnTo>
                                  <a:pt x="459" y="215"/>
                                </a:lnTo>
                                <a:lnTo>
                                  <a:pt x="461" y="224"/>
                                </a:lnTo>
                                <a:lnTo>
                                  <a:pt x="459" y="233"/>
                                </a:lnTo>
                                <a:lnTo>
                                  <a:pt x="459" y="250"/>
                                </a:lnTo>
                                <a:lnTo>
                                  <a:pt x="455" y="281"/>
                                </a:lnTo>
                                <a:lnTo>
                                  <a:pt x="448" y="309"/>
                                </a:lnTo>
                                <a:lnTo>
                                  <a:pt x="446" y="315"/>
                                </a:lnTo>
                                <a:lnTo>
                                  <a:pt x="443" y="322"/>
                                </a:lnTo>
                                <a:lnTo>
                                  <a:pt x="437" y="335"/>
                                </a:lnTo>
                                <a:lnTo>
                                  <a:pt x="426" y="357"/>
                                </a:lnTo>
                                <a:lnTo>
                                  <a:pt x="411" y="378"/>
                                </a:lnTo>
                                <a:lnTo>
                                  <a:pt x="408" y="382"/>
                                </a:lnTo>
                                <a:lnTo>
                                  <a:pt x="404" y="387"/>
                                </a:lnTo>
                                <a:lnTo>
                                  <a:pt x="395" y="395"/>
                                </a:lnTo>
                                <a:lnTo>
                                  <a:pt x="379" y="409"/>
                                </a:lnTo>
                                <a:lnTo>
                                  <a:pt x="362" y="420"/>
                                </a:lnTo>
                                <a:lnTo>
                                  <a:pt x="357" y="422"/>
                                </a:lnTo>
                                <a:lnTo>
                                  <a:pt x="351" y="425"/>
                                </a:lnTo>
                                <a:lnTo>
                                  <a:pt x="343" y="430"/>
                                </a:lnTo>
                                <a:lnTo>
                                  <a:pt x="321" y="437"/>
                                </a:lnTo>
                                <a:lnTo>
                                  <a:pt x="296" y="443"/>
                                </a:lnTo>
                                <a:lnTo>
                                  <a:pt x="290" y="444"/>
                                </a:lnTo>
                                <a:lnTo>
                                  <a:pt x="283" y="445"/>
                                </a:lnTo>
                                <a:lnTo>
                                  <a:pt x="270" y="448"/>
                                </a:lnTo>
                                <a:lnTo>
                                  <a:pt x="241" y="450"/>
                                </a:lnTo>
                                <a:lnTo>
                                  <a:pt x="208" y="451"/>
                                </a:lnTo>
                                <a:lnTo>
                                  <a:pt x="201" y="451"/>
                                </a:lnTo>
                                <a:lnTo>
                                  <a:pt x="0" y="451"/>
                                </a:lnTo>
                                <a:lnTo>
                                  <a:pt x="0" y="451"/>
                                </a:lnTo>
                                <a:close/>
                                <a:moveTo>
                                  <a:pt x="74" y="399"/>
                                </a:moveTo>
                                <a:lnTo>
                                  <a:pt x="192" y="399"/>
                                </a:lnTo>
                                <a:lnTo>
                                  <a:pt x="201" y="399"/>
                                </a:lnTo>
                                <a:lnTo>
                                  <a:pt x="217" y="399"/>
                                </a:lnTo>
                                <a:lnTo>
                                  <a:pt x="248" y="397"/>
                                </a:lnTo>
                                <a:lnTo>
                                  <a:pt x="273" y="394"/>
                                </a:lnTo>
                                <a:lnTo>
                                  <a:pt x="278" y="391"/>
                                </a:lnTo>
                                <a:lnTo>
                                  <a:pt x="283" y="390"/>
                                </a:lnTo>
                                <a:lnTo>
                                  <a:pt x="293" y="388"/>
                                </a:lnTo>
                                <a:lnTo>
                                  <a:pt x="311" y="379"/>
                                </a:lnTo>
                                <a:lnTo>
                                  <a:pt x="324" y="371"/>
                                </a:lnTo>
                                <a:lnTo>
                                  <a:pt x="328" y="368"/>
                                </a:lnTo>
                                <a:lnTo>
                                  <a:pt x="332" y="364"/>
                                </a:lnTo>
                                <a:lnTo>
                                  <a:pt x="340" y="357"/>
                                </a:lnTo>
                                <a:lnTo>
                                  <a:pt x="356" y="338"/>
                                </a:lnTo>
                                <a:lnTo>
                                  <a:pt x="367" y="317"/>
                                </a:lnTo>
                                <a:lnTo>
                                  <a:pt x="370" y="310"/>
                                </a:lnTo>
                                <a:lnTo>
                                  <a:pt x="372" y="304"/>
                                </a:lnTo>
                                <a:lnTo>
                                  <a:pt x="376" y="292"/>
                                </a:lnTo>
                                <a:lnTo>
                                  <a:pt x="382" y="264"/>
                                </a:lnTo>
                                <a:lnTo>
                                  <a:pt x="383" y="232"/>
                                </a:lnTo>
                                <a:lnTo>
                                  <a:pt x="385" y="223"/>
                                </a:lnTo>
                                <a:lnTo>
                                  <a:pt x="383" y="212"/>
                                </a:lnTo>
                                <a:lnTo>
                                  <a:pt x="382" y="190"/>
                                </a:lnTo>
                                <a:lnTo>
                                  <a:pt x="375" y="152"/>
                                </a:lnTo>
                                <a:lnTo>
                                  <a:pt x="360" y="122"/>
                                </a:lnTo>
                                <a:lnTo>
                                  <a:pt x="356" y="114"/>
                                </a:lnTo>
                                <a:lnTo>
                                  <a:pt x="350" y="109"/>
                                </a:lnTo>
                                <a:lnTo>
                                  <a:pt x="340" y="98"/>
                                </a:lnTo>
                                <a:lnTo>
                                  <a:pt x="316" y="79"/>
                                </a:lnTo>
                                <a:lnTo>
                                  <a:pt x="292" y="66"/>
                                </a:lnTo>
                                <a:lnTo>
                                  <a:pt x="286" y="63"/>
                                </a:lnTo>
                                <a:lnTo>
                                  <a:pt x="280" y="61"/>
                                </a:lnTo>
                                <a:lnTo>
                                  <a:pt x="268" y="59"/>
                                </a:lnTo>
                                <a:lnTo>
                                  <a:pt x="239" y="56"/>
                                </a:lnTo>
                                <a:lnTo>
                                  <a:pt x="201" y="54"/>
                                </a:lnTo>
                                <a:lnTo>
                                  <a:pt x="191" y="53"/>
                                </a:lnTo>
                                <a:lnTo>
                                  <a:pt x="74" y="53"/>
                                </a:lnTo>
                                <a:lnTo>
                                  <a:pt x="74" y="399"/>
                                </a:lnTo>
                                <a:lnTo>
                                  <a:pt x="74" y="3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54"/>
                        <wps:cNvSpPr>
                          <a:spLocks/>
                        </wps:cNvSpPr>
                        <wps:spPr bwMode="auto">
                          <a:xfrm>
                            <a:off x="246380" y="1056640"/>
                            <a:ext cx="97790" cy="143510"/>
                          </a:xfrm>
                          <a:custGeom>
                            <a:avLst/>
                            <a:gdLst>
                              <a:gd name="T0" fmla="*/ 0 w 461"/>
                              <a:gd name="T1" fmla="*/ 451 h 451"/>
                              <a:gd name="T2" fmla="*/ 0 w 461"/>
                              <a:gd name="T3" fmla="*/ 0 h 451"/>
                              <a:gd name="T4" fmla="*/ 191 w 461"/>
                              <a:gd name="T5" fmla="*/ 0 h 451"/>
                              <a:gd name="T6" fmla="*/ 201 w 461"/>
                              <a:gd name="T7" fmla="*/ 1 h 451"/>
                              <a:gd name="T8" fmla="*/ 222 w 461"/>
                              <a:gd name="T9" fmla="*/ 1 h 451"/>
                              <a:gd name="T10" fmla="*/ 257 w 461"/>
                              <a:gd name="T11" fmla="*/ 4 h 451"/>
                              <a:gd name="T12" fmla="*/ 284 w 461"/>
                              <a:gd name="T13" fmla="*/ 7 h 451"/>
                              <a:gd name="T14" fmla="*/ 292 w 461"/>
                              <a:gd name="T15" fmla="*/ 7 h 451"/>
                              <a:gd name="T16" fmla="*/ 299 w 461"/>
                              <a:gd name="T17" fmla="*/ 10 h 451"/>
                              <a:gd name="T18" fmla="*/ 313 w 461"/>
                              <a:gd name="T19" fmla="*/ 13 h 451"/>
                              <a:gd name="T20" fmla="*/ 341 w 461"/>
                              <a:gd name="T21" fmla="*/ 24 h 451"/>
                              <a:gd name="T22" fmla="*/ 366 w 461"/>
                              <a:gd name="T23" fmla="*/ 37 h 451"/>
                              <a:gd name="T24" fmla="*/ 373 w 461"/>
                              <a:gd name="T25" fmla="*/ 40 h 451"/>
                              <a:gd name="T26" fmla="*/ 379 w 461"/>
                              <a:gd name="T27" fmla="*/ 46 h 451"/>
                              <a:gd name="T28" fmla="*/ 394 w 461"/>
                              <a:gd name="T29" fmla="*/ 57 h 451"/>
                              <a:gd name="T30" fmla="*/ 415 w 461"/>
                              <a:gd name="T31" fmla="*/ 82 h 451"/>
                              <a:gd name="T32" fmla="*/ 434 w 461"/>
                              <a:gd name="T33" fmla="*/ 110 h 451"/>
                              <a:gd name="T34" fmla="*/ 439 w 461"/>
                              <a:gd name="T35" fmla="*/ 117 h 451"/>
                              <a:gd name="T36" fmla="*/ 442 w 461"/>
                              <a:gd name="T37" fmla="*/ 125 h 451"/>
                              <a:gd name="T38" fmla="*/ 448 w 461"/>
                              <a:gd name="T39" fmla="*/ 142 h 451"/>
                              <a:gd name="T40" fmla="*/ 456 w 461"/>
                              <a:gd name="T41" fmla="*/ 177 h 451"/>
                              <a:gd name="T42" fmla="*/ 459 w 461"/>
                              <a:gd name="T43" fmla="*/ 215 h 451"/>
                              <a:gd name="T44" fmla="*/ 461 w 461"/>
                              <a:gd name="T45" fmla="*/ 224 h 451"/>
                              <a:gd name="T46" fmla="*/ 459 w 461"/>
                              <a:gd name="T47" fmla="*/ 233 h 451"/>
                              <a:gd name="T48" fmla="*/ 459 w 461"/>
                              <a:gd name="T49" fmla="*/ 250 h 451"/>
                              <a:gd name="T50" fmla="*/ 455 w 461"/>
                              <a:gd name="T51" fmla="*/ 281 h 451"/>
                              <a:gd name="T52" fmla="*/ 448 w 461"/>
                              <a:gd name="T53" fmla="*/ 309 h 451"/>
                              <a:gd name="T54" fmla="*/ 446 w 461"/>
                              <a:gd name="T55" fmla="*/ 315 h 451"/>
                              <a:gd name="T56" fmla="*/ 443 w 461"/>
                              <a:gd name="T57" fmla="*/ 322 h 451"/>
                              <a:gd name="T58" fmla="*/ 437 w 461"/>
                              <a:gd name="T59" fmla="*/ 335 h 451"/>
                              <a:gd name="T60" fmla="*/ 426 w 461"/>
                              <a:gd name="T61" fmla="*/ 357 h 451"/>
                              <a:gd name="T62" fmla="*/ 411 w 461"/>
                              <a:gd name="T63" fmla="*/ 378 h 451"/>
                              <a:gd name="T64" fmla="*/ 408 w 461"/>
                              <a:gd name="T65" fmla="*/ 382 h 451"/>
                              <a:gd name="T66" fmla="*/ 404 w 461"/>
                              <a:gd name="T67" fmla="*/ 387 h 451"/>
                              <a:gd name="T68" fmla="*/ 395 w 461"/>
                              <a:gd name="T69" fmla="*/ 395 h 451"/>
                              <a:gd name="T70" fmla="*/ 379 w 461"/>
                              <a:gd name="T71" fmla="*/ 409 h 451"/>
                              <a:gd name="T72" fmla="*/ 362 w 461"/>
                              <a:gd name="T73" fmla="*/ 420 h 451"/>
                              <a:gd name="T74" fmla="*/ 357 w 461"/>
                              <a:gd name="T75" fmla="*/ 422 h 451"/>
                              <a:gd name="T76" fmla="*/ 351 w 461"/>
                              <a:gd name="T77" fmla="*/ 425 h 451"/>
                              <a:gd name="T78" fmla="*/ 343 w 461"/>
                              <a:gd name="T79" fmla="*/ 430 h 451"/>
                              <a:gd name="T80" fmla="*/ 321 w 461"/>
                              <a:gd name="T81" fmla="*/ 437 h 451"/>
                              <a:gd name="T82" fmla="*/ 296 w 461"/>
                              <a:gd name="T83" fmla="*/ 443 h 451"/>
                              <a:gd name="T84" fmla="*/ 290 w 461"/>
                              <a:gd name="T85" fmla="*/ 444 h 451"/>
                              <a:gd name="T86" fmla="*/ 283 w 461"/>
                              <a:gd name="T87" fmla="*/ 445 h 451"/>
                              <a:gd name="T88" fmla="*/ 270 w 461"/>
                              <a:gd name="T89" fmla="*/ 448 h 451"/>
                              <a:gd name="T90" fmla="*/ 241 w 461"/>
                              <a:gd name="T91" fmla="*/ 450 h 451"/>
                              <a:gd name="T92" fmla="*/ 208 w 461"/>
                              <a:gd name="T93" fmla="*/ 451 h 451"/>
                              <a:gd name="T94" fmla="*/ 201 w 461"/>
                              <a:gd name="T95" fmla="*/ 451 h 451"/>
                              <a:gd name="T96" fmla="*/ 0 w 461"/>
                              <a:gd name="T97" fmla="*/ 451 h 451"/>
                              <a:gd name="T98" fmla="*/ 0 w 461"/>
                              <a:gd name="T9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461" h="451">
                                <a:moveTo>
                                  <a:pt x="0" y="451"/>
                                </a:moveTo>
                                <a:lnTo>
                                  <a:pt x="0" y="0"/>
                                </a:lnTo>
                                <a:lnTo>
                                  <a:pt x="191" y="0"/>
                                </a:lnTo>
                                <a:lnTo>
                                  <a:pt x="201" y="1"/>
                                </a:lnTo>
                                <a:lnTo>
                                  <a:pt x="222" y="1"/>
                                </a:lnTo>
                                <a:lnTo>
                                  <a:pt x="257" y="4"/>
                                </a:lnTo>
                                <a:lnTo>
                                  <a:pt x="284" y="7"/>
                                </a:lnTo>
                                <a:lnTo>
                                  <a:pt x="292" y="7"/>
                                </a:lnTo>
                                <a:lnTo>
                                  <a:pt x="299" y="10"/>
                                </a:lnTo>
                                <a:lnTo>
                                  <a:pt x="313" y="13"/>
                                </a:lnTo>
                                <a:lnTo>
                                  <a:pt x="341" y="24"/>
                                </a:lnTo>
                                <a:lnTo>
                                  <a:pt x="366" y="37"/>
                                </a:lnTo>
                                <a:lnTo>
                                  <a:pt x="373" y="40"/>
                                </a:lnTo>
                                <a:lnTo>
                                  <a:pt x="379" y="46"/>
                                </a:lnTo>
                                <a:lnTo>
                                  <a:pt x="394" y="57"/>
                                </a:lnTo>
                                <a:lnTo>
                                  <a:pt x="415" y="82"/>
                                </a:lnTo>
                                <a:lnTo>
                                  <a:pt x="434" y="110"/>
                                </a:lnTo>
                                <a:lnTo>
                                  <a:pt x="439" y="117"/>
                                </a:lnTo>
                                <a:lnTo>
                                  <a:pt x="442" y="125"/>
                                </a:lnTo>
                                <a:lnTo>
                                  <a:pt x="448" y="142"/>
                                </a:lnTo>
                                <a:lnTo>
                                  <a:pt x="456" y="177"/>
                                </a:lnTo>
                                <a:lnTo>
                                  <a:pt x="459" y="215"/>
                                </a:lnTo>
                                <a:lnTo>
                                  <a:pt x="461" y="224"/>
                                </a:lnTo>
                                <a:lnTo>
                                  <a:pt x="459" y="233"/>
                                </a:lnTo>
                                <a:lnTo>
                                  <a:pt x="459" y="250"/>
                                </a:lnTo>
                                <a:lnTo>
                                  <a:pt x="455" y="281"/>
                                </a:lnTo>
                                <a:lnTo>
                                  <a:pt x="448" y="309"/>
                                </a:lnTo>
                                <a:lnTo>
                                  <a:pt x="446" y="315"/>
                                </a:lnTo>
                                <a:lnTo>
                                  <a:pt x="443" y="322"/>
                                </a:lnTo>
                                <a:lnTo>
                                  <a:pt x="437" y="335"/>
                                </a:lnTo>
                                <a:lnTo>
                                  <a:pt x="426" y="357"/>
                                </a:lnTo>
                                <a:lnTo>
                                  <a:pt x="411" y="378"/>
                                </a:lnTo>
                                <a:lnTo>
                                  <a:pt x="408" y="382"/>
                                </a:lnTo>
                                <a:lnTo>
                                  <a:pt x="404" y="387"/>
                                </a:lnTo>
                                <a:lnTo>
                                  <a:pt x="395" y="395"/>
                                </a:lnTo>
                                <a:lnTo>
                                  <a:pt x="379" y="409"/>
                                </a:lnTo>
                                <a:lnTo>
                                  <a:pt x="362" y="420"/>
                                </a:lnTo>
                                <a:lnTo>
                                  <a:pt x="357" y="422"/>
                                </a:lnTo>
                                <a:lnTo>
                                  <a:pt x="351" y="425"/>
                                </a:lnTo>
                                <a:lnTo>
                                  <a:pt x="343" y="430"/>
                                </a:lnTo>
                                <a:lnTo>
                                  <a:pt x="321" y="437"/>
                                </a:lnTo>
                                <a:lnTo>
                                  <a:pt x="296" y="443"/>
                                </a:lnTo>
                                <a:lnTo>
                                  <a:pt x="290" y="444"/>
                                </a:lnTo>
                                <a:lnTo>
                                  <a:pt x="283" y="445"/>
                                </a:lnTo>
                                <a:lnTo>
                                  <a:pt x="270" y="448"/>
                                </a:lnTo>
                                <a:lnTo>
                                  <a:pt x="241" y="450"/>
                                </a:lnTo>
                                <a:lnTo>
                                  <a:pt x="208" y="451"/>
                                </a:lnTo>
                                <a:lnTo>
                                  <a:pt x="201"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55"/>
                        <wps:cNvSpPr>
                          <a:spLocks/>
                        </wps:cNvSpPr>
                        <wps:spPr bwMode="auto">
                          <a:xfrm>
                            <a:off x="262255" y="1073785"/>
                            <a:ext cx="66040" cy="109855"/>
                          </a:xfrm>
                          <a:custGeom>
                            <a:avLst/>
                            <a:gdLst>
                              <a:gd name="T0" fmla="*/ 0 w 311"/>
                              <a:gd name="T1" fmla="*/ 346 h 346"/>
                              <a:gd name="T2" fmla="*/ 118 w 311"/>
                              <a:gd name="T3" fmla="*/ 346 h 346"/>
                              <a:gd name="T4" fmla="*/ 127 w 311"/>
                              <a:gd name="T5" fmla="*/ 346 h 346"/>
                              <a:gd name="T6" fmla="*/ 143 w 311"/>
                              <a:gd name="T7" fmla="*/ 346 h 346"/>
                              <a:gd name="T8" fmla="*/ 174 w 311"/>
                              <a:gd name="T9" fmla="*/ 344 h 346"/>
                              <a:gd name="T10" fmla="*/ 199 w 311"/>
                              <a:gd name="T11" fmla="*/ 341 h 346"/>
                              <a:gd name="T12" fmla="*/ 204 w 311"/>
                              <a:gd name="T13" fmla="*/ 338 h 346"/>
                              <a:gd name="T14" fmla="*/ 209 w 311"/>
                              <a:gd name="T15" fmla="*/ 337 h 346"/>
                              <a:gd name="T16" fmla="*/ 219 w 311"/>
                              <a:gd name="T17" fmla="*/ 335 h 346"/>
                              <a:gd name="T18" fmla="*/ 237 w 311"/>
                              <a:gd name="T19" fmla="*/ 326 h 346"/>
                              <a:gd name="T20" fmla="*/ 250 w 311"/>
                              <a:gd name="T21" fmla="*/ 318 h 346"/>
                              <a:gd name="T22" fmla="*/ 254 w 311"/>
                              <a:gd name="T23" fmla="*/ 315 h 346"/>
                              <a:gd name="T24" fmla="*/ 258 w 311"/>
                              <a:gd name="T25" fmla="*/ 311 h 346"/>
                              <a:gd name="T26" fmla="*/ 266 w 311"/>
                              <a:gd name="T27" fmla="*/ 304 h 346"/>
                              <a:gd name="T28" fmla="*/ 282 w 311"/>
                              <a:gd name="T29" fmla="*/ 285 h 346"/>
                              <a:gd name="T30" fmla="*/ 293 w 311"/>
                              <a:gd name="T31" fmla="*/ 264 h 346"/>
                              <a:gd name="T32" fmla="*/ 296 w 311"/>
                              <a:gd name="T33" fmla="*/ 257 h 346"/>
                              <a:gd name="T34" fmla="*/ 298 w 311"/>
                              <a:gd name="T35" fmla="*/ 251 h 346"/>
                              <a:gd name="T36" fmla="*/ 302 w 311"/>
                              <a:gd name="T37" fmla="*/ 239 h 346"/>
                              <a:gd name="T38" fmla="*/ 308 w 311"/>
                              <a:gd name="T39" fmla="*/ 211 h 346"/>
                              <a:gd name="T40" fmla="*/ 309 w 311"/>
                              <a:gd name="T41" fmla="*/ 179 h 346"/>
                              <a:gd name="T42" fmla="*/ 311 w 311"/>
                              <a:gd name="T43" fmla="*/ 170 h 346"/>
                              <a:gd name="T44" fmla="*/ 309 w 311"/>
                              <a:gd name="T45" fmla="*/ 159 h 346"/>
                              <a:gd name="T46" fmla="*/ 308 w 311"/>
                              <a:gd name="T47" fmla="*/ 137 h 346"/>
                              <a:gd name="T48" fmla="*/ 301 w 311"/>
                              <a:gd name="T49" fmla="*/ 99 h 346"/>
                              <a:gd name="T50" fmla="*/ 286 w 311"/>
                              <a:gd name="T51" fmla="*/ 69 h 346"/>
                              <a:gd name="T52" fmla="*/ 282 w 311"/>
                              <a:gd name="T53" fmla="*/ 61 h 346"/>
                              <a:gd name="T54" fmla="*/ 276 w 311"/>
                              <a:gd name="T55" fmla="*/ 56 h 346"/>
                              <a:gd name="T56" fmla="*/ 266 w 311"/>
                              <a:gd name="T57" fmla="*/ 45 h 346"/>
                              <a:gd name="T58" fmla="*/ 242 w 311"/>
                              <a:gd name="T59" fmla="*/ 26 h 346"/>
                              <a:gd name="T60" fmla="*/ 218 w 311"/>
                              <a:gd name="T61" fmla="*/ 13 h 346"/>
                              <a:gd name="T62" fmla="*/ 212 w 311"/>
                              <a:gd name="T63" fmla="*/ 10 h 346"/>
                              <a:gd name="T64" fmla="*/ 206 w 311"/>
                              <a:gd name="T65" fmla="*/ 8 h 346"/>
                              <a:gd name="T66" fmla="*/ 194 w 311"/>
                              <a:gd name="T67" fmla="*/ 6 h 346"/>
                              <a:gd name="T68" fmla="*/ 165 w 311"/>
                              <a:gd name="T69" fmla="*/ 3 h 346"/>
                              <a:gd name="T70" fmla="*/ 127 w 311"/>
                              <a:gd name="T71" fmla="*/ 1 h 346"/>
                              <a:gd name="T72" fmla="*/ 117 w 311"/>
                              <a:gd name="T73" fmla="*/ 0 h 346"/>
                              <a:gd name="T74" fmla="*/ 0 w 311"/>
                              <a:gd name="T75" fmla="*/ 0 h 346"/>
                              <a:gd name="T76" fmla="*/ 0 w 311"/>
                              <a:gd name="T77" fmla="*/ 346 h 346"/>
                              <a:gd name="T78" fmla="*/ 0 w 311"/>
                              <a:gd name="T79" fmla="*/ 346 h 3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11" h="346">
                                <a:moveTo>
                                  <a:pt x="0" y="346"/>
                                </a:moveTo>
                                <a:lnTo>
                                  <a:pt x="118" y="346"/>
                                </a:lnTo>
                                <a:lnTo>
                                  <a:pt x="127" y="346"/>
                                </a:lnTo>
                                <a:lnTo>
                                  <a:pt x="143" y="346"/>
                                </a:lnTo>
                                <a:lnTo>
                                  <a:pt x="174" y="344"/>
                                </a:lnTo>
                                <a:lnTo>
                                  <a:pt x="199" y="341"/>
                                </a:lnTo>
                                <a:lnTo>
                                  <a:pt x="204" y="338"/>
                                </a:lnTo>
                                <a:lnTo>
                                  <a:pt x="209" y="337"/>
                                </a:lnTo>
                                <a:lnTo>
                                  <a:pt x="219" y="335"/>
                                </a:lnTo>
                                <a:lnTo>
                                  <a:pt x="237" y="326"/>
                                </a:lnTo>
                                <a:lnTo>
                                  <a:pt x="250" y="318"/>
                                </a:lnTo>
                                <a:lnTo>
                                  <a:pt x="254" y="315"/>
                                </a:lnTo>
                                <a:lnTo>
                                  <a:pt x="258" y="311"/>
                                </a:lnTo>
                                <a:lnTo>
                                  <a:pt x="266" y="304"/>
                                </a:lnTo>
                                <a:lnTo>
                                  <a:pt x="282" y="285"/>
                                </a:lnTo>
                                <a:lnTo>
                                  <a:pt x="293" y="264"/>
                                </a:lnTo>
                                <a:lnTo>
                                  <a:pt x="296" y="257"/>
                                </a:lnTo>
                                <a:lnTo>
                                  <a:pt x="298" y="251"/>
                                </a:lnTo>
                                <a:lnTo>
                                  <a:pt x="302" y="239"/>
                                </a:lnTo>
                                <a:lnTo>
                                  <a:pt x="308" y="211"/>
                                </a:lnTo>
                                <a:lnTo>
                                  <a:pt x="309" y="179"/>
                                </a:lnTo>
                                <a:lnTo>
                                  <a:pt x="311" y="170"/>
                                </a:lnTo>
                                <a:lnTo>
                                  <a:pt x="309" y="159"/>
                                </a:lnTo>
                                <a:lnTo>
                                  <a:pt x="308" y="137"/>
                                </a:lnTo>
                                <a:lnTo>
                                  <a:pt x="301" y="99"/>
                                </a:lnTo>
                                <a:lnTo>
                                  <a:pt x="286" y="69"/>
                                </a:lnTo>
                                <a:lnTo>
                                  <a:pt x="282" y="61"/>
                                </a:lnTo>
                                <a:lnTo>
                                  <a:pt x="276" y="56"/>
                                </a:lnTo>
                                <a:lnTo>
                                  <a:pt x="266" y="45"/>
                                </a:lnTo>
                                <a:lnTo>
                                  <a:pt x="242" y="26"/>
                                </a:lnTo>
                                <a:lnTo>
                                  <a:pt x="218" y="13"/>
                                </a:lnTo>
                                <a:lnTo>
                                  <a:pt x="212" y="10"/>
                                </a:lnTo>
                                <a:lnTo>
                                  <a:pt x="206" y="8"/>
                                </a:lnTo>
                                <a:lnTo>
                                  <a:pt x="194" y="6"/>
                                </a:lnTo>
                                <a:lnTo>
                                  <a:pt x="165" y="3"/>
                                </a:lnTo>
                                <a:lnTo>
                                  <a:pt x="127" y="1"/>
                                </a:lnTo>
                                <a:lnTo>
                                  <a:pt x="117" y="0"/>
                                </a:lnTo>
                                <a:lnTo>
                                  <a:pt x="0" y="0"/>
                                </a:lnTo>
                                <a:lnTo>
                                  <a:pt x="0" y="346"/>
                                </a:lnTo>
                                <a:lnTo>
                                  <a:pt x="0" y="34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Freeform 56"/>
                        <wps:cNvSpPr>
                          <a:spLocks noEditPoints="1"/>
                        </wps:cNvSpPr>
                        <wps:spPr bwMode="auto">
                          <a:xfrm>
                            <a:off x="776605" y="1056640"/>
                            <a:ext cx="111125" cy="143510"/>
                          </a:xfrm>
                          <a:custGeom>
                            <a:avLst/>
                            <a:gdLst>
                              <a:gd name="T0" fmla="*/ 0 w 524"/>
                              <a:gd name="T1" fmla="*/ 451 h 451"/>
                              <a:gd name="T2" fmla="*/ 216 w 524"/>
                              <a:gd name="T3" fmla="*/ 0 h 451"/>
                              <a:gd name="T4" fmla="*/ 296 w 524"/>
                              <a:gd name="T5" fmla="*/ 0 h 451"/>
                              <a:gd name="T6" fmla="*/ 524 w 524"/>
                              <a:gd name="T7" fmla="*/ 451 h 451"/>
                              <a:gd name="T8" fmla="*/ 441 w 524"/>
                              <a:gd name="T9" fmla="*/ 451 h 451"/>
                              <a:gd name="T10" fmla="*/ 375 w 524"/>
                              <a:gd name="T11" fmla="*/ 315 h 451"/>
                              <a:gd name="T12" fmla="*/ 140 w 524"/>
                              <a:gd name="T13" fmla="*/ 315 h 451"/>
                              <a:gd name="T14" fmla="*/ 79 w 524"/>
                              <a:gd name="T15" fmla="*/ 451 h 451"/>
                              <a:gd name="T16" fmla="*/ 0 w 524"/>
                              <a:gd name="T17" fmla="*/ 451 h 451"/>
                              <a:gd name="T18" fmla="*/ 0 w 524"/>
                              <a:gd name="T19" fmla="*/ 451 h 451"/>
                              <a:gd name="T20" fmla="*/ 162 w 524"/>
                              <a:gd name="T21" fmla="*/ 266 h 451"/>
                              <a:gd name="T22" fmla="*/ 352 w 524"/>
                              <a:gd name="T23" fmla="*/ 266 h 451"/>
                              <a:gd name="T24" fmla="*/ 293 w 524"/>
                              <a:gd name="T25" fmla="*/ 142 h 451"/>
                              <a:gd name="T26" fmla="*/ 289 w 524"/>
                              <a:gd name="T27" fmla="*/ 133 h 451"/>
                              <a:gd name="T28" fmla="*/ 280 w 524"/>
                              <a:gd name="T29" fmla="*/ 114 h 451"/>
                              <a:gd name="T30" fmla="*/ 267 w 524"/>
                              <a:gd name="T31" fmla="*/ 83 h 451"/>
                              <a:gd name="T32" fmla="*/ 256 w 524"/>
                              <a:gd name="T33" fmla="*/ 54 h 451"/>
                              <a:gd name="T34" fmla="*/ 254 w 524"/>
                              <a:gd name="T35" fmla="*/ 47 h 451"/>
                              <a:gd name="T36" fmla="*/ 251 w 524"/>
                              <a:gd name="T37" fmla="*/ 56 h 451"/>
                              <a:gd name="T38" fmla="*/ 247 w 524"/>
                              <a:gd name="T39" fmla="*/ 70 h 451"/>
                              <a:gd name="T40" fmla="*/ 237 w 524"/>
                              <a:gd name="T41" fmla="*/ 99 h 451"/>
                              <a:gd name="T42" fmla="*/ 226 w 524"/>
                              <a:gd name="T43" fmla="*/ 127 h 451"/>
                              <a:gd name="T44" fmla="*/ 224 w 524"/>
                              <a:gd name="T45" fmla="*/ 135 h 451"/>
                              <a:gd name="T46" fmla="*/ 162 w 524"/>
                              <a:gd name="T47" fmla="*/ 266 h 451"/>
                              <a:gd name="T48" fmla="*/ 162 w 524"/>
                              <a:gd name="T49" fmla="*/ 266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24" h="451">
                                <a:moveTo>
                                  <a:pt x="0" y="451"/>
                                </a:moveTo>
                                <a:lnTo>
                                  <a:pt x="216" y="0"/>
                                </a:lnTo>
                                <a:lnTo>
                                  <a:pt x="296" y="0"/>
                                </a:lnTo>
                                <a:lnTo>
                                  <a:pt x="524" y="451"/>
                                </a:lnTo>
                                <a:lnTo>
                                  <a:pt x="441" y="451"/>
                                </a:lnTo>
                                <a:lnTo>
                                  <a:pt x="375" y="315"/>
                                </a:lnTo>
                                <a:lnTo>
                                  <a:pt x="140" y="315"/>
                                </a:lnTo>
                                <a:lnTo>
                                  <a:pt x="79" y="451"/>
                                </a:lnTo>
                                <a:lnTo>
                                  <a:pt x="0" y="451"/>
                                </a:lnTo>
                                <a:lnTo>
                                  <a:pt x="0" y="451"/>
                                </a:lnTo>
                                <a:close/>
                                <a:moveTo>
                                  <a:pt x="162" y="266"/>
                                </a:moveTo>
                                <a:lnTo>
                                  <a:pt x="352" y="266"/>
                                </a:lnTo>
                                <a:lnTo>
                                  <a:pt x="293" y="142"/>
                                </a:lnTo>
                                <a:lnTo>
                                  <a:pt x="289" y="133"/>
                                </a:lnTo>
                                <a:lnTo>
                                  <a:pt x="280" y="114"/>
                                </a:lnTo>
                                <a:lnTo>
                                  <a:pt x="267" y="83"/>
                                </a:lnTo>
                                <a:lnTo>
                                  <a:pt x="256" y="54"/>
                                </a:lnTo>
                                <a:lnTo>
                                  <a:pt x="254" y="47"/>
                                </a:lnTo>
                                <a:lnTo>
                                  <a:pt x="251" y="56"/>
                                </a:lnTo>
                                <a:lnTo>
                                  <a:pt x="247" y="70"/>
                                </a:lnTo>
                                <a:lnTo>
                                  <a:pt x="237" y="99"/>
                                </a:lnTo>
                                <a:lnTo>
                                  <a:pt x="226" y="127"/>
                                </a:lnTo>
                                <a:lnTo>
                                  <a:pt x="224" y="135"/>
                                </a:lnTo>
                                <a:lnTo>
                                  <a:pt x="162" y="266"/>
                                </a:lnTo>
                                <a:lnTo>
                                  <a:pt x="162" y="2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57"/>
                        <wps:cNvSpPr>
                          <a:spLocks/>
                        </wps:cNvSpPr>
                        <wps:spPr bwMode="auto">
                          <a:xfrm>
                            <a:off x="776605" y="1056640"/>
                            <a:ext cx="111125" cy="143510"/>
                          </a:xfrm>
                          <a:custGeom>
                            <a:avLst/>
                            <a:gdLst>
                              <a:gd name="T0" fmla="*/ 0 w 524"/>
                              <a:gd name="T1" fmla="*/ 451 h 451"/>
                              <a:gd name="T2" fmla="*/ 216 w 524"/>
                              <a:gd name="T3" fmla="*/ 0 h 451"/>
                              <a:gd name="T4" fmla="*/ 296 w 524"/>
                              <a:gd name="T5" fmla="*/ 0 h 451"/>
                              <a:gd name="T6" fmla="*/ 524 w 524"/>
                              <a:gd name="T7" fmla="*/ 451 h 451"/>
                              <a:gd name="T8" fmla="*/ 441 w 524"/>
                              <a:gd name="T9" fmla="*/ 451 h 451"/>
                              <a:gd name="T10" fmla="*/ 375 w 524"/>
                              <a:gd name="T11" fmla="*/ 315 h 451"/>
                              <a:gd name="T12" fmla="*/ 140 w 524"/>
                              <a:gd name="T13" fmla="*/ 315 h 451"/>
                              <a:gd name="T14" fmla="*/ 79 w 524"/>
                              <a:gd name="T15" fmla="*/ 451 h 451"/>
                              <a:gd name="T16" fmla="*/ 0 w 524"/>
                              <a:gd name="T17" fmla="*/ 451 h 451"/>
                              <a:gd name="T18" fmla="*/ 0 w 524"/>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24" h="451">
                                <a:moveTo>
                                  <a:pt x="0" y="451"/>
                                </a:moveTo>
                                <a:lnTo>
                                  <a:pt x="216" y="0"/>
                                </a:lnTo>
                                <a:lnTo>
                                  <a:pt x="296" y="0"/>
                                </a:lnTo>
                                <a:lnTo>
                                  <a:pt x="524" y="451"/>
                                </a:lnTo>
                                <a:lnTo>
                                  <a:pt x="441" y="451"/>
                                </a:lnTo>
                                <a:lnTo>
                                  <a:pt x="375" y="315"/>
                                </a:lnTo>
                                <a:lnTo>
                                  <a:pt x="140" y="315"/>
                                </a:lnTo>
                                <a:lnTo>
                                  <a:pt x="79"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Freeform 58"/>
                        <wps:cNvSpPr>
                          <a:spLocks/>
                        </wps:cNvSpPr>
                        <wps:spPr bwMode="auto">
                          <a:xfrm>
                            <a:off x="810895" y="1071880"/>
                            <a:ext cx="40005" cy="69215"/>
                          </a:xfrm>
                          <a:custGeom>
                            <a:avLst/>
                            <a:gdLst>
                              <a:gd name="T0" fmla="*/ 0 w 190"/>
                              <a:gd name="T1" fmla="*/ 219 h 219"/>
                              <a:gd name="T2" fmla="*/ 190 w 190"/>
                              <a:gd name="T3" fmla="*/ 219 h 219"/>
                              <a:gd name="T4" fmla="*/ 131 w 190"/>
                              <a:gd name="T5" fmla="*/ 95 h 219"/>
                              <a:gd name="T6" fmla="*/ 127 w 190"/>
                              <a:gd name="T7" fmla="*/ 86 h 219"/>
                              <a:gd name="T8" fmla="*/ 118 w 190"/>
                              <a:gd name="T9" fmla="*/ 67 h 219"/>
                              <a:gd name="T10" fmla="*/ 105 w 190"/>
                              <a:gd name="T11" fmla="*/ 36 h 219"/>
                              <a:gd name="T12" fmla="*/ 94 w 190"/>
                              <a:gd name="T13" fmla="*/ 7 h 219"/>
                              <a:gd name="T14" fmla="*/ 92 w 190"/>
                              <a:gd name="T15" fmla="*/ 0 h 219"/>
                              <a:gd name="T16" fmla="*/ 89 w 190"/>
                              <a:gd name="T17" fmla="*/ 9 h 219"/>
                              <a:gd name="T18" fmla="*/ 85 w 190"/>
                              <a:gd name="T19" fmla="*/ 23 h 219"/>
                              <a:gd name="T20" fmla="*/ 75 w 190"/>
                              <a:gd name="T21" fmla="*/ 52 h 219"/>
                              <a:gd name="T22" fmla="*/ 64 w 190"/>
                              <a:gd name="T23" fmla="*/ 80 h 219"/>
                              <a:gd name="T24" fmla="*/ 62 w 190"/>
                              <a:gd name="T25" fmla="*/ 88 h 219"/>
                              <a:gd name="T26" fmla="*/ 0 w 190"/>
                              <a:gd name="T27" fmla="*/ 219 h 219"/>
                              <a:gd name="T28" fmla="*/ 0 w 190"/>
                              <a:gd name="T29" fmla="*/ 219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90" h="219">
                                <a:moveTo>
                                  <a:pt x="0" y="219"/>
                                </a:moveTo>
                                <a:lnTo>
                                  <a:pt x="190" y="219"/>
                                </a:lnTo>
                                <a:lnTo>
                                  <a:pt x="131" y="95"/>
                                </a:lnTo>
                                <a:lnTo>
                                  <a:pt x="127" y="86"/>
                                </a:lnTo>
                                <a:lnTo>
                                  <a:pt x="118" y="67"/>
                                </a:lnTo>
                                <a:lnTo>
                                  <a:pt x="105" y="36"/>
                                </a:lnTo>
                                <a:lnTo>
                                  <a:pt x="94" y="7"/>
                                </a:lnTo>
                                <a:lnTo>
                                  <a:pt x="92" y="0"/>
                                </a:lnTo>
                                <a:lnTo>
                                  <a:pt x="89" y="9"/>
                                </a:lnTo>
                                <a:lnTo>
                                  <a:pt x="85" y="23"/>
                                </a:lnTo>
                                <a:lnTo>
                                  <a:pt x="75" y="52"/>
                                </a:lnTo>
                                <a:lnTo>
                                  <a:pt x="64" y="80"/>
                                </a:lnTo>
                                <a:lnTo>
                                  <a:pt x="62" y="88"/>
                                </a:lnTo>
                                <a:lnTo>
                                  <a:pt x="0" y="219"/>
                                </a:lnTo>
                                <a:lnTo>
                                  <a:pt x="0" y="21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 name="Freeform 59"/>
                        <wps:cNvSpPr>
                          <a:spLocks noEditPoints="1"/>
                        </wps:cNvSpPr>
                        <wps:spPr bwMode="auto">
                          <a:xfrm>
                            <a:off x="1550670" y="1056640"/>
                            <a:ext cx="97790" cy="143510"/>
                          </a:xfrm>
                          <a:custGeom>
                            <a:avLst/>
                            <a:gdLst>
                              <a:gd name="T0" fmla="*/ 0 w 461"/>
                              <a:gd name="T1" fmla="*/ 0 h 451"/>
                              <a:gd name="T2" fmla="*/ 201 w 461"/>
                              <a:gd name="T3" fmla="*/ 1 h 451"/>
                              <a:gd name="T4" fmla="*/ 257 w 461"/>
                              <a:gd name="T5" fmla="*/ 4 h 451"/>
                              <a:gd name="T6" fmla="*/ 292 w 461"/>
                              <a:gd name="T7" fmla="*/ 7 h 451"/>
                              <a:gd name="T8" fmla="*/ 313 w 461"/>
                              <a:gd name="T9" fmla="*/ 13 h 451"/>
                              <a:gd name="T10" fmla="*/ 366 w 461"/>
                              <a:gd name="T11" fmla="*/ 37 h 451"/>
                              <a:gd name="T12" fmla="*/ 379 w 461"/>
                              <a:gd name="T13" fmla="*/ 46 h 451"/>
                              <a:gd name="T14" fmla="*/ 415 w 461"/>
                              <a:gd name="T15" fmla="*/ 82 h 451"/>
                              <a:gd name="T16" fmla="*/ 439 w 461"/>
                              <a:gd name="T17" fmla="*/ 117 h 451"/>
                              <a:gd name="T18" fmla="*/ 448 w 461"/>
                              <a:gd name="T19" fmla="*/ 142 h 451"/>
                              <a:gd name="T20" fmla="*/ 459 w 461"/>
                              <a:gd name="T21" fmla="*/ 215 h 451"/>
                              <a:gd name="T22" fmla="*/ 459 w 461"/>
                              <a:gd name="T23" fmla="*/ 233 h 451"/>
                              <a:gd name="T24" fmla="*/ 455 w 461"/>
                              <a:gd name="T25" fmla="*/ 281 h 451"/>
                              <a:gd name="T26" fmla="*/ 446 w 461"/>
                              <a:gd name="T27" fmla="*/ 315 h 451"/>
                              <a:gd name="T28" fmla="*/ 437 w 461"/>
                              <a:gd name="T29" fmla="*/ 335 h 451"/>
                              <a:gd name="T30" fmla="*/ 411 w 461"/>
                              <a:gd name="T31" fmla="*/ 378 h 451"/>
                              <a:gd name="T32" fmla="*/ 404 w 461"/>
                              <a:gd name="T33" fmla="*/ 387 h 451"/>
                              <a:gd name="T34" fmla="*/ 379 w 461"/>
                              <a:gd name="T35" fmla="*/ 409 h 451"/>
                              <a:gd name="T36" fmla="*/ 357 w 461"/>
                              <a:gd name="T37" fmla="*/ 422 h 451"/>
                              <a:gd name="T38" fmla="*/ 343 w 461"/>
                              <a:gd name="T39" fmla="*/ 430 h 451"/>
                              <a:gd name="T40" fmla="*/ 296 w 461"/>
                              <a:gd name="T41" fmla="*/ 443 h 451"/>
                              <a:gd name="T42" fmla="*/ 283 w 461"/>
                              <a:gd name="T43" fmla="*/ 445 h 451"/>
                              <a:gd name="T44" fmla="*/ 241 w 461"/>
                              <a:gd name="T45" fmla="*/ 450 h 451"/>
                              <a:gd name="T46" fmla="*/ 201 w 461"/>
                              <a:gd name="T47" fmla="*/ 451 h 451"/>
                              <a:gd name="T48" fmla="*/ 0 w 461"/>
                              <a:gd name="T49" fmla="*/ 451 h 451"/>
                              <a:gd name="T50" fmla="*/ 192 w 461"/>
                              <a:gd name="T51" fmla="*/ 399 h 451"/>
                              <a:gd name="T52" fmla="*/ 217 w 461"/>
                              <a:gd name="T53" fmla="*/ 399 h 451"/>
                              <a:gd name="T54" fmla="*/ 273 w 461"/>
                              <a:gd name="T55" fmla="*/ 394 h 451"/>
                              <a:gd name="T56" fmla="*/ 283 w 461"/>
                              <a:gd name="T57" fmla="*/ 390 h 451"/>
                              <a:gd name="T58" fmla="*/ 311 w 461"/>
                              <a:gd name="T59" fmla="*/ 379 h 451"/>
                              <a:gd name="T60" fmla="*/ 328 w 461"/>
                              <a:gd name="T61" fmla="*/ 368 h 451"/>
                              <a:gd name="T62" fmla="*/ 340 w 461"/>
                              <a:gd name="T63" fmla="*/ 357 h 451"/>
                              <a:gd name="T64" fmla="*/ 367 w 461"/>
                              <a:gd name="T65" fmla="*/ 317 h 451"/>
                              <a:gd name="T66" fmla="*/ 372 w 461"/>
                              <a:gd name="T67" fmla="*/ 304 h 451"/>
                              <a:gd name="T68" fmla="*/ 382 w 461"/>
                              <a:gd name="T69" fmla="*/ 264 h 451"/>
                              <a:gd name="T70" fmla="*/ 385 w 461"/>
                              <a:gd name="T71" fmla="*/ 223 h 451"/>
                              <a:gd name="T72" fmla="*/ 382 w 461"/>
                              <a:gd name="T73" fmla="*/ 190 h 451"/>
                              <a:gd name="T74" fmla="*/ 360 w 461"/>
                              <a:gd name="T75" fmla="*/ 122 h 451"/>
                              <a:gd name="T76" fmla="*/ 350 w 461"/>
                              <a:gd name="T77" fmla="*/ 109 h 451"/>
                              <a:gd name="T78" fmla="*/ 316 w 461"/>
                              <a:gd name="T79" fmla="*/ 79 h 451"/>
                              <a:gd name="T80" fmla="*/ 286 w 461"/>
                              <a:gd name="T81" fmla="*/ 63 h 451"/>
                              <a:gd name="T82" fmla="*/ 268 w 461"/>
                              <a:gd name="T83" fmla="*/ 59 h 451"/>
                              <a:gd name="T84" fmla="*/ 201 w 461"/>
                              <a:gd name="T85" fmla="*/ 54 h 451"/>
                              <a:gd name="T86" fmla="*/ 74 w 461"/>
                              <a:gd name="T87" fmla="*/ 53 h 451"/>
                              <a:gd name="T88" fmla="*/ 74 w 461"/>
                              <a:gd name="T89" fmla="*/ 399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461" h="451">
                                <a:moveTo>
                                  <a:pt x="0" y="451"/>
                                </a:moveTo>
                                <a:lnTo>
                                  <a:pt x="0" y="0"/>
                                </a:lnTo>
                                <a:lnTo>
                                  <a:pt x="191" y="0"/>
                                </a:lnTo>
                                <a:lnTo>
                                  <a:pt x="201" y="1"/>
                                </a:lnTo>
                                <a:lnTo>
                                  <a:pt x="222" y="1"/>
                                </a:lnTo>
                                <a:lnTo>
                                  <a:pt x="257" y="4"/>
                                </a:lnTo>
                                <a:lnTo>
                                  <a:pt x="284" y="7"/>
                                </a:lnTo>
                                <a:lnTo>
                                  <a:pt x="292" y="7"/>
                                </a:lnTo>
                                <a:lnTo>
                                  <a:pt x="299" y="10"/>
                                </a:lnTo>
                                <a:lnTo>
                                  <a:pt x="313" y="13"/>
                                </a:lnTo>
                                <a:lnTo>
                                  <a:pt x="341" y="24"/>
                                </a:lnTo>
                                <a:lnTo>
                                  <a:pt x="366" y="37"/>
                                </a:lnTo>
                                <a:lnTo>
                                  <a:pt x="373" y="40"/>
                                </a:lnTo>
                                <a:lnTo>
                                  <a:pt x="379" y="46"/>
                                </a:lnTo>
                                <a:lnTo>
                                  <a:pt x="394" y="57"/>
                                </a:lnTo>
                                <a:lnTo>
                                  <a:pt x="415" y="82"/>
                                </a:lnTo>
                                <a:lnTo>
                                  <a:pt x="434" y="110"/>
                                </a:lnTo>
                                <a:lnTo>
                                  <a:pt x="439" y="117"/>
                                </a:lnTo>
                                <a:lnTo>
                                  <a:pt x="442" y="125"/>
                                </a:lnTo>
                                <a:lnTo>
                                  <a:pt x="448" y="142"/>
                                </a:lnTo>
                                <a:lnTo>
                                  <a:pt x="456" y="177"/>
                                </a:lnTo>
                                <a:lnTo>
                                  <a:pt x="459" y="215"/>
                                </a:lnTo>
                                <a:lnTo>
                                  <a:pt x="461" y="224"/>
                                </a:lnTo>
                                <a:lnTo>
                                  <a:pt x="459" y="233"/>
                                </a:lnTo>
                                <a:lnTo>
                                  <a:pt x="459" y="250"/>
                                </a:lnTo>
                                <a:lnTo>
                                  <a:pt x="455" y="281"/>
                                </a:lnTo>
                                <a:lnTo>
                                  <a:pt x="448" y="309"/>
                                </a:lnTo>
                                <a:lnTo>
                                  <a:pt x="446" y="315"/>
                                </a:lnTo>
                                <a:lnTo>
                                  <a:pt x="443" y="322"/>
                                </a:lnTo>
                                <a:lnTo>
                                  <a:pt x="437" y="335"/>
                                </a:lnTo>
                                <a:lnTo>
                                  <a:pt x="426" y="357"/>
                                </a:lnTo>
                                <a:lnTo>
                                  <a:pt x="411" y="378"/>
                                </a:lnTo>
                                <a:lnTo>
                                  <a:pt x="408" y="382"/>
                                </a:lnTo>
                                <a:lnTo>
                                  <a:pt x="404" y="387"/>
                                </a:lnTo>
                                <a:lnTo>
                                  <a:pt x="395" y="395"/>
                                </a:lnTo>
                                <a:lnTo>
                                  <a:pt x="379" y="409"/>
                                </a:lnTo>
                                <a:lnTo>
                                  <a:pt x="362" y="420"/>
                                </a:lnTo>
                                <a:lnTo>
                                  <a:pt x="357" y="422"/>
                                </a:lnTo>
                                <a:lnTo>
                                  <a:pt x="351" y="425"/>
                                </a:lnTo>
                                <a:lnTo>
                                  <a:pt x="343" y="430"/>
                                </a:lnTo>
                                <a:lnTo>
                                  <a:pt x="321" y="437"/>
                                </a:lnTo>
                                <a:lnTo>
                                  <a:pt x="296" y="443"/>
                                </a:lnTo>
                                <a:lnTo>
                                  <a:pt x="290" y="444"/>
                                </a:lnTo>
                                <a:lnTo>
                                  <a:pt x="283" y="445"/>
                                </a:lnTo>
                                <a:lnTo>
                                  <a:pt x="270" y="448"/>
                                </a:lnTo>
                                <a:lnTo>
                                  <a:pt x="241" y="450"/>
                                </a:lnTo>
                                <a:lnTo>
                                  <a:pt x="208" y="451"/>
                                </a:lnTo>
                                <a:lnTo>
                                  <a:pt x="201" y="451"/>
                                </a:lnTo>
                                <a:lnTo>
                                  <a:pt x="0" y="451"/>
                                </a:lnTo>
                                <a:lnTo>
                                  <a:pt x="0" y="451"/>
                                </a:lnTo>
                                <a:close/>
                                <a:moveTo>
                                  <a:pt x="74" y="399"/>
                                </a:moveTo>
                                <a:lnTo>
                                  <a:pt x="192" y="399"/>
                                </a:lnTo>
                                <a:lnTo>
                                  <a:pt x="201" y="399"/>
                                </a:lnTo>
                                <a:lnTo>
                                  <a:pt x="217" y="399"/>
                                </a:lnTo>
                                <a:lnTo>
                                  <a:pt x="248" y="397"/>
                                </a:lnTo>
                                <a:lnTo>
                                  <a:pt x="273" y="394"/>
                                </a:lnTo>
                                <a:lnTo>
                                  <a:pt x="278" y="391"/>
                                </a:lnTo>
                                <a:lnTo>
                                  <a:pt x="283" y="390"/>
                                </a:lnTo>
                                <a:lnTo>
                                  <a:pt x="293" y="388"/>
                                </a:lnTo>
                                <a:lnTo>
                                  <a:pt x="311" y="379"/>
                                </a:lnTo>
                                <a:lnTo>
                                  <a:pt x="324" y="371"/>
                                </a:lnTo>
                                <a:lnTo>
                                  <a:pt x="328" y="368"/>
                                </a:lnTo>
                                <a:lnTo>
                                  <a:pt x="332" y="364"/>
                                </a:lnTo>
                                <a:lnTo>
                                  <a:pt x="340" y="357"/>
                                </a:lnTo>
                                <a:lnTo>
                                  <a:pt x="356" y="338"/>
                                </a:lnTo>
                                <a:lnTo>
                                  <a:pt x="367" y="317"/>
                                </a:lnTo>
                                <a:lnTo>
                                  <a:pt x="370" y="310"/>
                                </a:lnTo>
                                <a:lnTo>
                                  <a:pt x="372" y="304"/>
                                </a:lnTo>
                                <a:lnTo>
                                  <a:pt x="376" y="292"/>
                                </a:lnTo>
                                <a:lnTo>
                                  <a:pt x="382" y="264"/>
                                </a:lnTo>
                                <a:lnTo>
                                  <a:pt x="383" y="232"/>
                                </a:lnTo>
                                <a:lnTo>
                                  <a:pt x="385" y="223"/>
                                </a:lnTo>
                                <a:lnTo>
                                  <a:pt x="383" y="212"/>
                                </a:lnTo>
                                <a:lnTo>
                                  <a:pt x="382" y="190"/>
                                </a:lnTo>
                                <a:lnTo>
                                  <a:pt x="375" y="152"/>
                                </a:lnTo>
                                <a:lnTo>
                                  <a:pt x="360" y="122"/>
                                </a:lnTo>
                                <a:lnTo>
                                  <a:pt x="356" y="114"/>
                                </a:lnTo>
                                <a:lnTo>
                                  <a:pt x="350" y="109"/>
                                </a:lnTo>
                                <a:lnTo>
                                  <a:pt x="340" y="98"/>
                                </a:lnTo>
                                <a:lnTo>
                                  <a:pt x="316" y="79"/>
                                </a:lnTo>
                                <a:lnTo>
                                  <a:pt x="292" y="66"/>
                                </a:lnTo>
                                <a:lnTo>
                                  <a:pt x="286" y="63"/>
                                </a:lnTo>
                                <a:lnTo>
                                  <a:pt x="280" y="61"/>
                                </a:lnTo>
                                <a:lnTo>
                                  <a:pt x="268" y="59"/>
                                </a:lnTo>
                                <a:lnTo>
                                  <a:pt x="239" y="56"/>
                                </a:lnTo>
                                <a:lnTo>
                                  <a:pt x="201" y="54"/>
                                </a:lnTo>
                                <a:lnTo>
                                  <a:pt x="191" y="53"/>
                                </a:lnTo>
                                <a:lnTo>
                                  <a:pt x="74" y="53"/>
                                </a:lnTo>
                                <a:lnTo>
                                  <a:pt x="74" y="399"/>
                                </a:lnTo>
                                <a:lnTo>
                                  <a:pt x="74" y="3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60"/>
                        <wps:cNvSpPr>
                          <a:spLocks/>
                        </wps:cNvSpPr>
                        <wps:spPr bwMode="auto">
                          <a:xfrm>
                            <a:off x="1550670" y="1056640"/>
                            <a:ext cx="97790" cy="143510"/>
                          </a:xfrm>
                          <a:custGeom>
                            <a:avLst/>
                            <a:gdLst>
                              <a:gd name="T0" fmla="*/ 0 w 461"/>
                              <a:gd name="T1" fmla="*/ 451 h 451"/>
                              <a:gd name="T2" fmla="*/ 0 w 461"/>
                              <a:gd name="T3" fmla="*/ 0 h 451"/>
                              <a:gd name="T4" fmla="*/ 191 w 461"/>
                              <a:gd name="T5" fmla="*/ 0 h 451"/>
                              <a:gd name="T6" fmla="*/ 201 w 461"/>
                              <a:gd name="T7" fmla="*/ 1 h 451"/>
                              <a:gd name="T8" fmla="*/ 222 w 461"/>
                              <a:gd name="T9" fmla="*/ 1 h 451"/>
                              <a:gd name="T10" fmla="*/ 257 w 461"/>
                              <a:gd name="T11" fmla="*/ 4 h 451"/>
                              <a:gd name="T12" fmla="*/ 284 w 461"/>
                              <a:gd name="T13" fmla="*/ 7 h 451"/>
                              <a:gd name="T14" fmla="*/ 292 w 461"/>
                              <a:gd name="T15" fmla="*/ 7 h 451"/>
                              <a:gd name="T16" fmla="*/ 299 w 461"/>
                              <a:gd name="T17" fmla="*/ 10 h 451"/>
                              <a:gd name="T18" fmla="*/ 313 w 461"/>
                              <a:gd name="T19" fmla="*/ 13 h 451"/>
                              <a:gd name="T20" fmla="*/ 341 w 461"/>
                              <a:gd name="T21" fmla="*/ 24 h 451"/>
                              <a:gd name="T22" fmla="*/ 366 w 461"/>
                              <a:gd name="T23" fmla="*/ 37 h 451"/>
                              <a:gd name="T24" fmla="*/ 373 w 461"/>
                              <a:gd name="T25" fmla="*/ 40 h 451"/>
                              <a:gd name="T26" fmla="*/ 379 w 461"/>
                              <a:gd name="T27" fmla="*/ 46 h 451"/>
                              <a:gd name="T28" fmla="*/ 394 w 461"/>
                              <a:gd name="T29" fmla="*/ 57 h 451"/>
                              <a:gd name="T30" fmla="*/ 415 w 461"/>
                              <a:gd name="T31" fmla="*/ 82 h 451"/>
                              <a:gd name="T32" fmla="*/ 434 w 461"/>
                              <a:gd name="T33" fmla="*/ 110 h 451"/>
                              <a:gd name="T34" fmla="*/ 439 w 461"/>
                              <a:gd name="T35" fmla="*/ 117 h 451"/>
                              <a:gd name="T36" fmla="*/ 442 w 461"/>
                              <a:gd name="T37" fmla="*/ 125 h 451"/>
                              <a:gd name="T38" fmla="*/ 448 w 461"/>
                              <a:gd name="T39" fmla="*/ 142 h 451"/>
                              <a:gd name="T40" fmla="*/ 456 w 461"/>
                              <a:gd name="T41" fmla="*/ 177 h 451"/>
                              <a:gd name="T42" fmla="*/ 459 w 461"/>
                              <a:gd name="T43" fmla="*/ 215 h 451"/>
                              <a:gd name="T44" fmla="*/ 461 w 461"/>
                              <a:gd name="T45" fmla="*/ 224 h 451"/>
                              <a:gd name="T46" fmla="*/ 459 w 461"/>
                              <a:gd name="T47" fmla="*/ 233 h 451"/>
                              <a:gd name="T48" fmla="*/ 459 w 461"/>
                              <a:gd name="T49" fmla="*/ 250 h 451"/>
                              <a:gd name="T50" fmla="*/ 455 w 461"/>
                              <a:gd name="T51" fmla="*/ 281 h 451"/>
                              <a:gd name="T52" fmla="*/ 448 w 461"/>
                              <a:gd name="T53" fmla="*/ 309 h 451"/>
                              <a:gd name="T54" fmla="*/ 446 w 461"/>
                              <a:gd name="T55" fmla="*/ 315 h 451"/>
                              <a:gd name="T56" fmla="*/ 443 w 461"/>
                              <a:gd name="T57" fmla="*/ 322 h 451"/>
                              <a:gd name="T58" fmla="*/ 437 w 461"/>
                              <a:gd name="T59" fmla="*/ 335 h 451"/>
                              <a:gd name="T60" fmla="*/ 426 w 461"/>
                              <a:gd name="T61" fmla="*/ 357 h 451"/>
                              <a:gd name="T62" fmla="*/ 411 w 461"/>
                              <a:gd name="T63" fmla="*/ 378 h 451"/>
                              <a:gd name="T64" fmla="*/ 408 w 461"/>
                              <a:gd name="T65" fmla="*/ 382 h 451"/>
                              <a:gd name="T66" fmla="*/ 404 w 461"/>
                              <a:gd name="T67" fmla="*/ 387 h 451"/>
                              <a:gd name="T68" fmla="*/ 395 w 461"/>
                              <a:gd name="T69" fmla="*/ 395 h 451"/>
                              <a:gd name="T70" fmla="*/ 379 w 461"/>
                              <a:gd name="T71" fmla="*/ 409 h 451"/>
                              <a:gd name="T72" fmla="*/ 362 w 461"/>
                              <a:gd name="T73" fmla="*/ 420 h 451"/>
                              <a:gd name="T74" fmla="*/ 357 w 461"/>
                              <a:gd name="T75" fmla="*/ 422 h 451"/>
                              <a:gd name="T76" fmla="*/ 351 w 461"/>
                              <a:gd name="T77" fmla="*/ 425 h 451"/>
                              <a:gd name="T78" fmla="*/ 343 w 461"/>
                              <a:gd name="T79" fmla="*/ 430 h 451"/>
                              <a:gd name="T80" fmla="*/ 321 w 461"/>
                              <a:gd name="T81" fmla="*/ 437 h 451"/>
                              <a:gd name="T82" fmla="*/ 296 w 461"/>
                              <a:gd name="T83" fmla="*/ 443 h 451"/>
                              <a:gd name="T84" fmla="*/ 290 w 461"/>
                              <a:gd name="T85" fmla="*/ 444 h 451"/>
                              <a:gd name="T86" fmla="*/ 283 w 461"/>
                              <a:gd name="T87" fmla="*/ 445 h 451"/>
                              <a:gd name="T88" fmla="*/ 270 w 461"/>
                              <a:gd name="T89" fmla="*/ 448 h 451"/>
                              <a:gd name="T90" fmla="*/ 241 w 461"/>
                              <a:gd name="T91" fmla="*/ 450 h 451"/>
                              <a:gd name="T92" fmla="*/ 208 w 461"/>
                              <a:gd name="T93" fmla="*/ 451 h 451"/>
                              <a:gd name="T94" fmla="*/ 201 w 461"/>
                              <a:gd name="T95" fmla="*/ 451 h 451"/>
                              <a:gd name="T96" fmla="*/ 0 w 461"/>
                              <a:gd name="T97" fmla="*/ 451 h 451"/>
                              <a:gd name="T98" fmla="*/ 0 w 461"/>
                              <a:gd name="T9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461" h="451">
                                <a:moveTo>
                                  <a:pt x="0" y="451"/>
                                </a:moveTo>
                                <a:lnTo>
                                  <a:pt x="0" y="0"/>
                                </a:lnTo>
                                <a:lnTo>
                                  <a:pt x="191" y="0"/>
                                </a:lnTo>
                                <a:lnTo>
                                  <a:pt x="201" y="1"/>
                                </a:lnTo>
                                <a:lnTo>
                                  <a:pt x="222" y="1"/>
                                </a:lnTo>
                                <a:lnTo>
                                  <a:pt x="257" y="4"/>
                                </a:lnTo>
                                <a:lnTo>
                                  <a:pt x="284" y="7"/>
                                </a:lnTo>
                                <a:lnTo>
                                  <a:pt x="292" y="7"/>
                                </a:lnTo>
                                <a:lnTo>
                                  <a:pt x="299" y="10"/>
                                </a:lnTo>
                                <a:lnTo>
                                  <a:pt x="313" y="13"/>
                                </a:lnTo>
                                <a:lnTo>
                                  <a:pt x="341" y="24"/>
                                </a:lnTo>
                                <a:lnTo>
                                  <a:pt x="366" y="37"/>
                                </a:lnTo>
                                <a:lnTo>
                                  <a:pt x="373" y="40"/>
                                </a:lnTo>
                                <a:lnTo>
                                  <a:pt x="379" y="46"/>
                                </a:lnTo>
                                <a:lnTo>
                                  <a:pt x="394" y="57"/>
                                </a:lnTo>
                                <a:lnTo>
                                  <a:pt x="415" y="82"/>
                                </a:lnTo>
                                <a:lnTo>
                                  <a:pt x="434" y="110"/>
                                </a:lnTo>
                                <a:lnTo>
                                  <a:pt x="439" y="117"/>
                                </a:lnTo>
                                <a:lnTo>
                                  <a:pt x="442" y="125"/>
                                </a:lnTo>
                                <a:lnTo>
                                  <a:pt x="448" y="142"/>
                                </a:lnTo>
                                <a:lnTo>
                                  <a:pt x="456" y="177"/>
                                </a:lnTo>
                                <a:lnTo>
                                  <a:pt x="459" y="215"/>
                                </a:lnTo>
                                <a:lnTo>
                                  <a:pt x="461" y="224"/>
                                </a:lnTo>
                                <a:lnTo>
                                  <a:pt x="459" y="233"/>
                                </a:lnTo>
                                <a:lnTo>
                                  <a:pt x="459" y="250"/>
                                </a:lnTo>
                                <a:lnTo>
                                  <a:pt x="455" y="281"/>
                                </a:lnTo>
                                <a:lnTo>
                                  <a:pt x="448" y="309"/>
                                </a:lnTo>
                                <a:lnTo>
                                  <a:pt x="446" y="315"/>
                                </a:lnTo>
                                <a:lnTo>
                                  <a:pt x="443" y="322"/>
                                </a:lnTo>
                                <a:lnTo>
                                  <a:pt x="437" y="335"/>
                                </a:lnTo>
                                <a:lnTo>
                                  <a:pt x="426" y="357"/>
                                </a:lnTo>
                                <a:lnTo>
                                  <a:pt x="411" y="378"/>
                                </a:lnTo>
                                <a:lnTo>
                                  <a:pt x="408" y="382"/>
                                </a:lnTo>
                                <a:lnTo>
                                  <a:pt x="404" y="387"/>
                                </a:lnTo>
                                <a:lnTo>
                                  <a:pt x="395" y="395"/>
                                </a:lnTo>
                                <a:lnTo>
                                  <a:pt x="379" y="409"/>
                                </a:lnTo>
                                <a:lnTo>
                                  <a:pt x="362" y="420"/>
                                </a:lnTo>
                                <a:lnTo>
                                  <a:pt x="357" y="422"/>
                                </a:lnTo>
                                <a:lnTo>
                                  <a:pt x="351" y="425"/>
                                </a:lnTo>
                                <a:lnTo>
                                  <a:pt x="343" y="430"/>
                                </a:lnTo>
                                <a:lnTo>
                                  <a:pt x="321" y="437"/>
                                </a:lnTo>
                                <a:lnTo>
                                  <a:pt x="296" y="443"/>
                                </a:lnTo>
                                <a:lnTo>
                                  <a:pt x="290" y="444"/>
                                </a:lnTo>
                                <a:lnTo>
                                  <a:pt x="283" y="445"/>
                                </a:lnTo>
                                <a:lnTo>
                                  <a:pt x="270" y="448"/>
                                </a:lnTo>
                                <a:lnTo>
                                  <a:pt x="241" y="450"/>
                                </a:lnTo>
                                <a:lnTo>
                                  <a:pt x="208" y="451"/>
                                </a:lnTo>
                                <a:lnTo>
                                  <a:pt x="201"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Freeform 61"/>
                        <wps:cNvSpPr>
                          <a:spLocks/>
                        </wps:cNvSpPr>
                        <wps:spPr bwMode="auto">
                          <a:xfrm>
                            <a:off x="1566545" y="1073785"/>
                            <a:ext cx="66040" cy="109855"/>
                          </a:xfrm>
                          <a:custGeom>
                            <a:avLst/>
                            <a:gdLst>
                              <a:gd name="T0" fmla="*/ 0 w 311"/>
                              <a:gd name="T1" fmla="*/ 346 h 346"/>
                              <a:gd name="T2" fmla="*/ 118 w 311"/>
                              <a:gd name="T3" fmla="*/ 346 h 346"/>
                              <a:gd name="T4" fmla="*/ 127 w 311"/>
                              <a:gd name="T5" fmla="*/ 346 h 346"/>
                              <a:gd name="T6" fmla="*/ 143 w 311"/>
                              <a:gd name="T7" fmla="*/ 346 h 346"/>
                              <a:gd name="T8" fmla="*/ 174 w 311"/>
                              <a:gd name="T9" fmla="*/ 344 h 346"/>
                              <a:gd name="T10" fmla="*/ 199 w 311"/>
                              <a:gd name="T11" fmla="*/ 341 h 346"/>
                              <a:gd name="T12" fmla="*/ 204 w 311"/>
                              <a:gd name="T13" fmla="*/ 338 h 346"/>
                              <a:gd name="T14" fmla="*/ 209 w 311"/>
                              <a:gd name="T15" fmla="*/ 337 h 346"/>
                              <a:gd name="T16" fmla="*/ 219 w 311"/>
                              <a:gd name="T17" fmla="*/ 335 h 346"/>
                              <a:gd name="T18" fmla="*/ 237 w 311"/>
                              <a:gd name="T19" fmla="*/ 326 h 346"/>
                              <a:gd name="T20" fmla="*/ 250 w 311"/>
                              <a:gd name="T21" fmla="*/ 318 h 346"/>
                              <a:gd name="T22" fmla="*/ 254 w 311"/>
                              <a:gd name="T23" fmla="*/ 315 h 346"/>
                              <a:gd name="T24" fmla="*/ 258 w 311"/>
                              <a:gd name="T25" fmla="*/ 311 h 346"/>
                              <a:gd name="T26" fmla="*/ 266 w 311"/>
                              <a:gd name="T27" fmla="*/ 304 h 346"/>
                              <a:gd name="T28" fmla="*/ 282 w 311"/>
                              <a:gd name="T29" fmla="*/ 285 h 346"/>
                              <a:gd name="T30" fmla="*/ 293 w 311"/>
                              <a:gd name="T31" fmla="*/ 264 h 346"/>
                              <a:gd name="T32" fmla="*/ 296 w 311"/>
                              <a:gd name="T33" fmla="*/ 257 h 346"/>
                              <a:gd name="T34" fmla="*/ 298 w 311"/>
                              <a:gd name="T35" fmla="*/ 251 h 346"/>
                              <a:gd name="T36" fmla="*/ 302 w 311"/>
                              <a:gd name="T37" fmla="*/ 239 h 346"/>
                              <a:gd name="T38" fmla="*/ 308 w 311"/>
                              <a:gd name="T39" fmla="*/ 211 h 346"/>
                              <a:gd name="T40" fmla="*/ 309 w 311"/>
                              <a:gd name="T41" fmla="*/ 179 h 346"/>
                              <a:gd name="T42" fmla="*/ 311 w 311"/>
                              <a:gd name="T43" fmla="*/ 170 h 346"/>
                              <a:gd name="T44" fmla="*/ 309 w 311"/>
                              <a:gd name="T45" fmla="*/ 159 h 346"/>
                              <a:gd name="T46" fmla="*/ 308 w 311"/>
                              <a:gd name="T47" fmla="*/ 137 h 346"/>
                              <a:gd name="T48" fmla="*/ 301 w 311"/>
                              <a:gd name="T49" fmla="*/ 99 h 346"/>
                              <a:gd name="T50" fmla="*/ 286 w 311"/>
                              <a:gd name="T51" fmla="*/ 69 h 346"/>
                              <a:gd name="T52" fmla="*/ 282 w 311"/>
                              <a:gd name="T53" fmla="*/ 61 h 346"/>
                              <a:gd name="T54" fmla="*/ 276 w 311"/>
                              <a:gd name="T55" fmla="*/ 56 h 346"/>
                              <a:gd name="T56" fmla="*/ 266 w 311"/>
                              <a:gd name="T57" fmla="*/ 45 h 346"/>
                              <a:gd name="T58" fmla="*/ 242 w 311"/>
                              <a:gd name="T59" fmla="*/ 26 h 346"/>
                              <a:gd name="T60" fmla="*/ 218 w 311"/>
                              <a:gd name="T61" fmla="*/ 13 h 346"/>
                              <a:gd name="T62" fmla="*/ 212 w 311"/>
                              <a:gd name="T63" fmla="*/ 10 h 346"/>
                              <a:gd name="T64" fmla="*/ 206 w 311"/>
                              <a:gd name="T65" fmla="*/ 8 h 346"/>
                              <a:gd name="T66" fmla="*/ 194 w 311"/>
                              <a:gd name="T67" fmla="*/ 6 h 346"/>
                              <a:gd name="T68" fmla="*/ 165 w 311"/>
                              <a:gd name="T69" fmla="*/ 3 h 346"/>
                              <a:gd name="T70" fmla="*/ 127 w 311"/>
                              <a:gd name="T71" fmla="*/ 1 h 346"/>
                              <a:gd name="T72" fmla="*/ 117 w 311"/>
                              <a:gd name="T73" fmla="*/ 0 h 346"/>
                              <a:gd name="T74" fmla="*/ 0 w 311"/>
                              <a:gd name="T75" fmla="*/ 0 h 346"/>
                              <a:gd name="T76" fmla="*/ 0 w 311"/>
                              <a:gd name="T77" fmla="*/ 346 h 346"/>
                              <a:gd name="T78" fmla="*/ 0 w 311"/>
                              <a:gd name="T79" fmla="*/ 346 h 3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11" h="346">
                                <a:moveTo>
                                  <a:pt x="0" y="346"/>
                                </a:moveTo>
                                <a:lnTo>
                                  <a:pt x="118" y="346"/>
                                </a:lnTo>
                                <a:lnTo>
                                  <a:pt x="127" y="346"/>
                                </a:lnTo>
                                <a:lnTo>
                                  <a:pt x="143" y="346"/>
                                </a:lnTo>
                                <a:lnTo>
                                  <a:pt x="174" y="344"/>
                                </a:lnTo>
                                <a:lnTo>
                                  <a:pt x="199" y="341"/>
                                </a:lnTo>
                                <a:lnTo>
                                  <a:pt x="204" y="338"/>
                                </a:lnTo>
                                <a:lnTo>
                                  <a:pt x="209" y="337"/>
                                </a:lnTo>
                                <a:lnTo>
                                  <a:pt x="219" y="335"/>
                                </a:lnTo>
                                <a:lnTo>
                                  <a:pt x="237" y="326"/>
                                </a:lnTo>
                                <a:lnTo>
                                  <a:pt x="250" y="318"/>
                                </a:lnTo>
                                <a:lnTo>
                                  <a:pt x="254" y="315"/>
                                </a:lnTo>
                                <a:lnTo>
                                  <a:pt x="258" y="311"/>
                                </a:lnTo>
                                <a:lnTo>
                                  <a:pt x="266" y="304"/>
                                </a:lnTo>
                                <a:lnTo>
                                  <a:pt x="282" y="285"/>
                                </a:lnTo>
                                <a:lnTo>
                                  <a:pt x="293" y="264"/>
                                </a:lnTo>
                                <a:lnTo>
                                  <a:pt x="296" y="257"/>
                                </a:lnTo>
                                <a:lnTo>
                                  <a:pt x="298" y="251"/>
                                </a:lnTo>
                                <a:lnTo>
                                  <a:pt x="302" y="239"/>
                                </a:lnTo>
                                <a:lnTo>
                                  <a:pt x="308" y="211"/>
                                </a:lnTo>
                                <a:lnTo>
                                  <a:pt x="309" y="179"/>
                                </a:lnTo>
                                <a:lnTo>
                                  <a:pt x="311" y="170"/>
                                </a:lnTo>
                                <a:lnTo>
                                  <a:pt x="309" y="159"/>
                                </a:lnTo>
                                <a:lnTo>
                                  <a:pt x="308" y="137"/>
                                </a:lnTo>
                                <a:lnTo>
                                  <a:pt x="301" y="99"/>
                                </a:lnTo>
                                <a:lnTo>
                                  <a:pt x="286" y="69"/>
                                </a:lnTo>
                                <a:lnTo>
                                  <a:pt x="282" y="61"/>
                                </a:lnTo>
                                <a:lnTo>
                                  <a:pt x="276" y="56"/>
                                </a:lnTo>
                                <a:lnTo>
                                  <a:pt x="266" y="45"/>
                                </a:lnTo>
                                <a:lnTo>
                                  <a:pt x="242" y="26"/>
                                </a:lnTo>
                                <a:lnTo>
                                  <a:pt x="218" y="13"/>
                                </a:lnTo>
                                <a:lnTo>
                                  <a:pt x="212" y="10"/>
                                </a:lnTo>
                                <a:lnTo>
                                  <a:pt x="206" y="8"/>
                                </a:lnTo>
                                <a:lnTo>
                                  <a:pt x="194" y="6"/>
                                </a:lnTo>
                                <a:lnTo>
                                  <a:pt x="165" y="3"/>
                                </a:lnTo>
                                <a:lnTo>
                                  <a:pt x="127" y="1"/>
                                </a:lnTo>
                                <a:lnTo>
                                  <a:pt x="117" y="0"/>
                                </a:lnTo>
                                <a:lnTo>
                                  <a:pt x="0" y="0"/>
                                </a:lnTo>
                                <a:lnTo>
                                  <a:pt x="0" y="346"/>
                                </a:lnTo>
                                <a:lnTo>
                                  <a:pt x="0" y="34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Freeform 62"/>
                        <wps:cNvSpPr>
                          <a:spLocks noEditPoints="1"/>
                        </wps:cNvSpPr>
                        <wps:spPr bwMode="auto">
                          <a:xfrm>
                            <a:off x="2081530" y="1056640"/>
                            <a:ext cx="111125" cy="143510"/>
                          </a:xfrm>
                          <a:custGeom>
                            <a:avLst/>
                            <a:gdLst>
                              <a:gd name="T0" fmla="*/ 0 w 524"/>
                              <a:gd name="T1" fmla="*/ 451 h 451"/>
                              <a:gd name="T2" fmla="*/ 216 w 524"/>
                              <a:gd name="T3" fmla="*/ 0 h 451"/>
                              <a:gd name="T4" fmla="*/ 296 w 524"/>
                              <a:gd name="T5" fmla="*/ 0 h 451"/>
                              <a:gd name="T6" fmla="*/ 524 w 524"/>
                              <a:gd name="T7" fmla="*/ 451 h 451"/>
                              <a:gd name="T8" fmla="*/ 441 w 524"/>
                              <a:gd name="T9" fmla="*/ 451 h 451"/>
                              <a:gd name="T10" fmla="*/ 375 w 524"/>
                              <a:gd name="T11" fmla="*/ 315 h 451"/>
                              <a:gd name="T12" fmla="*/ 140 w 524"/>
                              <a:gd name="T13" fmla="*/ 315 h 451"/>
                              <a:gd name="T14" fmla="*/ 79 w 524"/>
                              <a:gd name="T15" fmla="*/ 451 h 451"/>
                              <a:gd name="T16" fmla="*/ 0 w 524"/>
                              <a:gd name="T17" fmla="*/ 451 h 451"/>
                              <a:gd name="T18" fmla="*/ 0 w 524"/>
                              <a:gd name="T19" fmla="*/ 451 h 451"/>
                              <a:gd name="T20" fmla="*/ 162 w 524"/>
                              <a:gd name="T21" fmla="*/ 266 h 451"/>
                              <a:gd name="T22" fmla="*/ 352 w 524"/>
                              <a:gd name="T23" fmla="*/ 266 h 451"/>
                              <a:gd name="T24" fmla="*/ 293 w 524"/>
                              <a:gd name="T25" fmla="*/ 142 h 451"/>
                              <a:gd name="T26" fmla="*/ 289 w 524"/>
                              <a:gd name="T27" fmla="*/ 133 h 451"/>
                              <a:gd name="T28" fmla="*/ 280 w 524"/>
                              <a:gd name="T29" fmla="*/ 114 h 451"/>
                              <a:gd name="T30" fmla="*/ 267 w 524"/>
                              <a:gd name="T31" fmla="*/ 83 h 451"/>
                              <a:gd name="T32" fmla="*/ 255 w 524"/>
                              <a:gd name="T33" fmla="*/ 54 h 451"/>
                              <a:gd name="T34" fmla="*/ 254 w 524"/>
                              <a:gd name="T35" fmla="*/ 47 h 451"/>
                              <a:gd name="T36" fmla="*/ 251 w 524"/>
                              <a:gd name="T37" fmla="*/ 56 h 451"/>
                              <a:gd name="T38" fmla="*/ 247 w 524"/>
                              <a:gd name="T39" fmla="*/ 70 h 451"/>
                              <a:gd name="T40" fmla="*/ 237 w 524"/>
                              <a:gd name="T41" fmla="*/ 99 h 451"/>
                              <a:gd name="T42" fmla="*/ 226 w 524"/>
                              <a:gd name="T43" fmla="*/ 127 h 451"/>
                              <a:gd name="T44" fmla="*/ 223 w 524"/>
                              <a:gd name="T45" fmla="*/ 135 h 451"/>
                              <a:gd name="T46" fmla="*/ 162 w 524"/>
                              <a:gd name="T47" fmla="*/ 266 h 451"/>
                              <a:gd name="T48" fmla="*/ 162 w 524"/>
                              <a:gd name="T49" fmla="*/ 266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24" h="451">
                                <a:moveTo>
                                  <a:pt x="0" y="451"/>
                                </a:moveTo>
                                <a:lnTo>
                                  <a:pt x="216" y="0"/>
                                </a:lnTo>
                                <a:lnTo>
                                  <a:pt x="296" y="0"/>
                                </a:lnTo>
                                <a:lnTo>
                                  <a:pt x="524" y="451"/>
                                </a:lnTo>
                                <a:lnTo>
                                  <a:pt x="441" y="451"/>
                                </a:lnTo>
                                <a:lnTo>
                                  <a:pt x="375" y="315"/>
                                </a:lnTo>
                                <a:lnTo>
                                  <a:pt x="140" y="315"/>
                                </a:lnTo>
                                <a:lnTo>
                                  <a:pt x="79" y="451"/>
                                </a:lnTo>
                                <a:lnTo>
                                  <a:pt x="0" y="451"/>
                                </a:lnTo>
                                <a:lnTo>
                                  <a:pt x="0" y="451"/>
                                </a:lnTo>
                                <a:close/>
                                <a:moveTo>
                                  <a:pt x="162" y="266"/>
                                </a:moveTo>
                                <a:lnTo>
                                  <a:pt x="352" y="266"/>
                                </a:lnTo>
                                <a:lnTo>
                                  <a:pt x="293" y="142"/>
                                </a:lnTo>
                                <a:lnTo>
                                  <a:pt x="289" y="133"/>
                                </a:lnTo>
                                <a:lnTo>
                                  <a:pt x="280" y="114"/>
                                </a:lnTo>
                                <a:lnTo>
                                  <a:pt x="267" y="83"/>
                                </a:lnTo>
                                <a:lnTo>
                                  <a:pt x="255" y="54"/>
                                </a:lnTo>
                                <a:lnTo>
                                  <a:pt x="254" y="47"/>
                                </a:lnTo>
                                <a:lnTo>
                                  <a:pt x="251" y="56"/>
                                </a:lnTo>
                                <a:lnTo>
                                  <a:pt x="247" y="70"/>
                                </a:lnTo>
                                <a:lnTo>
                                  <a:pt x="237" y="99"/>
                                </a:lnTo>
                                <a:lnTo>
                                  <a:pt x="226" y="127"/>
                                </a:lnTo>
                                <a:lnTo>
                                  <a:pt x="223" y="135"/>
                                </a:lnTo>
                                <a:lnTo>
                                  <a:pt x="162" y="266"/>
                                </a:lnTo>
                                <a:lnTo>
                                  <a:pt x="162" y="2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63"/>
                        <wps:cNvSpPr>
                          <a:spLocks/>
                        </wps:cNvSpPr>
                        <wps:spPr bwMode="auto">
                          <a:xfrm>
                            <a:off x="2081530" y="1056640"/>
                            <a:ext cx="111125" cy="143510"/>
                          </a:xfrm>
                          <a:custGeom>
                            <a:avLst/>
                            <a:gdLst>
                              <a:gd name="T0" fmla="*/ 0 w 524"/>
                              <a:gd name="T1" fmla="*/ 451 h 451"/>
                              <a:gd name="T2" fmla="*/ 216 w 524"/>
                              <a:gd name="T3" fmla="*/ 0 h 451"/>
                              <a:gd name="T4" fmla="*/ 296 w 524"/>
                              <a:gd name="T5" fmla="*/ 0 h 451"/>
                              <a:gd name="T6" fmla="*/ 524 w 524"/>
                              <a:gd name="T7" fmla="*/ 451 h 451"/>
                              <a:gd name="T8" fmla="*/ 441 w 524"/>
                              <a:gd name="T9" fmla="*/ 451 h 451"/>
                              <a:gd name="T10" fmla="*/ 375 w 524"/>
                              <a:gd name="T11" fmla="*/ 315 h 451"/>
                              <a:gd name="T12" fmla="*/ 140 w 524"/>
                              <a:gd name="T13" fmla="*/ 315 h 451"/>
                              <a:gd name="T14" fmla="*/ 79 w 524"/>
                              <a:gd name="T15" fmla="*/ 451 h 451"/>
                              <a:gd name="T16" fmla="*/ 0 w 524"/>
                              <a:gd name="T17" fmla="*/ 451 h 451"/>
                              <a:gd name="T18" fmla="*/ 0 w 524"/>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24" h="451">
                                <a:moveTo>
                                  <a:pt x="0" y="451"/>
                                </a:moveTo>
                                <a:lnTo>
                                  <a:pt x="216" y="0"/>
                                </a:lnTo>
                                <a:lnTo>
                                  <a:pt x="296" y="0"/>
                                </a:lnTo>
                                <a:lnTo>
                                  <a:pt x="524" y="451"/>
                                </a:lnTo>
                                <a:lnTo>
                                  <a:pt x="441" y="451"/>
                                </a:lnTo>
                                <a:lnTo>
                                  <a:pt x="375" y="315"/>
                                </a:lnTo>
                                <a:lnTo>
                                  <a:pt x="140" y="315"/>
                                </a:lnTo>
                                <a:lnTo>
                                  <a:pt x="79"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Freeform 64"/>
                        <wps:cNvSpPr>
                          <a:spLocks/>
                        </wps:cNvSpPr>
                        <wps:spPr bwMode="auto">
                          <a:xfrm>
                            <a:off x="2115820" y="1071880"/>
                            <a:ext cx="40005" cy="69215"/>
                          </a:xfrm>
                          <a:custGeom>
                            <a:avLst/>
                            <a:gdLst>
                              <a:gd name="T0" fmla="*/ 0 w 190"/>
                              <a:gd name="T1" fmla="*/ 219 h 219"/>
                              <a:gd name="T2" fmla="*/ 190 w 190"/>
                              <a:gd name="T3" fmla="*/ 219 h 219"/>
                              <a:gd name="T4" fmla="*/ 131 w 190"/>
                              <a:gd name="T5" fmla="*/ 95 h 219"/>
                              <a:gd name="T6" fmla="*/ 127 w 190"/>
                              <a:gd name="T7" fmla="*/ 86 h 219"/>
                              <a:gd name="T8" fmla="*/ 118 w 190"/>
                              <a:gd name="T9" fmla="*/ 67 h 219"/>
                              <a:gd name="T10" fmla="*/ 105 w 190"/>
                              <a:gd name="T11" fmla="*/ 36 h 219"/>
                              <a:gd name="T12" fmla="*/ 93 w 190"/>
                              <a:gd name="T13" fmla="*/ 7 h 219"/>
                              <a:gd name="T14" fmla="*/ 92 w 190"/>
                              <a:gd name="T15" fmla="*/ 0 h 219"/>
                              <a:gd name="T16" fmla="*/ 89 w 190"/>
                              <a:gd name="T17" fmla="*/ 9 h 219"/>
                              <a:gd name="T18" fmla="*/ 85 w 190"/>
                              <a:gd name="T19" fmla="*/ 23 h 219"/>
                              <a:gd name="T20" fmla="*/ 75 w 190"/>
                              <a:gd name="T21" fmla="*/ 52 h 219"/>
                              <a:gd name="T22" fmla="*/ 64 w 190"/>
                              <a:gd name="T23" fmla="*/ 80 h 219"/>
                              <a:gd name="T24" fmla="*/ 61 w 190"/>
                              <a:gd name="T25" fmla="*/ 88 h 219"/>
                              <a:gd name="T26" fmla="*/ 0 w 190"/>
                              <a:gd name="T27" fmla="*/ 219 h 219"/>
                              <a:gd name="T28" fmla="*/ 0 w 190"/>
                              <a:gd name="T29" fmla="*/ 219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90" h="219">
                                <a:moveTo>
                                  <a:pt x="0" y="219"/>
                                </a:moveTo>
                                <a:lnTo>
                                  <a:pt x="190" y="219"/>
                                </a:lnTo>
                                <a:lnTo>
                                  <a:pt x="131" y="95"/>
                                </a:lnTo>
                                <a:lnTo>
                                  <a:pt x="127" y="86"/>
                                </a:lnTo>
                                <a:lnTo>
                                  <a:pt x="118" y="67"/>
                                </a:lnTo>
                                <a:lnTo>
                                  <a:pt x="105" y="36"/>
                                </a:lnTo>
                                <a:lnTo>
                                  <a:pt x="93" y="7"/>
                                </a:lnTo>
                                <a:lnTo>
                                  <a:pt x="92" y="0"/>
                                </a:lnTo>
                                <a:lnTo>
                                  <a:pt x="89" y="9"/>
                                </a:lnTo>
                                <a:lnTo>
                                  <a:pt x="85" y="23"/>
                                </a:lnTo>
                                <a:lnTo>
                                  <a:pt x="75" y="52"/>
                                </a:lnTo>
                                <a:lnTo>
                                  <a:pt x="64" y="80"/>
                                </a:lnTo>
                                <a:lnTo>
                                  <a:pt x="61" y="88"/>
                                </a:lnTo>
                                <a:lnTo>
                                  <a:pt x="0" y="219"/>
                                </a:lnTo>
                                <a:lnTo>
                                  <a:pt x="0" y="21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Line 65"/>
                        <wps:cNvCnPr>
                          <a:cxnSpLocks noChangeShapeType="1"/>
                        </wps:cNvCnPr>
                        <wps:spPr bwMode="auto">
                          <a:xfrm flipV="1">
                            <a:off x="299085" y="-261620"/>
                            <a:ext cx="635" cy="109410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7" name="Line 66"/>
                        <wps:cNvCnPr>
                          <a:cxnSpLocks noChangeShapeType="1"/>
                        </wps:cNvCnPr>
                        <wps:spPr bwMode="auto">
                          <a:xfrm flipV="1">
                            <a:off x="843280" y="-261620"/>
                            <a:ext cx="635" cy="109410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8" name="Line 67"/>
                        <wps:cNvCnPr>
                          <a:cxnSpLocks noChangeShapeType="1"/>
                        </wps:cNvCnPr>
                        <wps:spPr bwMode="auto">
                          <a:xfrm flipV="1">
                            <a:off x="1604010" y="-261620"/>
                            <a:ext cx="635" cy="109410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9" name="Line 68"/>
                        <wps:cNvCnPr>
                          <a:cxnSpLocks noChangeShapeType="1"/>
                        </wps:cNvCnPr>
                        <wps:spPr bwMode="auto">
                          <a:xfrm flipV="1">
                            <a:off x="2147570" y="-261620"/>
                            <a:ext cx="635" cy="109410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0" name="Freeform 69"/>
                        <wps:cNvSpPr>
                          <a:spLocks/>
                        </wps:cNvSpPr>
                        <wps:spPr bwMode="auto">
                          <a:xfrm>
                            <a:off x="634365" y="2773045"/>
                            <a:ext cx="104140" cy="147955"/>
                          </a:xfrm>
                          <a:custGeom>
                            <a:avLst/>
                            <a:gdLst>
                              <a:gd name="T0" fmla="*/ 493 w 493"/>
                              <a:gd name="T1" fmla="*/ 315 h 466"/>
                              <a:gd name="T2" fmla="*/ 478 w 493"/>
                              <a:gd name="T3" fmla="*/ 351 h 466"/>
                              <a:gd name="T4" fmla="*/ 418 w 493"/>
                              <a:gd name="T5" fmla="*/ 421 h 466"/>
                              <a:gd name="T6" fmla="*/ 398 w 493"/>
                              <a:gd name="T7" fmla="*/ 434 h 466"/>
                              <a:gd name="T8" fmla="*/ 329 w 493"/>
                              <a:gd name="T9" fmla="*/ 460 h 466"/>
                              <a:gd name="T10" fmla="*/ 262 w 493"/>
                              <a:gd name="T11" fmla="*/ 466 h 466"/>
                              <a:gd name="T12" fmla="*/ 219 w 493"/>
                              <a:gd name="T13" fmla="*/ 465 h 466"/>
                              <a:gd name="T14" fmla="*/ 124 w 493"/>
                              <a:gd name="T15" fmla="*/ 441 h 466"/>
                              <a:gd name="T16" fmla="*/ 105 w 493"/>
                              <a:gd name="T17" fmla="*/ 432 h 466"/>
                              <a:gd name="T18" fmla="*/ 57 w 493"/>
                              <a:gd name="T19" fmla="*/ 394 h 466"/>
                              <a:gd name="T20" fmla="*/ 29 w 493"/>
                              <a:gd name="T21" fmla="*/ 351 h 466"/>
                              <a:gd name="T22" fmla="*/ 16 w 493"/>
                              <a:gd name="T23" fmla="*/ 322 h 466"/>
                              <a:gd name="T24" fmla="*/ 0 w 493"/>
                              <a:gd name="T25" fmla="*/ 241 h 466"/>
                              <a:gd name="T26" fmla="*/ 0 w 493"/>
                              <a:gd name="T27" fmla="*/ 219 h 466"/>
                              <a:gd name="T28" fmla="*/ 10 w 493"/>
                              <a:gd name="T29" fmla="*/ 154 h 466"/>
                              <a:gd name="T30" fmla="*/ 34 w 493"/>
                              <a:gd name="T31" fmla="*/ 107 h 466"/>
                              <a:gd name="T32" fmla="*/ 51 w 493"/>
                              <a:gd name="T33" fmla="*/ 83 h 466"/>
                              <a:gd name="T34" fmla="*/ 117 w 493"/>
                              <a:gd name="T35" fmla="*/ 33 h 466"/>
                              <a:gd name="T36" fmla="*/ 137 w 493"/>
                              <a:gd name="T37" fmla="*/ 24 h 466"/>
                              <a:gd name="T38" fmla="*/ 203 w 493"/>
                              <a:gd name="T39" fmla="*/ 6 h 466"/>
                              <a:gd name="T40" fmla="*/ 264 w 493"/>
                              <a:gd name="T41" fmla="*/ 0 h 466"/>
                              <a:gd name="T42" fmla="*/ 303 w 493"/>
                              <a:gd name="T43" fmla="*/ 2 h 466"/>
                              <a:gd name="T44" fmla="*/ 394 w 493"/>
                              <a:gd name="T45" fmla="*/ 29 h 466"/>
                              <a:gd name="T46" fmla="*/ 413 w 493"/>
                              <a:gd name="T47" fmla="*/ 41 h 466"/>
                              <a:gd name="T48" fmla="*/ 458 w 493"/>
                              <a:gd name="T49" fmla="*/ 85 h 466"/>
                              <a:gd name="T50" fmla="*/ 484 w 493"/>
                              <a:gd name="T51" fmla="*/ 132 h 466"/>
                              <a:gd name="T52" fmla="*/ 407 w 493"/>
                              <a:gd name="T53" fmla="*/ 139 h 466"/>
                              <a:gd name="T54" fmla="*/ 382 w 493"/>
                              <a:gd name="T55" fmla="*/ 98 h 466"/>
                              <a:gd name="T56" fmla="*/ 354 w 493"/>
                              <a:gd name="T57" fmla="*/ 74 h 466"/>
                              <a:gd name="T58" fmla="*/ 334 w 493"/>
                              <a:gd name="T59" fmla="*/ 65 h 466"/>
                              <a:gd name="T60" fmla="*/ 270 w 493"/>
                              <a:gd name="T61" fmla="*/ 52 h 466"/>
                              <a:gd name="T62" fmla="*/ 249 w 493"/>
                              <a:gd name="T63" fmla="*/ 52 h 466"/>
                              <a:gd name="T64" fmla="*/ 194 w 493"/>
                              <a:gd name="T65" fmla="*/ 60 h 466"/>
                              <a:gd name="T66" fmla="*/ 155 w 493"/>
                              <a:gd name="T67" fmla="*/ 76 h 466"/>
                              <a:gd name="T68" fmla="*/ 134 w 493"/>
                              <a:gd name="T69" fmla="*/ 90 h 466"/>
                              <a:gd name="T70" fmla="*/ 96 w 493"/>
                              <a:gd name="T71" fmla="*/ 138 h 466"/>
                              <a:gd name="T72" fmla="*/ 90 w 493"/>
                              <a:gd name="T73" fmla="*/ 151 h 466"/>
                              <a:gd name="T74" fmla="*/ 79 w 493"/>
                              <a:gd name="T75" fmla="*/ 193 h 466"/>
                              <a:gd name="T76" fmla="*/ 77 w 493"/>
                              <a:gd name="T77" fmla="*/ 229 h 466"/>
                              <a:gd name="T78" fmla="*/ 77 w 493"/>
                              <a:gd name="T79" fmla="*/ 258 h 466"/>
                              <a:gd name="T80" fmla="*/ 93 w 493"/>
                              <a:gd name="T81" fmla="*/ 322 h 466"/>
                              <a:gd name="T82" fmla="*/ 101 w 493"/>
                              <a:gd name="T83" fmla="*/ 338 h 466"/>
                              <a:gd name="T84" fmla="*/ 128 w 493"/>
                              <a:gd name="T85" fmla="*/ 373 h 466"/>
                              <a:gd name="T86" fmla="*/ 160 w 493"/>
                              <a:gd name="T87" fmla="*/ 394 h 466"/>
                              <a:gd name="T88" fmla="*/ 182 w 493"/>
                              <a:gd name="T89" fmla="*/ 404 h 466"/>
                              <a:gd name="T90" fmla="*/ 248 w 493"/>
                              <a:gd name="T91" fmla="*/ 415 h 466"/>
                              <a:gd name="T92" fmla="*/ 265 w 493"/>
                              <a:gd name="T93" fmla="*/ 415 h 466"/>
                              <a:gd name="T94" fmla="*/ 321 w 493"/>
                              <a:gd name="T95" fmla="*/ 406 h 466"/>
                              <a:gd name="T96" fmla="*/ 360 w 493"/>
                              <a:gd name="T97" fmla="*/ 387 h 466"/>
                              <a:gd name="T98" fmla="*/ 379 w 493"/>
                              <a:gd name="T99" fmla="*/ 371 h 466"/>
                              <a:gd name="T100" fmla="*/ 417 w 493"/>
                              <a:gd name="T101" fmla="*/ 309 h 466"/>
                              <a:gd name="T102" fmla="*/ 420 w 493"/>
                              <a:gd name="T103" fmla="*/ 300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493" h="466">
                                <a:moveTo>
                                  <a:pt x="420" y="300"/>
                                </a:moveTo>
                                <a:lnTo>
                                  <a:pt x="493" y="315"/>
                                </a:lnTo>
                                <a:lnTo>
                                  <a:pt x="488" y="328"/>
                                </a:lnTo>
                                <a:lnTo>
                                  <a:pt x="478" y="351"/>
                                </a:lnTo>
                                <a:lnTo>
                                  <a:pt x="452" y="390"/>
                                </a:lnTo>
                                <a:lnTo>
                                  <a:pt x="418" y="421"/>
                                </a:lnTo>
                                <a:lnTo>
                                  <a:pt x="410" y="427"/>
                                </a:lnTo>
                                <a:lnTo>
                                  <a:pt x="398" y="434"/>
                                </a:lnTo>
                                <a:lnTo>
                                  <a:pt x="376" y="445"/>
                                </a:lnTo>
                                <a:lnTo>
                                  <a:pt x="329" y="460"/>
                                </a:lnTo>
                                <a:lnTo>
                                  <a:pt x="276" y="466"/>
                                </a:lnTo>
                                <a:lnTo>
                                  <a:pt x="262" y="466"/>
                                </a:lnTo>
                                <a:lnTo>
                                  <a:pt x="246" y="466"/>
                                </a:lnTo>
                                <a:lnTo>
                                  <a:pt x="219" y="465"/>
                                </a:lnTo>
                                <a:lnTo>
                                  <a:pt x="168" y="457"/>
                                </a:lnTo>
                                <a:lnTo>
                                  <a:pt x="124" y="441"/>
                                </a:lnTo>
                                <a:lnTo>
                                  <a:pt x="115" y="437"/>
                                </a:lnTo>
                                <a:lnTo>
                                  <a:pt x="105" y="432"/>
                                </a:lnTo>
                                <a:lnTo>
                                  <a:pt x="87" y="421"/>
                                </a:lnTo>
                                <a:lnTo>
                                  <a:pt x="57" y="394"/>
                                </a:lnTo>
                                <a:lnTo>
                                  <a:pt x="34" y="360"/>
                                </a:lnTo>
                                <a:lnTo>
                                  <a:pt x="29" y="351"/>
                                </a:lnTo>
                                <a:lnTo>
                                  <a:pt x="23" y="341"/>
                                </a:lnTo>
                                <a:lnTo>
                                  <a:pt x="16" y="322"/>
                                </a:lnTo>
                                <a:lnTo>
                                  <a:pt x="4" y="282"/>
                                </a:lnTo>
                                <a:lnTo>
                                  <a:pt x="0" y="241"/>
                                </a:lnTo>
                                <a:lnTo>
                                  <a:pt x="0" y="229"/>
                                </a:lnTo>
                                <a:lnTo>
                                  <a:pt x="0" y="219"/>
                                </a:lnTo>
                                <a:lnTo>
                                  <a:pt x="1" y="195"/>
                                </a:lnTo>
                                <a:lnTo>
                                  <a:pt x="10" y="154"/>
                                </a:lnTo>
                                <a:lnTo>
                                  <a:pt x="28" y="116"/>
                                </a:lnTo>
                                <a:lnTo>
                                  <a:pt x="34" y="107"/>
                                </a:lnTo>
                                <a:lnTo>
                                  <a:pt x="38" y="99"/>
                                </a:lnTo>
                                <a:lnTo>
                                  <a:pt x="51" y="83"/>
                                </a:lnTo>
                                <a:lnTo>
                                  <a:pt x="80" y="55"/>
                                </a:lnTo>
                                <a:lnTo>
                                  <a:pt x="117" y="33"/>
                                </a:lnTo>
                                <a:lnTo>
                                  <a:pt x="127" y="28"/>
                                </a:lnTo>
                                <a:lnTo>
                                  <a:pt x="137" y="24"/>
                                </a:lnTo>
                                <a:lnTo>
                                  <a:pt x="159" y="16"/>
                                </a:lnTo>
                                <a:lnTo>
                                  <a:pt x="203" y="6"/>
                                </a:lnTo>
                                <a:lnTo>
                                  <a:pt x="251" y="1"/>
                                </a:lnTo>
                                <a:lnTo>
                                  <a:pt x="264" y="0"/>
                                </a:lnTo>
                                <a:lnTo>
                                  <a:pt x="277" y="1"/>
                                </a:lnTo>
                                <a:lnTo>
                                  <a:pt x="303" y="2"/>
                                </a:lnTo>
                                <a:lnTo>
                                  <a:pt x="351" y="12"/>
                                </a:lnTo>
                                <a:lnTo>
                                  <a:pt x="394" y="29"/>
                                </a:lnTo>
                                <a:lnTo>
                                  <a:pt x="404" y="34"/>
                                </a:lnTo>
                                <a:lnTo>
                                  <a:pt x="413" y="41"/>
                                </a:lnTo>
                                <a:lnTo>
                                  <a:pt x="430" y="54"/>
                                </a:lnTo>
                                <a:lnTo>
                                  <a:pt x="458" y="85"/>
                                </a:lnTo>
                                <a:lnTo>
                                  <a:pt x="480" y="122"/>
                                </a:lnTo>
                                <a:lnTo>
                                  <a:pt x="484" y="132"/>
                                </a:lnTo>
                                <a:lnTo>
                                  <a:pt x="411" y="146"/>
                                </a:lnTo>
                                <a:lnTo>
                                  <a:pt x="407" y="139"/>
                                </a:lnTo>
                                <a:lnTo>
                                  <a:pt x="399" y="123"/>
                                </a:lnTo>
                                <a:lnTo>
                                  <a:pt x="382" y="98"/>
                                </a:lnTo>
                                <a:lnTo>
                                  <a:pt x="360" y="79"/>
                                </a:lnTo>
                                <a:lnTo>
                                  <a:pt x="354" y="74"/>
                                </a:lnTo>
                                <a:lnTo>
                                  <a:pt x="347" y="70"/>
                                </a:lnTo>
                                <a:lnTo>
                                  <a:pt x="334" y="65"/>
                                </a:lnTo>
                                <a:lnTo>
                                  <a:pt x="305" y="55"/>
                                </a:lnTo>
                                <a:lnTo>
                                  <a:pt x="270" y="52"/>
                                </a:lnTo>
                                <a:lnTo>
                                  <a:pt x="261" y="50"/>
                                </a:lnTo>
                                <a:lnTo>
                                  <a:pt x="249" y="52"/>
                                </a:lnTo>
                                <a:lnTo>
                                  <a:pt x="230" y="53"/>
                                </a:lnTo>
                                <a:lnTo>
                                  <a:pt x="194" y="60"/>
                                </a:lnTo>
                                <a:lnTo>
                                  <a:pt x="162" y="73"/>
                                </a:lnTo>
                                <a:lnTo>
                                  <a:pt x="155" y="76"/>
                                </a:lnTo>
                                <a:lnTo>
                                  <a:pt x="147" y="81"/>
                                </a:lnTo>
                                <a:lnTo>
                                  <a:pt x="134" y="90"/>
                                </a:lnTo>
                                <a:lnTo>
                                  <a:pt x="112" y="112"/>
                                </a:lnTo>
                                <a:lnTo>
                                  <a:pt x="96" y="138"/>
                                </a:lnTo>
                                <a:lnTo>
                                  <a:pt x="93" y="143"/>
                                </a:lnTo>
                                <a:lnTo>
                                  <a:pt x="90" y="151"/>
                                </a:lnTo>
                                <a:lnTo>
                                  <a:pt x="86" y="165"/>
                                </a:lnTo>
                                <a:lnTo>
                                  <a:pt x="79" y="193"/>
                                </a:lnTo>
                                <a:lnTo>
                                  <a:pt x="77" y="222"/>
                                </a:lnTo>
                                <a:lnTo>
                                  <a:pt x="77" y="229"/>
                                </a:lnTo>
                                <a:lnTo>
                                  <a:pt x="77" y="240"/>
                                </a:lnTo>
                                <a:lnTo>
                                  <a:pt x="77" y="258"/>
                                </a:lnTo>
                                <a:lnTo>
                                  <a:pt x="83" y="292"/>
                                </a:lnTo>
                                <a:lnTo>
                                  <a:pt x="93" y="322"/>
                                </a:lnTo>
                                <a:lnTo>
                                  <a:pt x="98" y="330"/>
                                </a:lnTo>
                                <a:lnTo>
                                  <a:pt x="101" y="338"/>
                                </a:lnTo>
                                <a:lnTo>
                                  <a:pt x="108" y="351"/>
                                </a:lnTo>
                                <a:lnTo>
                                  <a:pt x="128" y="373"/>
                                </a:lnTo>
                                <a:lnTo>
                                  <a:pt x="153" y="391"/>
                                </a:lnTo>
                                <a:lnTo>
                                  <a:pt x="160" y="394"/>
                                </a:lnTo>
                                <a:lnTo>
                                  <a:pt x="168" y="398"/>
                                </a:lnTo>
                                <a:lnTo>
                                  <a:pt x="182" y="404"/>
                                </a:lnTo>
                                <a:lnTo>
                                  <a:pt x="214" y="412"/>
                                </a:lnTo>
                                <a:lnTo>
                                  <a:pt x="248" y="415"/>
                                </a:lnTo>
                                <a:lnTo>
                                  <a:pt x="257" y="415"/>
                                </a:lnTo>
                                <a:lnTo>
                                  <a:pt x="265" y="415"/>
                                </a:lnTo>
                                <a:lnTo>
                                  <a:pt x="286" y="414"/>
                                </a:lnTo>
                                <a:lnTo>
                                  <a:pt x="321" y="406"/>
                                </a:lnTo>
                                <a:lnTo>
                                  <a:pt x="353" y="392"/>
                                </a:lnTo>
                                <a:lnTo>
                                  <a:pt x="360" y="387"/>
                                </a:lnTo>
                                <a:lnTo>
                                  <a:pt x="366" y="383"/>
                                </a:lnTo>
                                <a:lnTo>
                                  <a:pt x="379" y="371"/>
                                </a:lnTo>
                                <a:lnTo>
                                  <a:pt x="401" y="344"/>
                                </a:lnTo>
                                <a:lnTo>
                                  <a:pt x="417" y="309"/>
                                </a:lnTo>
                                <a:lnTo>
                                  <a:pt x="420" y="300"/>
                                </a:lnTo>
                                <a:lnTo>
                                  <a:pt x="420" y="300"/>
                                </a:lnTo>
                                <a:lnTo>
                                  <a:pt x="420" y="30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81" name="Freeform 70"/>
                        <wps:cNvSpPr>
                          <a:spLocks noEditPoints="1"/>
                        </wps:cNvSpPr>
                        <wps:spPr bwMode="auto">
                          <a:xfrm>
                            <a:off x="767080" y="2773045"/>
                            <a:ext cx="113030" cy="147955"/>
                          </a:xfrm>
                          <a:custGeom>
                            <a:avLst/>
                            <a:gdLst>
                              <a:gd name="T0" fmla="*/ 0 w 535"/>
                              <a:gd name="T1" fmla="*/ 221 h 466"/>
                              <a:gd name="T2" fmla="*/ 25 w 535"/>
                              <a:gd name="T3" fmla="*/ 126 h 466"/>
                              <a:gd name="T4" fmla="*/ 74 w 535"/>
                              <a:gd name="T5" fmla="*/ 63 h 466"/>
                              <a:gd name="T6" fmla="*/ 114 w 535"/>
                              <a:gd name="T7" fmla="*/ 36 h 466"/>
                              <a:gd name="T8" fmla="*/ 246 w 535"/>
                              <a:gd name="T9" fmla="*/ 1 h 466"/>
                              <a:gd name="T10" fmla="*/ 278 w 535"/>
                              <a:gd name="T11" fmla="*/ 1 h 466"/>
                              <a:gd name="T12" fmla="*/ 351 w 535"/>
                              <a:gd name="T13" fmla="*/ 10 h 466"/>
                              <a:gd name="T14" fmla="*/ 407 w 535"/>
                              <a:gd name="T15" fmla="*/ 30 h 466"/>
                              <a:gd name="T16" fmla="*/ 436 w 535"/>
                              <a:gd name="T17" fmla="*/ 47 h 466"/>
                              <a:gd name="T18" fmla="*/ 495 w 535"/>
                              <a:gd name="T19" fmla="*/ 105 h 466"/>
                              <a:gd name="T20" fmla="*/ 506 w 535"/>
                              <a:gd name="T21" fmla="*/ 122 h 466"/>
                              <a:gd name="T22" fmla="*/ 529 w 535"/>
                              <a:gd name="T23" fmla="*/ 180 h 466"/>
                              <a:gd name="T24" fmla="*/ 535 w 535"/>
                              <a:gd name="T25" fmla="*/ 234 h 466"/>
                              <a:gd name="T26" fmla="*/ 532 w 535"/>
                              <a:gd name="T27" fmla="*/ 268 h 466"/>
                              <a:gd name="T28" fmla="*/ 504 w 535"/>
                              <a:gd name="T29" fmla="*/ 348 h 466"/>
                              <a:gd name="T30" fmla="*/ 494 w 535"/>
                              <a:gd name="T31" fmla="*/ 366 h 466"/>
                              <a:gd name="T32" fmla="*/ 450 w 535"/>
                              <a:gd name="T33" fmla="*/ 411 h 466"/>
                              <a:gd name="T34" fmla="*/ 402 w 535"/>
                              <a:gd name="T35" fmla="*/ 438 h 466"/>
                              <a:gd name="T36" fmla="*/ 370 w 535"/>
                              <a:gd name="T37" fmla="*/ 451 h 466"/>
                              <a:gd name="T38" fmla="*/ 278 w 535"/>
                              <a:gd name="T39" fmla="*/ 466 h 466"/>
                              <a:gd name="T40" fmla="*/ 253 w 535"/>
                              <a:gd name="T41" fmla="*/ 466 h 466"/>
                              <a:gd name="T42" fmla="*/ 179 w 535"/>
                              <a:gd name="T43" fmla="*/ 457 h 466"/>
                              <a:gd name="T44" fmla="*/ 125 w 535"/>
                              <a:gd name="T45" fmla="*/ 435 h 466"/>
                              <a:gd name="T46" fmla="*/ 96 w 535"/>
                              <a:gd name="T47" fmla="*/ 419 h 466"/>
                              <a:gd name="T48" fmla="*/ 36 w 535"/>
                              <a:gd name="T49" fmla="*/ 361 h 466"/>
                              <a:gd name="T50" fmla="*/ 26 w 535"/>
                              <a:gd name="T51" fmla="*/ 344 h 466"/>
                              <a:gd name="T52" fmla="*/ 4 w 535"/>
                              <a:gd name="T53" fmla="*/ 288 h 466"/>
                              <a:gd name="T54" fmla="*/ 0 w 535"/>
                              <a:gd name="T55" fmla="*/ 239 h 466"/>
                              <a:gd name="T56" fmla="*/ 0 w 535"/>
                              <a:gd name="T57" fmla="*/ 239 h 466"/>
                              <a:gd name="T58" fmla="*/ 77 w 535"/>
                              <a:gd name="T59" fmla="*/ 254 h 466"/>
                              <a:gd name="T60" fmla="*/ 95 w 535"/>
                              <a:gd name="T61" fmla="*/ 324 h 466"/>
                              <a:gd name="T62" fmla="*/ 131 w 535"/>
                              <a:gd name="T63" fmla="*/ 368 h 466"/>
                              <a:gd name="T64" fmla="*/ 159 w 535"/>
                              <a:gd name="T65" fmla="*/ 390 h 466"/>
                              <a:gd name="T66" fmla="*/ 252 w 535"/>
                              <a:gd name="T67" fmla="*/ 415 h 466"/>
                              <a:gd name="T68" fmla="*/ 280 w 535"/>
                              <a:gd name="T69" fmla="*/ 415 h 466"/>
                              <a:gd name="T70" fmla="*/ 353 w 535"/>
                              <a:gd name="T71" fmla="*/ 400 h 466"/>
                              <a:gd name="T72" fmla="*/ 404 w 535"/>
                              <a:gd name="T73" fmla="*/ 367 h 466"/>
                              <a:gd name="T74" fmla="*/ 427 w 535"/>
                              <a:gd name="T75" fmla="*/ 341 h 466"/>
                              <a:gd name="T76" fmla="*/ 456 w 535"/>
                              <a:gd name="T77" fmla="*/ 248 h 466"/>
                              <a:gd name="T78" fmla="*/ 456 w 535"/>
                              <a:gd name="T79" fmla="*/ 226 h 466"/>
                              <a:gd name="T80" fmla="*/ 449 w 535"/>
                              <a:gd name="T81" fmla="*/ 175 h 466"/>
                              <a:gd name="T82" fmla="*/ 434 w 535"/>
                              <a:gd name="T83" fmla="*/ 138 h 466"/>
                              <a:gd name="T84" fmla="*/ 421 w 535"/>
                              <a:gd name="T85" fmla="*/ 119 h 466"/>
                              <a:gd name="T86" fmla="*/ 373 w 535"/>
                              <a:gd name="T87" fmla="*/ 79 h 466"/>
                              <a:gd name="T88" fmla="*/ 358 w 535"/>
                              <a:gd name="T89" fmla="*/ 70 h 466"/>
                              <a:gd name="T90" fmla="*/ 312 w 535"/>
                              <a:gd name="T91" fmla="*/ 56 h 466"/>
                              <a:gd name="T92" fmla="*/ 268 w 535"/>
                              <a:gd name="T93" fmla="*/ 52 h 466"/>
                              <a:gd name="T94" fmla="*/ 229 w 535"/>
                              <a:gd name="T95" fmla="*/ 55 h 466"/>
                              <a:gd name="T96" fmla="*/ 141 w 535"/>
                              <a:gd name="T97" fmla="*/ 89 h 466"/>
                              <a:gd name="T98" fmla="*/ 122 w 535"/>
                              <a:gd name="T99" fmla="*/ 103 h 466"/>
                              <a:gd name="T100" fmla="*/ 95 w 535"/>
                              <a:gd name="T101" fmla="*/ 142 h 466"/>
                              <a:gd name="T102" fmla="*/ 77 w 535"/>
                              <a:gd name="T103" fmla="*/ 240 h 466"/>
                              <a:gd name="T104" fmla="*/ 77 w 535"/>
                              <a:gd name="T105" fmla="*/ 240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535" h="466">
                                <a:moveTo>
                                  <a:pt x="0" y="239"/>
                                </a:moveTo>
                                <a:lnTo>
                                  <a:pt x="0" y="221"/>
                                </a:lnTo>
                                <a:lnTo>
                                  <a:pt x="4" y="187"/>
                                </a:lnTo>
                                <a:lnTo>
                                  <a:pt x="25" y="126"/>
                                </a:lnTo>
                                <a:lnTo>
                                  <a:pt x="61" y="75"/>
                                </a:lnTo>
                                <a:lnTo>
                                  <a:pt x="74" y="63"/>
                                </a:lnTo>
                                <a:lnTo>
                                  <a:pt x="86" y="54"/>
                                </a:lnTo>
                                <a:lnTo>
                                  <a:pt x="114" y="36"/>
                                </a:lnTo>
                                <a:lnTo>
                                  <a:pt x="175" y="12"/>
                                </a:lnTo>
                                <a:lnTo>
                                  <a:pt x="246" y="1"/>
                                </a:lnTo>
                                <a:lnTo>
                                  <a:pt x="267" y="0"/>
                                </a:lnTo>
                                <a:lnTo>
                                  <a:pt x="278" y="1"/>
                                </a:lnTo>
                                <a:lnTo>
                                  <a:pt x="304" y="2"/>
                                </a:lnTo>
                                <a:lnTo>
                                  <a:pt x="351" y="10"/>
                                </a:lnTo>
                                <a:lnTo>
                                  <a:pt x="395" y="26"/>
                                </a:lnTo>
                                <a:lnTo>
                                  <a:pt x="407" y="30"/>
                                </a:lnTo>
                                <a:lnTo>
                                  <a:pt x="417" y="36"/>
                                </a:lnTo>
                                <a:lnTo>
                                  <a:pt x="436" y="47"/>
                                </a:lnTo>
                                <a:lnTo>
                                  <a:pt x="469" y="73"/>
                                </a:lnTo>
                                <a:lnTo>
                                  <a:pt x="495" y="105"/>
                                </a:lnTo>
                                <a:lnTo>
                                  <a:pt x="501" y="113"/>
                                </a:lnTo>
                                <a:lnTo>
                                  <a:pt x="506" y="122"/>
                                </a:lnTo>
                                <a:lnTo>
                                  <a:pt x="516" y="141"/>
                                </a:lnTo>
                                <a:lnTo>
                                  <a:pt x="529" y="180"/>
                                </a:lnTo>
                                <a:lnTo>
                                  <a:pt x="533" y="224"/>
                                </a:lnTo>
                                <a:lnTo>
                                  <a:pt x="535" y="234"/>
                                </a:lnTo>
                                <a:lnTo>
                                  <a:pt x="533" y="246"/>
                                </a:lnTo>
                                <a:lnTo>
                                  <a:pt x="532" y="268"/>
                                </a:lnTo>
                                <a:lnTo>
                                  <a:pt x="522" y="309"/>
                                </a:lnTo>
                                <a:lnTo>
                                  <a:pt x="504" y="348"/>
                                </a:lnTo>
                                <a:lnTo>
                                  <a:pt x="500" y="357"/>
                                </a:lnTo>
                                <a:lnTo>
                                  <a:pt x="494" y="366"/>
                                </a:lnTo>
                                <a:lnTo>
                                  <a:pt x="481" y="383"/>
                                </a:lnTo>
                                <a:lnTo>
                                  <a:pt x="450" y="411"/>
                                </a:lnTo>
                                <a:lnTo>
                                  <a:pt x="412" y="434"/>
                                </a:lnTo>
                                <a:lnTo>
                                  <a:pt x="402" y="438"/>
                                </a:lnTo>
                                <a:lnTo>
                                  <a:pt x="391" y="443"/>
                                </a:lnTo>
                                <a:lnTo>
                                  <a:pt x="370" y="451"/>
                                </a:lnTo>
                                <a:lnTo>
                                  <a:pt x="325" y="461"/>
                                </a:lnTo>
                                <a:lnTo>
                                  <a:pt x="278" y="466"/>
                                </a:lnTo>
                                <a:lnTo>
                                  <a:pt x="267" y="466"/>
                                </a:lnTo>
                                <a:lnTo>
                                  <a:pt x="253" y="466"/>
                                </a:lnTo>
                                <a:lnTo>
                                  <a:pt x="227" y="465"/>
                                </a:lnTo>
                                <a:lnTo>
                                  <a:pt x="179" y="457"/>
                                </a:lnTo>
                                <a:lnTo>
                                  <a:pt x="135" y="441"/>
                                </a:lnTo>
                                <a:lnTo>
                                  <a:pt x="125" y="435"/>
                                </a:lnTo>
                                <a:lnTo>
                                  <a:pt x="115" y="431"/>
                                </a:lnTo>
                                <a:lnTo>
                                  <a:pt x="96" y="419"/>
                                </a:lnTo>
                                <a:lnTo>
                                  <a:pt x="63" y="393"/>
                                </a:lnTo>
                                <a:lnTo>
                                  <a:pt x="36" y="361"/>
                                </a:lnTo>
                                <a:lnTo>
                                  <a:pt x="32" y="352"/>
                                </a:lnTo>
                                <a:lnTo>
                                  <a:pt x="26" y="344"/>
                                </a:lnTo>
                                <a:lnTo>
                                  <a:pt x="17" y="326"/>
                                </a:lnTo>
                                <a:lnTo>
                                  <a:pt x="4" y="288"/>
                                </a:lnTo>
                                <a:lnTo>
                                  <a:pt x="0" y="249"/>
                                </a:lnTo>
                                <a:lnTo>
                                  <a:pt x="0" y="239"/>
                                </a:lnTo>
                                <a:lnTo>
                                  <a:pt x="0" y="239"/>
                                </a:lnTo>
                                <a:lnTo>
                                  <a:pt x="0" y="239"/>
                                </a:lnTo>
                                <a:close/>
                                <a:moveTo>
                                  <a:pt x="77" y="240"/>
                                </a:moveTo>
                                <a:lnTo>
                                  <a:pt x="77" y="254"/>
                                </a:lnTo>
                                <a:lnTo>
                                  <a:pt x="80" y="279"/>
                                </a:lnTo>
                                <a:lnTo>
                                  <a:pt x="95" y="324"/>
                                </a:lnTo>
                                <a:lnTo>
                                  <a:pt x="122" y="361"/>
                                </a:lnTo>
                                <a:lnTo>
                                  <a:pt x="131" y="368"/>
                                </a:lnTo>
                                <a:lnTo>
                                  <a:pt x="140" y="377"/>
                                </a:lnTo>
                                <a:lnTo>
                                  <a:pt x="159" y="390"/>
                                </a:lnTo>
                                <a:lnTo>
                                  <a:pt x="202" y="408"/>
                                </a:lnTo>
                                <a:lnTo>
                                  <a:pt x="252" y="415"/>
                                </a:lnTo>
                                <a:lnTo>
                                  <a:pt x="267" y="415"/>
                                </a:lnTo>
                                <a:lnTo>
                                  <a:pt x="280" y="415"/>
                                </a:lnTo>
                                <a:lnTo>
                                  <a:pt x="306" y="413"/>
                                </a:lnTo>
                                <a:lnTo>
                                  <a:pt x="353" y="400"/>
                                </a:lnTo>
                                <a:lnTo>
                                  <a:pt x="393" y="375"/>
                                </a:lnTo>
                                <a:lnTo>
                                  <a:pt x="404" y="367"/>
                                </a:lnTo>
                                <a:lnTo>
                                  <a:pt x="411" y="360"/>
                                </a:lnTo>
                                <a:lnTo>
                                  <a:pt x="427" y="341"/>
                                </a:lnTo>
                                <a:lnTo>
                                  <a:pt x="447" y="300"/>
                                </a:lnTo>
                                <a:lnTo>
                                  <a:pt x="456" y="248"/>
                                </a:lnTo>
                                <a:lnTo>
                                  <a:pt x="458" y="234"/>
                                </a:lnTo>
                                <a:lnTo>
                                  <a:pt x="456" y="226"/>
                                </a:lnTo>
                                <a:lnTo>
                                  <a:pt x="456" y="208"/>
                                </a:lnTo>
                                <a:lnTo>
                                  <a:pt x="449" y="175"/>
                                </a:lnTo>
                                <a:lnTo>
                                  <a:pt x="437" y="145"/>
                                </a:lnTo>
                                <a:lnTo>
                                  <a:pt x="434" y="138"/>
                                </a:lnTo>
                                <a:lnTo>
                                  <a:pt x="430" y="132"/>
                                </a:lnTo>
                                <a:lnTo>
                                  <a:pt x="421" y="119"/>
                                </a:lnTo>
                                <a:lnTo>
                                  <a:pt x="399" y="96"/>
                                </a:lnTo>
                                <a:lnTo>
                                  <a:pt x="373" y="79"/>
                                </a:lnTo>
                                <a:lnTo>
                                  <a:pt x="367" y="74"/>
                                </a:lnTo>
                                <a:lnTo>
                                  <a:pt x="358" y="70"/>
                                </a:lnTo>
                                <a:lnTo>
                                  <a:pt x="344" y="65"/>
                                </a:lnTo>
                                <a:lnTo>
                                  <a:pt x="312" y="56"/>
                                </a:lnTo>
                                <a:lnTo>
                                  <a:pt x="277" y="53"/>
                                </a:lnTo>
                                <a:lnTo>
                                  <a:pt x="268" y="52"/>
                                </a:lnTo>
                                <a:lnTo>
                                  <a:pt x="255" y="53"/>
                                </a:lnTo>
                                <a:lnTo>
                                  <a:pt x="229" y="55"/>
                                </a:lnTo>
                                <a:lnTo>
                                  <a:pt x="184" y="67"/>
                                </a:lnTo>
                                <a:lnTo>
                                  <a:pt x="141" y="89"/>
                                </a:lnTo>
                                <a:lnTo>
                                  <a:pt x="132" y="95"/>
                                </a:lnTo>
                                <a:lnTo>
                                  <a:pt x="122" y="103"/>
                                </a:lnTo>
                                <a:lnTo>
                                  <a:pt x="108" y="121"/>
                                </a:lnTo>
                                <a:lnTo>
                                  <a:pt x="95" y="142"/>
                                </a:lnTo>
                                <a:lnTo>
                                  <a:pt x="80" y="194"/>
                                </a:lnTo>
                                <a:lnTo>
                                  <a:pt x="77" y="240"/>
                                </a:lnTo>
                                <a:lnTo>
                                  <a:pt x="77" y="240"/>
                                </a:lnTo>
                                <a:lnTo>
                                  <a:pt x="77" y="2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71"/>
                        <wps:cNvSpPr>
                          <a:spLocks/>
                        </wps:cNvSpPr>
                        <wps:spPr bwMode="auto">
                          <a:xfrm>
                            <a:off x="767080" y="2773045"/>
                            <a:ext cx="113030" cy="147955"/>
                          </a:xfrm>
                          <a:custGeom>
                            <a:avLst/>
                            <a:gdLst>
                              <a:gd name="T0" fmla="*/ 0 w 535"/>
                              <a:gd name="T1" fmla="*/ 239 h 466"/>
                              <a:gd name="T2" fmla="*/ 0 w 535"/>
                              <a:gd name="T3" fmla="*/ 221 h 466"/>
                              <a:gd name="T4" fmla="*/ 4 w 535"/>
                              <a:gd name="T5" fmla="*/ 187 h 466"/>
                              <a:gd name="T6" fmla="*/ 25 w 535"/>
                              <a:gd name="T7" fmla="*/ 126 h 466"/>
                              <a:gd name="T8" fmla="*/ 61 w 535"/>
                              <a:gd name="T9" fmla="*/ 75 h 466"/>
                              <a:gd name="T10" fmla="*/ 74 w 535"/>
                              <a:gd name="T11" fmla="*/ 63 h 466"/>
                              <a:gd name="T12" fmla="*/ 86 w 535"/>
                              <a:gd name="T13" fmla="*/ 54 h 466"/>
                              <a:gd name="T14" fmla="*/ 114 w 535"/>
                              <a:gd name="T15" fmla="*/ 36 h 466"/>
                              <a:gd name="T16" fmla="*/ 175 w 535"/>
                              <a:gd name="T17" fmla="*/ 12 h 466"/>
                              <a:gd name="T18" fmla="*/ 246 w 535"/>
                              <a:gd name="T19" fmla="*/ 1 h 466"/>
                              <a:gd name="T20" fmla="*/ 267 w 535"/>
                              <a:gd name="T21" fmla="*/ 0 h 466"/>
                              <a:gd name="T22" fmla="*/ 278 w 535"/>
                              <a:gd name="T23" fmla="*/ 1 h 466"/>
                              <a:gd name="T24" fmla="*/ 304 w 535"/>
                              <a:gd name="T25" fmla="*/ 2 h 466"/>
                              <a:gd name="T26" fmla="*/ 351 w 535"/>
                              <a:gd name="T27" fmla="*/ 10 h 466"/>
                              <a:gd name="T28" fmla="*/ 395 w 535"/>
                              <a:gd name="T29" fmla="*/ 26 h 466"/>
                              <a:gd name="T30" fmla="*/ 407 w 535"/>
                              <a:gd name="T31" fmla="*/ 30 h 466"/>
                              <a:gd name="T32" fmla="*/ 417 w 535"/>
                              <a:gd name="T33" fmla="*/ 36 h 466"/>
                              <a:gd name="T34" fmla="*/ 436 w 535"/>
                              <a:gd name="T35" fmla="*/ 47 h 466"/>
                              <a:gd name="T36" fmla="*/ 469 w 535"/>
                              <a:gd name="T37" fmla="*/ 73 h 466"/>
                              <a:gd name="T38" fmla="*/ 495 w 535"/>
                              <a:gd name="T39" fmla="*/ 105 h 466"/>
                              <a:gd name="T40" fmla="*/ 501 w 535"/>
                              <a:gd name="T41" fmla="*/ 113 h 466"/>
                              <a:gd name="T42" fmla="*/ 506 w 535"/>
                              <a:gd name="T43" fmla="*/ 122 h 466"/>
                              <a:gd name="T44" fmla="*/ 516 w 535"/>
                              <a:gd name="T45" fmla="*/ 141 h 466"/>
                              <a:gd name="T46" fmla="*/ 529 w 535"/>
                              <a:gd name="T47" fmla="*/ 180 h 466"/>
                              <a:gd name="T48" fmla="*/ 533 w 535"/>
                              <a:gd name="T49" fmla="*/ 224 h 466"/>
                              <a:gd name="T50" fmla="*/ 535 w 535"/>
                              <a:gd name="T51" fmla="*/ 234 h 466"/>
                              <a:gd name="T52" fmla="*/ 533 w 535"/>
                              <a:gd name="T53" fmla="*/ 246 h 466"/>
                              <a:gd name="T54" fmla="*/ 532 w 535"/>
                              <a:gd name="T55" fmla="*/ 268 h 466"/>
                              <a:gd name="T56" fmla="*/ 522 w 535"/>
                              <a:gd name="T57" fmla="*/ 309 h 466"/>
                              <a:gd name="T58" fmla="*/ 504 w 535"/>
                              <a:gd name="T59" fmla="*/ 348 h 466"/>
                              <a:gd name="T60" fmla="*/ 500 w 535"/>
                              <a:gd name="T61" fmla="*/ 357 h 466"/>
                              <a:gd name="T62" fmla="*/ 494 w 535"/>
                              <a:gd name="T63" fmla="*/ 366 h 466"/>
                              <a:gd name="T64" fmla="*/ 481 w 535"/>
                              <a:gd name="T65" fmla="*/ 383 h 466"/>
                              <a:gd name="T66" fmla="*/ 450 w 535"/>
                              <a:gd name="T67" fmla="*/ 411 h 466"/>
                              <a:gd name="T68" fmla="*/ 412 w 535"/>
                              <a:gd name="T69" fmla="*/ 434 h 466"/>
                              <a:gd name="T70" fmla="*/ 402 w 535"/>
                              <a:gd name="T71" fmla="*/ 438 h 466"/>
                              <a:gd name="T72" fmla="*/ 391 w 535"/>
                              <a:gd name="T73" fmla="*/ 443 h 466"/>
                              <a:gd name="T74" fmla="*/ 370 w 535"/>
                              <a:gd name="T75" fmla="*/ 451 h 466"/>
                              <a:gd name="T76" fmla="*/ 325 w 535"/>
                              <a:gd name="T77" fmla="*/ 461 h 466"/>
                              <a:gd name="T78" fmla="*/ 278 w 535"/>
                              <a:gd name="T79" fmla="*/ 466 h 466"/>
                              <a:gd name="T80" fmla="*/ 267 w 535"/>
                              <a:gd name="T81" fmla="*/ 466 h 466"/>
                              <a:gd name="T82" fmla="*/ 253 w 535"/>
                              <a:gd name="T83" fmla="*/ 466 h 466"/>
                              <a:gd name="T84" fmla="*/ 227 w 535"/>
                              <a:gd name="T85" fmla="*/ 465 h 466"/>
                              <a:gd name="T86" fmla="*/ 179 w 535"/>
                              <a:gd name="T87" fmla="*/ 457 h 466"/>
                              <a:gd name="T88" fmla="*/ 135 w 535"/>
                              <a:gd name="T89" fmla="*/ 441 h 466"/>
                              <a:gd name="T90" fmla="*/ 125 w 535"/>
                              <a:gd name="T91" fmla="*/ 435 h 466"/>
                              <a:gd name="T92" fmla="*/ 115 w 535"/>
                              <a:gd name="T93" fmla="*/ 431 h 466"/>
                              <a:gd name="T94" fmla="*/ 96 w 535"/>
                              <a:gd name="T95" fmla="*/ 419 h 466"/>
                              <a:gd name="T96" fmla="*/ 63 w 535"/>
                              <a:gd name="T97" fmla="*/ 393 h 466"/>
                              <a:gd name="T98" fmla="*/ 36 w 535"/>
                              <a:gd name="T99" fmla="*/ 361 h 466"/>
                              <a:gd name="T100" fmla="*/ 32 w 535"/>
                              <a:gd name="T101" fmla="*/ 352 h 466"/>
                              <a:gd name="T102" fmla="*/ 26 w 535"/>
                              <a:gd name="T103" fmla="*/ 344 h 466"/>
                              <a:gd name="T104" fmla="*/ 17 w 535"/>
                              <a:gd name="T105" fmla="*/ 326 h 466"/>
                              <a:gd name="T106" fmla="*/ 4 w 535"/>
                              <a:gd name="T107" fmla="*/ 288 h 466"/>
                              <a:gd name="T108" fmla="*/ 0 w 535"/>
                              <a:gd name="T109" fmla="*/ 249 h 466"/>
                              <a:gd name="T110" fmla="*/ 0 w 535"/>
                              <a:gd name="T111" fmla="*/ 239 h 466"/>
                              <a:gd name="T112" fmla="*/ 0 w 535"/>
                              <a:gd name="T113" fmla="*/ 239 h 466"/>
                              <a:gd name="T114" fmla="*/ 0 w 535"/>
                              <a:gd name="T115" fmla="*/ 239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535" h="466">
                                <a:moveTo>
                                  <a:pt x="0" y="239"/>
                                </a:moveTo>
                                <a:lnTo>
                                  <a:pt x="0" y="221"/>
                                </a:lnTo>
                                <a:lnTo>
                                  <a:pt x="4" y="187"/>
                                </a:lnTo>
                                <a:lnTo>
                                  <a:pt x="25" y="126"/>
                                </a:lnTo>
                                <a:lnTo>
                                  <a:pt x="61" y="75"/>
                                </a:lnTo>
                                <a:lnTo>
                                  <a:pt x="74" y="63"/>
                                </a:lnTo>
                                <a:lnTo>
                                  <a:pt x="86" y="54"/>
                                </a:lnTo>
                                <a:lnTo>
                                  <a:pt x="114" y="36"/>
                                </a:lnTo>
                                <a:lnTo>
                                  <a:pt x="175" y="12"/>
                                </a:lnTo>
                                <a:lnTo>
                                  <a:pt x="246" y="1"/>
                                </a:lnTo>
                                <a:lnTo>
                                  <a:pt x="267" y="0"/>
                                </a:lnTo>
                                <a:lnTo>
                                  <a:pt x="278" y="1"/>
                                </a:lnTo>
                                <a:lnTo>
                                  <a:pt x="304" y="2"/>
                                </a:lnTo>
                                <a:lnTo>
                                  <a:pt x="351" y="10"/>
                                </a:lnTo>
                                <a:lnTo>
                                  <a:pt x="395" y="26"/>
                                </a:lnTo>
                                <a:lnTo>
                                  <a:pt x="407" y="30"/>
                                </a:lnTo>
                                <a:lnTo>
                                  <a:pt x="417" y="36"/>
                                </a:lnTo>
                                <a:lnTo>
                                  <a:pt x="436" y="47"/>
                                </a:lnTo>
                                <a:lnTo>
                                  <a:pt x="469" y="73"/>
                                </a:lnTo>
                                <a:lnTo>
                                  <a:pt x="495" y="105"/>
                                </a:lnTo>
                                <a:lnTo>
                                  <a:pt x="501" y="113"/>
                                </a:lnTo>
                                <a:lnTo>
                                  <a:pt x="506" y="122"/>
                                </a:lnTo>
                                <a:lnTo>
                                  <a:pt x="516" y="141"/>
                                </a:lnTo>
                                <a:lnTo>
                                  <a:pt x="529" y="180"/>
                                </a:lnTo>
                                <a:lnTo>
                                  <a:pt x="533" y="224"/>
                                </a:lnTo>
                                <a:lnTo>
                                  <a:pt x="535" y="234"/>
                                </a:lnTo>
                                <a:lnTo>
                                  <a:pt x="533" y="246"/>
                                </a:lnTo>
                                <a:lnTo>
                                  <a:pt x="532" y="268"/>
                                </a:lnTo>
                                <a:lnTo>
                                  <a:pt x="522" y="309"/>
                                </a:lnTo>
                                <a:lnTo>
                                  <a:pt x="504" y="348"/>
                                </a:lnTo>
                                <a:lnTo>
                                  <a:pt x="500" y="357"/>
                                </a:lnTo>
                                <a:lnTo>
                                  <a:pt x="494" y="366"/>
                                </a:lnTo>
                                <a:lnTo>
                                  <a:pt x="481" y="383"/>
                                </a:lnTo>
                                <a:lnTo>
                                  <a:pt x="450" y="411"/>
                                </a:lnTo>
                                <a:lnTo>
                                  <a:pt x="412" y="434"/>
                                </a:lnTo>
                                <a:lnTo>
                                  <a:pt x="402" y="438"/>
                                </a:lnTo>
                                <a:lnTo>
                                  <a:pt x="391" y="443"/>
                                </a:lnTo>
                                <a:lnTo>
                                  <a:pt x="370" y="451"/>
                                </a:lnTo>
                                <a:lnTo>
                                  <a:pt x="325" y="461"/>
                                </a:lnTo>
                                <a:lnTo>
                                  <a:pt x="278" y="466"/>
                                </a:lnTo>
                                <a:lnTo>
                                  <a:pt x="267" y="466"/>
                                </a:lnTo>
                                <a:lnTo>
                                  <a:pt x="253" y="466"/>
                                </a:lnTo>
                                <a:lnTo>
                                  <a:pt x="227" y="465"/>
                                </a:lnTo>
                                <a:lnTo>
                                  <a:pt x="179" y="457"/>
                                </a:lnTo>
                                <a:lnTo>
                                  <a:pt x="135" y="441"/>
                                </a:lnTo>
                                <a:lnTo>
                                  <a:pt x="125" y="435"/>
                                </a:lnTo>
                                <a:lnTo>
                                  <a:pt x="115" y="431"/>
                                </a:lnTo>
                                <a:lnTo>
                                  <a:pt x="96" y="419"/>
                                </a:lnTo>
                                <a:lnTo>
                                  <a:pt x="63" y="393"/>
                                </a:lnTo>
                                <a:lnTo>
                                  <a:pt x="36" y="361"/>
                                </a:lnTo>
                                <a:lnTo>
                                  <a:pt x="32" y="352"/>
                                </a:lnTo>
                                <a:lnTo>
                                  <a:pt x="26" y="344"/>
                                </a:lnTo>
                                <a:lnTo>
                                  <a:pt x="17" y="326"/>
                                </a:lnTo>
                                <a:lnTo>
                                  <a:pt x="4" y="288"/>
                                </a:lnTo>
                                <a:lnTo>
                                  <a:pt x="0" y="249"/>
                                </a:lnTo>
                                <a:lnTo>
                                  <a:pt x="0" y="239"/>
                                </a:lnTo>
                                <a:lnTo>
                                  <a:pt x="0" y="239"/>
                                </a:lnTo>
                                <a:lnTo>
                                  <a:pt x="0" y="23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Freeform 72"/>
                        <wps:cNvSpPr>
                          <a:spLocks/>
                        </wps:cNvSpPr>
                        <wps:spPr bwMode="auto">
                          <a:xfrm>
                            <a:off x="782955" y="2789555"/>
                            <a:ext cx="80645" cy="115570"/>
                          </a:xfrm>
                          <a:custGeom>
                            <a:avLst/>
                            <a:gdLst>
                              <a:gd name="T0" fmla="*/ 0 w 381"/>
                              <a:gd name="T1" fmla="*/ 188 h 363"/>
                              <a:gd name="T2" fmla="*/ 0 w 381"/>
                              <a:gd name="T3" fmla="*/ 202 h 363"/>
                              <a:gd name="T4" fmla="*/ 3 w 381"/>
                              <a:gd name="T5" fmla="*/ 227 h 363"/>
                              <a:gd name="T6" fmla="*/ 18 w 381"/>
                              <a:gd name="T7" fmla="*/ 272 h 363"/>
                              <a:gd name="T8" fmla="*/ 45 w 381"/>
                              <a:gd name="T9" fmla="*/ 309 h 363"/>
                              <a:gd name="T10" fmla="*/ 54 w 381"/>
                              <a:gd name="T11" fmla="*/ 316 h 363"/>
                              <a:gd name="T12" fmla="*/ 63 w 381"/>
                              <a:gd name="T13" fmla="*/ 325 h 363"/>
                              <a:gd name="T14" fmla="*/ 82 w 381"/>
                              <a:gd name="T15" fmla="*/ 338 h 363"/>
                              <a:gd name="T16" fmla="*/ 125 w 381"/>
                              <a:gd name="T17" fmla="*/ 356 h 363"/>
                              <a:gd name="T18" fmla="*/ 175 w 381"/>
                              <a:gd name="T19" fmla="*/ 363 h 363"/>
                              <a:gd name="T20" fmla="*/ 190 w 381"/>
                              <a:gd name="T21" fmla="*/ 363 h 363"/>
                              <a:gd name="T22" fmla="*/ 203 w 381"/>
                              <a:gd name="T23" fmla="*/ 363 h 363"/>
                              <a:gd name="T24" fmla="*/ 229 w 381"/>
                              <a:gd name="T25" fmla="*/ 361 h 363"/>
                              <a:gd name="T26" fmla="*/ 276 w 381"/>
                              <a:gd name="T27" fmla="*/ 348 h 363"/>
                              <a:gd name="T28" fmla="*/ 316 w 381"/>
                              <a:gd name="T29" fmla="*/ 323 h 363"/>
                              <a:gd name="T30" fmla="*/ 327 w 381"/>
                              <a:gd name="T31" fmla="*/ 315 h 363"/>
                              <a:gd name="T32" fmla="*/ 334 w 381"/>
                              <a:gd name="T33" fmla="*/ 308 h 363"/>
                              <a:gd name="T34" fmla="*/ 350 w 381"/>
                              <a:gd name="T35" fmla="*/ 289 h 363"/>
                              <a:gd name="T36" fmla="*/ 370 w 381"/>
                              <a:gd name="T37" fmla="*/ 248 h 363"/>
                              <a:gd name="T38" fmla="*/ 379 w 381"/>
                              <a:gd name="T39" fmla="*/ 196 h 363"/>
                              <a:gd name="T40" fmla="*/ 381 w 381"/>
                              <a:gd name="T41" fmla="*/ 182 h 363"/>
                              <a:gd name="T42" fmla="*/ 379 w 381"/>
                              <a:gd name="T43" fmla="*/ 174 h 363"/>
                              <a:gd name="T44" fmla="*/ 379 w 381"/>
                              <a:gd name="T45" fmla="*/ 156 h 363"/>
                              <a:gd name="T46" fmla="*/ 372 w 381"/>
                              <a:gd name="T47" fmla="*/ 123 h 363"/>
                              <a:gd name="T48" fmla="*/ 360 w 381"/>
                              <a:gd name="T49" fmla="*/ 93 h 363"/>
                              <a:gd name="T50" fmla="*/ 357 w 381"/>
                              <a:gd name="T51" fmla="*/ 86 h 363"/>
                              <a:gd name="T52" fmla="*/ 353 w 381"/>
                              <a:gd name="T53" fmla="*/ 80 h 363"/>
                              <a:gd name="T54" fmla="*/ 344 w 381"/>
                              <a:gd name="T55" fmla="*/ 67 h 363"/>
                              <a:gd name="T56" fmla="*/ 322 w 381"/>
                              <a:gd name="T57" fmla="*/ 44 h 363"/>
                              <a:gd name="T58" fmla="*/ 296 w 381"/>
                              <a:gd name="T59" fmla="*/ 27 h 363"/>
                              <a:gd name="T60" fmla="*/ 290 w 381"/>
                              <a:gd name="T61" fmla="*/ 22 h 363"/>
                              <a:gd name="T62" fmla="*/ 281 w 381"/>
                              <a:gd name="T63" fmla="*/ 18 h 363"/>
                              <a:gd name="T64" fmla="*/ 267 w 381"/>
                              <a:gd name="T65" fmla="*/ 13 h 363"/>
                              <a:gd name="T66" fmla="*/ 235 w 381"/>
                              <a:gd name="T67" fmla="*/ 4 h 363"/>
                              <a:gd name="T68" fmla="*/ 200 w 381"/>
                              <a:gd name="T69" fmla="*/ 1 h 363"/>
                              <a:gd name="T70" fmla="*/ 191 w 381"/>
                              <a:gd name="T71" fmla="*/ 0 h 363"/>
                              <a:gd name="T72" fmla="*/ 178 w 381"/>
                              <a:gd name="T73" fmla="*/ 1 h 363"/>
                              <a:gd name="T74" fmla="*/ 152 w 381"/>
                              <a:gd name="T75" fmla="*/ 3 h 363"/>
                              <a:gd name="T76" fmla="*/ 107 w 381"/>
                              <a:gd name="T77" fmla="*/ 15 h 363"/>
                              <a:gd name="T78" fmla="*/ 64 w 381"/>
                              <a:gd name="T79" fmla="*/ 37 h 363"/>
                              <a:gd name="T80" fmla="*/ 55 w 381"/>
                              <a:gd name="T81" fmla="*/ 43 h 363"/>
                              <a:gd name="T82" fmla="*/ 45 w 381"/>
                              <a:gd name="T83" fmla="*/ 51 h 363"/>
                              <a:gd name="T84" fmla="*/ 31 w 381"/>
                              <a:gd name="T85" fmla="*/ 69 h 363"/>
                              <a:gd name="T86" fmla="*/ 18 w 381"/>
                              <a:gd name="T87" fmla="*/ 90 h 363"/>
                              <a:gd name="T88" fmla="*/ 3 w 381"/>
                              <a:gd name="T89" fmla="*/ 142 h 363"/>
                              <a:gd name="T90" fmla="*/ 0 w 381"/>
                              <a:gd name="T91" fmla="*/ 188 h 363"/>
                              <a:gd name="T92" fmla="*/ 0 w 381"/>
                              <a:gd name="T93" fmla="*/ 188 h 363"/>
                              <a:gd name="T94" fmla="*/ 0 w 381"/>
                              <a:gd name="T95" fmla="*/ 188 h 3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381" h="363">
                                <a:moveTo>
                                  <a:pt x="0" y="188"/>
                                </a:moveTo>
                                <a:lnTo>
                                  <a:pt x="0" y="202"/>
                                </a:lnTo>
                                <a:lnTo>
                                  <a:pt x="3" y="227"/>
                                </a:lnTo>
                                <a:lnTo>
                                  <a:pt x="18" y="272"/>
                                </a:lnTo>
                                <a:lnTo>
                                  <a:pt x="45" y="309"/>
                                </a:lnTo>
                                <a:lnTo>
                                  <a:pt x="54" y="316"/>
                                </a:lnTo>
                                <a:lnTo>
                                  <a:pt x="63" y="325"/>
                                </a:lnTo>
                                <a:lnTo>
                                  <a:pt x="82" y="338"/>
                                </a:lnTo>
                                <a:lnTo>
                                  <a:pt x="125" y="356"/>
                                </a:lnTo>
                                <a:lnTo>
                                  <a:pt x="175" y="363"/>
                                </a:lnTo>
                                <a:lnTo>
                                  <a:pt x="190" y="363"/>
                                </a:lnTo>
                                <a:lnTo>
                                  <a:pt x="203" y="363"/>
                                </a:lnTo>
                                <a:lnTo>
                                  <a:pt x="229" y="361"/>
                                </a:lnTo>
                                <a:lnTo>
                                  <a:pt x="276" y="348"/>
                                </a:lnTo>
                                <a:lnTo>
                                  <a:pt x="316" y="323"/>
                                </a:lnTo>
                                <a:lnTo>
                                  <a:pt x="327" y="315"/>
                                </a:lnTo>
                                <a:lnTo>
                                  <a:pt x="334" y="308"/>
                                </a:lnTo>
                                <a:lnTo>
                                  <a:pt x="350" y="289"/>
                                </a:lnTo>
                                <a:lnTo>
                                  <a:pt x="370" y="248"/>
                                </a:lnTo>
                                <a:lnTo>
                                  <a:pt x="379" y="196"/>
                                </a:lnTo>
                                <a:lnTo>
                                  <a:pt x="381" y="182"/>
                                </a:lnTo>
                                <a:lnTo>
                                  <a:pt x="379" y="174"/>
                                </a:lnTo>
                                <a:lnTo>
                                  <a:pt x="379" y="156"/>
                                </a:lnTo>
                                <a:lnTo>
                                  <a:pt x="372" y="123"/>
                                </a:lnTo>
                                <a:lnTo>
                                  <a:pt x="360" y="93"/>
                                </a:lnTo>
                                <a:lnTo>
                                  <a:pt x="357" y="86"/>
                                </a:lnTo>
                                <a:lnTo>
                                  <a:pt x="353" y="80"/>
                                </a:lnTo>
                                <a:lnTo>
                                  <a:pt x="344" y="67"/>
                                </a:lnTo>
                                <a:lnTo>
                                  <a:pt x="322" y="44"/>
                                </a:lnTo>
                                <a:lnTo>
                                  <a:pt x="296" y="27"/>
                                </a:lnTo>
                                <a:lnTo>
                                  <a:pt x="290" y="22"/>
                                </a:lnTo>
                                <a:lnTo>
                                  <a:pt x="281" y="18"/>
                                </a:lnTo>
                                <a:lnTo>
                                  <a:pt x="267" y="13"/>
                                </a:lnTo>
                                <a:lnTo>
                                  <a:pt x="235" y="4"/>
                                </a:lnTo>
                                <a:lnTo>
                                  <a:pt x="200" y="1"/>
                                </a:lnTo>
                                <a:lnTo>
                                  <a:pt x="191" y="0"/>
                                </a:lnTo>
                                <a:lnTo>
                                  <a:pt x="178" y="1"/>
                                </a:lnTo>
                                <a:lnTo>
                                  <a:pt x="152" y="3"/>
                                </a:lnTo>
                                <a:lnTo>
                                  <a:pt x="107" y="15"/>
                                </a:lnTo>
                                <a:lnTo>
                                  <a:pt x="64" y="37"/>
                                </a:lnTo>
                                <a:lnTo>
                                  <a:pt x="55" y="43"/>
                                </a:lnTo>
                                <a:lnTo>
                                  <a:pt x="45" y="51"/>
                                </a:lnTo>
                                <a:lnTo>
                                  <a:pt x="31" y="69"/>
                                </a:lnTo>
                                <a:lnTo>
                                  <a:pt x="18" y="90"/>
                                </a:lnTo>
                                <a:lnTo>
                                  <a:pt x="3" y="142"/>
                                </a:lnTo>
                                <a:lnTo>
                                  <a:pt x="0" y="188"/>
                                </a:lnTo>
                                <a:lnTo>
                                  <a:pt x="0" y="188"/>
                                </a:lnTo>
                                <a:lnTo>
                                  <a:pt x="0" y="18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Freeform 73"/>
                        <wps:cNvSpPr>
                          <a:spLocks/>
                        </wps:cNvSpPr>
                        <wps:spPr bwMode="auto">
                          <a:xfrm>
                            <a:off x="913765" y="2774950"/>
                            <a:ext cx="112395" cy="143510"/>
                          </a:xfrm>
                          <a:custGeom>
                            <a:avLst/>
                            <a:gdLst>
                              <a:gd name="T0" fmla="*/ 0 w 532"/>
                              <a:gd name="T1" fmla="*/ 451 h 451"/>
                              <a:gd name="T2" fmla="*/ 0 w 532"/>
                              <a:gd name="T3" fmla="*/ 0 h 451"/>
                              <a:gd name="T4" fmla="*/ 111 w 532"/>
                              <a:gd name="T5" fmla="*/ 0 h 451"/>
                              <a:gd name="T6" fmla="*/ 242 w 532"/>
                              <a:gd name="T7" fmla="*/ 320 h 451"/>
                              <a:gd name="T8" fmla="*/ 243 w 532"/>
                              <a:gd name="T9" fmla="*/ 328 h 451"/>
                              <a:gd name="T10" fmla="*/ 249 w 532"/>
                              <a:gd name="T11" fmla="*/ 341 h 451"/>
                              <a:gd name="T12" fmla="*/ 258 w 532"/>
                              <a:gd name="T13" fmla="*/ 365 h 451"/>
                              <a:gd name="T14" fmla="*/ 265 w 532"/>
                              <a:gd name="T15" fmla="*/ 383 h 451"/>
                              <a:gd name="T16" fmla="*/ 268 w 532"/>
                              <a:gd name="T17" fmla="*/ 386 h 451"/>
                              <a:gd name="T18" fmla="*/ 269 w 532"/>
                              <a:gd name="T19" fmla="*/ 383 h 451"/>
                              <a:gd name="T20" fmla="*/ 272 w 532"/>
                              <a:gd name="T21" fmla="*/ 373 h 451"/>
                              <a:gd name="T22" fmla="*/ 283 w 532"/>
                              <a:gd name="T23" fmla="*/ 351 h 451"/>
                              <a:gd name="T24" fmla="*/ 294 w 532"/>
                              <a:gd name="T25" fmla="*/ 323 h 451"/>
                              <a:gd name="T26" fmla="*/ 299 w 532"/>
                              <a:gd name="T27" fmla="*/ 314 h 451"/>
                              <a:gd name="T28" fmla="*/ 433 w 532"/>
                              <a:gd name="T29" fmla="*/ 0 h 451"/>
                              <a:gd name="T30" fmla="*/ 532 w 532"/>
                              <a:gd name="T31" fmla="*/ 0 h 451"/>
                              <a:gd name="T32" fmla="*/ 532 w 532"/>
                              <a:gd name="T33" fmla="*/ 451 h 451"/>
                              <a:gd name="T34" fmla="*/ 460 w 532"/>
                              <a:gd name="T35" fmla="*/ 451 h 451"/>
                              <a:gd name="T36" fmla="*/ 460 w 532"/>
                              <a:gd name="T37" fmla="*/ 74 h 451"/>
                              <a:gd name="T38" fmla="*/ 297 w 532"/>
                              <a:gd name="T39" fmla="*/ 451 h 451"/>
                              <a:gd name="T40" fmla="*/ 232 w 532"/>
                              <a:gd name="T41" fmla="*/ 451 h 451"/>
                              <a:gd name="T42" fmla="*/ 70 w 532"/>
                              <a:gd name="T43" fmla="*/ 67 h 451"/>
                              <a:gd name="T44" fmla="*/ 70 w 532"/>
                              <a:gd name="T45" fmla="*/ 451 h 451"/>
                              <a:gd name="T46" fmla="*/ 0 w 532"/>
                              <a:gd name="T47" fmla="*/ 451 h 451"/>
                              <a:gd name="T48" fmla="*/ 0 w 532"/>
                              <a:gd name="T4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32" h="451">
                                <a:moveTo>
                                  <a:pt x="0" y="451"/>
                                </a:moveTo>
                                <a:lnTo>
                                  <a:pt x="0" y="0"/>
                                </a:lnTo>
                                <a:lnTo>
                                  <a:pt x="111" y="0"/>
                                </a:lnTo>
                                <a:lnTo>
                                  <a:pt x="242" y="320"/>
                                </a:lnTo>
                                <a:lnTo>
                                  <a:pt x="243" y="328"/>
                                </a:lnTo>
                                <a:lnTo>
                                  <a:pt x="249" y="341"/>
                                </a:lnTo>
                                <a:lnTo>
                                  <a:pt x="258" y="365"/>
                                </a:lnTo>
                                <a:lnTo>
                                  <a:pt x="265" y="383"/>
                                </a:lnTo>
                                <a:lnTo>
                                  <a:pt x="268" y="386"/>
                                </a:lnTo>
                                <a:lnTo>
                                  <a:pt x="269" y="383"/>
                                </a:lnTo>
                                <a:lnTo>
                                  <a:pt x="272" y="373"/>
                                </a:lnTo>
                                <a:lnTo>
                                  <a:pt x="283" y="351"/>
                                </a:lnTo>
                                <a:lnTo>
                                  <a:pt x="294" y="323"/>
                                </a:lnTo>
                                <a:lnTo>
                                  <a:pt x="299" y="314"/>
                                </a:lnTo>
                                <a:lnTo>
                                  <a:pt x="433" y="0"/>
                                </a:lnTo>
                                <a:lnTo>
                                  <a:pt x="532" y="0"/>
                                </a:lnTo>
                                <a:lnTo>
                                  <a:pt x="532" y="451"/>
                                </a:lnTo>
                                <a:lnTo>
                                  <a:pt x="460" y="451"/>
                                </a:lnTo>
                                <a:lnTo>
                                  <a:pt x="460" y="74"/>
                                </a:lnTo>
                                <a:lnTo>
                                  <a:pt x="297" y="451"/>
                                </a:lnTo>
                                <a:lnTo>
                                  <a:pt x="232" y="451"/>
                                </a:lnTo>
                                <a:lnTo>
                                  <a:pt x="70" y="67"/>
                                </a:lnTo>
                                <a:lnTo>
                                  <a:pt x="70"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85" name="Freeform 74"/>
                        <wps:cNvSpPr>
                          <a:spLocks/>
                        </wps:cNvSpPr>
                        <wps:spPr bwMode="auto">
                          <a:xfrm>
                            <a:off x="1064895" y="2774950"/>
                            <a:ext cx="113030" cy="143510"/>
                          </a:xfrm>
                          <a:custGeom>
                            <a:avLst/>
                            <a:gdLst>
                              <a:gd name="T0" fmla="*/ 0 w 533"/>
                              <a:gd name="T1" fmla="*/ 451 h 451"/>
                              <a:gd name="T2" fmla="*/ 0 w 533"/>
                              <a:gd name="T3" fmla="*/ 0 h 451"/>
                              <a:gd name="T4" fmla="*/ 111 w 533"/>
                              <a:gd name="T5" fmla="*/ 0 h 451"/>
                              <a:gd name="T6" fmla="*/ 242 w 533"/>
                              <a:gd name="T7" fmla="*/ 320 h 451"/>
                              <a:gd name="T8" fmla="*/ 244 w 533"/>
                              <a:gd name="T9" fmla="*/ 328 h 451"/>
                              <a:gd name="T10" fmla="*/ 250 w 533"/>
                              <a:gd name="T11" fmla="*/ 341 h 451"/>
                              <a:gd name="T12" fmla="*/ 259 w 533"/>
                              <a:gd name="T13" fmla="*/ 365 h 451"/>
                              <a:gd name="T14" fmla="*/ 266 w 533"/>
                              <a:gd name="T15" fmla="*/ 383 h 451"/>
                              <a:gd name="T16" fmla="*/ 269 w 533"/>
                              <a:gd name="T17" fmla="*/ 386 h 451"/>
                              <a:gd name="T18" fmla="*/ 270 w 533"/>
                              <a:gd name="T19" fmla="*/ 383 h 451"/>
                              <a:gd name="T20" fmla="*/ 273 w 533"/>
                              <a:gd name="T21" fmla="*/ 373 h 451"/>
                              <a:gd name="T22" fmla="*/ 283 w 533"/>
                              <a:gd name="T23" fmla="*/ 351 h 451"/>
                              <a:gd name="T24" fmla="*/ 295 w 533"/>
                              <a:gd name="T25" fmla="*/ 323 h 451"/>
                              <a:gd name="T26" fmla="*/ 299 w 533"/>
                              <a:gd name="T27" fmla="*/ 314 h 451"/>
                              <a:gd name="T28" fmla="*/ 433 w 533"/>
                              <a:gd name="T29" fmla="*/ 0 h 451"/>
                              <a:gd name="T30" fmla="*/ 533 w 533"/>
                              <a:gd name="T31" fmla="*/ 0 h 451"/>
                              <a:gd name="T32" fmla="*/ 533 w 533"/>
                              <a:gd name="T33" fmla="*/ 451 h 451"/>
                              <a:gd name="T34" fmla="*/ 461 w 533"/>
                              <a:gd name="T35" fmla="*/ 451 h 451"/>
                              <a:gd name="T36" fmla="*/ 461 w 533"/>
                              <a:gd name="T37" fmla="*/ 74 h 451"/>
                              <a:gd name="T38" fmla="*/ 298 w 533"/>
                              <a:gd name="T39" fmla="*/ 451 h 451"/>
                              <a:gd name="T40" fmla="*/ 232 w 533"/>
                              <a:gd name="T41" fmla="*/ 451 h 451"/>
                              <a:gd name="T42" fmla="*/ 70 w 533"/>
                              <a:gd name="T43" fmla="*/ 67 h 451"/>
                              <a:gd name="T44" fmla="*/ 70 w 533"/>
                              <a:gd name="T45" fmla="*/ 451 h 451"/>
                              <a:gd name="T46" fmla="*/ 0 w 533"/>
                              <a:gd name="T47" fmla="*/ 451 h 451"/>
                              <a:gd name="T48" fmla="*/ 0 w 533"/>
                              <a:gd name="T4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33" h="451">
                                <a:moveTo>
                                  <a:pt x="0" y="451"/>
                                </a:moveTo>
                                <a:lnTo>
                                  <a:pt x="0" y="0"/>
                                </a:lnTo>
                                <a:lnTo>
                                  <a:pt x="111" y="0"/>
                                </a:lnTo>
                                <a:lnTo>
                                  <a:pt x="242" y="320"/>
                                </a:lnTo>
                                <a:lnTo>
                                  <a:pt x="244" y="328"/>
                                </a:lnTo>
                                <a:lnTo>
                                  <a:pt x="250" y="341"/>
                                </a:lnTo>
                                <a:lnTo>
                                  <a:pt x="259" y="365"/>
                                </a:lnTo>
                                <a:lnTo>
                                  <a:pt x="266" y="383"/>
                                </a:lnTo>
                                <a:lnTo>
                                  <a:pt x="269" y="386"/>
                                </a:lnTo>
                                <a:lnTo>
                                  <a:pt x="270" y="383"/>
                                </a:lnTo>
                                <a:lnTo>
                                  <a:pt x="273" y="373"/>
                                </a:lnTo>
                                <a:lnTo>
                                  <a:pt x="283" y="351"/>
                                </a:lnTo>
                                <a:lnTo>
                                  <a:pt x="295" y="323"/>
                                </a:lnTo>
                                <a:lnTo>
                                  <a:pt x="299" y="314"/>
                                </a:lnTo>
                                <a:lnTo>
                                  <a:pt x="433" y="0"/>
                                </a:lnTo>
                                <a:lnTo>
                                  <a:pt x="533" y="0"/>
                                </a:lnTo>
                                <a:lnTo>
                                  <a:pt x="533" y="451"/>
                                </a:lnTo>
                                <a:lnTo>
                                  <a:pt x="461" y="451"/>
                                </a:lnTo>
                                <a:lnTo>
                                  <a:pt x="461" y="74"/>
                                </a:lnTo>
                                <a:lnTo>
                                  <a:pt x="298" y="451"/>
                                </a:lnTo>
                                <a:lnTo>
                                  <a:pt x="232" y="451"/>
                                </a:lnTo>
                                <a:lnTo>
                                  <a:pt x="70" y="67"/>
                                </a:lnTo>
                                <a:lnTo>
                                  <a:pt x="70"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86" name="Freeform 75"/>
                        <wps:cNvSpPr>
                          <a:spLocks/>
                        </wps:cNvSpPr>
                        <wps:spPr bwMode="auto">
                          <a:xfrm>
                            <a:off x="1211580" y="2773045"/>
                            <a:ext cx="94615" cy="147955"/>
                          </a:xfrm>
                          <a:custGeom>
                            <a:avLst/>
                            <a:gdLst>
                              <a:gd name="T0" fmla="*/ 70 w 445"/>
                              <a:gd name="T1" fmla="*/ 314 h 466"/>
                              <a:gd name="T2" fmla="*/ 89 w 445"/>
                              <a:gd name="T3" fmla="*/ 361 h 466"/>
                              <a:gd name="T4" fmla="*/ 102 w 445"/>
                              <a:gd name="T5" fmla="*/ 375 h 466"/>
                              <a:gd name="T6" fmla="*/ 149 w 445"/>
                              <a:gd name="T7" fmla="*/ 400 h 466"/>
                              <a:gd name="T8" fmla="*/ 195 w 445"/>
                              <a:gd name="T9" fmla="*/ 412 h 466"/>
                              <a:gd name="T10" fmla="*/ 240 w 445"/>
                              <a:gd name="T11" fmla="*/ 413 h 466"/>
                              <a:gd name="T12" fmla="*/ 302 w 445"/>
                              <a:gd name="T13" fmla="*/ 405 h 466"/>
                              <a:gd name="T14" fmla="*/ 322 w 445"/>
                              <a:gd name="T15" fmla="*/ 398 h 466"/>
                              <a:gd name="T16" fmla="*/ 357 w 445"/>
                              <a:gd name="T17" fmla="*/ 375 h 466"/>
                              <a:gd name="T18" fmla="*/ 370 w 445"/>
                              <a:gd name="T19" fmla="*/ 354 h 466"/>
                              <a:gd name="T20" fmla="*/ 372 w 445"/>
                              <a:gd name="T21" fmla="*/ 327 h 466"/>
                              <a:gd name="T22" fmla="*/ 357 w 445"/>
                              <a:gd name="T23" fmla="*/ 300 h 466"/>
                              <a:gd name="T24" fmla="*/ 331 w 445"/>
                              <a:gd name="T25" fmla="*/ 284 h 466"/>
                              <a:gd name="T26" fmla="*/ 302 w 445"/>
                              <a:gd name="T27" fmla="*/ 272 h 466"/>
                              <a:gd name="T28" fmla="*/ 219 w 445"/>
                              <a:gd name="T29" fmla="*/ 254 h 466"/>
                              <a:gd name="T30" fmla="*/ 170 w 445"/>
                              <a:gd name="T31" fmla="*/ 244 h 466"/>
                              <a:gd name="T32" fmla="*/ 101 w 445"/>
                              <a:gd name="T33" fmla="*/ 222 h 466"/>
                              <a:gd name="T34" fmla="*/ 60 w 445"/>
                              <a:gd name="T35" fmla="*/ 201 h 466"/>
                              <a:gd name="T36" fmla="*/ 36 w 445"/>
                              <a:gd name="T37" fmla="*/ 178 h 466"/>
                              <a:gd name="T38" fmla="*/ 22 w 445"/>
                              <a:gd name="T39" fmla="*/ 130 h 466"/>
                              <a:gd name="T40" fmla="*/ 23 w 445"/>
                              <a:gd name="T41" fmla="*/ 108 h 466"/>
                              <a:gd name="T42" fmla="*/ 45 w 445"/>
                              <a:gd name="T43" fmla="*/ 61 h 466"/>
                              <a:gd name="T44" fmla="*/ 80 w 445"/>
                              <a:gd name="T45" fmla="*/ 32 h 466"/>
                              <a:gd name="T46" fmla="*/ 122 w 445"/>
                              <a:gd name="T47" fmla="*/ 13 h 466"/>
                              <a:gd name="T48" fmla="*/ 207 w 445"/>
                              <a:gd name="T49" fmla="*/ 1 h 466"/>
                              <a:gd name="T50" fmla="*/ 246 w 445"/>
                              <a:gd name="T51" fmla="*/ 1 h 466"/>
                              <a:gd name="T52" fmla="*/ 326 w 445"/>
                              <a:gd name="T53" fmla="*/ 16 h 466"/>
                              <a:gd name="T54" fmla="*/ 375 w 445"/>
                              <a:gd name="T55" fmla="*/ 41 h 466"/>
                              <a:gd name="T56" fmla="*/ 402 w 445"/>
                              <a:gd name="T57" fmla="*/ 70 h 466"/>
                              <a:gd name="T58" fmla="*/ 426 w 445"/>
                              <a:gd name="T59" fmla="*/ 129 h 466"/>
                              <a:gd name="T60" fmla="*/ 356 w 445"/>
                              <a:gd name="T61" fmla="*/ 133 h 466"/>
                              <a:gd name="T62" fmla="*/ 322 w 445"/>
                              <a:gd name="T63" fmla="*/ 80 h 466"/>
                              <a:gd name="T64" fmla="*/ 299 w 445"/>
                              <a:gd name="T65" fmla="*/ 66 h 466"/>
                              <a:gd name="T66" fmla="*/ 220 w 445"/>
                              <a:gd name="T67" fmla="*/ 53 h 466"/>
                              <a:gd name="T68" fmla="*/ 153 w 445"/>
                              <a:gd name="T69" fmla="*/ 60 h 466"/>
                              <a:gd name="T70" fmla="*/ 117 w 445"/>
                              <a:gd name="T71" fmla="*/ 76 h 466"/>
                              <a:gd name="T72" fmla="*/ 92 w 445"/>
                              <a:gd name="T73" fmla="*/ 118 h 466"/>
                              <a:gd name="T74" fmla="*/ 92 w 445"/>
                              <a:gd name="T75" fmla="*/ 133 h 466"/>
                              <a:gd name="T76" fmla="*/ 114 w 445"/>
                              <a:gd name="T77" fmla="*/ 160 h 466"/>
                              <a:gd name="T78" fmla="*/ 162 w 445"/>
                              <a:gd name="T79" fmla="*/ 180 h 466"/>
                              <a:gd name="T80" fmla="*/ 239 w 445"/>
                              <a:gd name="T81" fmla="*/ 196 h 466"/>
                              <a:gd name="T82" fmla="*/ 341 w 445"/>
                              <a:gd name="T83" fmla="*/ 220 h 466"/>
                              <a:gd name="T84" fmla="*/ 370 w 445"/>
                              <a:gd name="T85" fmla="*/ 232 h 466"/>
                              <a:gd name="T86" fmla="*/ 420 w 445"/>
                              <a:gd name="T87" fmla="*/ 267 h 466"/>
                              <a:gd name="T88" fmla="*/ 440 w 445"/>
                              <a:gd name="T89" fmla="*/ 304 h 466"/>
                              <a:gd name="T90" fmla="*/ 443 w 445"/>
                              <a:gd name="T91" fmla="*/ 338 h 466"/>
                              <a:gd name="T92" fmla="*/ 421 w 445"/>
                              <a:gd name="T93" fmla="*/ 394 h 466"/>
                              <a:gd name="T94" fmla="*/ 404 w 445"/>
                              <a:gd name="T95" fmla="*/ 414 h 466"/>
                              <a:gd name="T96" fmla="*/ 345 w 445"/>
                              <a:gd name="T97" fmla="*/ 448 h 466"/>
                              <a:gd name="T98" fmla="*/ 284 w 445"/>
                              <a:gd name="T99" fmla="*/ 464 h 466"/>
                              <a:gd name="T100" fmla="*/ 224 w 445"/>
                              <a:gd name="T101" fmla="*/ 466 h 466"/>
                              <a:gd name="T102" fmla="*/ 118 w 445"/>
                              <a:gd name="T103" fmla="*/ 452 h 466"/>
                              <a:gd name="T104" fmla="*/ 86 w 445"/>
                              <a:gd name="T105" fmla="*/ 439 h 466"/>
                              <a:gd name="T106" fmla="*/ 29 w 445"/>
                              <a:gd name="T107" fmla="*/ 394 h 466"/>
                              <a:gd name="T108" fmla="*/ 4 w 445"/>
                              <a:gd name="T109" fmla="*/ 350 h 466"/>
                              <a:gd name="T110" fmla="*/ 0 w 445"/>
                              <a:gd name="T111" fmla="*/ 313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445" h="466">
                                <a:moveTo>
                                  <a:pt x="0" y="313"/>
                                </a:moveTo>
                                <a:lnTo>
                                  <a:pt x="70" y="308"/>
                                </a:lnTo>
                                <a:lnTo>
                                  <a:pt x="70" y="314"/>
                                </a:lnTo>
                                <a:lnTo>
                                  <a:pt x="73" y="326"/>
                                </a:lnTo>
                                <a:lnTo>
                                  <a:pt x="79" y="345"/>
                                </a:lnTo>
                                <a:lnTo>
                                  <a:pt x="89" y="361"/>
                                </a:lnTo>
                                <a:lnTo>
                                  <a:pt x="92" y="365"/>
                                </a:lnTo>
                                <a:lnTo>
                                  <a:pt x="95" y="370"/>
                                </a:lnTo>
                                <a:lnTo>
                                  <a:pt x="102" y="375"/>
                                </a:lnTo>
                                <a:lnTo>
                                  <a:pt x="119" y="388"/>
                                </a:lnTo>
                                <a:lnTo>
                                  <a:pt x="141" y="399"/>
                                </a:lnTo>
                                <a:lnTo>
                                  <a:pt x="149" y="400"/>
                                </a:lnTo>
                                <a:lnTo>
                                  <a:pt x="154" y="403"/>
                                </a:lnTo>
                                <a:lnTo>
                                  <a:pt x="168" y="406"/>
                                </a:lnTo>
                                <a:lnTo>
                                  <a:pt x="195" y="412"/>
                                </a:lnTo>
                                <a:lnTo>
                                  <a:pt x="226" y="413"/>
                                </a:lnTo>
                                <a:lnTo>
                                  <a:pt x="235" y="413"/>
                                </a:lnTo>
                                <a:lnTo>
                                  <a:pt x="240" y="413"/>
                                </a:lnTo>
                                <a:lnTo>
                                  <a:pt x="255" y="413"/>
                                </a:lnTo>
                                <a:lnTo>
                                  <a:pt x="280" y="410"/>
                                </a:lnTo>
                                <a:lnTo>
                                  <a:pt x="302" y="405"/>
                                </a:lnTo>
                                <a:lnTo>
                                  <a:pt x="308" y="403"/>
                                </a:lnTo>
                                <a:lnTo>
                                  <a:pt x="312" y="401"/>
                                </a:lnTo>
                                <a:lnTo>
                                  <a:pt x="322" y="398"/>
                                </a:lnTo>
                                <a:lnTo>
                                  <a:pt x="340" y="390"/>
                                </a:lnTo>
                                <a:lnTo>
                                  <a:pt x="354" y="379"/>
                                </a:lnTo>
                                <a:lnTo>
                                  <a:pt x="357" y="375"/>
                                </a:lnTo>
                                <a:lnTo>
                                  <a:pt x="359" y="373"/>
                                </a:lnTo>
                                <a:lnTo>
                                  <a:pt x="363" y="367"/>
                                </a:lnTo>
                                <a:lnTo>
                                  <a:pt x="370" y="354"/>
                                </a:lnTo>
                                <a:lnTo>
                                  <a:pt x="372" y="340"/>
                                </a:lnTo>
                                <a:lnTo>
                                  <a:pt x="373" y="337"/>
                                </a:lnTo>
                                <a:lnTo>
                                  <a:pt x="372" y="327"/>
                                </a:lnTo>
                                <a:lnTo>
                                  <a:pt x="367" y="314"/>
                                </a:lnTo>
                                <a:lnTo>
                                  <a:pt x="359" y="304"/>
                                </a:lnTo>
                                <a:lnTo>
                                  <a:pt x="357" y="300"/>
                                </a:lnTo>
                                <a:lnTo>
                                  <a:pt x="354" y="298"/>
                                </a:lnTo>
                                <a:lnTo>
                                  <a:pt x="347" y="293"/>
                                </a:lnTo>
                                <a:lnTo>
                                  <a:pt x="331" y="284"/>
                                </a:lnTo>
                                <a:lnTo>
                                  <a:pt x="310" y="275"/>
                                </a:lnTo>
                                <a:lnTo>
                                  <a:pt x="306" y="273"/>
                                </a:lnTo>
                                <a:lnTo>
                                  <a:pt x="302" y="272"/>
                                </a:lnTo>
                                <a:lnTo>
                                  <a:pt x="291" y="269"/>
                                </a:lnTo>
                                <a:lnTo>
                                  <a:pt x="261" y="262"/>
                                </a:lnTo>
                                <a:lnTo>
                                  <a:pt x="219" y="254"/>
                                </a:lnTo>
                                <a:lnTo>
                                  <a:pt x="207" y="251"/>
                                </a:lnTo>
                                <a:lnTo>
                                  <a:pt x="194" y="248"/>
                                </a:lnTo>
                                <a:lnTo>
                                  <a:pt x="170" y="244"/>
                                </a:lnTo>
                                <a:lnTo>
                                  <a:pt x="133" y="234"/>
                                </a:lnTo>
                                <a:lnTo>
                                  <a:pt x="105" y="225"/>
                                </a:lnTo>
                                <a:lnTo>
                                  <a:pt x="101" y="222"/>
                                </a:lnTo>
                                <a:lnTo>
                                  <a:pt x="93" y="220"/>
                                </a:lnTo>
                                <a:lnTo>
                                  <a:pt x="80" y="214"/>
                                </a:lnTo>
                                <a:lnTo>
                                  <a:pt x="60" y="201"/>
                                </a:lnTo>
                                <a:lnTo>
                                  <a:pt x="44" y="186"/>
                                </a:lnTo>
                                <a:lnTo>
                                  <a:pt x="41" y="181"/>
                                </a:lnTo>
                                <a:lnTo>
                                  <a:pt x="36" y="178"/>
                                </a:lnTo>
                                <a:lnTo>
                                  <a:pt x="32" y="168"/>
                                </a:lnTo>
                                <a:lnTo>
                                  <a:pt x="25" y="149"/>
                                </a:lnTo>
                                <a:lnTo>
                                  <a:pt x="22" y="130"/>
                                </a:lnTo>
                                <a:lnTo>
                                  <a:pt x="22" y="125"/>
                                </a:lnTo>
                                <a:lnTo>
                                  <a:pt x="22" y="120"/>
                                </a:lnTo>
                                <a:lnTo>
                                  <a:pt x="23" y="108"/>
                                </a:lnTo>
                                <a:lnTo>
                                  <a:pt x="29" y="87"/>
                                </a:lnTo>
                                <a:lnTo>
                                  <a:pt x="41" y="67"/>
                                </a:lnTo>
                                <a:lnTo>
                                  <a:pt x="45" y="61"/>
                                </a:lnTo>
                                <a:lnTo>
                                  <a:pt x="48" y="56"/>
                                </a:lnTo>
                                <a:lnTo>
                                  <a:pt x="58" y="47"/>
                                </a:lnTo>
                                <a:lnTo>
                                  <a:pt x="80" y="32"/>
                                </a:lnTo>
                                <a:lnTo>
                                  <a:pt x="106" y="19"/>
                                </a:lnTo>
                                <a:lnTo>
                                  <a:pt x="115" y="15"/>
                                </a:lnTo>
                                <a:lnTo>
                                  <a:pt x="122" y="13"/>
                                </a:lnTo>
                                <a:lnTo>
                                  <a:pt x="138" y="9"/>
                                </a:lnTo>
                                <a:lnTo>
                                  <a:pt x="170" y="3"/>
                                </a:lnTo>
                                <a:lnTo>
                                  <a:pt x="207" y="1"/>
                                </a:lnTo>
                                <a:lnTo>
                                  <a:pt x="217" y="0"/>
                                </a:lnTo>
                                <a:lnTo>
                                  <a:pt x="227" y="1"/>
                                </a:lnTo>
                                <a:lnTo>
                                  <a:pt x="246" y="1"/>
                                </a:lnTo>
                                <a:lnTo>
                                  <a:pt x="284" y="6"/>
                                </a:lnTo>
                                <a:lnTo>
                                  <a:pt x="318" y="14"/>
                                </a:lnTo>
                                <a:lnTo>
                                  <a:pt x="326" y="16"/>
                                </a:lnTo>
                                <a:lnTo>
                                  <a:pt x="334" y="20"/>
                                </a:lnTo>
                                <a:lnTo>
                                  <a:pt x="348" y="26"/>
                                </a:lnTo>
                                <a:lnTo>
                                  <a:pt x="375" y="41"/>
                                </a:lnTo>
                                <a:lnTo>
                                  <a:pt x="395" y="60"/>
                                </a:lnTo>
                                <a:lnTo>
                                  <a:pt x="399" y="65"/>
                                </a:lnTo>
                                <a:lnTo>
                                  <a:pt x="402" y="70"/>
                                </a:lnTo>
                                <a:lnTo>
                                  <a:pt x="410" y="81"/>
                                </a:lnTo>
                                <a:lnTo>
                                  <a:pt x="421" y="105"/>
                                </a:lnTo>
                                <a:lnTo>
                                  <a:pt x="426" y="129"/>
                                </a:lnTo>
                                <a:lnTo>
                                  <a:pt x="427" y="135"/>
                                </a:lnTo>
                                <a:lnTo>
                                  <a:pt x="357" y="139"/>
                                </a:lnTo>
                                <a:lnTo>
                                  <a:pt x="356" y="133"/>
                                </a:lnTo>
                                <a:lnTo>
                                  <a:pt x="351" y="120"/>
                                </a:lnTo>
                                <a:lnTo>
                                  <a:pt x="340" y="98"/>
                                </a:lnTo>
                                <a:lnTo>
                                  <a:pt x="322" y="80"/>
                                </a:lnTo>
                                <a:lnTo>
                                  <a:pt x="318" y="75"/>
                                </a:lnTo>
                                <a:lnTo>
                                  <a:pt x="312" y="72"/>
                                </a:lnTo>
                                <a:lnTo>
                                  <a:pt x="299" y="66"/>
                                </a:lnTo>
                                <a:lnTo>
                                  <a:pt x="268" y="57"/>
                                </a:lnTo>
                                <a:lnTo>
                                  <a:pt x="230" y="54"/>
                                </a:lnTo>
                                <a:lnTo>
                                  <a:pt x="220" y="53"/>
                                </a:lnTo>
                                <a:lnTo>
                                  <a:pt x="208" y="54"/>
                                </a:lnTo>
                                <a:lnTo>
                                  <a:pt x="188" y="55"/>
                                </a:lnTo>
                                <a:lnTo>
                                  <a:pt x="153" y="60"/>
                                </a:lnTo>
                                <a:lnTo>
                                  <a:pt x="127" y="70"/>
                                </a:lnTo>
                                <a:lnTo>
                                  <a:pt x="122" y="73"/>
                                </a:lnTo>
                                <a:lnTo>
                                  <a:pt x="117" y="76"/>
                                </a:lnTo>
                                <a:lnTo>
                                  <a:pt x="108" y="83"/>
                                </a:lnTo>
                                <a:lnTo>
                                  <a:pt x="96" y="100"/>
                                </a:lnTo>
                                <a:lnTo>
                                  <a:pt x="92" y="118"/>
                                </a:lnTo>
                                <a:lnTo>
                                  <a:pt x="92" y="121"/>
                                </a:lnTo>
                                <a:lnTo>
                                  <a:pt x="92" y="126"/>
                                </a:lnTo>
                                <a:lnTo>
                                  <a:pt x="92" y="133"/>
                                </a:lnTo>
                                <a:lnTo>
                                  <a:pt x="99" y="147"/>
                                </a:lnTo>
                                <a:lnTo>
                                  <a:pt x="109" y="158"/>
                                </a:lnTo>
                                <a:lnTo>
                                  <a:pt x="114" y="160"/>
                                </a:lnTo>
                                <a:lnTo>
                                  <a:pt x="117" y="163"/>
                                </a:lnTo>
                                <a:lnTo>
                                  <a:pt x="128" y="168"/>
                                </a:lnTo>
                                <a:lnTo>
                                  <a:pt x="162" y="180"/>
                                </a:lnTo>
                                <a:lnTo>
                                  <a:pt x="210" y="191"/>
                                </a:lnTo>
                                <a:lnTo>
                                  <a:pt x="224" y="193"/>
                                </a:lnTo>
                                <a:lnTo>
                                  <a:pt x="239" y="196"/>
                                </a:lnTo>
                                <a:lnTo>
                                  <a:pt x="265" y="201"/>
                                </a:lnTo>
                                <a:lnTo>
                                  <a:pt x="310" y="211"/>
                                </a:lnTo>
                                <a:lnTo>
                                  <a:pt x="341" y="220"/>
                                </a:lnTo>
                                <a:lnTo>
                                  <a:pt x="348" y="221"/>
                                </a:lnTo>
                                <a:lnTo>
                                  <a:pt x="356" y="225"/>
                                </a:lnTo>
                                <a:lnTo>
                                  <a:pt x="370" y="232"/>
                                </a:lnTo>
                                <a:lnTo>
                                  <a:pt x="395" y="247"/>
                                </a:lnTo>
                                <a:lnTo>
                                  <a:pt x="415" y="264"/>
                                </a:lnTo>
                                <a:lnTo>
                                  <a:pt x="420" y="267"/>
                                </a:lnTo>
                                <a:lnTo>
                                  <a:pt x="423" y="273"/>
                                </a:lnTo>
                                <a:lnTo>
                                  <a:pt x="430" y="282"/>
                                </a:lnTo>
                                <a:lnTo>
                                  <a:pt x="440" y="304"/>
                                </a:lnTo>
                                <a:lnTo>
                                  <a:pt x="443" y="326"/>
                                </a:lnTo>
                                <a:lnTo>
                                  <a:pt x="445" y="332"/>
                                </a:lnTo>
                                <a:lnTo>
                                  <a:pt x="443" y="338"/>
                                </a:lnTo>
                                <a:lnTo>
                                  <a:pt x="442" y="350"/>
                                </a:lnTo>
                                <a:lnTo>
                                  <a:pt x="434" y="372"/>
                                </a:lnTo>
                                <a:lnTo>
                                  <a:pt x="421" y="394"/>
                                </a:lnTo>
                                <a:lnTo>
                                  <a:pt x="418" y="399"/>
                                </a:lnTo>
                                <a:lnTo>
                                  <a:pt x="412" y="405"/>
                                </a:lnTo>
                                <a:lnTo>
                                  <a:pt x="404" y="414"/>
                                </a:lnTo>
                                <a:lnTo>
                                  <a:pt x="380" y="432"/>
                                </a:lnTo>
                                <a:lnTo>
                                  <a:pt x="353" y="446"/>
                                </a:lnTo>
                                <a:lnTo>
                                  <a:pt x="345" y="448"/>
                                </a:lnTo>
                                <a:lnTo>
                                  <a:pt x="337" y="452"/>
                                </a:lnTo>
                                <a:lnTo>
                                  <a:pt x="321" y="457"/>
                                </a:lnTo>
                                <a:lnTo>
                                  <a:pt x="284" y="464"/>
                                </a:lnTo>
                                <a:lnTo>
                                  <a:pt x="246" y="466"/>
                                </a:lnTo>
                                <a:lnTo>
                                  <a:pt x="238" y="466"/>
                                </a:lnTo>
                                <a:lnTo>
                                  <a:pt x="224" y="466"/>
                                </a:lnTo>
                                <a:lnTo>
                                  <a:pt x="201" y="466"/>
                                </a:lnTo>
                                <a:lnTo>
                                  <a:pt x="157" y="460"/>
                                </a:lnTo>
                                <a:lnTo>
                                  <a:pt x="118" y="452"/>
                                </a:lnTo>
                                <a:lnTo>
                                  <a:pt x="111" y="448"/>
                                </a:lnTo>
                                <a:lnTo>
                                  <a:pt x="102" y="446"/>
                                </a:lnTo>
                                <a:lnTo>
                                  <a:pt x="86" y="439"/>
                                </a:lnTo>
                                <a:lnTo>
                                  <a:pt x="57" y="423"/>
                                </a:lnTo>
                                <a:lnTo>
                                  <a:pt x="33" y="401"/>
                                </a:lnTo>
                                <a:lnTo>
                                  <a:pt x="29" y="394"/>
                                </a:lnTo>
                                <a:lnTo>
                                  <a:pt x="23" y="388"/>
                                </a:lnTo>
                                <a:lnTo>
                                  <a:pt x="16" y="377"/>
                                </a:lnTo>
                                <a:lnTo>
                                  <a:pt x="4" y="350"/>
                                </a:lnTo>
                                <a:lnTo>
                                  <a:pt x="0" y="321"/>
                                </a:lnTo>
                                <a:lnTo>
                                  <a:pt x="0" y="313"/>
                                </a:lnTo>
                                <a:lnTo>
                                  <a:pt x="0" y="313"/>
                                </a:lnTo>
                                <a:lnTo>
                                  <a:pt x="0" y="313"/>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87" name="Freeform 76"/>
                        <wps:cNvSpPr>
                          <a:spLocks/>
                        </wps:cNvSpPr>
                        <wps:spPr bwMode="auto">
                          <a:xfrm>
                            <a:off x="1410335" y="2774950"/>
                            <a:ext cx="92710" cy="146050"/>
                          </a:xfrm>
                          <a:custGeom>
                            <a:avLst/>
                            <a:gdLst>
                              <a:gd name="T0" fmla="*/ 364 w 437"/>
                              <a:gd name="T1" fmla="*/ 0 h 459"/>
                              <a:gd name="T2" fmla="*/ 437 w 437"/>
                              <a:gd name="T3" fmla="*/ 0 h 459"/>
                              <a:gd name="T4" fmla="*/ 437 w 437"/>
                              <a:gd name="T5" fmla="*/ 261 h 459"/>
                              <a:gd name="T6" fmla="*/ 436 w 437"/>
                              <a:gd name="T7" fmla="*/ 273 h 459"/>
                              <a:gd name="T8" fmla="*/ 436 w 437"/>
                              <a:gd name="T9" fmla="*/ 294 h 459"/>
                              <a:gd name="T10" fmla="*/ 430 w 437"/>
                              <a:gd name="T11" fmla="*/ 332 h 459"/>
                              <a:gd name="T12" fmla="*/ 421 w 437"/>
                              <a:gd name="T13" fmla="*/ 364 h 459"/>
                              <a:gd name="T14" fmla="*/ 418 w 437"/>
                              <a:gd name="T15" fmla="*/ 370 h 459"/>
                              <a:gd name="T16" fmla="*/ 414 w 437"/>
                              <a:gd name="T17" fmla="*/ 377 h 459"/>
                              <a:gd name="T18" fmla="*/ 406 w 437"/>
                              <a:gd name="T19" fmla="*/ 390 h 459"/>
                              <a:gd name="T20" fmla="*/ 385 w 437"/>
                              <a:gd name="T21" fmla="*/ 412 h 459"/>
                              <a:gd name="T22" fmla="*/ 357 w 437"/>
                              <a:gd name="T23" fmla="*/ 431 h 459"/>
                              <a:gd name="T24" fmla="*/ 350 w 437"/>
                              <a:gd name="T25" fmla="*/ 434 h 459"/>
                              <a:gd name="T26" fmla="*/ 341 w 437"/>
                              <a:gd name="T27" fmla="*/ 439 h 459"/>
                              <a:gd name="T28" fmla="*/ 322 w 437"/>
                              <a:gd name="T29" fmla="*/ 446 h 459"/>
                              <a:gd name="T30" fmla="*/ 281 w 437"/>
                              <a:gd name="T31" fmla="*/ 456 h 459"/>
                              <a:gd name="T32" fmla="*/ 233 w 437"/>
                              <a:gd name="T33" fmla="*/ 459 h 459"/>
                              <a:gd name="T34" fmla="*/ 220 w 437"/>
                              <a:gd name="T35" fmla="*/ 459 h 459"/>
                              <a:gd name="T36" fmla="*/ 207 w 437"/>
                              <a:gd name="T37" fmla="*/ 459 h 459"/>
                              <a:gd name="T38" fmla="*/ 182 w 437"/>
                              <a:gd name="T39" fmla="*/ 458 h 459"/>
                              <a:gd name="T40" fmla="*/ 137 w 437"/>
                              <a:gd name="T41" fmla="*/ 452 h 459"/>
                              <a:gd name="T42" fmla="*/ 99 w 437"/>
                              <a:gd name="T43" fmla="*/ 441 h 459"/>
                              <a:gd name="T44" fmla="*/ 92 w 437"/>
                              <a:gd name="T45" fmla="*/ 438 h 459"/>
                              <a:gd name="T46" fmla="*/ 83 w 437"/>
                              <a:gd name="T47" fmla="*/ 434 h 459"/>
                              <a:gd name="T48" fmla="*/ 68 w 437"/>
                              <a:gd name="T49" fmla="*/ 426 h 459"/>
                              <a:gd name="T50" fmla="*/ 42 w 437"/>
                              <a:gd name="T51" fmla="*/ 406 h 459"/>
                              <a:gd name="T52" fmla="*/ 23 w 437"/>
                              <a:gd name="T53" fmla="*/ 381 h 459"/>
                              <a:gd name="T54" fmla="*/ 20 w 437"/>
                              <a:gd name="T55" fmla="*/ 374 h 459"/>
                              <a:gd name="T56" fmla="*/ 16 w 437"/>
                              <a:gd name="T57" fmla="*/ 367 h 459"/>
                              <a:gd name="T58" fmla="*/ 10 w 437"/>
                              <a:gd name="T59" fmla="*/ 352 h 459"/>
                              <a:gd name="T60" fmla="*/ 3 w 437"/>
                              <a:gd name="T61" fmla="*/ 317 h 459"/>
                              <a:gd name="T62" fmla="*/ 0 w 437"/>
                              <a:gd name="T63" fmla="*/ 273 h 459"/>
                              <a:gd name="T64" fmla="*/ 0 w 437"/>
                              <a:gd name="T65" fmla="*/ 261 h 459"/>
                              <a:gd name="T66" fmla="*/ 0 w 437"/>
                              <a:gd name="T67" fmla="*/ 0 h 459"/>
                              <a:gd name="T68" fmla="*/ 74 w 437"/>
                              <a:gd name="T69" fmla="*/ 0 h 459"/>
                              <a:gd name="T70" fmla="*/ 74 w 437"/>
                              <a:gd name="T71" fmla="*/ 261 h 459"/>
                              <a:gd name="T72" fmla="*/ 74 w 437"/>
                              <a:gd name="T73" fmla="*/ 272 h 459"/>
                              <a:gd name="T74" fmla="*/ 74 w 437"/>
                              <a:gd name="T75" fmla="*/ 290 h 459"/>
                              <a:gd name="T76" fmla="*/ 78 w 437"/>
                              <a:gd name="T77" fmla="*/ 320 h 459"/>
                              <a:gd name="T78" fmla="*/ 84 w 437"/>
                              <a:gd name="T79" fmla="*/ 344 h 459"/>
                              <a:gd name="T80" fmla="*/ 87 w 437"/>
                              <a:gd name="T81" fmla="*/ 348 h 459"/>
                              <a:gd name="T82" fmla="*/ 89 w 437"/>
                              <a:gd name="T83" fmla="*/ 353 h 459"/>
                              <a:gd name="T84" fmla="*/ 94 w 437"/>
                              <a:gd name="T85" fmla="*/ 361 h 459"/>
                              <a:gd name="T86" fmla="*/ 108 w 437"/>
                              <a:gd name="T87" fmla="*/ 377 h 459"/>
                              <a:gd name="T88" fmla="*/ 127 w 437"/>
                              <a:gd name="T89" fmla="*/ 388 h 459"/>
                              <a:gd name="T90" fmla="*/ 132 w 437"/>
                              <a:gd name="T91" fmla="*/ 391 h 459"/>
                              <a:gd name="T92" fmla="*/ 137 w 437"/>
                              <a:gd name="T93" fmla="*/ 393 h 459"/>
                              <a:gd name="T94" fmla="*/ 150 w 437"/>
                              <a:gd name="T95" fmla="*/ 398 h 459"/>
                              <a:gd name="T96" fmla="*/ 175 w 437"/>
                              <a:gd name="T97" fmla="*/ 403 h 459"/>
                              <a:gd name="T98" fmla="*/ 204 w 437"/>
                              <a:gd name="T99" fmla="*/ 405 h 459"/>
                              <a:gd name="T100" fmla="*/ 213 w 437"/>
                              <a:gd name="T101" fmla="*/ 405 h 459"/>
                              <a:gd name="T102" fmla="*/ 226 w 437"/>
                              <a:gd name="T103" fmla="*/ 405 h 459"/>
                              <a:gd name="T104" fmla="*/ 250 w 437"/>
                              <a:gd name="T105" fmla="*/ 404 h 459"/>
                              <a:gd name="T106" fmla="*/ 291 w 437"/>
                              <a:gd name="T107" fmla="*/ 396 h 459"/>
                              <a:gd name="T108" fmla="*/ 322 w 437"/>
                              <a:gd name="T109" fmla="*/ 380 h 459"/>
                              <a:gd name="T110" fmla="*/ 329 w 437"/>
                              <a:gd name="T111" fmla="*/ 376 h 459"/>
                              <a:gd name="T112" fmla="*/ 334 w 437"/>
                              <a:gd name="T113" fmla="*/ 371 h 459"/>
                              <a:gd name="T114" fmla="*/ 344 w 437"/>
                              <a:gd name="T115" fmla="*/ 358 h 459"/>
                              <a:gd name="T116" fmla="*/ 351 w 437"/>
                              <a:gd name="T117" fmla="*/ 343 h 459"/>
                              <a:gd name="T118" fmla="*/ 361 w 437"/>
                              <a:gd name="T119" fmla="*/ 301 h 459"/>
                              <a:gd name="T120" fmla="*/ 364 w 437"/>
                              <a:gd name="T121" fmla="*/ 261 h 459"/>
                              <a:gd name="T122" fmla="*/ 364 w 437"/>
                              <a:gd name="T123" fmla="*/ 0 h 459"/>
                              <a:gd name="T124" fmla="*/ 364 w 437"/>
                              <a:gd name="T125" fmla="*/ 0 h 4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37" h="459">
                                <a:moveTo>
                                  <a:pt x="364" y="0"/>
                                </a:moveTo>
                                <a:lnTo>
                                  <a:pt x="437" y="0"/>
                                </a:lnTo>
                                <a:lnTo>
                                  <a:pt x="437" y="261"/>
                                </a:lnTo>
                                <a:lnTo>
                                  <a:pt x="436" y="273"/>
                                </a:lnTo>
                                <a:lnTo>
                                  <a:pt x="436" y="294"/>
                                </a:lnTo>
                                <a:lnTo>
                                  <a:pt x="430" y="332"/>
                                </a:lnTo>
                                <a:lnTo>
                                  <a:pt x="421" y="364"/>
                                </a:lnTo>
                                <a:lnTo>
                                  <a:pt x="418" y="370"/>
                                </a:lnTo>
                                <a:lnTo>
                                  <a:pt x="414" y="377"/>
                                </a:lnTo>
                                <a:lnTo>
                                  <a:pt x="406" y="390"/>
                                </a:lnTo>
                                <a:lnTo>
                                  <a:pt x="385" y="412"/>
                                </a:lnTo>
                                <a:lnTo>
                                  <a:pt x="357" y="431"/>
                                </a:lnTo>
                                <a:lnTo>
                                  <a:pt x="350" y="434"/>
                                </a:lnTo>
                                <a:lnTo>
                                  <a:pt x="341" y="439"/>
                                </a:lnTo>
                                <a:lnTo>
                                  <a:pt x="322" y="446"/>
                                </a:lnTo>
                                <a:lnTo>
                                  <a:pt x="281" y="456"/>
                                </a:lnTo>
                                <a:lnTo>
                                  <a:pt x="233" y="459"/>
                                </a:lnTo>
                                <a:lnTo>
                                  <a:pt x="220" y="459"/>
                                </a:lnTo>
                                <a:lnTo>
                                  <a:pt x="207" y="459"/>
                                </a:lnTo>
                                <a:lnTo>
                                  <a:pt x="182" y="458"/>
                                </a:lnTo>
                                <a:lnTo>
                                  <a:pt x="137" y="452"/>
                                </a:lnTo>
                                <a:lnTo>
                                  <a:pt x="99" y="441"/>
                                </a:lnTo>
                                <a:lnTo>
                                  <a:pt x="92" y="438"/>
                                </a:lnTo>
                                <a:lnTo>
                                  <a:pt x="83" y="434"/>
                                </a:lnTo>
                                <a:lnTo>
                                  <a:pt x="68" y="426"/>
                                </a:lnTo>
                                <a:lnTo>
                                  <a:pt x="42" y="406"/>
                                </a:lnTo>
                                <a:lnTo>
                                  <a:pt x="23" y="381"/>
                                </a:lnTo>
                                <a:lnTo>
                                  <a:pt x="20" y="374"/>
                                </a:lnTo>
                                <a:lnTo>
                                  <a:pt x="16" y="367"/>
                                </a:lnTo>
                                <a:lnTo>
                                  <a:pt x="10" y="352"/>
                                </a:lnTo>
                                <a:lnTo>
                                  <a:pt x="3" y="317"/>
                                </a:lnTo>
                                <a:lnTo>
                                  <a:pt x="0" y="273"/>
                                </a:lnTo>
                                <a:lnTo>
                                  <a:pt x="0" y="261"/>
                                </a:lnTo>
                                <a:lnTo>
                                  <a:pt x="0" y="0"/>
                                </a:lnTo>
                                <a:lnTo>
                                  <a:pt x="74" y="0"/>
                                </a:lnTo>
                                <a:lnTo>
                                  <a:pt x="74" y="261"/>
                                </a:lnTo>
                                <a:lnTo>
                                  <a:pt x="74" y="272"/>
                                </a:lnTo>
                                <a:lnTo>
                                  <a:pt x="74" y="290"/>
                                </a:lnTo>
                                <a:lnTo>
                                  <a:pt x="78" y="320"/>
                                </a:lnTo>
                                <a:lnTo>
                                  <a:pt x="84" y="344"/>
                                </a:lnTo>
                                <a:lnTo>
                                  <a:pt x="87" y="348"/>
                                </a:lnTo>
                                <a:lnTo>
                                  <a:pt x="89" y="353"/>
                                </a:lnTo>
                                <a:lnTo>
                                  <a:pt x="94" y="361"/>
                                </a:lnTo>
                                <a:lnTo>
                                  <a:pt x="108" y="377"/>
                                </a:lnTo>
                                <a:lnTo>
                                  <a:pt x="127" y="388"/>
                                </a:lnTo>
                                <a:lnTo>
                                  <a:pt x="132" y="391"/>
                                </a:lnTo>
                                <a:lnTo>
                                  <a:pt x="137" y="393"/>
                                </a:lnTo>
                                <a:lnTo>
                                  <a:pt x="150" y="398"/>
                                </a:lnTo>
                                <a:lnTo>
                                  <a:pt x="175" y="403"/>
                                </a:lnTo>
                                <a:lnTo>
                                  <a:pt x="204" y="405"/>
                                </a:lnTo>
                                <a:lnTo>
                                  <a:pt x="213" y="405"/>
                                </a:lnTo>
                                <a:lnTo>
                                  <a:pt x="226" y="405"/>
                                </a:lnTo>
                                <a:lnTo>
                                  <a:pt x="250" y="404"/>
                                </a:lnTo>
                                <a:lnTo>
                                  <a:pt x="291" y="396"/>
                                </a:lnTo>
                                <a:lnTo>
                                  <a:pt x="322" y="380"/>
                                </a:lnTo>
                                <a:lnTo>
                                  <a:pt x="329" y="376"/>
                                </a:lnTo>
                                <a:lnTo>
                                  <a:pt x="334" y="371"/>
                                </a:lnTo>
                                <a:lnTo>
                                  <a:pt x="344" y="358"/>
                                </a:lnTo>
                                <a:lnTo>
                                  <a:pt x="351" y="343"/>
                                </a:lnTo>
                                <a:lnTo>
                                  <a:pt x="361" y="301"/>
                                </a:lnTo>
                                <a:lnTo>
                                  <a:pt x="364" y="261"/>
                                </a:lnTo>
                                <a:lnTo>
                                  <a:pt x="364" y="0"/>
                                </a:lnTo>
                                <a:lnTo>
                                  <a:pt x="364"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88" name="Freeform 77"/>
                        <wps:cNvSpPr>
                          <a:spLocks/>
                        </wps:cNvSpPr>
                        <wps:spPr bwMode="auto">
                          <a:xfrm>
                            <a:off x="1543050" y="2774950"/>
                            <a:ext cx="92710" cy="143510"/>
                          </a:xfrm>
                          <a:custGeom>
                            <a:avLst/>
                            <a:gdLst>
                              <a:gd name="T0" fmla="*/ 0 w 440"/>
                              <a:gd name="T1" fmla="*/ 451 h 451"/>
                              <a:gd name="T2" fmla="*/ 0 w 440"/>
                              <a:gd name="T3" fmla="*/ 0 h 451"/>
                              <a:gd name="T4" fmla="*/ 76 w 440"/>
                              <a:gd name="T5" fmla="*/ 0 h 451"/>
                              <a:gd name="T6" fmla="*/ 369 w 440"/>
                              <a:gd name="T7" fmla="*/ 355 h 451"/>
                              <a:gd name="T8" fmla="*/ 369 w 440"/>
                              <a:gd name="T9" fmla="*/ 0 h 451"/>
                              <a:gd name="T10" fmla="*/ 440 w 440"/>
                              <a:gd name="T11" fmla="*/ 0 h 451"/>
                              <a:gd name="T12" fmla="*/ 440 w 440"/>
                              <a:gd name="T13" fmla="*/ 451 h 451"/>
                              <a:gd name="T14" fmla="*/ 363 w 440"/>
                              <a:gd name="T15" fmla="*/ 451 h 451"/>
                              <a:gd name="T16" fmla="*/ 72 w 440"/>
                              <a:gd name="T17" fmla="*/ 98 h 451"/>
                              <a:gd name="T18" fmla="*/ 72 w 440"/>
                              <a:gd name="T19" fmla="*/ 451 h 451"/>
                              <a:gd name="T20" fmla="*/ 0 w 440"/>
                              <a:gd name="T21" fmla="*/ 451 h 451"/>
                              <a:gd name="T22" fmla="*/ 0 w 440"/>
                              <a:gd name="T23"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0" h="451">
                                <a:moveTo>
                                  <a:pt x="0" y="451"/>
                                </a:moveTo>
                                <a:lnTo>
                                  <a:pt x="0" y="0"/>
                                </a:lnTo>
                                <a:lnTo>
                                  <a:pt x="76" y="0"/>
                                </a:lnTo>
                                <a:lnTo>
                                  <a:pt x="369" y="355"/>
                                </a:lnTo>
                                <a:lnTo>
                                  <a:pt x="369" y="0"/>
                                </a:lnTo>
                                <a:lnTo>
                                  <a:pt x="440" y="0"/>
                                </a:lnTo>
                                <a:lnTo>
                                  <a:pt x="440" y="451"/>
                                </a:lnTo>
                                <a:lnTo>
                                  <a:pt x="363" y="451"/>
                                </a:lnTo>
                                <a:lnTo>
                                  <a:pt x="72" y="98"/>
                                </a:lnTo>
                                <a:lnTo>
                                  <a:pt x="72"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89" name="Freeform 78"/>
                        <wps:cNvSpPr>
                          <a:spLocks/>
                        </wps:cNvSpPr>
                        <wps:spPr bwMode="auto">
                          <a:xfrm>
                            <a:off x="1678940" y="2774950"/>
                            <a:ext cx="15240" cy="143510"/>
                          </a:xfrm>
                          <a:custGeom>
                            <a:avLst/>
                            <a:gdLst>
                              <a:gd name="T0" fmla="*/ 0 w 74"/>
                              <a:gd name="T1" fmla="*/ 451 h 451"/>
                              <a:gd name="T2" fmla="*/ 0 w 74"/>
                              <a:gd name="T3" fmla="*/ 0 h 451"/>
                              <a:gd name="T4" fmla="*/ 74 w 74"/>
                              <a:gd name="T5" fmla="*/ 0 h 451"/>
                              <a:gd name="T6" fmla="*/ 74 w 74"/>
                              <a:gd name="T7" fmla="*/ 451 h 451"/>
                              <a:gd name="T8" fmla="*/ 0 w 74"/>
                              <a:gd name="T9" fmla="*/ 451 h 451"/>
                              <a:gd name="T10" fmla="*/ 0 w 74"/>
                              <a:gd name="T11" fmla="*/ 451 h 451"/>
                            </a:gdLst>
                            <a:ahLst/>
                            <a:cxnLst>
                              <a:cxn ang="0">
                                <a:pos x="T0" y="T1"/>
                              </a:cxn>
                              <a:cxn ang="0">
                                <a:pos x="T2" y="T3"/>
                              </a:cxn>
                              <a:cxn ang="0">
                                <a:pos x="T4" y="T5"/>
                              </a:cxn>
                              <a:cxn ang="0">
                                <a:pos x="T6" y="T7"/>
                              </a:cxn>
                              <a:cxn ang="0">
                                <a:pos x="T8" y="T9"/>
                              </a:cxn>
                              <a:cxn ang="0">
                                <a:pos x="T10" y="T11"/>
                              </a:cxn>
                            </a:cxnLst>
                            <a:rect l="0" t="0" r="r" b="b"/>
                            <a:pathLst>
                              <a:path w="74" h="451">
                                <a:moveTo>
                                  <a:pt x="0" y="451"/>
                                </a:moveTo>
                                <a:lnTo>
                                  <a:pt x="0" y="0"/>
                                </a:lnTo>
                                <a:lnTo>
                                  <a:pt x="74" y="0"/>
                                </a:lnTo>
                                <a:lnTo>
                                  <a:pt x="74"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90" name="Freeform 79"/>
                        <wps:cNvSpPr>
                          <a:spLocks/>
                        </wps:cNvSpPr>
                        <wps:spPr bwMode="auto">
                          <a:xfrm>
                            <a:off x="1727200" y="2774950"/>
                            <a:ext cx="93345" cy="143510"/>
                          </a:xfrm>
                          <a:custGeom>
                            <a:avLst/>
                            <a:gdLst>
                              <a:gd name="T0" fmla="*/ 184 w 442"/>
                              <a:gd name="T1" fmla="*/ 451 h 451"/>
                              <a:gd name="T2" fmla="*/ 184 w 442"/>
                              <a:gd name="T3" fmla="*/ 53 h 451"/>
                              <a:gd name="T4" fmla="*/ 0 w 442"/>
                              <a:gd name="T5" fmla="*/ 53 h 451"/>
                              <a:gd name="T6" fmla="*/ 0 w 442"/>
                              <a:gd name="T7" fmla="*/ 0 h 451"/>
                              <a:gd name="T8" fmla="*/ 442 w 442"/>
                              <a:gd name="T9" fmla="*/ 0 h 451"/>
                              <a:gd name="T10" fmla="*/ 442 w 442"/>
                              <a:gd name="T11" fmla="*/ 53 h 451"/>
                              <a:gd name="T12" fmla="*/ 258 w 442"/>
                              <a:gd name="T13" fmla="*/ 53 h 451"/>
                              <a:gd name="T14" fmla="*/ 258 w 442"/>
                              <a:gd name="T15" fmla="*/ 451 h 451"/>
                              <a:gd name="T16" fmla="*/ 184 w 442"/>
                              <a:gd name="T17" fmla="*/ 451 h 451"/>
                              <a:gd name="T18" fmla="*/ 184 w 442"/>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42" h="451">
                                <a:moveTo>
                                  <a:pt x="184" y="451"/>
                                </a:moveTo>
                                <a:lnTo>
                                  <a:pt x="184" y="53"/>
                                </a:lnTo>
                                <a:lnTo>
                                  <a:pt x="0" y="53"/>
                                </a:lnTo>
                                <a:lnTo>
                                  <a:pt x="0" y="0"/>
                                </a:lnTo>
                                <a:lnTo>
                                  <a:pt x="442" y="0"/>
                                </a:lnTo>
                                <a:lnTo>
                                  <a:pt x="442" y="53"/>
                                </a:lnTo>
                                <a:lnTo>
                                  <a:pt x="258" y="53"/>
                                </a:lnTo>
                                <a:lnTo>
                                  <a:pt x="258" y="451"/>
                                </a:lnTo>
                                <a:lnTo>
                                  <a:pt x="184" y="451"/>
                                </a:lnTo>
                                <a:lnTo>
                                  <a:pt x="184"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91" name="Freeform 80"/>
                        <wps:cNvSpPr>
                          <a:spLocks noEditPoints="1"/>
                        </wps:cNvSpPr>
                        <wps:spPr bwMode="auto">
                          <a:xfrm>
                            <a:off x="290195" y="-538480"/>
                            <a:ext cx="81915" cy="142875"/>
                          </a:xfrm>
                          <a:custGeom>
                            <a:avLst/>
                            <a:gdLst>
                              <a:gd name="T0" fmla="*/ 242 w 386"/>
                              <a:gd name="T1" fmla="*/ 451 h 451"/>
                              <a:gd name="T2" fmla="*/ 242 w 386"/>
                              <a:gd name="T3" fmla="*/ 344 h 451"/>
                              <a:gd name="T4" fmla="*/ 0 w 386"/>
                              <a:gd name="T5" fmla="*/ 344 h 451"/>
                              <a:gd name="T6" fmla="*/ 0 w 386"/>
                              <a:gd name="T7" fmla="*/ 293 h 451"/>
                              <a:gd name="T8" fmla="*/ 255 w 386"/>
                              <a:gd name="T9" fmla="*/ 0 h 451"/>
                              <a:gd name="T10" fmla="*/ 310 w 386"/>
                              <a:gd name="T11" fmla="*/ 0 h 451"/>
                              <a:gd name="T12" fmla="*/ 310 w 386"/>
                              <a:gd name="T13" fmla="*/ 293 h 451"/>
                              <a:gd name="T14" fmla="*/ 386 w 386"/>
                              <a:gd name="T15" fmla="*/ 293 h 451"/>
                              <a:gd name="T16" fmla="*/ 386 w 386"/>
                              <a:gd name="T17" fmla="*/ 344 h 451"/>
                              <a:gd name="T18" fmla="*/ 310 w 386"/>
                              <a:gd name="T19" fmla="*/ 344 h 451"/>
                              <a:gd name="T20" fmla="*/ 310 w 386"/>
                              <a:gd name="T21" fmla="*/ 451 h 451"/>
                              <a:gd name="T22" fmla="*/ 242 w 386"/>
                              <a:gd name="T23" fmla="*/ 451 h 451"/>
                              <a:gd name="T24" fmla="*/ 242 w 386"/>
                              <a:gd name="T25" fmla="*/ 451 h 451"/>
                              <a:gd name="T26" fmla="*/ 242 w 386"/>
                              <a:gd name="T27" fmla="*/ 293 h 451"/>
                              <a:gd name="T28" fmla="*/ 242 w 386"/>
                              <a:gd name="T29" fmla="*/ 90 h 451"/>
                              <a:gd name="T30" fmla="*/ 67 w 386"/>
                              <a:gd name="T31" fmla="*/ 293 h 451"/>
                              <a:gd name="T32" fmla="*/ 242 w 386"/>
                              <a:gd name="T33" fmla="*/ 293 h 451"/>
                              <a:gd name="T34" fmla="*/ 242 w 386"/>
                              <a:gd name="T35" fmla="*/ 293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86" h="451">
                                <a:moveTo>
                                  <a:pt x="242" y="451"/>
                                </a:moveTo>
                                <a:lnTo>
                                  <a:pt x="242" y="344"/>
                                </a:lnTo>
                                <a:lnTo>
                                  <a:pt x="0" y="344"/>
                                </a:lnTo>
                                <a:lnTo>
                                  <a:pt x="0" y="293"/>
                                </a:lnTo>
                                <a:lnTo>
                                  <a:pt x="255" y="0"/>
                                </a:lnTo>
                                <a:lnTo>
                                  <a:pt x="310" y="0"/>
                                </a:lnTo>
                                <a:lnTo>
                                  <a:pt x="310" y="293"/>
                                </a:lnTo>
                                <a:lnTo>
                                  <a:pt x="386" y="293"/>
                                </a:lnTo>
                                <a:lnTo>
                                  <a:pt x="386" y="344"/>
                                </a:lnTo>
                                <a:lnTo>
                                  <a:pt x="310" y="344"/>
                                </a:lnTo>
                                <a:lnTo>
                                  <a:pt x="310" y="451"/>
                                </a:lnTo>
                                <a:lnTo>
                                  <a:pt x="242" y="451"/>
                                </a:lnTo>
                                <a:lnTo>
                                  <a:pt x="242" y="451"/>
                                </a:lnTo>
                                <a:close/>
                                <a:moveTo>
                                  <a:pt x="242" y="293"/>
                                </a:moveTo>
                                <a:lnTo>
                                  <a:pt x="242" y="90"/>
                                </a:lnTo>
                                <a:lnTo>
                                  <a:pt x="67" y="293"/>
                                </a:lnTo>
                                <a:lnTo>
                                  <a:pt x="242" y="293"/>
                                </a:lnTo>
                                <a:lnTo>
                                  <a:pt x="242" y="29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Freeform 81"/>
                        <wps:cNvSpPr>
                          <a:spLocks/>
                        </wps:cNvSpPr>
                        <wps:spPr bwMode="auto">
                          <a:xfrm>
                            <a:off x="290195" y="-538480"/>
                            <a:ext cx="81915" cy="142875"/>
                          </a:xfrm>
                          <a:custGeom>
                            <a:avLst/>
                            <a:gdLst>
                              <a:gd name="T0" fmla="*/ 242 w 386"/>
                              <a:gd name="T1" fmla="*/ 451 h 451"/>
                              <a:gd name="T2" fmla="*/ 242 w 386"/>
                              <a:gd name="T3" fmla="*/ 344 h 451"/>
                              <a:gd name="T4" fmla="*/ 0 w 386"/>
                              <a:gd name="T5" fmla="*/ 344 h 451"/>
                              <a:gd name="T6" fmla="*/ 0 w 386"/>
                              <a:gd name="T7" fmla="*/ 293 h 451"/>
                              <a:gd name="T8" fmla="*/ 255 w 386"/>
                              <a:gd name="T9" fmla="*/ 0 h 451"/>
                              <a:gd name="T10" fmla="*/ 310 w 386"/>
                              <a:gd name="T11" fmla="*/ 0 h 451"/>
                              <a:gd name="T12" fmla="*/ 310 w 386"/>
                              <a:gd name="T13" fmla="*/ 293 h 451"/>
                              <a:gd name="T14" fmla="*/ 386 w 386"/>
                              <a:gd name="T15" fmla="*/ 293 h 451"/>
                              <a:gd name="T16" fmla="*/ 386 w 386"/>
                              <a:gd name="T17" fmla="*/ 344 h 451"/>
                              <a:gd name="T18" fmla="*/ 310 w 386"/>
                              <a:gd name="T19" fmla="*/ 344 h 451"/>
                              <a:gd name="T20" fmla="*/ 310 w 386"/>
                              <a:gd name="T21" fmla="*/ 451 h 451"/>
                              <a:gd name="T22" fmla="*/ 242 w 386"/>
                              <a:gd name="T23" fmla="*/ 451 h 451"/>
                              <a:gd name="T24" fmla="*/ 242 w 386"/>
                              <a:gd name="T25"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386" h="451">
                                <a:moveTo>
                                  <a:pt x="242" y="451"/>
                                </a:moveTo>
                                <a:lnTo>
                                  <a:pt x="242" y="344"/>
                                </a:lnTo>
                                <a:lnTo>
                                  <a:pt x="0" y="344"/>
                                </a:lnTo>
                                <a:lnTo>
                                  <a:pt x="0" y="293"/>
                                </a:lnTo>
                                <a:lnTo>
                                  <a:pt x="255" y="0"/>
                                </a:lnTo>
                                <a:lnTo>
                                  <a:pt x="310" y="0"/>
                                </a:lnTo>
                                <a:lnTo>
                                  <a:pt x="310" y="293"/>
                                </a:lnTo>
                                <a:lnTo>
                                  <a:pt x="386" y="293"/>
                                </a:lnTo>
                                <a:lnTo>
                                  <a:pt x="386" y="344"/>
                                </a:lnTo>
                                <a:lnTo>
                                  <a:pt x="310" y="344"/>
                                </a:lnTo>
                                <a:lnTo>
                                  <a:pt x="310" y="451"/>
                                </a:lnTo>
                                <a:lnTo>
                                  <a:pt x="242" y="451"/>
                                </a:lnTo>
                                <a:lnTo>
                                  <a:pt x="242"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Freeform 82"/>
                        <wps:cNvSpPr>
                          <a:spLocks/>
                        </wps:cNvSpPr>
                        <wps:spPr bwMode="auto">
                          <a:xfrm>
                            <a:off x="304165" y="-510540"/>
                            <a:ext cx="37465" cy="64770"/>
                          </a:xfrm>
                          <a:custGeom>
                            <a:avLst/>
                            <a:gdLst>
                              <a:gd name="T0" fmla="*/ 175 w 175"/>
                              <a:gd name="T1" fmla="*/ 203 h 203"/>
                              <a:gd name="T2" fmla="*/ 175 w 175"/>
                              <a:gd name="T3" fmla="*/ 0 h 203"/>
                              <a:gd name="T4" fmla="*/ 0 w 175"/>
                              <a:gd name="T5" fmla="*/ 203 h 203"/>
                              <a:gd name="T6" fmla="*/ 175 w 175"/>
                              <a:gd name="T7" fmla="*/ 203 h 203"/>
                              <a:gd name="T8" fmla="*/ 175 w 175"/>
                              <a:gd name="T9" fmla="*/ 203 h 203"/>
                            </a:gdLst>
                            <a:ahLst/>
                            <a:cxnLst>
                              <a:cxn ang="0">
                                <a:pos x="T0" y="T1"/>
                              </a:cxn>
                              <a:cxn ang="0">
                                <a:pos x="T2" y="T3"/>
                              </a:cxn>
                              <a:cxn ang="0">
                                <a:pos x="T4" y="T5"/>
                              </a:cxn>
                              <a:cxn ang="0">
                                <a:pos x="T6" y="T7"/>
                              </a:cxn>
                              <a:cxn ang="0">
                                <a:pos x="T8" y="T9"/>
                              </a:cxn>
                            </a:cxnLst>
                            <a:rect l="0" t="0" r="r" b="b"/>
                            <a:pathLst>
                              <a:path w="175" h="203">
                                <a:moveTo>
                                  <a:pt x="175" y="203"/>
                                </a:moveTo>
                                <a:lnTo>
                                  <a:pt x="175" y="0"/>
                                </a:lnTo>
                                <a:lnTo>
                                  <a:pt x="0" y="203"/>
                                </a:lnTo>
                                <a:lnTo>
                                  <a:pt x="175" y="203"/>
                                </a:lnTo>
                                <a:lnTo>
                                  <a:pt x="175" y="203"/>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Freeform 83"/>
                        <wps:cNvSpPr>
                          <a:spLocks/>
                        </wps:cNvSpPr>
                        <wps:spPr bwMode="auto">
                          <a:xfrm>
                            <a:off x="470535" y="-541020"/>
                            <a:ext cx="93980" cy="147955"/>
                          </a:xfrm>
                          <a:custGeom>
                            <a:avLst/>
                            <a:gdLst>
                              <a:gd name="T0" fmla="*/ 70 w 445"/>
                              <a:gd name="T1" fmla="*/ 314 h 466"/>
                              <a:gd name="T2" fmla="*/ 89 w 445"/>
                              <a:gd name="T3" fmla="*/ 362 h 466"/>
                              <a:gd name="T4" fmla="*/ 102 w 445"/>
                              <a:gd name="T5" fmla="*/ 376 h 466"/>
                              <a:gd name="T6" fmla="*/ 149 w 445"/>
                              <a:gd name="T7" fmla="*/ 400 h 466"/>
                              <a:gd name="T8" fmla="*/ 195 w 445"/>
                              <a:gd name="T9" fmla="*/ 412 h 466"/>
                              <a:gd name="T10" fmla="*/ 240 w 445"/>
                              <a:gd name="T11" fmla="*/ 413 h 466"/>
                              <a:gd name="T12" fmla="*/ 302 w 445"/>
                              <a:gd name="T13" fmla="*/ 405 h 466"/>
                              <a:gd name="T14" fmla="*/ 322 w 445"/>
                              <a:gd name="T15" fmla="*/ 398 h 466"/>
                              <a:gd name="T16" fmla="*/ 357 w 445"/>
                              <a:gd name="T17" fmla="*/ 376 h 466"/>
                              <a:gd name="T18" fmla="*/ 370 w 445"/>
                              <a:gd name="T19" fmla="*/ 355 h 466"/>
                              <a:gd name="T20" fmla="*/ 372 w 445"/>
                              <a:gd name="T21" fmla="*/ 327 h 466"/>
                              <a:gd name="T22" fmla="*/ 357 w 445"/>
                              <a:gd name="T23" fmla="*/ 300 h 466"/>
                              <a:gd name="T24" fmla="*/ 331 w 445"/>
                              <a:gd name="T25" fmla="*/ 284 h 466"/>
                              <a:gd name="T26" fmla="*/ 302 w 445"/>
                              <a:gd name="T27" fmla="*/ 272 h 466"/>
                              <a:gd name="T28" fmla="*/ 219 w 445"/>
                              <a:gd name="T29" fmla="*/ 254 h 466"/>
                              <a:gd name="T30" fmla="*/ 170 w 445"/>
                              <a:gd name="T31" fmla="*/ 244 h 466"/>
                              <a:gd name="T32" fmla="*/ 100 w 445"/>
                              <a:gd name="T33" fmla="*/ 223 h 466"/>
                              <a:gd name="T34" fmla="*/ 60 w 445"/>
                              <a:gd name="T35" fmla="*/ 201 h 466"/>
                              <a:gd name="T36" fmla="*/ 36 w 445"/>
                              <a:gd name="T37" fmla="*/ 178 h 466"/>
                              <a:gd name="T38" fmla="*/ 22 w 445"/>
                              <a:gd name="T39" fmla="*/ 131 h 466"/>
                              <a:gd name="T40" fmla="*/ 23 w 445"/>
                              <a:gd name="T41" fmla="*/ 108 h 466"/>
                              <a:gd name="T42" fmla="*/ 45 w 445"/>
                              <a:gd name="T43" fmla="*/ 61 h 466"/>
                              <a:gd name="T44" fmla="*/ 80 w 445"/>
                              <a:gd name="T45" fmla="*/ 32 h 466"/>
                              <a:gd name="T46" fmla="*/ 122 w 445"/>
                              <a:gd name="T47" fmla="*/ 13 h 466"/>
                              <a:gd name="T48" fmla="*/ 207 w 445"/>
                              <a:gd name="T49" fmla="*/ 1 h 466"/>
                              <a:gd name="T50" fmla="*/ 246 w 445"/>
                              <a:gd name="T51" fmla="*/ 1 h 466"/>
                              <a:gd name="T52" fmla="*/ 326 w 445"/>
                              <a:gd name="T53" fmla="*/ 17 h 466"/>
                              <a:gd name="T54" fmla="*/ 375 w 445"/>
                              <a:gd name="T55" fmla="*/ 41 h 466"/>
                              <a:gd name="T56" fmla="*/ 402 w 445"/>
                              <a:gd name="T57" fmla="*/ 71 h 466"/>
                              <a:gd name="T58" fmla="*/ 426 w 445"/>
                              <a:gd name="T59" fmla="*/ 130 h 466"/>
                              <a:gd name="T60" fmla="*/ 356 w 445"/>
                              <a:gd name="T61" fmla="*/ 133 h 466"/>
                              <a:gd name="T62" fmla="*/ 322 w 445"/>
                              <a:gd name="T63" fmla="*/ 80 h 466"/>
                              <a:gd name="T64" fmla="*/ 299 w 445"/>
                              <a:gd name="T65" fmla="*/ 66 h 466"/>
                              <a:gd name="T66" fmla="*/ 220 w 445"/>
                              <a:gd name="T67" fmla="*/ 53 h 466"/>
                              <a:gd name="T68" fmla="*/ 153 w 445"/>
                              <a:gd name="T69" fmla="*/ 60 h 466"/>
                              <a:gd name="T70" fmla="*/ 117 w 445"/>
                              <a:gd name="T71" fmla="*/ 77 h 466"/>
                              <a:gd name="T72" fmla="*/ 92 w 445"/>
                              <a:gd name="T73" fmla="*/ 118 h 466"/>
                              <a:gd name="T74" fmla="*/ 92 w 445"/>
                              <a:gd name="T75" fmla="*/ 133 h 466"/>
                              <a:gd name="T76" fmla="*/ 114 w 445"/>
                              <a:gd name="T77" fmla="*/ 160 h 466"/>
                              <a:gd name="T78" fmla="*/ 162 w 445"/>
                              <a:gd name="T79" fmla="*/ 180 h 466"/>
                              <a:gd name="T80" fmla="*/ 239 w 445"/>
                              <a:gd name="T81" fmla="*/ 197 h 466"/>
                              <a:gd name="T82" fmla="*/ 341 w 445"/>
                              <a:gd name="T83" fmla="*/ 220 h 466"/>
                              <a:gd name="T84" fmla="*/ 370 w 445"/>
                              <a:gd name="T85" fmla="*/ 232 h 466"/>
                              <a:gd name="T86" fmla="*/ 420 w 445"/>
                              <a:gd name="T87" fmla="*/ 267 h 466"/>
                              <a:gd name="T88" fmla="*/ 440 w 445"/>
                              <a:gd name="T89" fmla="*/ 304 h 466"/>
                              <a:gd name="T90" fmla="*/ 443 w 445"/>
                              <a:gd name="T91" fmla="*/ 338 h 466"/>
                              <a:gd name="T92" fmla="*/ 421 w 445"/>
                              <a:gd name="T93" fmla="*/ 395 h 466"/>
                              <a:gd name="T94" fmla="*/ 404 w 445"/>
                              <a:gd name="T95" fmla="*/ 415 h 466"/>
                              <a:gd name="T96" fmla="*/ 345 w 445"/>
                              <a:gd name="T97" fmla="*/ 449 h 466"/>
                              <a:gd name="T98" fmla="*/ 284 w 445"/>
                              <a:gd name="T99" fmla="*/ 464 h 466"/>
                              <a:gd name="T100" fmla="*/ 224 w 445"/>
                              <a:gd name="T101" fmla="*/ 466 h 466"/>
                              <a:gd name="T102" fmla="*/ 118 w 445"/>
                              <a:gd name="T103" fmla="*/ 452 h 466"/>
                              <a:gd name="T104" fmla="*/ 86 w 445"/>
                              <a:gd name="T105" fmla="*/ 439 h 466"/>
                              <a:gd name="T106" fmla="*/ 29 w 445"/>
                              <a:gd name="T107" fmla="*/ 395 h 466"/>
                              <a:gd name="T108" fmla="*/ 4 w 445"/>
                              <a:gd name="T109" fmla="*/ 350 h 466"/>
                              <a:gd name="T110" fmla="*/ 0 w 445"/>
                              <a:gd name="T111" fmla="*/ 313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445" h="466">
                                <a:moveTo>
                                  <a:pt x="0" y="313"/>
                                </a:moveTo>
                                <a:lnTo>
                                  <a:pt x="70" y="309"/>
                                </a:lnTo>
                                <a:lnTo>
                                  <a:pt x="70" y="314"/>
                                </a:lnTo>
                                <a:lnTo>
                                  <a:pt x="73" y="326"/>
                                </a:lnTo>
                                <a:lnTo>
                                  <a:pt x="79" y="345"/>
                                </a:lnTo>
                                <a:lnTo>
                                  <a:pt x="89" y="362"/>
                                </a:lnTo>
                                <a:lnTo>
                                  <a:pt x="92" y="365"/>
                                </a:lnTo>
                                <a:lnTo>
                                  <a:pt x="95" y="370"/>
                                </a:lnTo>
                                <a:lnTo>
                                  <a:pt x="102" y="376"/>
                                </a:lnTo>
                                <a:lnTo>
                                  <a:pt x="119" y="389"/>
                                </a:lnTo>
                                <a:lnTo>
                                  <a:pt x="141" y="399"/>
                                </a:lnTo>
                                <a:lnTo>
                                  <a:pt x="149" y="400"/>
                                </a:lnTo>
                                <a:lnTo>
                                  <a:pt x="154" y="403"/>
                                </a:lnTo>
                                <a:lnTo>
                                  <a:pt x="168" y="406"/>
                                </a:lnTo>
                                <a:lnTo>
                                  <a:pt x="195" y="412"/>
                                </a:lnTo>
                                <a:lnTo>
                                  <a:pt x="226" y="413"/>
                                </a:lnTo>
                                <a:lnTo>
                                  <a:pt x="235" y="413"/>
                                </a:lnTo>
                                <a:lnTo>
                                  <a:pt x="240" y="413"/>
                                </a:lnTo>
                                <a:lnTo>
                                  <a:pt x="255" y="413"/>
                                </a:lnTo>
                                <a:lnTo>
                                  <a:pt x="280" y="410"/>
                                </a:lnTo>
                                <a:lnTo>
                                  <a:pt x="302" y="405"/>
                                </a:lnTo>
                                <a:lnTo>
                                  <a:pt x="308" y="403"/>
                                </a:lnTo>
                                <a:lnTo>
                                  <a:pt x="312" y="402"/>
                                </a:lnTo>
                                <a:lnTo>
                                  <a:pt x="322" y="398"/>
                                </a:lnTo>
                                <a:lnTo>
                                  <a:pt x="340" y="390"/>
                                </a:lnTo>
                                <a:lnTo>
                                  <a:pt x="354" y="379"/>
                                </a:lnTo>
                                <a:lnTo>
                                  <a:pt x="357" y="376"/>
                                </a:lnTo>
                                <a:lnTo>
                                  <a:pt x="359" y="373"/>
                                </a:lnTo>
                                <a:lnTo>
                                  <a:pt x="363" y="367"/>
                                </a:lnTo>
                                <a:lnTo>
                                  <a:pt x="370" y="355"/>
                                </a:lnTo>
                                <a:lnTo>
                                  <a:pt x="372" y="340"/>
                                </a:lnTo>
                                <a:lnTo>
                                  <a:pt x="373" y="337"/>
                                </a:lnTo>
                                <a:lnTo>
                                  <a:pt x="372" y="327"/>
                                </a:lnTo>
                                <a:lnTo>
                                  <a:pt x="367" y="314"/>
                                </a:lnTo>
                                <a:lnTo>
                                  <a:pt x="359" y="304"/>
                                </a:lnTo>
                                <a:lnTo>
                                  <a:pt x="357" y="300"/>
                                </a:lnTo>
                                <a:lnTo>
                                  <a:pt x="354" y="298"/>
                                </a:lnTo>
                                <a:lnTo>
                                  <a:pt x="347" y="293"/>
                                </a:lnTo>
                                <a:lnTo>
                                  <a:pt x="331" y="284"/>
                                </a:lnTo>
                                <a:lnTo>
                                  <a:pt x="310" y="276"/>
                                </a:lnTo>
                                <a:lnTo>
                                  <a:pt x="306" y="273"/>
                                </a:lnTo>
                                <a:lnTo>
                                  <a:pt x="302" y="272"/>
                                </a:lnTo>
                                <a:lnTo>
                                  <a:pt x="291" y="270"/>
                                </a:lnTo>
                                <a:lnTo>
                                  <a:pt x="261" y="263"/>
                                </a:lnTo>
                                <a:lnTo>
                                  <a:pt x="219" y="254"/>
                                </a:lnTo>
                                <a:lnTo>
                                  <a:pt x="207" y="251"/>
                                </a:lnTo>
                                <a:lnTo>
                                  <a:pt x="194" y="249"/>
                                </a:lnTo>
                                <a:lnTo>
                                  <a:pt x="170" y="244"/>
                                </a:lnTo>
                                <a:lnTo>
                                  <a:pt x="133" y="234"/>
                                </a:lnTo>
                                <a:lnTo>
                                  <a:pt x="105" y="225"/>
                                </a:lnTo>
                                <a:lnTo>
                                  <a:pt x="100" y="223"/>
                                </a:lnTo>
                                <a:lnTo>
                                  <a:pt x="93" y="220"/>
                                </a:lnTo>
                                <a:lnTo>
                                  <a:pt x="80" y="214"/>
                                </a:lnTo>
                                <a:lnTo>
                                  <a:pt x="60" y="201"/>
                                </a:lnTo>
                                <a:lnTo>
                                  <a:pt x="44" y="186"/>
                                </a:lnTo>
                                <a:lnTo>
                                  <a:pt x="41" y="181"/>
                                </a:lnTo>
                                <a:lnTo>
                                  <a:pt x="36" y="178"/>
                                </a:lnTo>
                                <a:lnTo>
                                  <a:pt x="32" y="168"/>
                                </a:lnTo>
                                <a:lnTo>
                                  <a:pt x="25" y="150"/>
                                </a:lnTo>
                                <a:lnTo>
                                  <a:pt x="22" y="131"/>
                                </a:lnTo>
                                <a:lnTo>
                                  <a:pt x="22" y="125"/>
                                </a:lnTo>
                                <a:lnTo>
                                  <a:pt x="22" y="120"/>
                                </a:lnTo>
                                <a:lnTo>
                                  <a:pt x="23" y="108"/>
                                </a:lnTo>
                                <a:lnTo>
                                  <a:pt x="29" y="87"/>
                                </a:lnTo>
                                <a:lnTo>
                                  <a:pt x="41" y="67"/>
                                </a:lnTo>
                                <a:lnTo>
                                  <a:pt x="45" y="61"/>
                                </a:lnTo>
                                <a:lnTo>
                                  <a:pt x="48" y="57"/>
                                </a:lnTo>
                                <a:lnTo>
                                  <a:pt x="58" y="47"/>
                                </a:lnTo>
                                <a:lnTo>
                                  <a:pt x="80" y="32"/>
                                </a:lnTo>
                                <a:lnTo>
                                  <a:pt x="106" y="19"/>
                                </a:lnTo>
                                <a:lnTo>
                                  <a:pt x="115" y="15"/>
                                </a:lnTo>
                                <a:lnTo>
                                  <a:pt x="122" y="13"/>
                                </a:lnTo>
                                <a:lnTo>
                                  <a:pt x="138" y="9"/>
                                </a:lnTo>
                                <a:lnTo>
                                  <a:pt x="170" y="4"/>
                                </a:lnTo>
                                <a:lnTo>
                                  <a:pt x="207" y="1"/>
                                </a:lnTo>
                                <a:lnTo>
                                  <a:pt x="217" y="0"/>
                                </a:lnTo>
                                <a:lnTo>
                                  <a:pt x="227" y="1"/>
                                </a:lnTo>
                                <a:lnTo>
                                  <a:pt x="246" y="1"/>
                                </a:lnTo>
                                <a:lnTo>
                                  <a:pt x="284" y="6"/>
                                </a:lnTo>
                                <a:lnTo>
                                  <a:pt x="318" y="14"/>
                                </a:lnTo>
                                <a:lnTo>
                                  <a:pt x="326" y="17"/>
                                </a:lnTo>
                                <a:lnTo>
                                  <a:pt x="334" y="20"/>
                                </a:lnTo>
                                <a:lnTo>
                                  <a:pt x="348" y="26"/>
                                </a:lnTo>
                                <a:lnTo>
                                  <a:pt x="375" y="41"/>
                                </a:lnTo>
                                <a:lnTo>
                                  <a:pt x="395" y="60"/>
                                </a:lnTo>
                                <a:lnTo>
                                  <a:pt x="399" y="65"/>
                                </a:lnTo>
                                <a:lnTo>
                                  <a:pt x="402" y="71"/>
                                </a:lnTo>
                                <a:lnTo>
                                  <a:pt x="410" y="81"/>
                                </a:lnTo>
                                <a:lnTo>
                                  <a:pt x="421" y="105"/>
                                </a:lnTo>
                                <a:lnTo>
                                  <a:pt x="426" y="130"/>
                                </a:lnTo>
                                <a:lnTo>
                                  <a:pt x="427" y="135"/>
                                </a:lnTo>
                                <a:lnTo>
                                  <a:pt x="357" y="139"/>
                                </a:lnTo>
                                <a:lnTo>
                                  <a:pt x="356" y="133"/>
                                </a:lnTo>
                                <a:lnTo>
                                  <a:pt x="351" y="120"/>
                                </a:lnTo>
                                <a:lnTo>
                                  <a:pt x="340" y="98"/>
                                </a:lnTo>
                                <a:lnTo>
                                  <a:pt x="322" y="80"/>
                                </a:lnTo>
                                <a:lnTo>
                                  <a:pt x="318" y="75"/>
                                </a:lnTo>
                                <a:lnTo>
                                  <a:pt x="312" y="72"/>
                                </a:lnTo>
                                <a:lnTo>
                                  <a:pt x="299" y="66"/>
                                </a:lnTo>
                                <a:lnTo>
                                  <a:pt x="268" y="58"/>
                                </a:lnTo>
                                <a:lnTo>
                                  <a:pt x="230" y="54"/>
                                </a:lnTo>
                                <a:lnTo>
                                  <a:pt x="220" y="53"/>
                                </a:lnTo>
                                <a:lnTo>
                                  <a:pt x="208" y="54"/>
                                </a:lnTo>
                                <a:lnTo>
                                  <a:pt x="188" y="55"/>
                                </a:lnTo>
                                <a:lnTo>
                                  <a:pt x="153" y="60"/>
                                </a:lnTo>
                                <a:lnTo>
                                  <a:pt x="127" y="71"/>
                                </a:lnTo>
                                <a:lnTo>
                                  <a:pt x="122" y="73"/>
                                </a:lnTo>
                                <a:lnTo>
                                  <a:pt x="117" y="77"/>
                                </a:lnTo>
                                <a:lnTo>
                                  <a:pt x="108" y="84"/>
                                </a:lnTo>
                                <a:lnTo>
                                  <a:pt x="96" y="100"/>
                                </a:lnTo>
                                <a:lnTo>
                                  <a:pt x="92" y="118"/>
                                </a:lnTo>
                                <a:lnTo>
                                  <a:pt x="92" y="121"/>
                                </a:lnTo>
                                <a:lnTo>
                                  <a:pt x="92" y="126"/>
                                </a:lnTo>
                                <a:lnTo>
                                  <a:pt x="92" y="133"/>
                                </a:lnTo>
                                <a:lnTo>
                                  <a:pt x="99" y="147"/>
                                </a:lnTo>
                                <a:lnTo>
                                  <a:pt x="109" y="158"/>
                                </a:lnTo>
                                <a:lnTo>
                                  <a:pt x="114" y="160"/>
                                </a:lnTo>
                                <a:lnTo>
                                  <a:pt x="117" y="164"/>
                                </a:lnTo>
                                <a:lnTo>
                                  <a:pt x="128" y="168"/>
                                </a:lnTo>
                                <a:lnTo>
                                  <a:pt x="162" y="180"/>
                                </a:lnTo>
                                <a:lnTo>
                                  <a:pt x="210" y="191"/>
                                </a:lnTo>
                                <a:lnTo>
                                  <a:pt x="224" y="193"/>
                                </a:lnTo>
                                <a:lnTo>
                                  <a:pt x="239" y="197"/>
                                </a:lnTo>
                                <a:lnTo>
                                  <a:pt x="265" y="201"/>
                                </a:lnTo>
                                <a:lnTo>
                                  <a:pt x="310" y="211"/>
                                </a:lnTo>
                                <a:lnTo>
                                  <a:pt x="341" y="220"/>
                                </a:lnTo>
                                <a:lnTo>
                                  <a:pt x="348" y="221"/>
                                </a:lnTo>
                                <a:lnTo>
                                  <a:pt x="356" y="225"/>
                                </a:lnTo>
                                <a:lnTo>
                                  <a:pt x="370" y="232"/>
                                </a:lnTo>
                                <a:lnTo>
                                  <a:pt x="395" y="247"/>
                                </a:lnTo>
                                <a:lnTo>
                                  <a:pt x="415" y="264"/>
                                </a:lnTo>
                                <a:lnTo>
                                  <a:pt x="420" y="267"/>
                                </a:lnTo>
                                <a:lnTo>
                                  <a:pt x="423" y="273"/>
                                </a:lnTo>
                                <a:lnTo>
                                  <a:pt x="430" y="283"/>
                                </a:lnTo>
                                <a:lnTo>
                                  <a:pt x="440" y="304"/>
                                </a:lnTo>
                                <a:lnTo>
                                  <a:pt x="443" y="326"/>
                                </a:lnTo>
                                <a:lnTo>
                                  <a:pt x="445" y="332"/>
                                </a:lnTo>
                                <a:lnTo>
                                  <a:pt x="443" y="338"/>
                                </a:lnTo>
                                <a:lnTo>
                                  <a:pt x="442" y="350"/>
                                </a:lnTo>
                                <a:lnTo>
                                  <a:pt x="434" y="372"/>
                                </a:lnTo>
                                <a:lnTo>
                                  <a:pt x="421" y="395"/>
                                </a:lnTo>
                                <a:lnTo>
                                  <a:pt x="418" y="399"/>
                                </a:lnTo>
                                <a:lnTo>
                                  <a:pt x="412" y="405"/>
                                </a:lnTo>
                                <a:lnTo>
                                  <a:pt x="404" y="415"/>
                                </a:lnTo>
                                <a:lnTo>
                                  <a:pt x="380" y="432"/>
                                </a:lnTo>
                                <a:lnTo>
                                  <a:pt x="353" y="446"/>
                                </a:lnTo>
                                <a:lnTo>
                                  <a:pt x="345" y="449"/>
                                </a:lnTo>
                                <a:lnTo>
                                  <a:pt x="337" y="452"/>
                                </a:lnTo>
                                <a:lnTo>
                                  <a:pt x="321" y="457"/>
                                </a:lnTo>
                                <a:lnTo>
                                  <a:pt x="284" y="464"/>
                                </a:lnTo>
                                <a:lnTo>
                                  <a:pt x="246" y="466"/>
                                </a:lnTo>
                                <a:lnTo>
                                  <a:pt x="238" y="466"/>
                                </a:lnTo>
                                <a:lnTo>
                                  <a:pt x="224" y="466"/>
                                </a:lnTo>
                                <a:lnTo>
                                  <a:pt x="201" y="466"/>
                                </a:lnTo>
                                <a:lnTo>
                                  <a:pt x="157" y="461"/>
                                </a:lnTo>
                                <a:lnTo>
                                  <a:pt x="118" y="452"/>
                                </a:lnTo>
                                <a:lnTo>
                                  <a:pt x="111" y="449"/>
                                </a:lnTo>
                                <a:lnTo>
                                  <a:pt x="102" y="446"/>
                                </a:lnTo>
                                <a:lnTo>
                                  <a:pt x="86" y="439"/>
                                </a:lnTo>
                                <a:lnTo>
                                  <a:pt x="57" y="423"/>
                                </a:lnTo>
                                <a:lnTo>
                                  <a:pt x="33" y="402"/>
                                </a:lnTo>
                                <a:lnTo>
                                  <a:pt x="29" y="395"/>
                                </a:lnTo>
                                <a:lnTo>
                                  <a:pt x="23" y="389"/>
                                </a:lnTo>
                                <a:lnTo>
                                  <a:pt x="16" y="377"/>
                                </a:lnTo>
                                <a:lnTo>
                                  <a:pt x="4" y="350"/>
                                </a:lnTo>
                                <a:lnTo>
                                  <a:pt x="0" y="322"/>
                                </a:lnTo>
                                <a:lnTo>
                                  <a:pt x="0" y="313"/>
                                </a:lnTo>
                                <a:lnTo>
                                  <a:pt x="0" y="313"/>
                                </a:lnTo>
                                <a:lnTo>
                                  <a:pt x="0" y="313"/>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95" name="Freeform 84"/>
                        <wps:cNvSpPr>
                          <a:spLocks/>
                        </wps:cNvSpPr>
                        <wps:spPr bwMode="auto">
                          <a:xfrm>
                            <a:off x="600075" y="-538480"/>
                            <a:ext cx="87630" cy="142875"/>
                          </a:xfrm>
                          <a:custGeom>
                            <a:avLst/>
                            <a:gdLst>
                              <a:gd name="T0" fmla="*/ 0 w 416"/>
                              <a:gd name="T1" fmla="*/ 451 h 451"/>
                              <a:gd name="T2" fmla="*/ 0 w 416"/>
                              <a:gd name="T3" fmla="*/ 0 h 451"/>
                              <a:gd name="T4" fmla="*/ 403 w 416"/>
                              <a:gd name="T5" fmla="*/ 0 h 451"/>
                              <a:gd name="T6" fmla="*/ 403 w 416"/>
                              <a:gd name="T7" fmla="*/ 53 h 451"/>
                              <a:gd name="T8" fmla="*/ 75 w 416"/>
                              <a:gd name="T9" fmla="*/ 53 h 451"/>
                              <a:gd name="T10" fmla="*/ 75 w 416"/>
                              <a:gd name="T11" fmla="*/ 192 h 451"/>
                              <a:gd name="T12" fmla="*/ 382 w 416"/>
                              <a:gd name="T13" fmla="*/ 192 h 451"/>
                              <a:gd name="T14" fmla="*/ 382 w 416"/>
                              <a:gd name="T15" fmla="*/ 245 h 451"/>
                              <a:gd name="T16" fmla="*/ 75 w 416"/>
                              <a:gd name="T17" fmla="*/ 245 h 451"/>
                              <a:gd name="T18" fmla="*/ 75 w 416"/>
                              <a:gd name="T19" fmla="*/ 399 h 451"/>
                              <a:gd name="T20" fmla="*/ 416 w 416"/>
                              <a:gd name="T21" fmla="*/ 399 h 451"/>
                              <a:gd name="T22" fmla="*/ 416 w 416"/>
                              <a:gd name="T23" fmla="*/ 451 h 451"/>
                              <a:gd name="T24" fmla="*/ 0 w 416"/>
                              <a:gd name="T25" fmla="*/ 451 h 451"/>
                              <a:gd name="T26" fmla="*/ 0 w 416"/>
                              <a:gd name="T27"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416" h="451">
                                <a:moveTo>
                                  <a:pt x="0" y="451"/>
                                </a:moveTo>
                                <a:lnTo>
                                  <a:pt x="0" y="0"/>
                                </a:lnTo>
                                <a:lnTo>
                                  <a:pt x="403" y="0"/>
                                </a:lnTo>
                                <a:lnTo>
                                  <a:pt x="403" y="53"/>
                                </a:lnTo>
                                <a:lnTo>
                                  <a:pt x="75" y="53"/>
                                </a:lnTo>
                                <a:lnTo>
                                  <a:pt x="75" y="192"/>
                                </a:lnTo>
                                <a:lnTo>
                                  <a:pt x="382" y="192"/>
                                </a:lnTo>
                                <a:lnTo>
                                  <a:pt x="382" y="245"/>
                                </a:lnTo>
                                <a:lnTo>
                                  <a:pt x="75" y="245"/>
                                </a:lnTo>
                                <a:lnTo>
                                  <a:pt x="75" y="399"/>
                                </a:lnTo>
                                <a:lnTo>
                                  <a:pt x="416" y="399"/>
                                </a:lnTo>
                                <a:lnTo>
                                  <a:pt x="416"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96" name="Freeform 85"/>
                        <wps:cNvSpPr>
                          <a:spLocks noEditPoints="1"/>
                        </wps:cNvSpPr>
                        <wps:spPr bwMode="auto">
                          <a:xfrm>
                            <a:off x="723900" y="-538480"/>
                            <a:ext cx="103505" cy="142875"/>
                          </a:xfrm>
                          <a:custGeom>
                            <a:avLst/>
                            <a:gdLst>
                              <a:gd name="T0" fmla="*/ 0 w 490"/>
                              <a:gd name="T1" fmla="*/ 0 h 451"/>
                              <a:gd name="T2" fmla="*/ 258 w 490"/>
                              <a:gd name="T3" fmla="*/ 1 h 451"/>
                              <a:gd name="T4" fmla="*/ 321 w 490"/>
                              <a:gd name="T5" fmla="*/ 5 h 451"/>
                              <a:gd name="T6" fmla="*/ 360 w 490"/>
                              <a:gd name="T7" fmla="*/ 13 h 451"/>
                              <a:gd name="T8" fmla="*/ 378 w 490"/>
                              <a:gd name="T9" fmla="*/ 21 h 451"/>
                              <a:gd name="T10" fmla="*/ 419 w 490"/>
                              <a:gd name="T11" fmla="*/ 52 h 451"/>
                              <a:gd name="T12" fmla="*/ 426 w 490"/>
                              <a:gd name="T13" fmla="*/ 63 h 451"/>
                              <a:gd name="T14" fmla="*/ 442 w 490"/>
                              <a:gd name="T15" fmla="*/ 96 h 451"/>
                              <a:gd name="T16" fmla="*/ 446 w 490"/>
                              <a:gd name="T17" fmla="*/ 124 h 451"/>
                              <a:gd name="T18" fmla="*/ 443 w 490"/>
                              <a:gd name="T19" fmla="*/ 147 h 451"/>
                              <a:gd name="T20" fmla="*/ 413 w 490"/>
                              <a:gd name="T21" fmla="*/ 200 h 451"/>
                              <a:gd name="T22" fmla="*/ 400 w 490"/>
                              <a:gd name="T23" fmla="*/ 211 h 451"/>
                              <a:gd name="T24" fmla="*/ 347 w 490"/>
                              <a:gd name="T25" fmla="*/ 236 h 451"/>
                              <a:gd name="T26" fmla="*/ 289 w 490"/>
                              <a:gd name="T27" fmla="*/ 246 h 451"/>
                              <a:gd name="T28" fmla="*/ 302 w 490"/>
                              <a:gd name="T29" fmla="*/ 252 h 451"/>
                              <a:gd name="T30" fmla="*/ 330 w 490"/>
                              <a:gd name="T31" fmla="*/ 267 h 451"/>
                              <a:gd name="T32" fmla="*/ 337 w 490"/>
                              <a:gd name="T33" fmla="*/ 273 h 451"/>
                              <a:gd name="T34" fmla="*/ 369 w 490"/>
                              <a:gd name="T35" fmla="*/ 302 h 451"/>
                              <a:gd name="T36" fmla="*/ 394 w 490"/>
                              <a:gd name="T37" fmla="*/ 329 h 451"/>
                              <a:gd name="T38" fmla="*/ 398 w 490"/>
                              <a:gd name="T39" fmla="*/ 451 h 451"/>
                              <a:gd name="T40" fmla="*/ 318 w 490"/>
                              <a:gd name="T41" fmla="*/ 352 h 451"/>
                              <a:gd name="T42" fmla="*/ 290 w 490"/>
                              <a:gd name="T43" fmla="*/ 318 h 451"/>
                              <a:gd name="T44" fmla="*/ 271 w 490"/>
                              <a:gd name="T45" fmla="*/ 296 h 451"/>
                              <a:gd name="T46" fmla="*/ 261 w 490"/>
                              <a:gd name="T47" fmla="*/ 286 h 451"/>
                              <a:gd name="T48" fmla="*/ 236 w 490"/>
                              <a:gd name="T49" fmla="*/ 269 h 451"/>
                              <a:gd name="T50" fmla="*/ 231 w 490"/>
                              <a:gd name="T51" fmla="*/ 265 h 451"/>
                              <a:gd name="T52" fmla="*/ 213 w 490"/>
                              <a:gd name="T53" fmla="*/ 258 h 451"/>
                              <a:gd name="T54" fmla="*/ 200 w 490"/>
                              <a:gd name="T55" fmla="*/ 255 h 451"/>
                              <a:gd name="T56" fmla="*/ 193 w 490"/>
                              <a:gd name="T57" fmla="*/ 253 h 451"/>
                              <a:gd name="T58" fmla="*/ 163 w 490"/>
                              <a:gd name="T59" fmla="*/ 252 h 451"/>
                              <a:gd name="T60" fmla="*/ 75 w 490"/>
                              <a:gd name="T61" fmla="*/ 251 h 451"/>
                              <a:gd name="T62" fmla="*/ 0 w 490"/>
                              <a:gd name="T63" fmla="*/ 451 h 451"/>
                              <a:gd name="T64" fmla="*/ 75 w 490"/>
                              <a:gd name="T65" fmla="*/ 199 h 451"/>
                              <a:gd name="T66" fmla="*/ 239 w 490"/>
                              <a:gd name="T67" fmla="*/ 199 h 451"/>
                              <a:gd name="T68" fmla="*/ 283 w 490"/>
                              <a:gd name="T69" fmla="*/ 197 h 451"/>
                              <a:gd name="T70" fmla="*/ 311 w 490"/>
                              <a:gd name="T71" fmla="*/ 192 h 451"/>
                              <a:gd name="T72" fmla="*/ 324 w 490"/>
                              <a:gd name="T73" fmla="*/ 187 h 451"/>
                              <a:gd name="T74" fmla="*/ 352 w 490"/>
                              <a:gd name="T75" fmla="*/ 169 h 451"/>
                              <a:gd name="T76" fmla="*/ 356 w 490"/>
                              <a:gd name="T77" fmla="*/ 163 h 451"/>
                              <a:gd name="T78" fmla="*/ 366 w 490"/>
                              <a:gd name="T79" fmla="*/ 141 h 451"/>
                              <a:gd name="T80" fmla="*/ 369 w 490"/>
                              <a:gd name="T81" fmla="*/ 124 h 451"/>
                              <a:gd name="T82" fmla="*/ 366 w 490"/>
                              <a:gd name="T83" fmla="*/ 110 h 451"/>
                              <a:gd name="T84" fmla="*/ 346 w 490"/>
                              <a:gd name="T85" fmla="*/ 75 h 451"/>
                              <a:gd name="T86" fmla="*/ 335 w 490"/>
                              <a:gd name="T87" fmla="*/ 68 h 451"/>
                              <a:gd name="T88" fmla="*/ 296 w 490"/>
                              <a:gd name="T89" fmla="*/ 54 h 451"/>
                              <a:gd name="T90" fmla="*/ 251 w 490"/>
                              <a:gd name="T91" fmla="*/ 51 h 451"/>
                              <a:gd name="T92" fmla="*/ 75 w 490"/>
                              <a:gd name="T93" fmla="*/ 199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490" h="451">
                                <a:moveTo>
                                  <a:pt x="0" y="451"/>
                                </a:moveTo>
                                <a:lnTo>
                                  <a:pt x="0" y="0"/>
                                </a:lnTo>
                                <a:lnTo>
                                  <a:pt x="247" y="0"/>
                                </a:lnTo>
                                <a:lnTo>
                                  <a:pt x="258" y="1"/>
                                </a:lnTo>
                                <a:lnTo>
                                  <a:pt x="282" y="1"/>
                                </a:lnTo>
                                <a:lnTo>
                                  <a:pt x="321" y="5"/>
                                </a:lnTo>
                                <a:lnTo>
                                  <a:pt x="353" y="12"/>
                                </a:lnTo>
                                <a:lnTo>
                                  <a:pt x="360" y="13"/>
                                </a:lnTo>
                                <a:lnTo>
                                  <a:pt x="366" y="15"/>
                                </a:lnTo>
                                <a:lnTo>
                                  <a:pt x="378" y="21"/>
                                </a:lnTo>
                                <a:lnTo>
                                  <a:pt x="400" y="34"/>
                                </a:lnTo>
                                <a:lnTo>
                                  <a:pt x="419" y="52"/>
                                </a:lnTo>
                                <a:lnTo>
                                  <a:pt x="423" y="57"/>
                                </a:lnTo>
                                <a:lnTo>
                                  <a:pt x="426" y="63"/>
                                </a:lnTo>
                                <a:lnTo>
                                  <a:pt x="433" y="73"/>
                                </a:lnTo>
                                <a:lnTo>
                                  <a:pt x="442" y="96"/>
                                </a:lnTo>
                                <a:lnTo>
                                  <a:pt x="445" y="118"/>
                                </a:lnTo>
                                <a:lnTo>
                                  <a:pt x="446" y="124"/>
                                </a:lnTo>
                                <a:lnTo>
                                  <a:pt x="445" y="132"/>
                                </a:lnTo>
                                <a:lnTo>
                                  <a:pt x="443" y="147"/>
                                </a:lnTo>
                                <a:lnTo>
                                  <a:pt x="432" y="176"/>
                                </a:lnTo>
                                <a:lnTo>
                                  <a:pt x="413" y="200"/>
                                </a:lnTo>
                                <a:lnTo>
                                  <a:pt x="407" y="205"/>
                                </a:lnTo>
                                <a:lnTo>
                                  <a:pt x="400" y="211"/>
                                </a:lnTo>
                                <a:lnTo>
                                  <a:pt x="385" y="220"/>
                                </a:lnTo>
                                <a:lnTo>
                                  <a:pt x="347" y="236"/>
                                </a:lnTo>
                                <a:lnTo>
                                  <a:pt x="300" y="245"/>
                                </a:lnTo>
                                <a:lnTo>
                                  <a:pt x="289" y="246"/>
                                </a:lnTo>
                                <a:lnTo>
                                  <a:pt x="293" y="249"/>
                                </a:lnTo>
                                <a:lnTo>
                                  <a:pt x="302" y="252"/>
                                </a:lnTo>
                                <a:lnTo>
                                  <a:pt x="317" y="260"/>
                                </a:lnTo>
                                <a:lnTo>
                                  <a:pt x="330" y="267"/>
                                </a:lnTo>
                                <a:lnTo>
                                  <a:pt x="333" y="269"/>
                                </a:lnTo>
                                <a:lnTo>
                                  <a:pt x="337" y="273"/>
                                </a:lnTo>
                                <a:lnTo>
                                  <a:pt x="349" y="283"/>
                                </a:lnTo>
                                <a:lnTo>
                                  <a:pt x="369" y="302"/>
                                </a:lnTo>
                                <a:lnTo>
                                  <a:pt x="388" y="324"/>
                                </a:lnTo>
                                <a:lnTo>
                                  <a:pt x="394" y="329"/>
                                </a:lnTo>
                                <a:lnTo>
                                  <a:pt x="490" y="451"/>
                                </a:lnTo>
                                <a:lnTo>
                                  <a:pt x="398" y="451"/>
                                </a:lnTo>
                                <a:lnTo>
                                  <a:pt x="324" y="358"/>
                                </a:lnTo>
                                <a:lnTo>
                                  <a:pt x="318" y="352"/>
                                </a:lnTo>
                                <a:lnTo>
                                  <a:pt x="308" y="339"/>
                                </a:lnTo>
                                <a:lnTo>
                                  <a:pt x="290" y="318"/>
                                </a:lnTo>
                                <a:lnTo>
                                  <a:pt x="274" y="300"/>
                                </a:lnTo>
                                <a:lnTo>
                                  <a:pt x="271" y="296"/>
                                </a:lnTo>
                                <a:lnTo>
                                  <a:pt x="267" y="293"/>
                                </a:lnTo>
                                <a:lnTo>
                                  <a:pt x="261" y="286"/>
                                </a:lnTo>
                                <a:lnTo>
                                  <a:pt x="248" y="276"/>
                                </a:lnTo>
                                <a:lnTo>
                                  <a:pt x="236" y="269"/>
                                </a:lnTo>
                                <a:lnTo>
                                  <a:pt x="233" y="266"/>
                                </a:lnTo>
                                <a:lnTo>
                                  <a:pt x="231" y="265"/>
                                </a:lnTo>
                                <a:lnTo>
                                  <a:pt x="225" y="263"/>
                                </a:lnTo>
                                <a:lnTo>
                                  <a:pt x="213" y="258"/>
                                </a:lnTo>
                                <a:lnTo>
                                  <a:pt x="201" y="256"/>
                                </a:lnTo>
                                <a:lnTo>
                                  <a:pt x="200" y="255"/>
                                </a:lnTo>
                                <a:lnTo>
                                  <a:pt x="197" y="255"/>
                                </a:lnTo>
                                <a:lnTo>
                                  <a:pt x="193" y="253"/>
                                </a:lnTo>
                                <a:lnTo>
                                  <a:pt x="179" y="252"/>
                                </a:lnTo>
                                <a:lnTo>
                                  <a:pt x="163" y="252"/>
                                </a:lnTo>
                                <a:lnTo>
                                  <a:pt x="159" y="251"/>
                                </a:lnTo>
                                <a:lnTo>
                                  <a:pt x="75" y="251"/>
                                </a:lnTo>
                                <a:lnTo>
                                  <a:pt x="75" y="451"/>
                                </a:lnTo>
                                <a:lnTo>
                                  <a:pt x="0" y="451"/>
                                </a:lnTo>
                                <a:lnTo>
                                  <a:pt x="0" y="451"/>
                                </a:lnTo>
                                <a:close/>
                                <a:moveTo>
                                  <a:pt x="75" y="199"/>
                                </a:moveTo>
                                <a:lnTo>
                                  <a:pt x="232" y="199"/>
                                </a:lnTo>
                                <a:lnTo>
                                  <a:pt x="239" y="199"/>
                                </a:lnTo>
                                <a:lnTo>
                                  <a:pt x="255" y="199"/>
                                </a:lnTo>
                                <a:lnTo>
                                  <a:pt x="283" y="197"/>
                                </a:lnTo>
                                <a:lnTo>
                                  <a:pt x="305" y="193"/>
                                </a:lnTo>
                                <a:lnTo>
                                  <a:pt x="311" y="192"/>
                                </a:lnTo>
                                <a:lnTo>
                                  <a:pt x="315" y="191"/>
                                </a:lnTo>
                                <a:lnTo>
                                  <a:pt x="324" y="187"/>
                                </a:lnTo>
                                <a:lnTo>
                                  <a:pt x="338" y="179"/>
                                </a:lnTo>
                                <a:lnTo>
                                  <a:pt x="352" y="169"/>
                                </a:lnTo>
                                <a:lnTo>
                                  <a:pt x="354" y="165"/>
                                </a:lnTo>
                                <a:lnTo>
                                  <a:pt x="356" y="163"/>
                                </a:lnTo>
                                <a:lnTo>
                                  <a:pt x="360" y="156"/>
                                </a:lnTo>
                                <a:lnTo>
                                  <a:pt x="366" y="141"/>
                                </a:lnTo>
                                <a:lnTo>
                                  <a:pt x="368" y="127"/>
                                </a:lnTo>
                                <a:lnTo>
                                  <a:pt x="369" y="124"/>
                                </a:lnTo>
                                <a:lnTo>
                                  <a:pt x="368" y="119"/>
                                </a:lnTo>
                                <a:lnTo>
                                  <a:pt x="366" y="110"/>
                                </a:lnTo>
                                <a:lnTo>
                                  <a:pt x="359" y="91"/>
                                </a:lnTo>
                                <a:lnTo>
                                  <a:pt x="346" y="75"/>
                                </a:lnTo>
                                <a:lnTo>
                                  <a:pt x="341" y="71"/>
                                </a:lnTo>
                                <a:lnTo>
                                  <a:pt x="335" y="68"/>
                                </a:lnTo>
                                <a:lnTo>
                                  <a:pt x="324" y="63"/>
                                </a:lnTo>
                                <a:lnTo>
                                  <a:pt x="296" y="54"/>
                                </a:lnTo>
                                <a:lnTo>
                                  <a:pt x="260" y="52"/>
                                </a:lnTo>
                                <a:lnTo>
                                  <a:pt x="251" y="51"/>
                                </a:lnTo>
                                <a:lnTo>
                                  <a:pt x="75" y="51"/>
                                </a:lnTo>
                                <a:lnTo>
                                  <a:pt x="75" y="199"/>
                                </a:lnTo>
                                <a:lnTo>
                                  <a:pt x="75" y="1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Freeform 86"/>
                        <wps:cNvSpPr>
                          <a:spLocks/>
                        </wps:cNvSpPr>
                        <wps:spPr bwMode="auto">
                          <a:xfrm>
                            <a:off x="723900" y="-538480"/>
                            <a:ext cx="103505" cy="142875"/>
                          </a:xfrm>
                          <a:custGeom>
                            <a:avLst/>
                            <a:gdLst>
                              <a:gd name="T0" fmla="*/ 0 w 490"/>
                              <a:gd name="T1" fmla="*/ 0 h 451"/>
                              <a:gd name="T2" fmla="*/ 258 w 490"/>
                              <a:gd name="T3" fmla="*/ 1 h 451"/>
                              <a:gd name="T4" fmla="*/ 321 w 490"/>
                              <a:gd name="T5" fmla="*/ 5 h 451"/>
                              <a:gd name="T6" fmla="*/ 360 w 490"/>
                              <a:gd name="T7" fmla="*/ 13 h 451"/>
                              <a:gd name="T8" fmla="*/ 378 w 490"/>
                              <a:gd name="T9" fmla="*/ 21 h 451"/>
                              <a:gd name="T10" fmla="*/ 419 w 490"/>
                              <a:gd name="T11" fmla="*/ 52 h 451"/>
                              <a:gd name="T12" fmla="*/ 426 w 490"/>
                              <a:gd name="T13" fmla="*/ 63 h 451"/>
                              <a:gd name="T14" fmla="*/ 442 w 490"/>
                              <a:gd name="T15" fmla="*/ 96 h 451"/>
                              <a:gd name="T16" fmla="*/ 446 w 490"/>
                              <a:gd name="T17" fmla="*/ 124 h 451"/>
                              <a:gd name="T18" fmla="*/ 443 w 490"/>
                              <a:gd name="T19" fmla="*/ 147 h 451"/>
                              <a:gd name="T20" fmla="*/ 413 w 490"/>
                              <a:gd name="T21" fmla="*/ 200 h 451"/>
                              <a:gd name="T22" fmla="*/ 400 w 490"/>
                              <a:gd name="T23" fmla="*/ 211 h 451"/>
                              <a:gd name="T24" fmla="*/ 347 w 490"/>
                              <a:gd name="T25" fmla="*/ 236 h 451"/>
                              <a:gd name="T26" fmla="*/ 289 w 490"/>
                              <a:gd name="T27" fmla="*/ 246 h 451"/>
                              <a:gd name="T28" fmla="*/ 302 w 490"/>
                              <a:gd name="T29" fmla="*/ 252 h 451"/>
                              <a:gd name="T30" fmla="*/ 330 w 490"/>
                              <a:gd name="T31" fmla="*/ 267 h 451"/>
                              <a:gd name="T32" fmla="*/ 337 w 490"/>
                              <a:gd name="T33" fmla="*/ 273 h 451"/>
                              <a:gd name="T34" fmla="*/ 369 w 490"/>
                              <a:gd name="T35" fmla="*/ 302 h 451"/>
                              <a:gd name="T36" fmla="*/ 394 w 490"/>
                              <a:gd name="T37" fmla="*/ 329 h 451"/>
                              <a:gd name="T38" fmla="*/ 398 w 490"/>
                              <a:gd name="T39" fmla="*/ 451 h 451"/>
                              <a:gd name="T40" fmla="*/ 318 w 490"/>
                              <a:gd name="T41" fmla="*/ 352 h 451"/>
                              <a:gd name="T42" fmla="*/ 290 w 490"/>
                              <a:gd name="T43" fmla="*/ 318 h 451"/>
                              <a:gd name="T44" fmla="*/ 271 w 490"/>
                              <a:gd name="T45" fmla="*/ 296 h 451"/>
                              <a:gd name="T46" fmla="*/ 261 w 490"/>
                              <a:gd name="T47" fmla="*/ 286 h 451"/>
                              <a:gd name="T48" fmla="*/ 236 w 490"/>
                              <a:gd name="T49" fmla="*/ 269 h 451"/>
                              <a:gd name="T50" fmla="*/ 231 w 490"/>
                              <a:gd name="T51" fmla="*/ 265 h 451"/>
                              <a:gd name="T52" fmla="*/ 213 w 490"/>
                              <a:gd name="T53" fmla="*/ 258 h 451"/>
                              <a:gd name="T54" fmla="*/ 200 w 490"/>
                              <a:gd name="T55" fmla="*/ 255 h 451"/>
                              <a:gd name="T56" fmla="*/ 193 w 490"/>
                              <a:gd name="T57" fmla="*/ 253 h 451"/>
                              <a:gd name="T58" fmla="*/ 163 w 490"/>
                              <a:gd name="T59" fmla="*/ 252 h 451"/>
                              <a:gd name="T60" fmla="*/ 75 w 490"/>
                              <a:gd name="T61" fmla="*/ 251 h 451"/>
                              <a:gd name="T62" fmla="*/ 0 w 490"/>
                              <a:gd name="T63"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490" h="451">
                                <a:moveTo>
                                  <a:pt x="0" y="451"/>
                                </a:moveTo>
                                <a:lnTo>
                                  <a:pt x="0" y="0"/>
                                </a:lnTo>
                                <a:lnTo>
                                  <a:pt x="247" y="0"/>
                                </a:lnTo>
                                <a:lnTo>
                                  <a:pt x="258" y="1"/>
                                </a:lnTo>
                                <a:lnTo>
                                  <a:pt x="282" y="1"/>
                                </a:lnTo>
                                <a:lnTo>
                                  <a:pt x="321" y="5"/>
                                </a:lnTo>
                                <a:lnTo>
                                  <a:pt x="353" y="12"/>
                                </a:lnTo>
                                <a:lnTo>
                                  <a:pt x="360" y="13"/>
                                </a:lnTo>
                                <a:lnTo>
                                  <a:pt x="366" y="15"/>
                                </a:lnTo>
                                <a:lnTo>
                                  <a:pt x="378" y="21"/>
                                </a:lnTo>
                                <a:lnTo>
                                  <a:pt x="400" y="34"/>
                                </a:lnTo>
                                <a:lnTo>
                                  <a:pt x="419" y="52"/>
                                </a:lnTo>
                                <a:lnTo>
                                  <a:pt x="423" y="57"/>
                                </a:lnTo>
                                <a:lnTo>
                                  <a:pt x="426" y="63"/>
                                </a:lnTo>
                                <a:lnTo>
                                  <a:pt x="433" y="73"/>
                                </a:lnTo>
                                <a:lnTo>
                                  <a:pt x="442" y="96"/>
                                </a:lnTo>
                                <a:lnTo>
                                  <a:pt x="445" y="118"/>
                                </a:lnTo>
                                <a:lnTo>
                                  <a:pt x="446" y="124"/>
                                </a:lnTo>
                                <a:lnTo>
                                  <a:pt x="445" y="132"/>
                                </a:lnTo>
                                <a:lnTo>
                                  <a:pt x="443" y="147"/>
                                </a:lnTo>
                                <a:lnTo>
                                  <a:pt x="432" y="176"/>
                                </a:lnTo>
                                <a:lnTo>
                                  <a:pt x="413" y="200"/>
                                </a:lnTo>
                                <a:lnTo>
                                  <a:pt x="407" y="205"/>
                                </a:lnTo>
                                <a:lnTo>
                                  <a:pt x="400" y="211"/>
                                </a:lnTo>
                                <a:lnTo>
                                  <a:pt x="385" y="220"/>
                                </a:lnTo>
                                <a:lnTo>
                                  <a:pt x="347" y="236"/>
                                </a:lnTo>
                                <a:lnTo>
                                  <a:pt x="300" y="245"/>
                                </a:lnTo>
                                <a:lnTo>
                                  <a:pt x="289" y="246"/>
                                </a:lnTo>
                                <a:lnTo>
                                  <a:pt x="293" y="249"/>
                                </a:lnTo>
                                <a:lnTo>
                                  <a:pt x="302" y="252"/>
                                </a:lnTo>
                                <a:lnTo>
                                  <a:pt x="317" y="260"/>
                                </a:lnTo>
                                <a:lnTo>
                                  <a:pt x="330" y="267"/>
                                </a:lnTo>
                                <a:lnTo>
                                  <a:pt x="333" y="269"/>
                                </a:lnTo>
                                <a:lnTo>
                                  <a:pt x="337" y="273"/>
                                </a:lnTo>
                                <a:lnTo>
                                  <a:pt x="349" y="283"/>
                                </a:lnTo>
                                <a:lnTo>
                                  <a:pt x="369" y="302"/>
                                </a:lnTo>
                                <a:lnTo>
                                  <a:pt x="388" y="324"/>
                                </a:lnTo>
                                <a:lnTo>
                                  <a:pt x="394" y="329"/>
                                </a:lnTo>
                                <a:lnTo>
                                  <a:pt x="490" y="451"/>
                                </a:lnTo>
                                <a:lnTo>
                                  <a:pt x="398" y="451"/>
                                </a:lnTo>
                                <a:lnTo>
                                  <a:pt x="324" y="358"/>
                                </a:lnTo>
                                <a:lnTo>
                                  <a:pt x="318" y="352"/>
                                </a:lnTo>
                                <a:lnTo>
                                  <a:pt x="308" y="339"/>
                                </a:lnTo>
                                <a:lnTo>
                                  <a:pt x="290" y="318"/>
                                </a:lnTo>
                                <a:lnTo>
                                  <a:pt x="274" y="300"/>
                                </a:lnTo>
                                <a:lnTo>
                                  <a:pt x="271" y="296"/>
                                </a:lnTo>
                                <a:lnTo>
                                  <a:pt x="267" y="293"/>
                                </a:lnTo>
                                <a:lnTo>
                                  <a:pt x="261" y="286"/>
                                </a:lnTo>
                                <a:lnTo>
                                  <a:pt x="248" y="276"/>
                                </a:lnTo>
                                <a:lnTo>
                                  <a:pt x="236" y="269"/>
                                </a:lnTo>
                                <a:lnTo>
                                  <a:pt x="233" y="266"/>
                                </a:lnTo>
                                <a:lnTo>
                                  <a:pt x="231" y="265"/>
                                </a:lnTo>
                                <a:lnTo>
                                  <a:pt x="225" y="263"/>
                                </a:lnTo>
                                <a:lnTo>
                                  <a:pt x="213" y="258"/>
                                </a:lnTo>
                                <a:lnTo>
                                  <a:pt x="201" y="256"/>
                                </a:lnTo>
                                <a:lnTo>
                                  <a:pt x="200" y="255"/>
                                </a:lnTo>
                                <a:lnTo>
                                  <a:pt x="197" y="255"/>
                                </a:lnTo>
                                <a:lnTo>
                                  <a:pt x="193" y="253"/>
                                </a:lnTo>
                                <a:lnTo>
                                  <a:pt x="179" y="252"/>
                                </a:lnTo>
                                <a:lnTo>
                                  <a:pt x="163" y="252"/>
                                </a:lnTo>
                                <a:lnTo>
                                  <a:pt x="159" y="251"/>
                                </a:lnTo>
                                <a:lnTo>
                                  <a:pt x="75" y="251"/>
                                </a:lnTo>
                                <a:lnTo>
                                  <a:pt x="75"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Freeform 87"/>
                        <wps:cNvSpPr>
                          <a:spLocks/>
                        </wps:cNvSpPr>
                        <wps:spPr bwMode="auto">
                          <a:xfrm>
                            <a:off x="739775" y="-522605"/>
                            <a:ext cx="62230" cy="46990"/>
                          </a:xfrm>
                          <a:custGeom>
                            <a:avLst/>
                            <a:gdLst>
                              <a:gd name="T0" fmla="*/ 0 w 294"/>
                              <a:gd name="T1" fmla="*/ 148 h 148"/>
                              <a:gd name="T2" fmla="*/ 157 w 294"/>
                              <a:gd name="T3" fmla="*/ 148 h 148"/>
                              <a:gd name="T4" fmla="*/ 164 w 294"/>
                              <a:gd name="T5" fmla="*/ 148 h 148"/>
                              <a:gd name="T6" fmla="*/ 180 w 294"/>
                              <a:gd name="T7" fmla="*/ 148 h 148"/>
                              <a:gd name="T8" fmla="*/ 208 w 294"/>
                              <a:gd name="T9" fmla="*/ 146 h 148"/>
                              <a:gd name="T10" fmla="*/ 230 w 294"/>
                              <a:gd name="T11" fmla="*/ 142 h 148"/>
                              <a:gd name="T12" fmla="*/ 236 w 294"/>
                              <a:gd name="T13" fmla="*/ 141 h 148"/>
                              <a:gd name="T14" fmla="*/ 240 w 294"/>
                              <a:gd name="T15" fmla="*/ 140 h 148"/>
                              <a:gd name="T16" fmla="*/ 249 w 294"/>
                              <a:gd name="T17" fmla="*/ 136 h 148"/>
                              <a:gd name="T18" fmla="*/ 263 w 294"/>
                              <a:gd name="T19" fmla="*/ 128 h 148"/>
                              <a:gd name="T20" fmla="*/ 277 w 294"/>
                              <a:gd name="T21" fmla="*/ 118 h 148"/>
                              <a:gd name="T22" fmla="*/ 279 w 294"/>
                              <a:gd name="T23" fmla="*/ 114 h 148"/>
                              <a:gd name="T24" fmla="*/ 281 w 294"/>
                              <a:gd name="T25" fmla="*/ 112 h 148"/>
                              <a:gd name="T26" fmla="*/ 285 w 294"/>
                              <a:gd name="T27" fmla="*/ 105 h 148"/>
                              <a:gd name="T28" fmla="*/ 291 w 294"/>
                              <a:gd name="T29" fmla="*/ 90 h 148"/>
                              <a:gd name="T30" fmla="*/ 293 w 294"/>
                              <a:gd name="T31" fmla="*/ 76 h 148"/>
                              <a:gd name="T32" fmla="*/ 294 w 294"/>
                              <a:gd name="T33" fmla="*/ 73 h 148"/>
                              <a:gd name="T34" fmla="*/ 293 w 294"/>
                              <a:gd name="T35" fmla="*/ 68 h 148"/>
                              <a:gd name="T36" fmla="*/ 291 w 294"/>
                              <a:gd name="T37" fmla="*/ 59 h 148"/>
                              <a:gd name="T38" fmla="*/ 284 w 294"/>
                              <a:gd name="T39" fmla="*/ 40 h 148"/>
                              <a:gd name="T40" fmla="*/ 271 w 294"/>
                              <a:gd name="T41" fmla="*/ 24 h 148"/>
                              <a:gd name="T42" fmla="*/ 266 w 294"/>
                              <a:gd name="T43" fmla="*/ 20 h 148"/>
                              <a:gd name="T44" fmla="*/ 260 w 294"/>
                              <a:gd name="T45" fmla="*/ 17 h 148"/>
                              <a:gd name="T46" fmla="*/ 249 w 294"/>
                              <a:gd name="T47" fmla="*/ 12 h 148"/>
                              <a:gd name="T48" fmla="*/ 221 w 294"/>
                              <a:gd name="T49" fmla="*/ 3 h 148"/>
                              <a:gd name="T50" fmla="*/ 185 w 294"/>
                              <a:gd name="T51" fmla="*/ 1 h 148"/>
                              <a:gd name="T52" fmla="*/ 176 w 294"/>
                              <a:gd name="T53" fmla="*/ 0 h 148"/>
                              <a:gd name="T54" fmla="*/ 0 w 294"/>
                              <a:gd name="T55" fmla="*/ 0 h 148"/>
                              <a:gd name="T56" fmla="*/ 0 w 294"/>
                              <a:gd name="T57" fmla="*/ 148 h 148"/>
                              <a:gd name="T58" fmla="*/ 0 w 294"/>
                              <a:gd name="T59"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294" h="148">
                                <a:moveTo>
                                  <a:pt x="0" y="148"/>
                                </a:moveTo>
                                <a:lnTo>
                                  <a:pt x="157" y="148"/>
                                </a:lnTo>
                                <a:lnTo>
                                  <a:pt x="164" y="148"/>
                                </a:lnTo>
                                <a:lnTo>
                                  <a:pt x="180" y="148"/>
                                </a:lnTo>
                                <a:lnTo>
                                  <a:pt x="208" y="146"/>
                                </a:lnTo>
                                <a:lnTo>
                                  <a:pt x="230" y="142"/>
                                </a:lnTo>
                                <a:lnTo>
                                  <a:pt x="236" y="141"/>
                                </a:lnTo>
                                <a:lnTo>
                                  <a:pt x="240" y="140"/>
                                </a:lnTo>
                                <a:lnTo>
                                  <a:pt x="249" y="136"/>
                                </a:lnTo>
                                <a:lnTo>
                                  <a:pt x="263" y="128"/>
                                </a:lnTo>
                                <a:lnTo>
                                  <a:pt x="277" y="118"/>
                                </a:lnTo>
                                <a:lnTo>
                                  <a:pt x="279" y="114"/>
                                </a:lnTo>
                                <a:lnTo>
                                  <a:pt x="281" y="112"/>
                                </a:lnTo>
                                <a:lnTo>
                                  <a:pt x="285" y="105"/>
                                </a:lnTo>
                                <a:lnTo>
                                  <a:pt x="291" y="90"/>
                                </a:lnTo>
                                <a:lnTo>
                                  <a:pt x="293" y="76"/>
                                </a:lnTo>
                                <a:lnTo>
                                  <a:pt x="294" y="73"/>
                                </a:lnTo>
                                <a:lnTo>
                                  <a:pt x="293" y="68"/>
                                </a:lnTo>
                                <a:lnTo>
                                  <a:pt x="291" y="59"/>
                                </a:lnTo>
                                <a:lnTo>
                                  <a:pt x="284" y="40"/>
                                </a:lnTo>
                                <a:lnTo>
                                  <a:pt x="271" y="24"/>
                                </a:lnTo>
                                <a:lnTo>
                                  <a:pt x="266" y="20"/>
                                </a:lnTo>
                                <a:lnTo>
                                  <a:pt x="260" y="17"/>
                                </a:lnTo>
                                <a:lnTo>
                                  <a:pt x="249" y="12"/>
                                </a:lnTo>
                                <a:lnTo>
                                  <a:pt x="221" y="3"/>
                                </a:lnTo>
                                <a:lnTo>
                                  <a:pt x="185" y="1"/>
                                </a:lnTo>
                                <a:lnTo>
                                  <a:pt x="176" y="0"/>
                                </a:lnTo>
                                <a:lnTo>
                                  <a:pt x="0" y="0"/>
                                </a:lnTo>
                                <a:lnTo>
                                  <a:pt x="0" y="148"/>
                                </a:lnTo>
                                <a:lnTo>
                                  <a:pt x="0" y="14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Freeform 88"/>
                        <wps:cNvSpPr>
                          <a:spLocks/>
                        </wps:cNvSpPr>
                        <wps:spPr bwMode="auto">
                          <a:xfrm>
                            <a:off x="859155" y="-538480"/>
                            <a:ext cx="15875" cy="142875"/>
                          </a:xfrm>
                          <a:custGeom>
                            <a:avLst/>
                            <a:gdLst>
                              <a:gd name="T0" fmla="*/ 0 w 74"/>
                              <a:gd name="T1" fmla="*/ 451 h 451"/>
                              <a:gd name="T2" fmla="*/ 0 w 74"/>
                              <a:gd name="T3" fmla="*/ 0 h 451"/>
                              <a:gd name="T4" fmla="*/ 74 w 74"/>
                              <a:gd name="T5" fmla="*/ 0 h 451"/>
                              <a:gd name="T6" fmla="*/ 74 w 74"/>
                              <a:gd name="T7" fmla="*/ 451 h 451"/>
                              <a:gd name="T8" fmla="*/ 0 w 74"/>
                              <a:gd name="T9" fmla="*/ 451 h 451"/>
                              <a:gd name="T10" fmla="*/ 0 w 74"/>
                              <a:gd name="T11" fmla="*/ 451 h 451"/>
                            </a:gdLst>
                            <a:ahLst/>
                            <a:cxnLst>
                              <a:cxn ang="0">
                                <a:pos x="T0" y="T1"/>
                              </a:cxn>
                              <a:cxn ang="0">
                                <a:pos x="T2" y="T3"/>
                              </a:cxn>
                              <a:cxn ang="0">
                                <a:pos x="T4" y="T5"/>
                              </a:cxn>
                              <a:cxn ang="0">
                                <a:pos x="T6" y="T7"/>
                              </a:cxn>
                              <a:cxn ang="0">
                                <a:pos x="T8" y="T9"/>
                              </a:cxn>
                              <a:cxn ang="0">
                                <a:pos x="T10" y="T11"/>
                              </a:cxn>
                            </a:cxnLst>
                            <a:rect l="0" t="0" r="r" b="b"/>
                            <a:pathLst>
                              <a:path w="74" h="451">
                                <a:moveTo>
                                  <a:pt x="0" y="451"/>
                                </a:moveTo>
                                <a:lnTo>
                                  <a:pt x="0" y="0"/>
                                </a:lnTo>
                                <a:lnTo>
                                  <a:pt x="74" y="0"/>
                                </a:lnTo>
                                <a:lnTo>
                                  <a:pt x="74"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00" name="Freeform 89"/>
                        <wps:cNvSpPr>
                          <a:spLocks noEditPoints="1"/>
                        </wps:cNvSpPr>
                        <wps:spPr bwMode="auto">
                          <a:xfrm>
                            <a:off x="902970" y="-538480"/>
                            <a:ext cx="111125" cy="142875"/>
                          </a:xfrm>
                          <a:custGeom>
                            <a:avLst/>
                            <a:gdLst>
                              <a:gd name="T0" fmla="*/ 0 w 523"/>
                              <a:gd name="T1" fmla="*/ 451 h 451"/>
                              <a:gd name="T2" fmla="*/ 216 w 523"/>
                              <a:gd name="T3" fmla="*/ 0 h 451"/>
                              <a:gd name="T4" fmla="*/ 296 w 523"/>
                              <a:gd name="T5" fmla="*/ 0 h 451"/>
                              <a:gd name="T6" fmla="*/ 523 w 523"/>
                              <a:gd name="T7" fmla="*/ 451 h 451"/>
                              <a:gd name="T8" fmla="*/ 440 w 523"/>
                              <a:gd name="T9" fmla="*/ 451 h 451"/>
                              <a:gd name="T10" fmla="*/ 375 w 523"/>
                              <a:gd name="T11" fmla="*/ 315 h 451"/>
                              <a:gd name="T12" fmla="*/ 140 w 523"/>
                              <a:gd name="T13" fmla="*/ 315 h 451"/>
                              <a:gd name="T14" fmla="*/ 79 w 523"/>
                              <a:gd name="T15" fmla="*/ 451 h 451"/>
                              <a:gd name="T16" fmla="*/ 0 w 523"/>
                              <a:gd name="T17" fmla="*/ 451 h 451"/>
                              <a:gd name="T18" fmla="*/ 0 w 523"/>
                              <a:gd name="T19" fmla="*/ 451 h 451"/>
                              <a:gd name="T20" fmla="*/ 162 w 523"/>
                              <a:gd name="T21" fmla="*/ 266 h 451"/>
                              <a:gd name="T22" fmla="*/ 351 w 523"/>
                              <a:gd name="T23" fmla="*/ 266 h 451"/>
                              <a:gd name="T24" fmla="*/ 293 w 523"/>
                              <a:gd name="T25" fmla="*/ 141 h 451"/>
                              <a:gd name="T26" fmla="*/ 289 w 523"/>
                              <a:gd name="T27" fmla="*/ 133 h 451"/>
                              <a:gd name="T28" fmla="*/ 280 w 523"/>
                              <a:gd name="T29" fmla="*/ 114 h 451"/>
                              <a:gd name="T30" fmla="*/ 267 w 523"/>
                              <a:gd name="T31" fmla="*/ 83 h 451"/>
                              <a:gd name="T32" fmla="*/ 255 w 523"/>
                              <a:gd name="T33" fmla="*/ 54 h 451"/>
                              <a:gd name="T34" fmla="*/ 254 w 523"/>
                              <a:gd name="T35" fmla="*/ 47 h 451"/>
                              <a:gd name="T36" fmla="*/ 251 w 523"/>
                              <a:gd name="T37" fmla="*/ 55 h 451"/>
                              <a:gd name="T38" fmla="*/ 247 w 523"/>
                              <a:gd name="T39" fmla="*/ 70 h 451"/>
                              <a:gd name="T40" fmla="*/ 236 w 523"/>
                              <a:gd name="T41" fmla="*/ 99 h 451"/>
                              <a:gd name="T42" fmla="*/ 226 w 523"/>
                              <a:gd name="T43" fmla="*/ 127 h 451"/>
                              <a:gd name="T44" fmla="*/ 223 w 523"/>
                              <a:gd name="T45" fmla="*/ 134 h 451"/>
                              <a:gd name="T46" fmla="*/ 162 w 523"/>
                              <a:gd name="T47" fmla="*/ 266 h 451"/>
                              <a:gd name="T48" fmla="*/ 162 w 523"/>
                              <a:gd name="T49" fmla="*/ 266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23" h="451">
                                <a:moveTo>
                                  <a:pt x="0" y="451"/>
                                </a:moveTo>
                                <a:lnTo>
                                  <a:pt x="216" y="0"/>
                                </a:lnTo>
                                <a:lnTo>
                                  <a:pt x="296" y="0"/>
                                </a:lnTo>
                                <a:lnTo>
                                  <a:pt x="523" y="451"/>
                                </a:lnTo>
                                <a:lnTo>
                                  <a:pt x="440" y="451"/>
                                </a:lnTo>
                                <a:lnTo>
                                  <a:pt x="375" y="315"/>
                                </a:lnTo>
                                <a:lnTo>
                                  <a:pt x="140" y="315"/>
                                </a:lnTo>
                                <a:lnTo>
                                  <a:pt x="79" y="451"/>
                                </a:lnTo>
                                <a:lnTo>
                                  <a:pt x="0" y="451"/>
                                </a:lnTo>
                                <a:lnTo>
                                  <a:pt x="0" y="451"/>
                                </a:lnTo>
                                <a:close/>
                                <a:moveTo>
                                  <a:pt x="162" y="266"/>
                                </a:moveTo>
                                <a:lnTo>
                                  <a:pt x="351" y="266"/>
                                </a:lnTo>
                                <a:lnTo>
                                  <a:pt x="293" y="141"/>
                                </a:lnTo>
                                <a:lnTo>
                                  <a:pt x="289" y="133"/>
                                </a:lnTo>
                                <a:lnTo>
                                  <a:pt x="280" y="114"/>
                                </a:lnTo>
                                <a:lnTo>
                                  <a:pt x="267" y="83"/>
                                </a:lnTo>
                                <a:lnTo>
                                  <a:pt x="255" y="54"/>
                                </a:lnTo>
                                <a:lnTo>
                                  <a:pt x="254" y="47"/>
                                </a:lnTo>
                                <a:lnTo>
                                  <a:pt x="251" y="55"/>
                                </a:lnTo>
                                <a:lnTo>
                                  <a:pt x="247" y="70"/>
                                </a:lnTo>
                                <a:lnTo>
                                  <a:pt x="236" y="99"/>
                                </a:lnTo>
                                <a:lnTo>
                                  <a:pt x="226" y="127"/>
                                </a:lnTo>
                                <a:lnTo>
                                  <a:pt x="223" y="134"/>
                                </a:lnTo>
                                <a:lnTo>
                                  <a:pt x="162" y="266"/>
                                </a:lnTo>
                                <a:lnTo>
                                  <a:pt x="162" y="2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90"/>
                        <wps:cNvSpPr>
                          <a:spLocks/>
                        </wps:cNvSpPr>
                        <wps:spPr bwMode="auto">
                          <a:xfrm>
                            <a:off x="902970" y="-538480"/>
                            <a:ext cx="111125" cy="142875"/>
                          </a:xfrm>
                          <a:custGeom>
                            <a:avLst/>
                            <a:gdLst>
                              <a:gd name="T0" fmla="*/ 0 w 523"/>
                              <a:gd name="T1" fmla="*/ 451 h 451"/>
                              <a:gd name="T2" fmla="*/ 216 w 523"/>
                              <a:gd name="T3" fmla="*/ 0 h 451"/>
                              <a:gd name="T4" fmla="*/ 296 w 523"/>
                              <a:gd name="T5" fmla="*/ 0 h 451"/>
                              <a:gd name="T6" fmla="*/ 523 w 523"/>
                              <a:gd name="T7" fmla="*/ 451 h 451"/>
                              <a:gd name="T8" fmla="*/ 440 w 523"/>
                              <a:gd name="T9" fmla="*/ 451 h 451"/>
                              <a:gd name="T10" fmla="*/ 375 w 523"/>
                              <a:gd name="T11" fmla="*/ 315 h 451"/>
                              <a:gd name="T12" fmla="*/ 140 w 523"/>
                              <a:gd name="T13" fmla="*/ 315 h 451"/>
                              <a:gd name="T14" fmla="*/ 79 w 523"/>
                              <a:gd name="T15" fmla="*/ 451 h 451"/>
                              <a:gd name="T16" fmla="*/ 0 w 523"/>
                              <a:gd name="T17" fmla="*/ 451 h 451"/>
                              <a:gd name="T18" fmla="*/ 0 w 523"/>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23" h="451">
                                <a:moveTo>
                                  <a:pt x="0" y="451"/>
                                </a:moveTo>
                                <a:lnTo>
                                  <a:pt x="216" y="0"/>
                                </a:lnTo>
                                <a:lnTo>
                                  <a:pt x="296" y="0"/>
                                </a:lnTo>
                                <a:lnTo>
                                  <a:pt x="523" y="451"/>
                                </a:lnTo>
                                <a:lnTo>
                                  <a:pt x="440" y="451"/>
                                </a:lnTo>
                                <a:lnTo>
                                  <a:pt x="375" y="315"/>
                                </a:lnTo>
                                <a:lnTo>
                                  <a:pt x="140" y="315"/>
                                </a:lnTo>
                                <a:lnTo>
                                  <a:pt x="79"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Freeform 91"/>
                        <wps:cNvSpPr>
                          <a:spLocks/>
                        </wps:cNvSpPr>
                        <wps:spPr bwMode="auto">
                          <a:xfrm>
                            <a:off x="937260" y="-523875"/>
                            <a:ext cx="40005" cy="69850"/>
                          </a:xfrm>
                          <a:custGeom>
                            <a:avLst/>
                            <a:gdLst>
                              <a:gd name="T0" fmla="*/ 0 w 189"/>
                              <a:gd name="T1" fmla="*/ 219 h 219"/>
                              <a:gd name="T2" fmla="*/ 189 w 189"/>
                              <a:gd name="T3" fmla="*/ 219 h 219"/>
                              <a:gd name="T4" fmla="*/ 131 w 189"/>
                              <a:gd name="T5" fmla="*/ 94 h 219"/>
                              <a:gd name="T6" fmla="*/ 127 w 189"/>
                              <a:gd name="T7" fmla="*/ 86 h 219"/>
                              <a:gd name="T8" fmla="*/ 118 w 189"/>
                              <a:gd name="T9" fmla="*/ 67 h 219"/>
                              <a:gd name="T10" fmla="*/ 105 w 189"/>
                              <a:gd name="T11" fmla="*/ 36 h 219"/>
                              <a:gd name="T12" fmla="*/ 93 w 189"/>
                              <a:gd name="T13" fmla="*/ 7 h 219"/>
                              <a:gd name="T14" fmla="*/ 92 w 189"/>
                              <a:gd name="T15" fmla="*/ 0 h 219"/>
                              <a:gd name="T16" fmla="*/ 89 w 189"/>
                              <a:gd name="T17" fmla="*/ 8 h 219"/>
                              <a:gd name="T18" fmla="*/ 85 w 189"/>
                              <a:gd name="T19" fmla="*/ 23 h 219"/>
                              <a:gd name="T20" fmla="*/ 74 w 189"/>
                              <a:gd name="T21" fmla="*/ 52 h 219"/>
                              <a:gd name="T22" fmla="*/ 64 w 189"/>
                              <a:gd name="T23" fmla="*/ 80 h 219"/>
                              <a:gd name="T24" fmla="*/ 61 w 189"/>
                              <a:gd name="T25" fmla="*/ 87 h 219"/>
                              <a:gd name="T26" fmla="*/ 0 w 189"/>
                              <a:gd name="T27" fmla="*/ 219 h 219"/>
                              <a:gd name="T28" fmla="*/ 0 w 189"/>
                              <a:gd name="T29" fmla="*/ 219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9" h="219">
                                <a:moveTo>
                                  <a:pt x="0" y="219"/>
                                </a:moveTo>
                                <a:lnTo>
                                  <a:pt x="189" y="219"/>
                                </a:lnTo>
                                <a:lnTo>
                                  <a:pt x="131" y="94"/>
                                </a:lnTo>
                                <a:lnTo>
                                  <a:pt x="127" y="86"/>
                                </a:lnTo>
                                <a:lnTo>
                                  <a:pt x="118" y="67"/>
                                </a:lnTo>
                                <a:lnTo>
                                  <a:pt x="105" y="36"/>
                                </a:lnTo>
                                <a:lnTo>
                                  <a:pt x="93" y="7"/>
                                </a:lnTo>
                                <a:lnTo>
                                  <a:pt x="92" y="0"/>
                                </a:lnTo>
                                <a:lnTo>
                                  <a:pt x="89" y="8"/>
                                </a:lnTo>
                                <a:lnTo>
                                  <a:pt x="85" y="23"/>
                                </a:lnTo>
                                <a:lnTo>
                                  <a:pt x="74" y="52"/>
                                </a:lnTo>
                                <a:lnTo>
                                  <a:pt x="64" y="80"/>
                                </a:lnTo>
                                <a:lnTo>
                                  <a:pt x="61" y="87"/>
                                </a:lnTo>
                                <a:lnTo>
                                  <a:pt x="0" y="219"/>
                                </a:lnTo>
                                <a:lnTo>
                                  <a:pt x="0" y="21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Freeform 92"/>
                        <wps:cNvSpPr>
                          <a:spLocks/>
                        </wps:cNvSpPr>
                        <wps:spPr bwMode="auto">
                          <a:xfrm>
                            <a:off x="1040130" y="-538480"/>
                            <a:ext cx="73660" cy="142875"/>
                          </a:xfrm>
                          <a:custGeom>
                            <a:avLst/>
                            <a:gdLst>
                              <a:gd name="T0" fmla="*/ 0 w 348"/>
                              <a:gd name="T1" fmla="*/ 451 h 451"/>
                              <a:gd name="T2" fmla="*/ 0 w 348"/>
                              <a:gd name="T3" fmla="*/ 0 h 451"/>
                              <a:gd name="T4" fmla="*/ 73 w 348"/>
                              <a:gd name="T5" fmla="*/ 0 h 451"/>
                              <a:gd name="T6" fmla="*/ 73 w 348"/>
                              <a:gd name="T7" fmla="*/ 399 h 451"/>
                              <a:gd name="T8" fmla="*/ 348 w 348"/>
                              <a:gd name="T9" fmla="*/ 399 h 451"/>
                              <a:gd name="T10" fmla="*/ 348 w 348"/>
                              <a:gd name="T11" fmla="*/ 451 h 451"/>
                              <a:gd name="T12" fmla="*/ 0 w 348"/>
                              <a:gd name="T13" fmla="*/ 451 h 451"/>
                              <a:gd name="T14" fmla="*/ 0 w 348"/>
                              <a:gd name="T15" fmla="*/ 451 h 45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48" h="451">
                                <a:moveTo>
                                  <a:pt x="0" y="451"/>
                                </a:moveTo>
                                <a:lnTo>
                                  <a:pt x="0" y="0"/>
                                </a:lnTo>
                                <a:lnTo>
                                  <a:pt x="73" y="0"/>
                                </a:lnTo>
                                <a:lnTo>
                                  <a:pt x="73" y="399"/>
                                </a:lnTo>
                                <a:lnTo>
                                  <a:pt x="348" y="399"/>
                                </a:lnTo>
                                <a:lnTo>
                                  <a:pt x="348"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04" name="Freeform 93"/>
                        <wps:cNvSpPr>
                          <a:spLocks/>
                        </wps:cNvSpPr>
                        <wps:spPr bwMode="auto">
                          <a:xfrm>
                            <a:off x="1210310" y="-541020"/>
                            <a:ext cx="104775" cy="147955"/>
                          </a:xfrm>
                          <a:custGeom>
                            <a:avLst/>
                            <a:gdLst>
                              <a:gd name="T0" fmla="*/ 493 w 493"/>
                              <a:gd name="T1" fmla="*/ 316 h 466"/>
                              <a:gd name="T2" fmla="*/ 478 w 493"/>
                              <a:gd name="T3" fmla="*/ 351 h 466"/>
                              <a:gd name="T4" fmla="*/ 418 w 493"/>
                              <a:gd name="T5" fmla="*/ 422 h 466"/>
                              <a:gd name="T6" fmla="*/ 398 w 493"/>
                              <a:gd name="T7" fmla="*/ 435 h 466"/>
                              <a:gd name="T8" fmla="*/ 330 w 493"/>
                              <a:gd name="T9" fmla="*/ 461 h 466"/>
                              <a:gd name="T10" fmla="*/ 262 w 493"/>
                              <a:gd name="T11" fmla="*/ 466 h 466"/>
                              <a:gd name="T12" fmla="*/ 219 w 493"/>
                              <a:gd name="T13" fmla="*/ 465 h 466"/>
                              <a:gd name="T14" fmla="*/ 124 w 493"/>
                              <a:gd name="T15" fmla="*/ 442 h 466"/>
                              <a:gd name="T16" fmla="*/ 105 w 493"/>
                              <a:gd name="T17" fmla="*/ 432 h 466"/>
                              <a:gd name="T18" fmla="*/ 57 w 493"/>
                              <a:gd name="T19" fmla="*/ 395 h 466"/>
                              <a:gd name="T20" fmla="*/ 29 w 493"/>
                              <a:gd name="T21" fmla="*/ 351 h 466"/>
                              <a:gd name="T22" fmla="*/ 16 w 493"/>
                              <a:gd name="T23" fmla="*/ 323 h 466"/>
                              <a:gd name="T24" fmla="*/ 0 w 493"/>
                              <a:gd name="T25" fmla="*/ 241 h 466"/>
                              <a:gd name="T26" fmla="*/ 0 w 493"/>
                              <a:gd name="T27" fmla="*/ 219 h 466"/>
                              <a:gd name="T28" fmla="*/ 10 w 493"/>
                              <a:gd name="T29" fmla="*/ 154 h 466"/>
                              <a:gd name="T30" fmla="*/ 34 w 493"/>
                              <a:gd name="T31" fmla="*/ 107 h 466"/>
                              <a:gd name="T32" fmla="*/ 51 w 493"/>
                              <a:gd name="T33" fmla="*/ 84 h 466"/>
                              <a:gd name="T34" fmla="*/ 117 w 493"/>
                              <a:gd name="T35" fmla="*/ 33 h 466"/>
                              <a:gd name="T36" fmla="*/ 137 w 493"/>
                              <a:gd name="T37" fmla="*/ 25 h 466"/>
                              <a:gd name="T38" fmla="*/ 203 w 493"/>
                              <a:gd name="T39" fmla="*/ 6 h 466"/>
                              <a:gd name="T40" fmla="*/ 264 w 493"/>
                              <a:gd name="T41" fmla="*/ 0 h 466"/>
                              <a:gd name="T42" fmla="*/ 303 w 493"/>
                              <a:gd name="T43" fmla="*/ 2 h 466"/>
                              <a:gd name="T44" fmla="*/ 394 w 493"/>
                              <a:gd name="T45" fmla="*/ 30 h 466"/>
                              <a:gd name="T46" fmla="*/ 413 w 493"/>
                              <a:gd name="T47" fmla="*/ 41 h 466"/>
                              <a:gd name="T48" fmla="*/ 458 w 493"/>
                              <a:gd name="T49" fmla="*/ 85 h 466"/>
                              <a:gd name="T50" fmla="*/ 484 w 493"/>
                              <a:gd name="T51" fmla="*/ 132 h 466"/>
                              <a:gd name="T52" fmla="*/ 407 w 493"/>
                              <a:gd name="T53" fmla="*/ 139 h 466"/>
                              <a:gd name="T54" fmla="*/ 382 w 493"/>
                              <a:gd name="T55" fmla="*/ 98 h 466"/>
                              <a:gd name="T56" fmla="*/ 354 w 493"/>
                              <a:gd name="T57" fmla="*/ 74 h 466"/>
                              <a:gd name="T58" fmla="*/ 334 w 493"/>
                              <a:gd name="T59" fmla="*/ 65 h 466"/>
                              <a:gd name="T60" fmla="*/ 270 w 493"/>
                              <a:gd name="T61" fmla="*/ 52 h 466"/>
                              <a:gd name="T62" fmla="*/ 249 w 493"/>
                              <a:gd name="T63" fmla="*/ 52 h 466"/>
                              <a:gd name="T64" fmla="*/ 194 w 493"/>
                              <a:gd name="T65" fmla="*/ 60 h 466"/>
                              <a:gd name="T66" fmla="*/ 155 w 493"/>
                              <a:gd name="T67" fmla="*/ 77 h 466"/>
                              <a:gd name="T68" fmla="*/ 134 w 493"/>
                              <a:gd name="T69" fmla="*/ 91 h 466"/>
                              <a:gd name="T70" fmla="*/ 96 w 493"/>
                              <a:gd name="T71" fmla="*/ 138 h 466"/>
                              <a:gd name="T72" fmla="*/ 90 w 493"/>
                              <a:gd name="T73" fmla="*/ 151 h 466"/>
                              <a:gd name="T74" fmla="*/ 79 w 493"/>
                              <a:gd name="T75" fmla="*/ 193 h 466"/>
                              <a:gd name="T76" fmla="*/ 77 w 493"/>
                              <a:gd name="T77" fmla="*/ 230 h 466"/>
                              <a:gd name="T78" fmla="*/ 77 w 493"/>
                              <a:gd name="T79" fmla="*/ 258 h 466"/>
                              <a:gd name="T80" fmla="*/ 93 w 493"/>
                              <a:gd name="T81" fmla="*/ 323 h 466"/>
                              <a:gd name="T82" fmla="*/ 101 w 493"/>
                              <a:gd name="T83" fmla="*/ 338 h 466"/>
                              <a:gd name="T84" fmla="*/ 128 w 493"/>
                              <a:gd name="T85" fmla="*/ 373 h 466"/>
                              <a:gd name="T86" fmla="*/ 160 w 493"/>
                              <a:gd name="T87" fmla="*/ 395 h 466"/>
                              <a:gd name="T88" fmla="*/ 182 w 493"/>
                              <a:gd name="T89" fmla="*/ 404 h 466"/>
                              <a:gd name="T90" fmla="*/ 248 w 493"/>
                              <a:gd name="T91" fmla="*/ 416 h 466"/>
                              <a:gd name="T92" fmla="*/ 265 w 493"/>
                              <a:gd name="T93" fmla="*/ 416 h 466"/>
                              <a:gd name="T94" fmla="*/ 321 w 493"/>
                              <a:gd name="T95" fmla="*/ 406 h 466"/>
                              <a:gd name="T96" fmla="*/ 360 w 493"/>
                              <a:gd name="T97" fmla="*/ 388 h 466"/>
                              <a:gd name="T98" fmla="*/ 379 w 493"/>
                              <a:gd name="T99" fmla="*/ 371 h 466"/>
                              <a:gd name="T100" fmla="*/ 417 w 493"/>
                              <a:gd name="T101" fmla="*/ 310 h 466"/>
                              <a:gd name="T102" fmla="*/ 420 w 493"/>
                              <a:gd name="T103" fmla="*/ 300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493" h="466">
                                <a:moveTo>
                                  <a:pt x="420" y="300"/>
                                </a:moveTo>
                                <a:lnTo>
                                  <a:pt x="493" y="316"/>
                                </a:lnTo>
                                <a:lnTo>
                                  <a:pt x="488" y="329"/>
                                </a:lnTo>
                                <a:lnTo>
                                  <a:pt x="478" y="351"/>
                                </a:lnTo>
                                <a:lnTo>
                                  <a:pt x="452" y="390"/>
                                </a:lnTo>
                                <a:lnTo>
                                  <a:pt x="418" y="422"/>
                                </a:lnTo>
                                <a:lnTo>
                                  <a:pt x="410" y="428"/>
                                </a:lnTo>
                                <a:lnTo>
                                  <a:pt x="398" y="435"/>
                                </a:lnTo>
                                <a:lnTo>
                                  <a:pt x="376" y="445"/>
                                </a:lnTo>
                                <a:lnTo>
                                  <a:pt x="330" y="461"/>
                                </a:lnTo>
                                <a:lnTo>
                                  <a:pt x="276" y="466"/>
                                </a:lnTo>
                                <a:lnTo>
                                  <a:pt x="262" y="466"/>
                                </a:lnTo>
                                <a:lnTo>
                                  <a:pt x="246" y="466"/>
                                </a:lnTo>
                                <a:lnTo>
                                  <a:pt x="219" y="465"/>
                                </a:lnTo>
                                <a:lnTo>
                                  <a:pt x="168" y="457"/>
                                </a:lnTo>
                                <a:lnTo>
                                  <a:pt x="124" y="442"/>
                                </a:lnTo>
                                <a:lnTo>
                                  <a:pt x="115" y="437"/>
                                </a:lnTo>
                                <a:lnTo>
                                  <a:pt x="105" y="432"/>
                                </a:lnTo>
                                <a:lnTo>
                                  <a:pt x="88" y="422"/>
                                </a:lnTo>
                                <a:lnTo>
                                  <a:pt x="57" y="395"/>
                                </a:lnTo>
                                <a:lnTo>
                                  <a:pt x="34" y="360"/>
                                </a:lnTo>
                                <a:lnTo>
                                  <a:pt x="29" y="351"/>
                                </a:lnTo>
                                <a:lnTo>
                                  <a:pt x="23" y="342"/>
                                </a:lnTo>
                                <a:lnTo>
                                  <a:pt x="16" y="323"/>
                                </a:lnTo>
                                <a:lnTo>
                                  <a:pt x="4" y="283"/>
                                </a:lnTo>
                                <a:lnTo>
                                  <a:pt x="0" y="241"/>
                                </a:lnTo>
                                <a:lnTo>
                                  <a:pt x="0" y="230"/>
                                </a:lnTo>
                                <a:lnTo>
                                  <a:pt x="0" y="219"/>
                                </a:lnTo>
                                <a:lnTo>
                                  <a:pt x="2" y="196"/>
                                </a:lnTo>
                                <a:lnTo>
                                  <a:pt x="10" y="154"/>
                                </a:lnTo>
                                <a:lnTo>
                                  <a:pt x="28" y="117"/>
                                </a:lnTo>
                                <a:lnTo>
                                  <a:pt x="34" y="107"/>
                                </a:lnTo>
                                <a:lnTo>
                                  <a:pt x="38" y="99"/>
                                </a:lnTo>
                                <a:lnTo>
                                  <a:pt x="51" y="84"/>
                                </a:lnTo>
                                <a:lnTo>
                                  <a:pt x="80" y="55"/>
                                </a:lnTo>
                                <a:lnTo>
                                  <a:pt x="117" y="33"/>
                                </a:lnTo>
                                <a:lnTo>
                                  <a:pt x="127" y="28"/>
                                </a:lnTo>
                                <a:lnTo>
                                  <a:pt x="137" y="25"/>
                                </a:lnTo>
                                <a:lnTo>
                                  <a:pt x="159" y="17"/>
                                </a:lnTo>
                                <a:lnTo>
                                  <a:pt x="203" y="6"/>
                                </a:lnTo>
                                <a:lnTo>
                                  <a:pt x="251" y="1"/>
                                </a:lnTo>
                                <a:lnTo>
                                  <a:pt x="264" y="0"/>
                                </a:lnTo>
                                <a:lnTo>
                                  <a:pt x="277" y="1"/>
                                </a:lnTo>
                                <a:lnTo>
                                  <a:pt x="303" y="2"/>
                                </a:lnTo>
                                <a:lnTo>
                                  <a:pt x="351" y="12"/>
                                </a:lnTo>
                                <a:lnTo>
                                  <a:pt x="394" y="30"/>
                                </a:lnTo>
                                <a:lnTo>
                                  <a:pt x="404" y="34"/>
                                </a:lnTo>
                                <a:lnTo>
                                  <a:pt x="413" y="41"/>
                                </a:lnTo>
                                <a:lnTo>
                                  <a:pt x="430" y="54"/>
                                </a:lnTo>
                                <a:lnTo>
                                  <a:pt x="458" y="85"/>
                                </a:lnTo>
                                <a:lnTo>
                                  <a:pt x="480" y="123"/>
                                </a:lnTo>
                                <a:lnTo>
                                  <a:pt x="484" y="132"/>
                                </a:lnTo>
                                <a:lnTo>
                                  <a:pt x="411" y="146"/>
                                </a:lnTo>
                                <a:lnTo>
                                  <a:pt x="407" y="139"/>
                                </a:lnTo>
                                <a:lnTo>
                                  <a:pt x="400" y="124"/>
                                </a:lnTo>
                                <a:lnTo>
                                  <a:pt x="382" y="98"/>
                                </a:lnTo>
                                <a:lnTo>
                                  <a:pt x="360" y="79"/>
                                </a:lnTo>
                                <a:lnTo>
                                  <a:pt x="354" y="74"/>
                                </a:lnTo>
                                <a:lnTo>
                                  <a:pt x="347" y="71"/>
                                </a:lnTo>
                                <a:lnTo>
                                  <a:pt x="334" y="65"/>
                                </a:lnTo>
                                <a:lnTo>
                                  <a:pt x="305" y="55"/>
                                </a:lnTo>
                                <a:lnTo>
                                  <a:pt x="270" y="52"/>
                                </a:lnTo>
                                <a:lnTo>
                                  <a:pt x="261" y="51"/>
                                </a:lnTo>
                                <a:lnTo>
                                  <a:pt x="249" y="52"/>
                                </a:lnTo>
                                <a:lnTo>
                                  <a:pt x="230" y="53"/>
                                </a:lnTo>
                                <a:lnTo>
                                  <a:pt x="194" y="60"/>
                                </a:lnTo>
                                <a:lnTo>
                                  <a:pt x="162" y="73"/>
                                </a:lnTo>
                                <a:lnTo>
                                  <a:pt x="155" y="77"/>
                                </a:lnTo>
                                <a:lnTo>
                                  <a:pt x="147" y="81"/>
                                </a:lnTo>
                                <a:lnTo>
                                  <a:pt x="134" y="91"/>
                                </a:lnTo>
                                <a:lnTo>
                                  <a:pt x="112" y="112"/>
                                </a:lnTo>
                                <a:lnTo>
                                  <a:pt x="96" y="138"/>
                                </a:lnTo>
                                <a:lnTo>
                                  <a:pt x="93" y="144"/>
                                </a:lnTo>
                                <a:lnTo>
                                  <a:pt x="90" y="151"/>
                                </a:lnTo>
                                <a:lnTo>
                                  <a:pt x="86" y="165"/>
                                </a:lnTo>
                                <a:lnTo>
                                  <a:pt x="79" y="193"/>
                                </a:lnTo>
                                <a:lnTo>
                                  <a:pt x="77" y="223"/>
                                </a:lnTo>
                                <a:lnTo>
                                  <a:pt x="77" y="230"/>
                                </a:lnTo>
                                <a:lnTo>
                                  <a:pt x="77" y="240"/>
                                </a:lnTo>
                                <a:lnTo>
                                  <a:pt x="77" y="258"/>
                                </a:lnTo>
                                <a:lnTo>
                                  <a:pt x="83" y="292"/>
                                </a:lnTo>
                                <a:lnTo>
                                  <a:pt x="93" y="323"/>
                                </a:lnTo>
                                <a:lnTo>
                                  <a:pt x="98" y="330"/>
                                </a:lnTo>
                                <a:lnTo>
                                  <a:pt x="101" y="338"/>
                                </a:lnTo>
                                <a:lnTo>
                                  <a:pt x="108" y="351"/>
                                </a:lnTo>
                                <a:lnTo>
                                  <a:pt x="128" y="373"/>
                                </a:lnTo>
                                <a:lnTo>
                                  <a:pt x="153" y="391"/>
                                </a:lnTo>
                                <a:lnTo>
                                  <a:pt x="160" y="395"/>
                                </a:lnTo>
                                <a:lnTo>
                                  <a:pt x="168" y="398"/>
                                </a:lnTo>
                                <a:lnTo>
                                  <a:pt x="182" y="404"/>
                                </a:lnTo>
                                <a:lnTo>
                                  <a:pt x="214" y="412"/>
                                </a:lnTo>
                                <a:lnTo>
                                  <a:pt x="248" y="416"/>
                                </a:lnTo>
                                <a:lnTo>
                                  <a:pt x="257" y="416"/>
                                </a:lnTo>
                                <a:lnTo>
                                  <a:pt x="265" y="416"/>
                                </a:lnTo>
                                <a:lnTo>
                                  <a:pt x="286" y="415"/>
                                </a:lnTo>
                                <a:lnTo>
                                  <a:pt x="321" y="406"/>
                                </a:lnTo>
                                <a:lnTo>
                                  <a:pt x="353" y="392"/>
                                </a:lnTo>
                                <a:lnTo>
                                  <a:pt x="360" y="388"/>
                                </a:lnTo>
                                <a:lnTo>
                                  <a:pt x="366" y="383"/>
                                </a:lnTo>
                                <a:lnTo>
                                  <a:pt x="379" y="371"/>
                                </a:lnTo>
                                <a:lnTo>
                                  <a:pt x="401" y="344"/>
                                </a:lnTo>
                                <a:lnTo>
                                  <a:pt x="417" y="310"/>
                                </a:lnTo>
                                <a:lnTo>
                                  <a:pt x="420" y="300"/>
                                </a:lnTo>
                                <a:lnTo>
                                  <a:pt x="420" y="300"/>
                                </a:lnTo>
                                <a:lnTo>
                                  <a:pt x="420" y="30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05" name="Freeform 94"/>
                        <wps:cNvSpPr>
                          <a:spLocks/>
                        </wps:cNvSpPr>
                        <wps:spPr bwMode="auto">
                          <a:xfrm>
                            <a:off x="1348740" y="-538480"/>
                            <a:ext cx="92075" cy="142875"/>
                          </a:xfrm>
                          <a:custGeom>
                            <a:avLst/>
                            <a:gdLst>
                              <a:gd name="T0" fmla="*/ 0 w 436"/>
                              <a:gd name="T1" fmla="*/ 451 h 451"/>
                              <a:gd name="T2" fmla="*/ 0 w 436"/>
                              <a:gd name="T3" fmla="*/ 0 h 451"/>
                              <a:gd name="T4" fmla="*/ 75 w 436"/>
                              <a:gd name="T5" fmla="*/ 0 h 451"/>
                              <a:gd name="T6" fmla="*/ 75 w 436"/>
                              <a:gd name="T7" fmla="*/ 186 h 451"/>
                              <a:gd name="T8" fmla="*/ 363 w 436"/>
                              <a:gd name="T9" fmla="*/ 186 h 451"/>
                              <a:gd name="T10" fmla="*/ 363 w 436"/>
                              <a:gd name="T11" fmla="*/ 0 h 451"/>
                              <a:gd name="T12" fmla="*/ 436 w 436"/>
                              <a:gd name="T13" fmla="*/ 0 h 451"/>
                              <a:gd name="T14" fmla="*/ 436 w 436"/>
                              <a:gd name="T15" fmla="*/ 451 h 451"/>
                              <a:gd name="T16" fmla="*/ 363 w 436"/>
                              <a:gd name="T17" fmla="*/ 451 h 451"/>
                              <a:gd name="T18" fmla="*/ 363 w 436"/>
                              <a:gd name="T19" fmla="*/ 239 h 451"/>
                              <a:gd name="T20" fmla="*/ 75 w 436"/>
                              <a:gd name="T21" fmla="*/ 239 h 451"/>
                              <a:gd name="T22" fmla="*/ 75 w 436"/>
                              <a:gd name="T23" fmla="*/ 451 h 451"/>
                              <a:gd name="T24" fmla="*/ 0 w 436"/>
                              <a:gd name="T25" fmla="*/ 451 h 451"/>
                              <a:gd name="T26" fmla="*/ 0 w 436"/>
                              <a:gd name="T27"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436" h="451">
                                <a:moveTo>
                                  <a:pt x="0" y="451"/>
                                </a:moveTo>
                                <a:lnTo>
                                  <a:pt x="0" y="0"/>
                                </a:lnTo>
                                <a:lnTo>
                                  <a:pt x="75" y="0"/>
                                </a:lnTo>
                                <a:lnTo>
                                  <a:pt x="75" y="186"/>
                                </a:lnTo>
                                <a:lnTo>
                                  <a:pt x="363" y="186"/>
                                </a:lnTo>
                                <a:lnTo>
                                  <a:pt x="363" y="0"/>
                                </a:lnTo>
                                <a:lnTo>
                                  <a:pt x="436" y="0"/>
                                </a:lnTo>
                                <a:lnTo>
                                  <a:pt x="436" y="451"/>
                                </a:lnTo>
                                <a:lnTo>
                                  <a:pt x="363" y="451"/>
                                </a:lnTo>
                                <a:lnTo>
                                  <a:pt x="363" y="239"/>
                                </a:lnTo>
                                <a:lnTo>
                                  <a:pt x="75" y="239"/>
                                </a:lnTo>
                                <a:lnTo>
                                  <a:pt x="75"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06" name="Freeform 95"/>
                        <wps:cNvSpPr>
                          <a:spLocks noEditPoints="1"/>
                        </wps:cNvSpPr>
                        <wps:spPr bwMode="auto">
                          <a:xfrm>
                            <a:off x="1468120" y="-538480"/>
                            <a:ext cx="110490" cy="142875"/>
                          </a:xfrm>
                          <a:custGeom>
                            <a:avLst/>
                            <a:gdLst>
                              <a:gd name="T0" fmla="*/ 0 w 523"/>
                              <a:gd name="T1" fmla="*/ 451 h 451"/>
                              <a:gd name="T2" fmla="*/ 216 w 523"/>
                              <a:gd name="T3" fmla="*/ 0 h 451"/>
                              <a:gd name="T4" fmla="*/ 296 w 523"/>
                              <a:gd name="T5" fmla="*/ 0 h 451"/>
                              <a:gd name="T6" fmla="*/ 523 w 523"/>
                              <a:gd name="T7" fmla="*/ 451 h 451"/>
                              <a:gd name="T8" fmla="*/ 440 w 523"/>
                              <a:gd name="T9" fmla="*/ 451 h 451"/>
                              <a:gd name="T10" fmla="*/ 375 w 523"/>
                              <a:gd name="T11" fmla="*/ 315 h 451"/>
                              <a:gd name="T12" fmla="*/ 140 w 523"/>
                              <a:gd name="T13" fmla="*/ 315 h 451"/>
                              <a:gd name="T14" fmla="*/ 79 w 523"/>
                              <a:gd name="T15" fmla="*/ 451 h 451"/>
                              <a:gd name="T16" fmla="*/ 0 w 523"/>
                              <a:gd name="T17" fmla="*/ 451 h 451"/>
                              <a:gd name="T18" fmla="*/ 0 w 523"/>
                              <a:gd name="T19" fmla="*/ 451 h 451"/>
                              <a:gd name="T20" fmla="*/ 162 w 523"/>
                              <a:gd name="T21" fmla="*/ 266 h 451"/>
                              <a:gd name="T22" fmla="*/ 351 w 523"/>
                              <a:gd name="T23" fmla="*/ 266 h 451"/>
                              <a:gd name="T24" fmla="*/ 293 w 523"/>
                              <a:gd name="T25" fmla="*/ 141 h 451"/>
                              <a:gd name="T26" fmla="*/ 288 w 523"/>
                              <a:gd name="T27" fmla="*/ 133 h 451"/>
                              <a:gd name="T28" fmla="*/ 280 w 523"/>
                              <a:gd name="T29" fmla="*/ 114 h 451"/>
                              <a:gd name="T30" fmla="*/ 267 w 523"/>
                              <a:gd name="T31" fmla="*/ 83 h 451"/>
                              <a:gd name="T32" fmla="*/ 255 w 523"/>
                              <a:gd name="T33" fmla="*/ 54 h 451"/>
                              <a:gd name="T34" fmla="*/ 254 w 523"/>
                              <a:gd name="T35" fmla="*/ 47 h 451"/>
                              <a:gd name="T36" fmla="*/ 251 w 523"/>
                              <a:gd name="T37" fmla="*/ 55 h 451"/>
                              <a:gd name="T38" fmla="*/ 246 w 523"/>
                              <a:gd name="T39" fmla="*/ 70 h 451"/>
                              <a:gd name="T40" fmla="*/ 236 w 523"/>
                              <a:gd name="T41" fmla="*/ 99 h 451"/>
                              <a:gd name="T42" fmla="*/ 226 w 523"/>
                              <a:gd name="T43" fmla="*/ 127 h 451"/>
                              <a:gd name="T44" fmla="*/ 223 w 523"/>
                              <a:gd name="T45" fmla="*/ 134 h 451"/>
                              <a:gd name="T46" fmla="*/ 162 w 523"/>
                              <a:gd name="T47" fmla="*/ 266 h 451"/>
                              <a:gd name="T48" fmla="*/ 162 w 523"/>
                              <a:gd name="T49" fmla="*/ 266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23" h="451">
                                <a:moveTo>
                                  <a:pt x="0" y="451"/>
                                </a:moveTo>
                                <a:lnTo>
                                  <a:pt x="216" y="0"/>
                                </a:lnTo>
                                <a:lnTo>
                                  <a:pt x="296" y="0"/>
                                </a:lnTo>
                                <a:lnTo>
                                  <a:pt x="523" y="451"/>
                                </a:lnTo>
                                <a:lnTo>
                                  <a:pt x="440" y="451"/>
                                </a:lnTo>
                                <a:lnTo>
                                  <a:pt x="375" y="315"/>
                                </a:lnTo>
                                <a:lnTo>
                                  <a:pt x="140" y="315"/>
                                </a:lnTo>
                                <a:lnTo>
                                  <a:pt x="79" y="451"/>
                                </a:lnTo>
                                <a:lnTo>
                                  <a:pt x="0" y="451"/>
                                </a:lnTo>
                                <a:lnTo>
                                  <a:pt x="0" y="451"/>
                                </a:lnTo>
                                <a:close/>
                                <a:moveTo>
                                  <a:pt x="162" y="266"/>
                                </a:moveTo>
                                <a:lnTo>
                                  <a:pt x="351" y="266"/>
                                </a:lnTo>
                                <a:lnTo>
                                  <a:pt x="293" y="141"/>
                                </a:lnTo>
                                <a:lnTo>
                                  <a:pt x="288" y="133"/>
                                </a:lnTo>
                                <a:lnTo>
                                  <a:pt x="280" y="114"/>
                                </a:lnTo>
                                <a:lnTo>
                                  <a:pt x="267" y="83"/>
                                </a:lnTo>
                                <a:lnTo>
                                  <a:pt x="255" y="54"/>
                                </a:lnTo>
                                <a:lnTo>
                                  <a:pt x="254" y="47"/>
                                </a:lnTo>
                                <a:lnTo>
                                  <a:pt x="251" y="55"/>
                                </a:lnTo>
                                <a:lnTo>
                                  <a:pt x="246" y="70"/>
                                </a:lnTo>
                                <a:lnTo>
                                  <a:pt x="236" y="99"/>
                                </a:lnTo>
                                <a:lnTo>
                                  <a:pt x="226" y="127"/>
                                </a:lnTo>
                                <a:lnTo>
                                  <a:pt x="223" y="134"/>
                                </a:lnTo>
                                <a:lnTo>
                                  <a:pt x="162" y="266"/>
                                </a:lnTo>
                                <a:lnTo>
                                  <a:pt x="162" y="2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 name="Freeform 96"/>
                        <wps:cNvSpPr>
                          <a:spLocks/>
                        </wps:cNvSpPr>
                        <wps:spPr bwMode="auto">
                          <a:xfrm>
                            <a:off x="1468120" y="-538480"/>
                            <a:ext cx="110490" cy="142875"/>
                          </a:xfrm>
                          <a:custGeom>
                            <a:avLst/>
                            <a:gdLst>
                              <a:gd name="T0" fmla="*/ 0 w 523"/>
                              <a:gd name="T1" fmla="*/ 451 h 451"/>
                              <a:gd name="T2" fmla="*/ 216 w 523"/>
                              <a:gd name="T3" fmla="*/ 0 h 451"/>
                              <a:gd name="T4" fmla="*/ 296 w 523"/>
                              <a:gd name="T5" fmla="*/ 0 h 451"/>
                              <a:gd name="T6" fmla="*/ 523 w 523"/>
                              <a:gd name="T7" fmla="*/ 451 h 451"/>
                              <a:gd name="T8" fmla="*/ 440 w 523"/>
                              <a:gd name="T9" fmla="*/ 451 h 451"/>
                              <a:gd name="T10" fmla="*/ 375 w 523"/>
                              <a:gd name="T11" fmla="*/ 315 h 451"/>
                              <a:gd name="T12" fmla="*/ 140 w 523"/>
                              <a:gd name="T13" fmla="*/ 315 h 451"/>
                              <a:gd name="T14" fmla="*/ 79 w 523"/>
                              <a:gd name="T15" fmla="*/ 451 h 451"/>
                              <a:gd name="T16" fmla="*/ 0 w 523"/>
                              <a:gd name="T17" fmla="*/ 451 h 451"/>
                              <a:gd name="T18" fmla="*/ 0 w 523"/>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23" h="451">
                                <a:moveTo>
                                  <a:pt x="0" y="451"/>
                                </a:moveTo>
                                <a:lnTo>
                                  <a:pt x="216" y="0"/>
                                </a:lnTo>
                                <a:lnTo>
                                  <a:pt x="296" y="0"/>
                                </a:lnTo>
                                <a:lnTo>
                                  <a:pt x="523" y="451"/>
                                </a:lnTo>
                                <a:lnTo>
                                  <a:pt x="440" y="451"/>
                                </a:lnTo>
                                <a:lnTo>
                                  <a:pt x="375" y="315"/>
                                </a:lnTo>
                                <a:lnTo>
                                  <a:pt x="140" y="315"/>
                                </a:lnTo>
                                <a:lnTo>
                                  <a:pt x="79"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Freeform 97"/>
                        <wps:cNvSpPr>
                          <a:spLocks/>
                        </wps:cNvSpPr>
                        <wps:spPr bwMode="auto">
                          <a:xfrm>
                            <a:off x="1502410" y="-523875"/>
                            <a:ext cx="40005" cy="69850"/>
                          </a:xfrm>
                          <a:custGeom>
                            <a:avLst/>
                            <a:gdLst>
                              <a:gd name="T0" fmla="*/ 0 w 189"/>
                              <a:gd name="T1" fmla="*/ 219 h 219"/>
                              <a:gd name="T2" fmla="*/ 189 w 189"/>
                              <a:gd name="T3" fmla="*/ 219 h 219"/>
                              <a:gd name="T4" fmla="*/ 131 w 189"/>
                              <a:gd name="T5" fmla="*/ 94 h 219"/>
                              <a:gd name="T6" fmla="*/ 126 w 189"/>
                              <a:gd name="T7" fmla="*/ 86 h 219"/>
                              <a:gd name="T8" fmla="*/ 118 w 189"/>
                              <a:gd name="T9" fmla="*/ 67 h 219"/>
                              <a:gd name="T10" fmla="*/ 105 w 189"/>
                              <a:gd name="T11" fmla="*/ 36 h 219"/>
                              <a:gd name="T12" fmla="*/ 93 w 189"/>
                              <a:gd name="T13" fmla="*/ 7 h 219"/>
                              <a:gd name="T14" fmla="*/ 92 w 189"/>
                              <a:gd name="T15" fmla="*/ 0 h 219"/>
                              <a:gd name="T16" fmla="*/ 89 w 189"/>
                              <a:gd name="T17" fmla="*/ 8 h 219"/>
                              <a:gd name="T18" fmla="*/ 84 w 189"/>
                              <a:gd name="T19" fmla="*/ 23 h 219"/>
                              <a:gd name="T20" fmla="*/ 74 w 189"/>
                              <a:gd name="T21" fmla="*/ 52 h 219"/>
                              <a:gd name="T22" fmla="*/ 64 w 189"/>
                              <a:gd name="T23" fmla="*/ 80 h 219"/>
                              <a:gd name="T24" fmla="*/ 61 w 189"/>
                              <a:gd name="T25" fmla="*/ 87 h 219"/>
                              <a:gd name="T26" fmla="*/ 0 w 189"/>
                              <a:gd name="T27" fmla="*/ 219 h 219"/>
                              <a:gd name="T28" fmla="*/ 0 w 189"/>
                              <a:gd name="T29" fmla="*/ 219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9" h="219">
                                <a:moveTo>
                                  <a:pt x="0" y="219"/>
                                </a:moveTo>
                                <a:lnTo>
                                  <a:pt x="189" y="219"/>
                                </a:lnTo>
                                <a:lnTo>
                                  <a:pt x="131" y="94"/>
                                </a:lnTo>
                                <a:lnTo>
                                  <a:pt x="126" y="86"/>
                                </a:lnTo>
                                <a:lnTo>
                                  <a:pt x="118" y="67"/>
                                </a:lnTo>
                                <a:lnTo>
                                  <a:pt x="105" y="36"/>
                                </a:lnTo>
                                <a:lnTo>
                                  <a:pt x="93" y="7"/>
                                </a:lnTo>
                                <a:lnTo>
                                  <a:pt x="92" y="0"/>
                                </a:lnTo>
                                <a:lnTo>
                                  <a:pt x="89" y="8"/>
                                </a:lnTo>
                                <a:lnTo>
                                  <a:pt x="84" y="23"/>
                                </a:lnTo>
                                <a:lnTo>
                                  <a:pt x="74" y="52"/>
                                </a:lnTo>
                                <a:lnTo>
                                  <a:pt x="64" y="80"/>
                                </a:lnTo>
                                <a:lnTo>
                                  <a:pt x="61" y="87"/>
                                </a:lnTo>
                                <a:lnTo>
                                  <a:pt x="0" y="219"/>
                                </a:lnTo>
                                <a:lnTo>
                                  <a:pt x="0" y="21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Freeform 98"/>
                        <wps:cNvSpPr>
                          <a:spLocks/>
                        </wps:cNvSpPr>
                        <wps:spPr bwMode="auto">
                          <a:xfrm>
                            <a:off x="1604645" y="-538480"/>
                            <a:ext cx="93345" cy="142875"/>
                          </a:xfrm>
                          <a:custGeom>
                            <a:avLst/>
                            <a:gdLst>
                              <a:gd name="T0" fmla="*/ 0 w 440"/>
                              <a:gd name="T1" fmla="*/ 451 h 451"/>
                              <a:gd name="T2" fmla="*/ 0 w 440"/>
                              <a:gd name="T3" fmla="*/ 0 h 451"/>
                              <a:gd name="T4" fmla="*/ 76 w 440"/>
                              <a:gd name="T5" fmla="*/ 0 h 451"/>
                              <a:gd name="T6" fmla="*/ 369 w 440"/>
                              <a:gd name="T7" fmla="*/ 356 h 451"/>
                              <a:gd name="T8" fmla="*/ 369 w 440"/>
                              <a:gd name="T9" fmla="*/ 0 h 451"/>
                              <a:gd name="T10" fmla="*/ 440 w 440"/>
                              <a:gd name="T11" fmla="*/ 0 h 451"/>
                              <a:gd name="T12" fmla="*/ 440 w 440"/>
                              <a:gd name="T13" fmla="*/ 451 h 451"/>
                              <a:gd name="T14" fmla="*/ 363 w 440"/>
                              <a:gd name="T15" fmla="*/ 451 h 451"/>
                              <a:gd name="T16" fmla="*/ 72 w 440"/>
                              <a:gd name="T17" fmla="*/ 98 h 451"/>
                              <a:gd name="T18" fmla="*/ 72 w 440"/>
                              <a:gd name="T19" fmla="*/ 451 h 451"/>
                              <a:gd name="T20" fmla="*/ 0 w 440"/>
                              <a:gd name="T21" fmla="*/ 451 h 451"/>
                              <a:gd name="T22" fmla="*/ 0 w 440"/>
                              <a:gd name="T23"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0" h="451">
                                <a:moveTo>
                                  <a:pt x="0" y="451"/>
                                </a:moveTo>
                                <a:lnTo>
                                  <a:pt x="0" y="0"/>
                                </a:lnTo>
                                <a:lnTo>
                                  <a:pt x="76" y="0"/>
                                </a:lnTo>
                                <a:lnTo>
                                  <a:pt x="369" y="356"/>
                                </a:lnTo>
                                <a:lnTo>
                                  <a:pt x="369" y="0"/>
                                </a:lnTo>
                                <a:lnTo>
                                  <a:pt x="440" y="0"/>
                                </a:lnTo>
                                <a:lnTo>
                                  <a:pt x="440" y="451"/>
                                </a:lnTo>
                                <a:lnTo>
                                  <a:pt x="363" y="451"/>
                                </a:lnTo>
                                <a:lnTo>
                                  <a:pt x="72" y="98"/>
                                </a:lnTo>
                                <a:lnTo>
                                  <a:pt x="72"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10" name="Freeform 99"/>
                        <wps:cNvSpPr>
                          <a:spLocks/>
                        </wps:cNvSpPr>
                        <wps:spPr bwMode="auto">
                          <a:xfrm>
                            <a:off x="1737995" y="-538480"/>
                            <a:ext cx="93345" cy="142875"/>
                          </a:xfrm>
                          <a:custGeom>
                            <a:avLst/>
                            <a:gdLst>
                              <a:gd name="T0" fmla="*/ 0 w 441"/>
                              <a:gd name="T1" fmla="*/ 451 h 451"/>
                              <a:gd name="T2" fmla="*/ 0 w 441"/>
                              <a:gd name="T3" fmla="*/ 0 h 451"/>
                              <a:gd name="T4" fmla="*/ 76 w 441"/>
                              <a:gd name="T5" fmla="*/ 0 h 451"/>
                              <a:gd name="T6" fmla="*/ 369 w 441"/>
                              <a:gd name="T7" fmla="*/ 356 h 451"/>
                              <a:gd name="T8" fmla="*/ 369 w 441"/>
                              <a:gd name="T9" fmla="*/ 0 h 451"/>
                              <a:gd name="T10" fmla="*/ 441 w 441"/>
                              <a:gd name="T11" fmla="*/ 0 h 451"/>
                              <a:gd name="T12" fmla="*/ 441 w 441"/>
                              <a:gd name="T13" fmla="*/ 451 h 451"/>
                              <a:gd name="T14" fmla="*/ 363 w 441"/>
                              <a:gd name="T15" fmla="*/ 451 h 451"/>
                              <a:gd name="T16" fmla="*/ 72 w 441"/>
                              <a:gd name="T17" fmla="*/ 98 h 451"/>
                              <a:gd name="T18" fmla="*/ 72 w 441"/>
                              <a:gd name="T19" fmla="*/ 451 h 451"/>
                              <a:gd name="T20" fmla="*/ 0 w 441"/>
                              <a:gd name="T21" fmla="*/ 451 h 451"/>
                              <a:gd name="T22" fmla="*/ 0 w 441"/>
                              <a:gd name="T23"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1" h="451">
                                <a:moveTo>
                                  <a:pt x="0" y="451"/>
                                </a:moveTo>
                                <a:lnTo>
                                  <a:pt x="0" y="0"/>
                                </a:lnTo>
                                <a:lnTo>
                                  <a:pt x="76" y="0"/>
                                </a:lnTo>
                                <a:lnTo>
                                  <a:pt x="369" y="356"/>
                                </a:lnTo>
                                <a:lnTo>
                                  <a:pt x="369" y="0"/>
                                </a:lnTo>
                                <a:lnTo>
                                  <a:pt x="441" y="0"/>
                                </a:lnTo>
                                <a:lnTo>
                                  <a:pt x="441" y="451"/>
                                </a:lnTo>
                                <a:lnTo>
                                  <a:pt x="363" y="451"/>
                                </a:lnTo>
                                <a:lnTo>
                                  <a:pt x="72" y="98"/>
                                </a:lnTo>
                                <a:lnTo>
                                  <a:pt x="72"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11" name="Freeform 100"/>
                        <wps:cNvSpPr>
                          <a:spLocks/>
                        </wps:cNvSpPr>
                        <wps:spPr bwMode="auto">
                          <a:xfrm>
                            <a:off x="1871345" y="-538480"/>
                            <a:ext cx="88265" cy="142875"/>
                          </a:xfrm>
                          <a:custGeom>
                            <a:avLst/>
                            <a:gdLst>
                              <a:gd name="T0" fmla="*/ 0 w 415"/>
                              <a:gd name="T1" fmla="*/ 451 h 451"/>
                              <a:gd name="T2" fmla="*/ 0 w 415"/>
                              <a:gd name="T3" fmla="*/ 0 h 451"/>
                              <a:gd name="T4" fmla="*/ 402 w 415"/>
                              <a:gd name="T5" fmla="*/ 0 h 451"/>
                              <a:gd name="T6" fmla="*/ 402 w 415"/>
                              <a:gd name="T7" fmla="*/ 53 h 451"/>
                              <a:gd name="T8" fmla="*/ 74 w 415"/>
                              <a:gd name="T9" fmla="*/ 53 h 451"/>
                              <a:gd name="T10" fmla="*/ 74 w 415"/>
                              <a:gd name="T11" fmla="*/ 192 h 451"/>
                              <a:gd name="T12" fmla="*/ 382 w 415"/>
                              <a:gd name="T13" fmla="*/ 192 h 451"/>
                              <a:gd name="T14" fmla="*/ 382 w 415"/>
                              <a:gd name="T15" fmla="*/ 245 h 451"/>
                              <a:gd name="T16" fmla="*/ 74 w 415"/>
                              <a:gd name="T17" fmla="*/ 245 h 451"/>
                              <a:gd name="T18" fmla="*/ 74 w 415"/>
                              <a:gd name="T19" fmla="*/ 399 h 451"/>
                              <a:gd name="T20" fmla="*/ 415 w 415"/>
                              <a:gd name="T21" fmla="*/ 399 h 451"/>
                              <a:gd name="T22" fmla="*/ 415 w 415"/>
                              <a:gd name="T23" fmla="*/ 451 h 451"/>
                              <a:gd name="T24" fmla="*/ 0 w 415"/>
                              <a:gd name="T25" fmla="*/ 451 h 451"/>
                              <a:gd name="T26" fmla="*/ 0 w 415"/>
                              <a:gd name="T27"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415" h="451">
                                <a:moveTo>
                                  <a:pt x="0" y="451"/>
                                </a:moveTo>
                                <a:lnTo>
                                  <a:pt x="0" y="0"/>
                                </a:lnTo>
                                <a:lnTo>
                                  <a:pt x="402" y="0"/>
                                </a:lnTo>
                                <a:lnTo>
                                  <a:pt x="402" y="53"/>
                                </a:lnTo>
                                <a:lnTo>
                                  <a:pt x="74" y="53"/>
                                </a:lnTo>
                                <a:lnTo>
                                  <a:pt x="74" y="192"/>
                                </a:lnTo>
                                <a:lnTo>
                                  <a:pt x="382" y="192"/>
                                </a:lnTo>
                                <a:lnTo>
                                  <a:pt x="382" y="245"/>
                                </a:lnTo>
                                <a:lnTo>
                                  <a:pt x="74" y="245"/>
                                </a:lnTo>
                                <a:lnTo>
                                  <a:pt x="74" y="399"/>
                                </a:lnTo>
                                <a:lnTo>
                                  <a:pt x="415" y="399"/>
                                </a:lnTo>
                                <a:lnTo>
                                  <a:pt x="415"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12" name="Freeform 101"/>
                        <wps:cNvSpPr>
                          <a:spLocks/>
                        </wps:cNvSpPr>
                        <wps:spPr bwMode="auto">
                          <a:xfrm>
                            <a:off x="1994535" y="-538480"/>
                            <a:ext cx="73660" cy="142875"/>
                          </a:xfrm>
                          <a:custGeom>
                            <a:avLst/>
                            <a:gdLst>
                              <a:gd name="T0" fmla="*/ 0 w 349"/>
                              <a:gd name="T1" fmla="*/ 451 h 451"/>
                              <a:gd name="T2" fmla="*/ 0 w 349"/>
                              <a:gd name="T3" fmla="*/ 0 h 451"/>
                              <a:gd name="T4" fmla="*/ 73 w 349"/>
                              <a:gd name="T5" fmla="*/ 0 h 451"/>
                              <a:gd name="T6" fmla="*/ 73 w 349"/>
                              <a:gd name="T7" fmla="*/ 399 h 451"/>
                              <a:gd name="T8" fmla="*/ 349 w 349"/>
                              <a:gd name="T9" fmla="*/ 399 h 451"/>
                              <a:gd name="T10" fmla="*/ 349 w 349"/>
                              <a:gd name="T11" fmla="*/ 451 h 451"/>
                              <a:gd name="T12" fmla="*/ 0 w 349"/>
                              <a:gd name="T13" fmla="*/ 451 h 451"/>
                              <a:gd name="T14" fmla="*/ 0 w 349"/>
                              <a:gd name="T15" fmla="*/ 451 h 45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49" h="451">
                                <a:moveTo>
                                  <a:pt x="0" y="451"/>
                                </a:moveTo>
                                <a:lnTo>
                                  <a:pt x="0" y="0"/>
                                </a:lnTo>
                                <a:lnTo>
                                  <a:pt x="73" y="0"/>
                                </a:lnTo>
                                <a:lnTo>
                                  <a:pt x="73" y="399"/>
                                </a:lnTo>
                                <a:lnTo>
                                  <a:pt x="349" y="399"/>
                                </a:lnTo>
                                <a:lnTo>
                                  <a:pt x="349"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13" name="Freeform 102"/>
                        <wps:cNvSpPr>
                          <a:spLocks/>
                        </wps:cNvSpPr>
                        <wps:spPr bwMode="auto">
                          <a:xfrm>
                            <a:off x="2095500" y="-541020"/>
                            <a:ext cx="93980" cy="147955"/>
                          </a:xfrm>
                          <a:custGeom>
                            <a:avLst/>
                            <a:gdLst>
                              <a:gd name="T0" fmla="*/ 70 w 445"/>
                              <a:gd name="T1" fmla="*/ 314 h 466"/>
                              <a:gd name="T2" fmla="*/ 89 w 445"/>
                              <a:gd name="T3" fmla="*/ 362 h 466"/>
                              <a:gd name="T4" fmla="*/ 102 w 445"/>
                              <a:gd name="T5" fmla="*/ 376 h 466"/>
                              <a:gd name="T6" fmla="*/ 149 w 445"/>
                              <a:gd name="T7" fmla="*/ 400 h 466"/>
                              <a:gd name="T8" fmla="*/ 195 w 445"/>
                              <a:gd name="T9" fmla="*/ 412 h 466"/>
                              <a:gd name="T10" fmla="*/ 240 w 445"/>
                              <a:gd name="T11" fmla="*/ 413 h 466"/>
                              <a:gd name="T12" fmla="*/ 302 w 445"/>
                              <a:gd name="T13" fmla="*/ 405 h 466"/>
                              <a:gd name="T14" fmla="*/ 322 w 445"/>
                              <a:gd name="T15" fmla="*/ 398 h 466"/>
                              <a:gd name="T16" fmla="*/ 357 w 445"/>
                              <a:gd name="T17" fmla="*/ 376 h 466"/>
                              <a:gd name="T18" fmla="*/ 370 w 445"/>
                              <a:gd name="T19" fmla="*/ 355 h 466"/>
                              <a:gd name="T20" fmla="*/ 372 w 445"/>
                              <a:gd name="T21" fmla="*/ 327 h 466"/>
                              <a:gd name="T22" fmla="*/ 357 w 445"/>
                              <a:gd name="T23" fmla="*/ 300 h 466"/>
                              <a:gd name="T24" fmla="*/ 331 w 445"/>
                              <a:gd name="T25" fmla="*/ 284 h 466"/>
                              <a:gd name="T26" fmla="*/ 302 w 445"/>
                              <a:gd name="T27" fmla="*/ 272 h 466"/>
                              <a:gd name="T28" fmla="*/ 219 w 445"/>
                              <a:gd name="T29" fmla="*/ 254 h 466"/>
                              <a:gd name="T30" fmla="*/ 171 w 445"/>
                              <a:gd name="T31" fmla="*/ 244 h 466"/>
                              <a:gd name="T32" fmla="*/ 101 w 445"/>
                              <a:gd name="T33" fmla="*/ 223 h 466"/>
                              <a:gd name="T34" fmla="*/ 60 w 445"/>
                              <a:gd name="T35" fmla="*/ 201 h 466"/>
                              <a:gd name="T36" fmla="*/ 36 w 445"/>
                              <a:gd name="T37" fmla="*/ 178 h 466"/>
                              <a:gd name="T38" fmla="*/ 22 w 445"/>
                              <a:gd name="T39" fmla="*/ 131 h 466"/>
                              <a:gd name="T40" fmla="*/ 23 w 445"/>
                              <a:gd name="T41" fmla="*/ 108 h 466"/>
                              <a:gd name="T42" fmla="*/ 45 w 445"/>
                              <a:gd name="T43" fmla="*/ 61 h 466"/>
                              <a:gd name="T44" fmla="*/ 80 w 445"/>
                              <a:gd name="T45" fmla="*/ 32 h 466"/>
                              <a:gd name="T46" fmla="*/ 122 w 445"/>
                              <a:gd name="T47" fmla="*/ 13 h 466"/>
                              <a:gd name="T48" fmla="*/ 207 w 445"/>
                              <a:gd name="T49" fmla="*/ 1 h 466"/>
                              <a:gd name="T50" fmla="*/ 246 w 445"/>
                              <a:gd name="T51" fmla="*/ 1 h 466"/>
                              <a:gd name="T52" fmla="*/ 326 w 445"/>
                              <a:gd name="T53" fmla="*/ 17 h 466"/>
                              <a:gd name="T54" fmla="*/ 375 w 445"/>
                              <a:gd name="T55" fmla="*/ 41 h 466"/>
                              <a:gd name="T56" fmla="*/ 402 w 445"/>
                              <a:gd name="T57" fmla="*/ 71 h 466"/>
                              <a:gd name="T58" fmla="*/ 426 w 445"/>
                              <a:gd name="T59" fmla="*/ 130 h 466"/>
                              <a:gd name="T60" fmla="*/ 356 w 445"/>
                              <a:gd name="T61" fmla="*/ 133 h 466"/>
                              <a:gd name="T62" fmla="*/ 322 w 445"/>
                              <a:gd name="T63" fmla="*/ 80 h 466"/>
                              <a:gd name="T64" fmla="*/ 299 w 445"/>
                              <a:gd name="T65" fmla="*/ 66 h 466"/>
                              <a:gd name="T66" fmla="*/ 220 w 445"/>
                              <a:gd name="T67" fmla="*/ 53 h 466"/>
                              <a:gd name="T68" fmla="*/ 153 w 445"/>
                              <a:gd name="T69" fmla="*/ 60 h 466"/>
                              <a:gd name="T70" fmla="*/ 117 w 445"/>
                              <a:gd name="T71" fmla="*/ 77 h 466"/>
                              <a:gd name="T72" fmla="*/ 92 w 445"/>
                              <a:gd name="T73" fmla="*/ 118 h 466"/>
                              <a:gd name="T74" fmla="*/ 92 w 445"/>
                              <a:gd name="T75" fmla="*/ 133 h 466"/>
                              <a:gd name="T76" fmla="*/ 114 w 445"/>
                              <a:gd name="T77" fmla="*/ 160 h 466"/>
                              <a:gd name="T78" fmla="*/ 162 w 445"/>
                              <a:gd name="T79" fmla="*/ 180 h 466"/>
                              <a:gd name="T80" fmla="*/ 239 w 445"/>
                              <a:gd name="T81" fmla="*/ 197 h 466"/>
                              <a:gd name="T82" fmla="*/ 341 w 445"/>
                              <a:gd name="T83" fmla="*/ 220 h 466"/>
                              <a:gd name="T84" fmla="*/ 370 w 445"/>
                              <a:gd name="T85" fmla="*/ 232 h 466"/>
                              <a:gd name="T86" fmla="*/ 420 w 445"/>
                              <a:gd name="T87" fmla="*/ 267 h 466"/>
                              <a:gd name="T88" fmla="*/ 440 w 445"/>
                              <a:gd name="T89" fmla="*/ 304 h 466"/>
                              <a:gd name="T90" fmla="*/ 443 w 445"/>
                              <a:gd name="T91" fmla="*/ 338 h 466"/>
                              <a:gd name="T92" fmla="*/ 421 w 445"/>
                              <a:gd name="T93" fmla="*/ 395 h 466"/>
                              <a:gd name="T94" fmla="*/ 404 w 445"/>
                              <a:gd name="T95" fmla="*/ 415 h 466"/>
                              <a:gd name="T96" fmla="*/ 345 w 445"/>
                              <a:gd name="T97" fmla="*/ 449 h 466"/>
                              <a:gd name="T98" fmla="*/ 284 w 445"/>
                              <a:gd name="T99" fmla="*/ 464 h 466"/>
                              <a:gd name="T100" fmla="*/ 224 w 445"/>
                              <a:gd name="T101" fmla="*/ 466 h 466"/>
                              <a:gd name="T102" fmla="*/ 118 w 445"/>
                              <a:gd name="T103" fmla="*/ 452 h 466"/>
                              <a:gd name="T104" fmla="*/ 86 w 445"/>
                              <a:gd name="T105" fmla="*/ 439 h 466"/>
                              <a:gd name="T106" fmla="*/ 29 w 445"/>
                              <a:gd name="T107" fmla="*/ 395 h 466"/>
                              <a:gd name="T108" fmla="*/ 4 w 445"/>
                              <a:gd name="T109" fmla="*/ 350 h 466"/>
                              <a:gd name="T110" fmla="*/ 0 w 445"/>
                              <a:gd name="T111" fmla="*/ 313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445" h="466">
                                <a:moveTo>
                                  <a:pt x="0" y="313"/>
                                </a:moveTo>
                                <a:lnTo>
                                  <a:pt x="70" y="309"/>
                                </a:lnTo>
                                <a:lnTo>
                                  <a:pt x="70" y="314"/>
                                </a:lnTo>
                                <a:lnTo>
                                  <a:pt x="73" y="326"/>
                                </a:lnTo>
                                <a:lnTo>
                                  <a:pt x="79" y="345"/>
                                </a:lnTo>
                                <a:lnTo>
                                  <a:pt x="89" y="362"/>
                                </a:lnTo>
                                <a:lnTo>
                                  <a:pt x="92" y="365"/>
                                </a:lnTo>
                                <a:lnTo>
                                  <a:pt x="95" y="370"/>
                                </a:lnTo>
                                <a:lnTo>
                                  <a:pt x="102" y="376"/>
                                </a:lnTo>
                                <a:lnTo>
                                  <a:pt x="119" y="389"/>
                                </a:lnTo>
                                <a:lnTo>
                                  <a:pt x="141" y="399"/>
                                </a:lnTo>
                                <a:lnTo>
                                  <a:pt x="149" y="400"/>
                                </a:lnTo>
                                <a:lnTo>
                                  <a:pt x="154" y="403"/>
                                </a:lnTo>
                                <a:lnTo>
                                  <a:pt x="168" y="406"/>
                                </a:lnTo>
                                <a:lnTo>
                                  <a:pt x="195" y="412"/>
                                </a:lnTo>
                                <a:lnTo>
                                  <a:pt x="226" y="413"/>
                                </a:lnTo>
                                <a:lnTo>
                                  <a:pt x="235" y="413"/>
                                </a:lnTo>
                                <a:lnTo>
                                  <a:pt x="240" y="413"/>
                                </a:lnTo>
                                <a:lnTo>
                                  <a:pt x="255" y="413"/>
                                </a:lnTo>
                                <a:lnTo>
                                  <a:pt x="280" y="410"/>
                                </a:lnTo>
                                <a:lnTo>
                                  <a:pt x="302" y="405"/>
                                </a:lnTo>
                                <a:lnTo>
                                  <a:pt x="308" y="403"/>
                                </a:lnTo>
                                <a:lnTo>
                                  <a:pt x="312" y="402"/>
                                </a:lnTo>
                                <a:lnTo>
                                  <a:pt x="322" y="398"/>
                                </a:lnTo>
                                <a:lnTo>
                                  <a:pt x="340" y="390"/>
                                </a:lnTo>
                                <a:lnTo>
                                  <a:pt x="354" y="379"/>
                                </a:lnTo>
                                <a:lnTo>
                                  <a:pt x="357" y="376"/>
                                </a:lnTo>
                                <a:lnTo>
                                  <a:pt x="359" y="373"/>
                                </a:lnTo>
                                <a:lnTo>
                                  <a:pt x="363" y="367"/>
                                </a:lnTo>
                                <a:lnTo>
                                  <a:pt x="370" y="355"/>
                                </a:lnTo>
                                <a:lnTo>
                                  <a:pt x="372" y="340"/>
                                </a:lnTo>
                                <a:lnTo>
                                  <a:pt x="373" y="337"/>
                                </a:lnTo>
                                <a:lnTo>
                                  <a:pt x="372" y="327"/>
                                </a:lnTo>
                                <a:lnTo>
                                  <a:pt x="367" y="314"/>
                                </a:lnTo>
                                <a:lnTo>
                                  <a:pt x="359" y="304"/>
                                </a:lnTo>
                                <a:lnTo>
                                  <a:pt x="357" y="300"/>
                                </a:lnTo>
                                <a:lnTo>
                                  <a:pt x="354" y="298"/>
                                </a:lnTo>
                                <a:lnTo>
                                  <a:pt x="347" y="293"/>
                                </a:lnTo>
                                <a:lnTo>
                                  <a:pt x="331" y="284"/>
                                </a:lnTo>
                                <a:lnTo>
                                  <a:pt x="310" y="276"/>
                                </a:lnTo>
                                <a:lnTo>
                                  <a:pt x="306" y="273"/>
                                </a:lnTo>
                                <a:lnTo>
                                  <a:pt x="302" y="272"/>
                                </a:lnTo>
                                <a:lnTo>
                                  <a:pt x="292" y="270"/>
                                </a:lnTo>
                                <a:lnTo>
                                  <a:pt x="261" y="263"/>
                                </a:lnTo>
                                <a:lnTo>
                                  <a:pt x="219" y="254"/>
                                </a:lnTo>
                                <a:lnTo>
                                  <a:pt x="207" y="251"/>
                                </a:lnTo>
                                <a:lnTo>
                                  <a:pt x="194" y="249"/>
                                </a:lnTo>
                                <a:lnTo>
                                  <a:pt x="171" y="244"/>
                                </a:lnTo>
                                <a:lnTo>
                                  <a:pt x="133" y="234"/>
                                </a:lnTo>
                                <a:lnTo>
                                  <a:pt x="105" y="225"/>
                                </a:lnTo>
                                <a:lnTo>
                                  <a:pt x="101" y="223"/>
                                </a:lnTo>
                                <a:lnTo>
                                  <a:pt x="93" y="220"/>
                                </a:lnTo>
                                <a:lnTo>
                                  <a:pt x="80" y="214"/>
                                </a:lnTo>
                                <a:lnTo>
                                  <a:pt x="60" y="201"/>
                                </a:lnTo>
                                <a:lnTo>
                                  <a:pt x="44" y="186"/>
                                </a:lnTo>
                                <a:lnTo>
                                  <a:pt x="41" y="181"/>
                                </a:lnTo>
                                <a:lnTo>
                                  <a:pt x="36" y="178"/>
                                </a:lnTo>
                                <a:lnTo>
                                  <a:pt x="32" y="168"/>
                                </a:lnTo>
                                <a:lnTo>
                                  <a:pt x="25" y="150"/>
                                </a:lnTo>
                                <a:lnTo>
                                  <a:pt x="22" y="131"/>
                                </a:lnTo>
                                <a:lnTo>
                                  <a:pt x="22" y="125"/>
                                </a:lnTo>
                                <a:lnTo>
                                  <a:pt x="22" y="120"/>
                                </a:lnTo>
                                <a:lnTo>
                                  <a:pt x="23" y="108"/>
                                </a:lnTo>
                                <a:lnTo>
                                  <a:pt x="29" y="87"/>
                                </a:lnTo>
                                <a:lnTo>
                                  <a:pt x="41" y="67"/>
                                </a:lnTo>
                                <a:lnTo>
                                  <a:pt x="45" y="61"/>
                                </a:lnTo>
                                <a:lnTo>
                                  <a:pt x="48" y="57"/>
                                </a:lnTo>
                                <a:lnTo>
                                  <a:pt x="58" y="47"/>
                                </a:lnTo>
                                <a:lnTo>
                                  <a:pt x="80" y="32"/>
                                </a:lnTo>
                                <a:lnTo>
                                  <a:pt x="106" y="19"/>
                                </a:lnTo>
                                <a:lnTo>
                                  <a:pt x="115" y="15"/>
                                </a:lnTo>
                                <a:lnTo>
                                  <a:pt x="122" y="13"/>
                                </a:lnTo>
                                <a:lnTo>
                                  <a:pt x="138" y="9"/>
                                </a:lnTo>
                                <a:lnTo>
                                  <a:pt x="171" y="4"/>
                                </a:lnTo>
                                <a:lnTo>
                                  <a:pt x="207" y="1"/>
                                </a:lnTo>
                                <a:lnTo>
                                  <a:pt x="217" y="0"/>
                                </a:lnTo>
                                <a:lnTo>
                                  <a:pt x="227" y="1"/>
                                </a:lnTo>
                                <a:lnTo>
                                  <a:pt x="246" y="1"/>
                                </a:lnTo>
                                <a:lnTo>
                                  <a:pt x="284" y="6"/>
                                </a:lnTo>
                                <a:lnTo>
                                  <a:pt x="318" y="14"/>
                                </a:lnTo>
                                <a:lnTo>
                                  <a:pt x="326" y="17"/>
                                </a:lnTo>
                                <a:lnTo>
                                  <a:pt x="334" y="20"/>
                                </a:lnTo>
                                <a:lnTo>
                                  <a:pt x="348" y="26"/>
                                </a:lnTo>
                                <a:lnTo>
                                  <a:pt x="375" y="41"/>
                                </a:lnTo>
                                <a:lnTo>
                                  <a:pt x="395" y="60"/>
                                </a:lnTo>
                                <a:lnTo>
                                  <a:pt x="399" y="65"/>
                                </a:lnTo>
                                <a:lnTo>
                                  <a:pt x="402" y="71"/>
                                </a:lnTo>
                                <a:lnTo>
                                  <a:pt x="410" y="81"/>
                                </a:lnTo>
                                <a:lnTo>
                                  <a:pt x="421" y="105"/>
                                </a:lnTo>
                                <a:lnTo>
                                  <a:pt x="426" y="130"/>
                                </a:lnTo>
                                <a:lnTo>
                                  <a:pt x="427" y="135"/>
                                </a:lnTo>
                                <a:lnTo>
                                  <a:pt x="357" y="139"/>
                                </a:lnTo>
                                <a:lnTo>
                                  <a:pt x="356" y="133"/>
                                </a:lnTo>
                                <a:lnTo>
                                  <a:pt x="351" y="120"/>
                                </a:lnTo>
                                <a:lnTo>
                                  <a:pt x="340" y="98"/>
                                </a:lnTo>
                                <a:lnTo>
                                  <a:pt x="322" y="80"/>
                                </a:lnTo>
                                <a:lnTo>
                                  <a:pt x="318" y="75"/>
                                </a:lnTo>
                                <a:lnTo>
                                  <a:pt x="312" y="72"/>
                                </a:lnTo>
                                <a:lnTo>
                                  <a:pt x="299" y="66"/>
                                </a:lnTo>
                                <a:lnTo>
                                  <a:pt x="268" y="58"/>
                                </a:lnTo>
                                <a:lnTo>
                                  <a:pt x="230" y="54"/>
                                </a:lnTo>
                                <a:lnTo>
                                  <a:pt x="220" y="53"/>
                                </a:lnTo>
                                <a:lnTo>
                                  <a:pt x="208" y="54"/>
                                </a:lnTo>
                                <a:lnTo>
                                  <a:pt x="188" y="55"/>
                                </a:lnTo>
                                <a:lnTo>
                                  <a:pt x="153" y="60"/>
                                </a:lnTo>
                                <a:lnTo>
                                  <a:pt x="127" y="71"/>
                                </a:lnTo>
                                <a:lnTo>
                                  <a:pt x="122" y="73"/>
                                </a:lnTo>
                                <a:lnTo>
                                  <a:pt x="117" y="77"/>
                                </a:lnTo>
                                <a:lnTo>
                                  <a:pt x="108" y="84"/>
                                </a:lnTo>
                                <a:lnTo>
                                  <a:pt x="96" y="100"/>
                                </a:lnTo>
                                <a:lnTo>
                                  <a:pt x="92" y="118"/>
                                </a:lnTo>
                                <a:lnTo>
                                  <a:pt x="92" y="121"/>
                                </a:lnTo>
                                <a:lnTo>
                                  <a:pt x="92" y="126"/>
                                </a:lnTo>
                                <a:lnTo>
                                  <a:pt x="92" y="133"/>
                                </a:lnTo>
                                <a:lnTo>
                                  <a:pt x="99" y="147"/>
                                </a:lnTo>
                                <a:lnTo>
                                  <a:pt x="109" y="158"/>
                                </a:lnTo>
                                <a:lnTo>
                                  <a:pt x="114" y="160"/>
                                </a:lnTo>
                                <a:lnTo>
                                  <a:pt x="117" y="164"/>
                                </a:lnTo>
                                <a:lnTo>
                                  <a:pt x="128" y="168"/>
                                </a:lnTo>
                                <a:lnTo>
                                  <a:pt x="162" y="180"/>
                                </a:lnTo>
                                <a:lnTo>
                                  <a:pt x="210" y="191"/>
                                </a:lnTo>
                                <a:lnTo>
                                  <a:pt x="224" y="193"/>
                                </a:lnTo>
                                <a:lnTo>
                                  <a:pt x="239" y="197"/>
                                </a:lnTo>
                                <a:lnTo>
                                  <a:pt x="265" y="201"/>
                                </a:lnTo>
                                <a:lnTo>
                                  <a:pt x="310" y="211"/>
                                </a:lnTo>
                                <a:lnTo>
                                  <a:pt x="341" y="220"/>
                                </a:lnTo>
                                <a:lnTo>
                                  <a:pt x="348" y="221"/>
                                </a:lnTo>
                                <a:lnTo>
                                  <a:pt x="356" y="225"/>
                                </a:lnTo>
                                <a:lnTo>
                                  <a:pt x="370" y="232"/>
                                </a:lnTo>
                                <a:lnTo>
                                  <a:pt x="395" y="247"/>
                                </a:lnTo>
                                <a:lnTo>
                                  <a:pt x="415" y="264"/>
                                </a:lnTo>
                                <a:lnTo>
                                  <a:pt x="420" y="267"/>
                                </a:lnTo>
                                <a:lnTo>
                                  <a:pt x="423" y="273"/>
                                </a:lnTo>
                                <a:lnTo>
                                  <a:pt x="430" y="283"/>
                                </a:lnTo>
                                <a:lnTo>
                                  <a:pt x="440" y="304"/>
                                </a:lnTo>
                                <a:lnTo>
                                  <a:pt x="443" y="326"/>
                                </a:lnTo>
                                <a:lnTo>
                                  <a:pt x="445" y="332"/>
                                </a:lnTo>
                                <a:lnTo>
                                  <a:pt x="443" y="338"/>
                                </a:lnTo>
                                <a:lnTo>
                                  <a:pt x="442" y="350"/>
                                </a:lnTo>
                                <a:lnTo>
                                  <a:pt x="434" y="372"/>
                                </a:lnTo>
                                <a:lnTo>
                                  <a:pt x="421" y="395"/>
                                </a:lnTo>
                                <a:lnTo>
                                  <a:pt x="418" y="399"/>
                                </a:lnTo>
                                <a:lnTo>
                                  <a:pt x="413" y="405"/>
                                </a:lnTo>
                                <a:lnTo>
                                  <a:pt x="404" y="415"/>
                                </a:lnTo>
                                <a:lnTo>
                                  <a:pt x="380" y="432"/>
                                </a:lnTo>
                                <a:lnTo>
                                  <a:pt x="353" y="446"/>
                                </a:lnTo>
                                <a:lnTo>
                                  <a:pt x="345" y="449"/>
                                </a:lnTo>
                                <a:lnTo>
                                  <a:pt x="337" y="452"/>
                                </a:lnTo>
                                <a:lnTo>
                                  <a:pt x="321" y="457"/>
                                </a:lnTo>
                                <a:lnTo>
                                  <a:pt x="284" y="464"/>
                                </a:lnTo>
                                <a:lnTo>
                                  <a:pt x="246" y="466"/>
                                </a:lnTo>
                                <a:lnTo>
                                  <a:pt x="238" y="466"/>
                                </a:lnTo>
                                <a:lnTo>
                                  <a:pt x="224" y="466"/>
                                </a:lnTo>
                                <a:lnTo>
                                  <a:pt x="201" y="466"/>
                                </a:lnTo>
                                <a:lnTo>
                                  <a:pt x="157" y="461"/>
                                </a:lnTo>
                                <a:lnTo>
                                  <a:pt x="118" y="452"/>
                                </a:lnTo>
                                <a:lnTo>
                                  <a:pt x="111" y="449"/>
                                </a:lnTo>
                                <a:lnTo>
                                  <a:pt x="102" y="446"/>
                                </a:lnTo>
                                <a:lnTo>
                                  <a:pt x="86" y="439"/>
                                </a:lnTo>
                                <a:lnTo>
                                  <a:pt x="57" y="423"/>
                                </a:lnTo>
                                <a:lnTo>
                                  <a:pt x="33" y="402"/>
                                </a:lnTo>
                                <a:lnTo>
                                  <a:pt x="29" y="395"/>
                                </a:lnTo>
                                <a:lnTo>
                                  <a:pt x="23" y="389"/>
                                </a:lnTo>
                                <a:lnTo>
                                  <a:pt x="16" y="377"/>
                                </a:lnTo>
                                <a:lnTo>
                                  <a:pt x="4" y="350"/>
                                </a:lnTo>
                                <a:lnTo>
                                  <a:pt x="0" y="322"/>
                                </a:lnTo>
                                <a:lnTo>
                                  <a:pt x="0" y="313"/>
                                </a:lnTo>
                                <a:lnTo>
                                  <a:pt x="0" y="313"/>
                                </a:lnTo>
                                <a:lnTo>
                                  <a:pt x="0" y="313"/>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c:wpc>
                  </a:graphicData>
                </a:graphic>
              </wp:inline>
            </w:drawing>
          </mc:Choice>
          <mc:Fallback xmlns:arto="http://schemas.microsoft.com/office/word/2006/arto">
            <w:pict>
              <v:group w14:anchorId="78E59FBD" id="Canvas 114" o:spid="_x0000_s1026" editas="canvas" style="width:192.75pt;height:228.75pt;mso-position-horizontal-relative:char;mso-position-vertical-relative:line" coordsize="24479,29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4479;height:29051;visibility:visible;mso-wrap-style:square">
                  <v:fill o:detectmouseclick="t"/>
                  <v:path o:connecttype="none"/>
                </v:shape>
                <v:shape id="Freeform 4" o:spid="_x0000_s1028" style="position:absolute;left:1365;top:8331;width:3264;height:5480;visibility:visible;mso-wrap-style:square;v-text-anchor:top" coordsize="1541,1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" path="m,1724r,l,,,,1541,r,1l1541,r,1724l1541,1725r,-1l,1724r,e" filled="f" strokeweight="0">
                  <v:path arrowok="t" o:connecttype="custom" o:connectlocs="0,547687;0,547687;0,0;0,0;326390,0;326390,318;326390,0;326390,547687;326390,548005;326390,547687;0,547687;0,547687" o:connectangles="0,0,0,0,0,0,0,0,0,0,0,0"/>
                </v:shape>
                <v:shape id="Freeform 5" o:spid="_x0000_s1029" style="position:absolute;left:6800;top:8331;width:3264;height:5480;visibility:visible;mso-wrap-style:square;v-text-anchor:top" coordsize="1541,1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" path="m2,1724r-2,1l2,1724,2,,,1,2,,1541,r,1l1541,r,1724l1541,1725r,-1l2,1724r,e" filled="f" strokeweight="0">
                  <v:path arrowok="t" o:connecttype="custom" o:connectlocs="424,547687;0,548005;424,547687;424,0;0,318;424,0;326390,0;326390,318;326390,0;326390,547687;326390,548005;326390,547687;424,547687;424,547687" o:connectangles="0,0,0,0,0,0,0,0,0,0,0,0,0,0"/>
                </v:shape>
                <v:shape id="Freeform 6" o:spid="_x0000_s1030" style="position:absolute;left:14414;top:8331;width:3258;height:5480;visibility:visible;mso-wrap-style:square;v-text-anchor:top" coordsize="1541,1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" path="m,1724r,1l,1724,,,,1,,,1541,r-1,1l1541,r,1724l1540,1725r1,-1l,1724r,e" filled="f" strokeweight="0">
                  <v:path arrowok="t" o:connecttype="custom" o:connectlocs="0,547687;0,548005;0,547687;0,0;0,318;0,0;325755,0;325544,318;325755,0;325755,547687;325544,548005;325755,547687;0,547687;0,547687" o:connectangles="0,0,0,0,0,0,0,0,0,0,0,0,0,0"/>
                </v:shape>
                <v:shape id="Freeform 7" o:spid="_x0000_s1031" style="position:absolute;left:19850;top:8331;width:3264;height:5480;visibility:visible;mso-wrap-style:square;v-text-anchor:top" coordsize="1542,1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" path="m1,1724r-1,1l1,1724,1,,,1,1,,1542,r,1l1542,r,1724l1542,1725r,-1l1,1724r,e" filled="f" strokeweight="0">
                  <v:path arrowok="t" o:connecttype="custom" o:connectlocs="212,547687;0,548005;212,547687;212,0;0,318;212,0;326390,0;326390,318;326390,0;326390,547687;326390,548005;326390,547687;212,547687;212,547687" o:connectangles="0,0,0,0,0,0,0,0,0,0,0,0,0,0"/>
                </v:shape>
                <v:line id="Line 8" o:spid="_x0000_s1032" style="position:absolute;visibility:visible;mso-wrap-style:square" from="12236,6959" to="12242,15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" strokeweight="0"/>
                <v:shape id="Freeform 9" o:spid="_x0000_s1033" style="position:absolute;left:1809;top:18923;width:946;height:1479;visibility:visible;mso-wrap-style:square;v-text-anchor:top" coordsize="445,4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" path="m,313r70,-4l70,315r3,11l79,345r10,17l92,365r3,5l102,376r18,13l141,399r8,2l155,403r13,3l195,412r31,2l235,414r6,l255,414r25,-4l302,405r6,-2l312,402r10,-4l340,390r14,-11l357,376r2,-3l363,368r7,-13l372,341r1,-4l372,328r-5,-13l359,304r-2,-4l354,298r-7,-5l331,284r-21,-8l306,273r-4,-1l292,270r-31,-7l219,255r-12,-4l194,249r-23,-5l133,235,105,225r-4,-2l93,220,80,215,60,202,44,186r-3,-4l36,178r-4,-9l25,150,22,131r,-6l22,120r1,-11l29,87,41,67r4,-6l48,57,58,47,80,32,106,19r9,-4l122,13r16,-3l171,4,207,1,217,r10,1l246,1r38,5l318,14r9,3l334,20r14,6l375,41r20,19l399,65r3,6l410,81r11,24l426,130r1,6l357,139r-1,-6l351,120,340,98,322,80r-4,-4l312,72,299,66,268,58,230,54,220,53r-12,1l188,56r-35,4l127,71r-5,2l117,77r-9,7l96,100r-4,18l92,121r,5l92,133r7,14l109,158r5,2l117,164r11,5l162,180r48,11l224,193r15,4l265,202r45,9l341,220r7,2l356,225r14,7l395,247r20,17l420,267r3,6l430,283r10,21l443,326r2,6l443,338r-1,12l434,372r-13,23l418,399r-5,6l404,415r-24,17l353,447r-8,2l337,452r-16,5l284,464r-38,3l238,467r-14,l201,467r-44,-6l118,452r-7,-3l102,447,86,439,57,423,34,402r-5,-7l23,389,16,377,4,350,,322r,-9l,313r,xe" fillcolor="black" strokeweight="0">
                  <v:path arrowok="t" o:connecttype="custom" o:connectlocs="14883,99798;18923,114689;21687,119124;31680,127045;41461,130530;51241,131164;64211,128312;68463,126094;75905,119124;78669,112471;79094,103917;75905,95046;70377,89977;64211,86175;46563,80789;36358,77304;21474,70651;12757,63998;7654,56394;4678,41503;4890,34533;9568,19326;17009,10138;25939,4119;44012,317;52304,317;69526,5386;79732,12990;85472,22494;90575,41187;75692,42137;68463,25346;63573,20910;46776,16791;32531,19009;24876,24395;19561,37385;19561,42137;24238,50691;34444,57028;50816,62414;72503,69700;78669,73502;89300,84591;93552,96313;94190,107085;89512,125144;85898,131480;73353,142252;60384,147005;47626,147955;25089,143203;18285,139084;6166,125144;850,110887;0,99165" o:connectangles="0,0,0,0,0,0,0,0,0,0,0,0,0,0,0,0,0,0,0,0,0,0,0,0,0,0,0,0,0,0,0,0,0,0,0,0,0,0,0,0,0,0,0,0,0,0,0,0,0,0,0,0,0,0,0,0"/>
                </v:shape>
                <v:shape id="Freeform 10" o:spid="_x0000_s1034" style="position:absolute;left:3060;top:18923;width:1042;height:1479;visibility:visible;mso-wrap-style:square;v-text-anchor:top" coordsize="493,4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" path="m420,300r73,16l488,329r-10,22l452,390r-34,32l410,428r-12,7l376,445r-47,16l275,467r-13,l246,467r-27,-2l168,457,124,442r-9,-5l105,432,87,422,57,395,33,361,29,351r-6,-9l16,323,4,283,,242,,230,,219,1,196r9,-42l28,117r5,-10l38,99,51,84,80,56,117,33r10,-5l137,25r22,-8l203,6,251,1,264,r13,1l303,3r48,9l394,30r10,4l412,41r18,13l458,85r22,38l484,132r-73,14l407,139r-8,-15l382,98,360,79r-6,-5l347,71,334,65,305,56,270,52r-9,-1l249,52r-19,1l194,60,162,73r-8,4l147,81,134,91r-22,21l96,138r-3,6l90,151r-4,14l79,193r-2,30l77,230r,10l77,258r6,34l93,323r5,7l101,338r7,13l128,373r25,18l160,395r8,3l182,404r32,8l248,416r8,l265,416r21,-1l321,406r32,-14l360,388r6,-5l379,371r22,-27l417,310r3,-10l420,300r,xe" fillcolor="black" strokeweight="0">
                  <v:path arrowok="t" o:connecttype="custom" o:connectlocs="104140,100115;100971,111204;88297,133698;84072,137817;69497,146054;55344,147955;46261,147321;26193,140034;22180,136866;12041,125144;6126,111204;3380,102333;0,76670;0,69384;2112,48790;6971,33900;10773,26613;24715,10455;28940,7921;42881,1901;55767,0;64005,950;83228,9505;87030,12990;96747,26930;102239,41820;85974,44038;80693,31048;74778,23445;70553,20593;57034,16475;52598,16475;40980,19009;32531,24395;28306,28831;20279,43721;19011,47840;16688,61146;16265,72869;16265,81740;19645,102333;21335,107085;27038,118174;33798,125144;38445,127995;52387,131797;55978,131797;67807,128629;76045,122926;80059,117540;88086,98214;88720,95046" o:connectangles="0,0,0,0,0,0,0,0,0,0,0,0,0,0,0,0,0,0,0,0,0,0,0,0,0,0,0,0,0,0,0,0,0,0,0,0,0,0,0,0,0,0,0,0,0,0,0,0,0,0,0,0"/>
                </v:shape>
                <v:shape id="Freeform 11" o:spid="_x0000_s1035" style="position:absolute;left:4298;top:18942;width:1112;height:1435;visibility:visible;mso-wrap-style:square;v-text-anchor:top" coordsize="524,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" path="m,451l216,r80,l524,451r-83,l375,315r-235,l79,451,,451r,xm162,266r190,l293,142r-4,-9l280,114,267,83,256,54r-2,-7l251,56r-4,14l237,99r-11,28l223,134,162,266r,xe" fillcolor="black" stroked="f">
                  <v:path arrowok="t" o:connecttype="custom" o:connectlocs="0,143510;45807,0;62773,0;111125,143510;93523,143510;79526,100234;29690,100234;16754,143510;0,143510;0,143510;34355,84642;74649,84642;62137,45185;61288,42321;59380,36275;56623,26411;54290,17183;53866,14956;53230,17819;52381,22274;50261,31502;47928,40412;47292,42639;34355,84642;34355,84642" o:connectangles="0,0,0,0,0,0,0,0,0,0,0,0,0,0,0,0,0,0,0,0,0,0,0,0,0"/>
                  <o:lock v:ext="edit" verticies="t"/>
                </v:shape>
                <v:shape id="Freeform 12" o:spid="_x0000_s1036" style="position:absolute;left:4298;top:18942;width:1112;height:1435;visibility:visible;mso-wrap-style:square;v-text-anchor:top" coordsize="524,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" path="m,451l216,r80,l524,451r-83,l375,315r-235,l79,451,,451r,e" filled="f" strokeweight="0">
                  <v:path arrowok="t" o:connecttype="custom" o:connectlocs="0,143510;45807,0;62773,0;111125,143510;93523,143510;79526,100234;29690,100234;16754,143510;0,143510;0,143510" o:connectangles="0,0,0,0,0,0,0,0,0,0"/>
                </v:shape>
                <v:shape id="Freeform 13" o:spid="_x0000_s1037" style="position:absolute;left:4641;top:19094;width:407;height:692;visibility:visible;mso-wrap-style:square;v-text-anchor:top" coordsize="190,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" path="m,219r190,l131,95r-4,-9l118,67,105,36,94,7,92,,89,9,85,23,75,52,64,80r-3,7l,219r,e" filled="f" strokeweight="0">
                  <v:path arrowok="t" o:connecttype="custom" o:connectlocs="0,69215;40640,69215;28020,30025;27165,27180;25240,21175;22459,11378;20106,2212;19678,0;19037,2844;18181,7269;16042,16435;13689,25284;13048,27496;0,69215;0,69215" o:connectangles="0,0,0,0,0,0,0,0,0,0,0,0,0,0,0"/>
                </v:shape>
                <v:shape id="Freeform 14" o:spid="_x0000_s1038" style="position:absolute;left:5676;top:18942;width:972;height:1435;visibility:visible;mso-wrap-style:square;v-text-anchor:top" coordsize="46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" path="m,451l,,191,r10,1l222,1r35,3l284,7r8,l299,10r15,3l341,24r25,13l373,40r6,6l394,57r22,24l435,110r4,7l442,125r6,17l456,177r3,38l461,224r-2,9l459,250r-4,31l448,309r-2,6l443,322r-6,13l426,357r-15,21l408,382r-4,5l395,395r-16,14l362,419r-5,3l351,425r-8,5l321,437r-25,6l290,444r-7,1l270,448r-29,2l209,451r-8,l,451r,xm74,399r119,l201,399r16,l248,397r25,-3l279,391r4,-1l293,388r18,-9l324,371r4,-3l332,364r8,-7l356,338r11,-21l370,310r2,-6l376,292r6,-28l383,232r2,-9l383,212r-1,-22l375,152,360,122r-4,-8l350,109,340,98,316,79,292,66r-6,-3l280,61,268,59,239,56,201,54,191,53,74,53r,346l74,399xe" fillcolor="black" stroked="f">
                  <v:path arrowok="t" o:connecttype="custom" o:connectlocs="0,0;42360,318;54162,1273;61539,2227;66175,4137;77134,11774;79874,14637;87671,25775;92519,37230;94415,45185;96734,68414;96734,74142;95891,89415;93994,100234;92097,106598;86618,120281;85142,123145;79874,130145;75237,134282;72287,136828;62382,140964;59642,141601;50790,143192;42360,143510;0,143510;40674,126963;45732,126963;57534,125372;59642,124100;65543,120599;69125,117099;71654,113599;77345,100871;78398,96734;80506,84006;81138,70959;80506,60459;75869,38821;73762,34684;66596,25138;60274,20047;56481,18774;42360,17183;15595,16865;15595,126963" o:connectangles="0,0,0,0,0,0,0,0,0,0,0,0,0,0,0,0,0,0,0,0,0,0,0,0,0,0,0,0,0,0,0,0,0,0,0,0,0,0,0,0,0,0,0,0,0"/>
                  <o:lock v:ext="edit" verticies="t"/>
                </v:shape>
                <v:shape id="Freeform 15" o:spid="_x0000_s1039" style="position:absolute;left:5676;top:18942;width:972;height:1435;visibility:visible;mso-wrap-style:square;v-text-anchor:top" coordsize="46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" path="m,451l,,191,r10,1l222,1r35,3l284,7r8,l299,10r15,3l341,24r25,13l373,40r6,6l394,57r22,24l435,110r4,7l442,125r6,17l456,177r3,38l461,224r-2,9l459,250r-4,31l448,309r-2,6l443,322r-6,13l426,357r-15,21l408,382r-4,5l395,395r-16,14l362,419r-5,3l351,425r-8,5l321,437r-25,6l290,444r-7,1l270,448r-29,2l209,451r-8,l,451r,e" filled="f" strokeweight="0">
                  <v:path arrowok="t" o:connecttype="custom" o:connectlocs="0,143510;0,0;40253,0;42360,318;46786,318;54162,1273;59853,2227;61539,2227;63014,3182;66175,4137;71865,7637;77134,11774;78609,12728;79874,14637;83035,18138;87671,25775;91676,35002;92519,37230;93151,39775;94415,45185;96101,56322;96734,68414;97155,71278;96734,74142;96734,79551;95891,89415;94415,98325;93994,100234;93362,102462;92097,106598;89779,113599;86618,120281;85985,121554;85142,123145;83246,125691;79874,130145;76291,133327;75237,134282;73973,135237;72287,136828;67650,139055;62382,140964;61117,141283;59642,141601;56902,142555;50790,143192;44046,143510;42360,143510;0,143510;0,143510" o:connectangles="0,0,0,0,0,0,0,0,0,0,0,0,0,0,0,0,0,0,0,0,0,0,0,0,0,0,0,0,0,0,0,0,0,0,0,0,0,0,0,0,0,0,0,0,0,0,0,0,0,0"/>
                </v:shape>
                <v:shape id="Freeform 16" o:spid="_x0000_s1040" style="position:absolute;left:5829;top:19113;width:660;height:1099;visibility:visible;mso-wrap-style:square;v-text-anchor:top" coordsize="311,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" path="m,346r119,l127,346r16,l174,344r25,-3l205,338r4,-1l219,335r18,-9l250,318r4,-3l258,311r8,-7l282,285r11,-21l296,257r2,-6l302,239r6,-28l309,179r2,-9l309,159r-1,-22l301,99,286,69r-4,-8l276,56,266,45,242,26,218,13r-6,-3l206,8,194,6,165,3,127,1,117,,,,,346r,e" filled="f" strokeweight="0">
                  <v:path arrowok="t" o:connecttype="custom" o:connectlocs="0,109855;25269,109855;26968,109855;30366,109855;36948,109220;42257,108268;43531,107315;44381,106998;46504,106363;50326,103505;53087,100965;53936,100013;54786,98743;56484,96520;59882,90488;62218,83820;62855,81598;63279,79693;64129,75883;65403,66993;65615,56833;66040,53975;65615,50483;65403,43498;63917,31433;60731,21908;59882,19368;58608,17780;56484,14288;51388,8255;46292,4128;45018,3175;43744,2540;41195,1905;35037,953;26968,318;24845,0;0,0;0,109855;0,109855" o:connectangles="0,0,0,0,0,0,0,0,0,0,0,0,0,0,0,0,0,0,0,0,0,0,0,0,0,0,0,0,0,0,0,0,0,0,0,0,0,0,0,0"/>
                </v:shape>
                <v:shape id="Freeform 17" o:spid="_x0000_s1041" style="position:absolute;left:6870;top:18942;width:1111;height:1435;visibility:visible;mso-wrap-style:square;v-text-anchor:top" coordsize="52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" path="m,451l215,r81,l523,451r-83,l374,315r-234,l78,451,,451r,xm162,266r189,l293,142r-5,-9l280,114,266,83,255,54r-2,-7l250,56r-4,14l236,99r-10,28l223,134,162,266r,xe" fillcolor="black" stroked="f">
                  <v:path arrowok="t" o:connecttype="custom" o:connectlocs="0,143510;45682,0;62893,0;111125,143510;93489,143510;79466,100234;29747,100234;16573,143510;0,143510;0,143510;34421,84642;74579,84642;62255,45185;61193,42321;59493,36275;56519,26411;54181,17183;53756,14956;53119,17819;52269,22274;50144,31502;48020,40412;47382,42639;34421,84642;34421,84642" o:connectangles="0,0,0,0,0,0,0,0,0,0,0,0,0,0,0,0,0,0,0,0,0,0,0,0,0"/>
                  <o:lock v:ext="edit" verticies="t"/>
                </v:shape>
                <v:shape id="Freeform 18" o:spid="_x0000_s1042" style="position:absolute;left:6870;top:18942;width:1111;height:1435;visibility:visible;mso-wrap-style:square;v-text-anchor:top" coordsize="52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" path="m,451l215,r81,l523,451r-83,l374,315r-234,l78,451,,451r,e" filled="f" strokeweight="0">
                  <v:path arrowok="t" o:connecttype="custom" o:connectlocs="0,143510;45682,0;62893,0;111125,143510;93489,143510;79466,100234;29747,100234;16573,143510;0,143510;0,143510" o:connectangles="0,0,0,0,0,0,0,0,0,0"/>
                </v:shape>
                <v:shape id="Freeform 19" o:spid="_x0000_s1043" style="position:absolute;left:7213;top:19094;width:400;height:692;visibility:visible;mso-wrap-style:square;v-text-anchor:top" coordsize="189,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" path="m,219r189,l131,95r-5,-9l118,67,104,36,93,7,91,,88,9,84,23,74,52,64,80r-3,7l,219r,e" filled="f" strokeweight="0">
                  <v:path arrowok="t" o:connecttype="custom" o:connectlocs="0,69215;40005,69215;27728,30025;26670,27180;24977,21175;22013,11378;19685,2212;19262,0;18627,2844;17780,7269;15663,16435;13547,25284;12912,27496;0,69215;0,69215" o:connectangles="0,0,0,0,0,0,0,0,0,0,0,0,0,0,0"/>
                </v:shape>
                <v:shape id="Freeform 20" o:spid="_x0000_s1044" style="position:absolute;left:8985;top:18942;width:438;height:1435;visibility:visible;mso-wrap-style:square;v-text-anchor:top" coordsize="207,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" path="m207,452r-70,l137,100r-4,4l123,111r-21,13l79,137r-6,2l66,143r-13,5l28,158,5,166,,167,,113r9,-3l27,103,62,86,92,67r9,-6l107,57,120,46,142,26,158,6,162,r45,l207,452r,xe" fillcolor="black" strokeweight="0">
                  <v:path arrowok="t" o:connecttype="custom" o:connectlocs="43815,143510;28998,143510;28998,31750;28152,33020;26035,35243;21590,39370;16722,43498;15452,44133;13970,45403;11218,46990;5927,50165;1058,52705;0,53023;0,35878;1905,34925;5715,32703;13123,27305;19473,21273;21378,19368;22648,18098;25400,14605;30057,8255;33443,1905;34290,0;43815,0;43815,143510;43815,143510" o:connectangles="0,0,0,0,0,0,0,0,0,0,0,0,0,0,0,0,0,0,0,0,0,0,0,0,0,0,0"/>
                </v:shape>
                <v:shape id="Freeform 21" o:spid="_x0000_s1045" style="position:absolute;left:3263;top:21691;width:902;height:1435;visibility:visible;mso-wrap-style:square;v-text-anchor:top" coordsize="426,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" path="m,451l,,210,r9,1l235,1r30,1l289,5r6,l300,6r14,2l338,15r21,9l365,26r4,3l378,35r14,13l405,66r5,3l411,75r5,10l423,105r1,21l426,131r-2,10l423,159r-13,34l386,223r-5,5l372,236r-19,10l330,254r-60,11l216,267r-142,l74,451,,451r,xm74,214r143,l228,214r21,-1l286,207r28,-10l319,193r5,-3l333,183r11,-20l349,140r1,-7l349,130r,-10l343,104,334,88r-1,-3l328,82r-6,-7l306,66,290,59r-4,-1l281,58r-7,-1l252,54r-29,l216,53,74,53r,161l74,214xe" fillcolor="black" stroked="f">
                  <v:path arrowok="t" o:connecttype="custom" o:connectlocs="0,0;46355,318;56092,636;62442,1591;66463,2546;75988,7637;78105,9228;82973,15274;86783,21956;88053,27047;89747,40094;89747,44867;86783,61413;80645,72551;74718,78278;57150,84324;15663,84960;0,143510;15663,68096;48260,68096;60537,65868;67522,61413;70485,58231;73872,44549;73872,41367;72602,33093;70485,27047;68157,23865;61383,18774;59478,18456;53340,17183;45720,16865;15663,68096" o:connectangles="0,0,0,0,0,0,0,0,0,0,0,0,0,0,0,0,0,0,0,0,0,0,0,0,0,0,0,0,0,0,0,0,0"/>
                  <o:lock v:ext="edit" verticies="t"/>
                </v:shape>
                <v:shape id="Freeform 22" o:spid="_x0000_s1046" style="position:absolute;left:3263;top:21691;width:902;height:1435;visibility:visible;mso-wrap-style:square;v-text-anchor:top" coordsize="426,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" path="m,451l,,210,r9,1l235,1r30,1l289,5r6,l300,6r14,2l338,15r21,9l365,26r4,3l378,35r14,13l405,66r5,3l411,75r5,10l423,105r1,21l426,131r-2,10l423,159r-13,34l386,223r-5,5l372,236r-19,10l330,254r-60,11l216,267r-142,l74,451,,451r,e" filled="f" strokeweight="0">
                  <v:path arrowok="t" o:connecttype="custom" o:connectlocs="0,143510;0,0;44450,0;46355,318;49742,318;56092,636;61172,1591;62442,1591;63500,1909;66463,2546;71543,4773;75988,7637;77258,8273;78105,9228;80010,11137;82973,15274;85725,21001;86783,21956;86995,23865;88053,27047;89535,33411;89747,40094;90170,41685;89747,44867;89535,50594;86783,61413;81703,70959;80645,72551;78740,75096;74718,78278;69850,80824;57150,84324;45720,84960;15663,84960;15663,143510;0,143510;0,143510" o:connectangles="0,0,0,0,0,0,0,0,0,0,0,0,0,0,0,0,0,0,0,0,0,0,0,0,0,0,0,0,0,0,0,0,0,0,0,0,0"/>
                </v:shape>
                <v:shape id="Freeform 23" o:spid="_x0000_s1047" style="position:absolute;left:3416;top:21863;width:584;height:514;visibility:visible;mso-wrap-style:square;v-text-anchor:top" coordsize="276,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" path="m,161r143,l154,161r21,-1l212,154r28,-10l245,140r5,-3l259,130r11,-20l275,87r1,-7l275,77r,-10l269,51,260,35r-1,-3l254,29r-6,-7l232,13,216,6,212,5r-5,l200,4,178,1r-29,l142,,,,,161r,e" filled="f" strokeweight="0">
                  <v:path arrowok="t" o:connecttype="custom" o:connectlocs="0,51435;30268,51435;32597,51435;37042,51116;44873,49199;50800,46004;51858,44726;52917,43768;54822,41531;57150,35142;58208,27794;58420,25558;58208,24599;58208,21405;56938,16293;55033,11182;54822,10223;53763,9265;52493,7028;49107,4153;45720,1917;44873,1597;43815,1597;42333,1278;37677,319;31538,319;30057,0;0,0;0,51435;0,51435" o:connectangles="0,0,0,0,0,0,0,0,0,0,0,0,0,0,0,0,0,0,0,0,0,0,0,0,0,0,0,0,0,0"/>
                </v:shape>
                <v:shape id="Freeform 24" o:spid="_x0000_s1048" style="position:absolute;left:4451;top:21672;width:1137;height:1480;visibility:visible;mso-wrap-style:square;v-text-anchor:top" coordsize="535,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" path="m,239l,221,4,187,25,126,61,75,74,64,86,54,114,36,175,12,246,1,267,r11,1l305,2r46,9l395,26r12,5l417,36r19,11l469,73r26,32l501,113r5,9l516,141r13,39l533,224r2,10l533,246r-1,22l522,310r-18,39l500,357r-6,9l481,383r-31,28l412,434r-10,4l391,443r-21,8l325,462r-47,4l267,466r-14,l227,465r-48,-8l135,442r-10,-6l115,431,96,419,63,393,36,361r-4,-9l26,344,17,326,4,288,,250,,239r,l,239xm77,240r,14l80,279r15,45l122,361r9,8l140,377r19,13l202,409r50,7l267,416r13,l306,413r47,-13l393,376r11,-9l411,360r16,-19l447,300r9,-52l458,234r-2,-8l456,208r-7,-33l437,145r-3,-7l430,132r-9,-13l399,97,373,79r-6,-5l358,71,344,65,312,56,277,53r-9,-1l255,53r-26,2l184,67,141,89r-9,6l122,104r-14,17l95,142,80,194r-3,46l77,240r,xe" fillcolor="black" stroked="f">
                  <v:path arrowok="t" o:connecttype="custom" o:connectlocs="0,70168;5311,40005;15722,20320;24220,11430;52265,318;59063,318;74573,3493;86470,9843;92632,14923;105167,33338;107504,38735;112390,57150;113665,74295;113028,85090;107079,110808;104954,116205;95606,130493;85408,139065;78609,143193;59063,147955;53752,147955;38030,145098;26557,138430;20396,133033;7648,114618;5524,109220;850,91440;0,75883;0,75883;16359,80645;20184,102870;27832,117158;33781,123825;53539,132080;59488,132080;74998,127000;85833,116523;90720,108268;96881,78740;96881,71755;95394,55563;92207,43815;89445,37783;79247,25083;76060,22543;66287,17780;56939,16510;48653,17463;29957,28258;25920,33020;20184,45085;16359,76200;16359,76200" o:connectangles="0,0,0,0,0,0,0,0,0,0,0,0,0,0,0,0,0,0,0,0,0,0,0,0,0,0,0,0,0,0,0,0,0,0,0,0,0,0,0,0,0,0,0,0,0,0,0,0,0,0,0,0,0"/>
                  <o:lock v:ext="edit" verticies="t"/>
                </v:shape>
                <v:shape id="Freeform 25" o:spid="_x0000_s1049" style="position:absolute;left:4451;top:21672;width:1137;height:1480;visibility:visible;mso-wrap-style:square;v-text-anchor:top" coordsize="535,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" path="m,239l,221,4,187,25,126,61,75,74,64,86,54,114,36,175,12,246,1,267,r11,1l305,2r46,9l395,26r12,5l417,36r19,11l469,73r26,32l501,113r5,9l516,141r13,39l533,224r2,10l533,246r-1,22l522,310r-18,39l500,357r-6,9l481,383r-31,28l412,434r-10,4l391,443r-21,8l325,462r-47,4l267,466r-14,l227,465r-48,-8l135,442r-10,-6l115,431,96,419,63,393,36,361r-4,-9l26,344,17,326,4,288,,250,,239r,l,239e" filled="f" strokeweight="0">
                  <v:path arrowok="t" o:connecttype="custom" o:connectlocs="0,75883;0,70168;850,59373;5311,40005;12960,23813;15722,20320;18271,17145;24220,11430;37180,3810;52265,318;56726,0;59063,318;64800,635;74573,3493;83921,8255;86470,9843;88595,11430;92632,14923;99643,23178;105167,33338;106441,35878;107504,38735;109628,44768;112390,57150;113240,71120;113665,74295;113240,78105;113028,85090;110903,98425;107079,110808;106229,113348;104954,116205;102192,121603;95606,130493;87533,137795;85408,139065;83071,140653;78609,143193;69049,146685;59063,147955;56726,147955;53752,147955;48228,147638;38030,145098;28682,140335;26557,138430;24433,136843;20396,133033;13385,124778;7648,114618;6799,111760;5524,109220;3612,103505;850,91440;0,79375;0,75883;0,75883;0,75883" o:connectangles="0,0,0,0,0,0,0,0,0,0,0,0,0,0,0,0,0,0,0,0,0,0,0,0,0,0,0,0,0,0,0,0,0,0,0,0,0,0,0,0,0,0,0,0,0,0,0,0,0,0,0,0,0,0,0,0,0,0"/>
                </v:shape>
                <v:shape id="Freeform 26" o:spid="_x0000_s1050" style="position:absolute;left:4616;top:21837;width:806;height:1156;visibility:visible;mso-wrap-style:square;v-text-anchor:top" coordsize="381,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" path="m,188r,14l3,227r15,45l45,309r9,8l63,325r19,13l125,357r50,7l190,364r13,l229,361r47,-13l316,324r11,-9l334,308r16,-19l370,248r9,-52l381,182r-2,-8l379,156r-7,-33l360,93r-3,-7l353,80,344,67,322,45,296,27r-6,-5l281,19,267,13,235,4,200,1,191,,178,1,152,3,107,15,64,37r-9,6l45,52,31,69,18,90,3,142,,188r,l,188e" filled="f" strokeweight="0">
                  <v:path arrowok="t" o:connecttype="custom" o:connectlocs="0,59690;0,64135;635,72073;3810,86360;9525,98108;11430,100648;13335,103188;17357,107315;26458,113348;37042,115570;40217,115570;42968,115570;48472,114618;58420,110490;66887,102870;69215,100013;70697,97790;74083,91758;78317,78740;80222,62230;80645,57785;80222,55245;80222,49530;78740,39053;76200,29528;75565,27305;74718,25400;72813,21273;68157,14288;62653,8573;61383,6985;59478,6033;56515,4128;49742,1270;42333,318;40428,0;37677,318;32173,953;22648,4763;13547,11748;11642,13653;9525,16510;6562,21908;3810,28575;635,45085;0,59690;0,59690;0,59690" o:connectangles="0,0,0,0,0,0,0,0,0,0,0,0,0,0,0,0,0,0,0,0,0,0,0,0,0,0,0,0,0,0,0,0,0,0,0,0,0,0,0,0,0,0,0,0,0,0,0,0"/>
                </v:shape>
                <v:shape id="Freeform 27" o:spid="_x0000_s1051" style="position:absolute;left:5930;top:21691;width:1035;height:1435;visibility:visible;mso-wrap-style:square;v-text-anchor:top" coordsize="489,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" path="m,451l,,246,r12,1l281,1r39,4l352,12r8,1l366,15r11,6l399,34r19,18l422,57r3,5l433,73r8,22l444,118r2,6l444,132r-1,15l431,175r-19,25l406,205r-7,6l384,220r-37,16l300,245r-12,1l293,248r8,4l316,260r13,7l332,269r4,4l348,283r20,18l387,324r6,5l489,451r-91,l323,358r-6,-6l307,339,290,318,274,300r-3,-4l266,293r-5,-7l247,276r-11,-7l233,266r-3,-1l224,263r-12,-5l201,256r-2,-2l196,254r-4,-1l179,252r-16,l159,251r-85,l74,451,,451r,xm74,199r157,l239,199r16,l282,197r22,-4l310,192r5,-1l323,187r15,-8l351,168r3,-3l355,163r5,-8l366,141r1,-14l368,124r-1,-5l366,110,358,91,345,75r-4,-4l335,68,323,62,296,54,259,52r-9,-1l74,51r,148l74,199xe" fillcolor="black" stroked="f">
                  <v:path arrowok="t" o:connecttype="custom" o:connectlocs="0,0;54610,318;67733,1591;76200,4137;79798,6682;88477,16547;89958,19729;93345,30229;94403,39457;93768,46776;87207,63641;84455,67141;73448,75096;60960,78278;63712,80187;69638,84960;71120,86870;77893,95779;83185,104689;84243,143510;67098,112008;61383,101189;57362,94188;55245,91006;49953,85597;48683,84324;44873,82097;42122,80824;40640,80506;34502,80187;15663,79869;0,143510;15663,63323;50588,63323;59690,62686;65617,61095;68368,59504;74295,53458;75142,51867;77470,44867;77893,39457;77470,35002;73025,23865;70908,21638;62653,17183;52917,16228;15663,63323" o:connectangles="0,0,0,0,0,0,0,0,0,0,0,0,0,0,0,0,0,0,0,0,0,0,0,0,0,0,0,0,0,0,0,0,0,0,0,0,0,0,0,0,0,0,0,0,0,0,0"/>
                  <o:lock v:ext="edit" verticies="t"/>
                </v:shape>
                <v:shape id="Freeform 28" o:spid="_x0000_s1052" style="position:absolute;left:5930;top:21691;width:1035;height:1435;visibility:visible;mso-wrap-style:square;v-text-anchor:top" coordsize="489,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" path="m,451l,,246,r12,1l281,1r39,4l352,12r8,1l366,15r11,6l399,34r19,18l422,57r3,5l433,73r8,22l444,118r2,6l444,132r-1,15l431,175r-19,25l406,205r-7,6l384,220r-37,16l300,245r-12,1l293,248r8,4l316,260r13,7l332,269r4,4l348,283r20,18l387,324r6,5l489,451r-91,l323,358r-6,-6l307,339,290,318,274,300r-3,-4l266,293r-5,-7l247,276r-11,-7l233,266r-3,-1l224,263r-12,-5l201,256r-2,-2l196,254r-4,-1l179,252r-16,l159,251r-85,l74,451,,451r,e" filled="f" strokeweight="0">
                  <v:path arrowok="t" o:connecttype="custom" o:connectlocs="0,0;54610,318;67733,1591;76200,4137;79798,6682;88477,16547;89958,19729;93345,30229;94403,39457;93768,46776;87207,63641;84455,67141;73448,75096;60960,78278;63712,80187;69638,84960;71120,86870;77893,95779;83185,104689;84243,143510;67098,112008;61383,101189;57362,94188;55245,91006;49953,85597;48683,84324;44873,82097;42122,80824;40640,80506;34502,80187;15663,79869;0,143510" o:connectangles="0,0,0,0,0,0,0,0,0,0,0,0,0,0,0,0,0,0,0,0,0,0,0,0,0,0,0,0,0,0,0,0"/>
                </v:shape>
                <v:shape id="Freeform 29" o:spid="_x0000_s1053" style="position:absolute;left:6083;top:21856;width:622;height:470;visibility:visible;mso-wrap-style:square;v-text-anchor:top" coordsize="294,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" path="m,148r157,l165,148r16,l208,146r22,-4l236,141r5,-1l249,136r15,-8l277,117r3,-3l281,112r5,-8l292,90r1,-14l294,73r-1,-5l292,59,284,40,271,24r-4,-4l261,17,249,11,222,3,185,1,176,,,,,148r,e" filled="f" strokeweight="0">
                  <v:path arrowok="t" o:connecttype="custom" o:connectlocs="0,46990;33232,46990;34925,46990;38312,46990;44027,46355;48683,45085;49953,44768;51012,44450;52705,43180;55880,40640;58632,37148;59267,36195;59478,35560;60537,33020;61807,28575;62018,24130;62230,23178;62018,21590;61807,18733;60113,12700;57362,7620;56515,6350;55245,5398;52705,3493;46990,953;39158,318;37253,0;0,0;0,46990;0,46990" o:connectangles="0,0,0,0,0,0,0,0,0,0,0,0,0,0,0,0,0,0,0,0,0,0,0,0,0,0,0,0,0,0"/>
                </v:shape>
                <v:shape id="Freeform 30" o:spid="_x0000_s1054" style="position:absolute;left:7162;top:21691;width:940;height:1435;visibility:visible;mso-wrap-style:square;v-text-anchor:top" coordsize="442,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" path="m184,451r,-398l,53,,,442,r,53l258,53r,398l184,451r,xe" fillcolor="black" strokeweight="0">
                  <v:path arrowok="t" o:connecttype="custom" o:connectlocs="39123,143510;39123,16865;0,16865;0,0;93980,0;93980,16865;54857,16865;54857,143510;39123,143510;39123,143510" o:connectangles="0,0,0,0,0,0,0,0,0,0"/>
                </v:shape>
                <v:shape id="Freeform 31" o:spid="_x0000_s1055" style="position:absolute;left:14859;top:18923;width:939;height:1479;visibility:visible;mso-wrap-style:square;v-text-anchor:top" coordsize="445,4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" path="m,313r70,-4l70,315r3,11l79,345r10,17l92,365r3,5l102,376r18,13l142,399r7,2l155,403r13,3l196,412r30,2l235,414r6,l256,414r24,-4l302,405r6,-2l312,402r11,-4l340,390r15,-11l358,376r1,-3l363,368r8,-13l372,341r2,-4l372,328r-4,-13l359,304r-1,-4l355,298r-8,-5l331,284r-20,-8l307,273r-5,-1l292,270r-31,-7l219,255r-12,-4l194,249r-23,-5l133,235,105,225r-4,-2l94,220,81,215,60,202,44,186r-3,-4l37,178r-5,-9l25,150,22,131r,-6l22,120r2,-11l30,87,41,67r5,-6l49,57,59,47,81,32,107,19r9,-4l123,13r16,-3l171,4,207,1,218,r10,1l247,1r38,5l318,14r9,3l334,20r15,6l375,41r20,19l400,65r3,6l410,81r12,24l426,130r2,6l358,139r-2,-6l352,120,340,98,323,80r-5,-4l312,72,299,66,269,58,231,54,221,53r-12,1l188,56r-35,4l127,71r-4,2l117,77r-9,7l97,100r-5,18l92,121r,5l92,133r8,14l110,158r4,2l117,164r12,5l162,180r48,11l225,193r14,4l266,202r45,9l342,220r7,2l356,225r15,7l395,247r21,17l420,267r3,6l430,283r11,21l444,326r1,6l444,338r-2,12l435,372r-13,23l419,399r-6,6l404,415r-23,17l353,447r-7,2l337,452r-16,5l285,464r-38,3l238,467r-13,l202,467r-44,-6l118,452r-7,-3l102,447,86,439,57,423,34,402r-4,-7l24,389,16,377,5,350,,322r,-9l,313r,xe" fillcolor="black" strokeweight="0">
                  <v:path arrowok="t" o:connecttype="custom" o:connectlocs="14783,99798;18796,114689;21541,119124;31467,127045;41393,130530;50897,131164;63780,128312;68215,126094;75606,119124;78352,112471;78563,103917;75606,95046;69904,89977;63780,86175;46251,80789;36114,77304;21330,70651;12671,63998;7814,56394;4646,41503;5069,34533;9715,19326;17106,10138;25976,4119;43717,317;52164,317;69059,5386;79197,12990;85110,22494;89967,41187;75184,42137;68215,25346;63146,20910;46673,16791;32312,19009;24709,24395;19430,37385;19430,42137;24076,50691;34213,57028;50475,62414;72227,69700;78352,73502;88700,84591;93135,96313;93769,107085;89123,125144;85321,131480;73072,142252;60189,147005;47518,147955;24921,143203;18162,139084;6336,125144;1056,110887;0,99165" o:connectangles="0,0,0,0,0,0,0,0,0,0,0,0,0,0,0,0,0,0,0,0,0,0,0,0,0,0,0,0,0,0,0,0,0,0,0,0,0,0,0,0,0,0,0,0,0,0,0,0,0,0,0,0,0,0,0,0"/>
                </v:shape>
                <v:shape id="Freeform 32" o:spid="_x0000_s1056" style="position:absolute;left:16103;top:18923;width:1042;height:1479;visibility:visible;mso-wrap-style:square;v-text-anchor:top" coordsize="493,4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" path="m420,300r73,16l489,329r-11,22l452,390r-33,32l410,428r-12,7l376,445r-46,16l276,467r-13,l247,467r-28,-2l168,457,124,442r-8,-5l105,432,88,422,57,395,34,361,30,351r-6,-9l16,323,5,283,,242,,230,,219,2,196r9,-42l28,117r6,-10l38,99,51,84,81,56,117,33r10,-5l137,25r22,-8l203,6,251,1,264,r13,1l304,3r48,9l394,30r10,4l413,41r17,13l458,85r22,38l484,132r-73,14l407,139r-7,-15l382,98,360,79r-5,-5l347,71,334,65,305,56,270,52r-9,-1l250,52r-19,1l194,60,162,73r-7,4l148,81,134,91r-21,21l97,138r-3,6l91,151r-5,14l79,193r-1,30l78,230r,10l78,258r5,34l94,323r4,7l101,338r7,13l129,373r24,18l161,395r7,3l183,404r32,8l248,416r9,l266,416r20,-1l321,406r32,-14l360,388r6,-5l379,371r22,-27l417,310r3,-10l420,300r,xe" fillcolor="black" strokeweight="0">
                  <v:path arrowok="t" o:connecttype="custom" o:connectlocs="104140,100115;100971,111204;88508,133698;84072,137817;69708,146054;55555,147955;46261,147321;26193,140034;22180,136866;12041,125144;6337,111204;3380,102333;0,76670;0,69384;2324,48790;7182,33900;10773,26613;24715,10455;28940,7921;42881,1901;55767,0;64216,950;83228,9505;87241,12990;96747,26930;102239,41820;85974,44038;80693,31048;74989,23445;70553,20593;57034,16475;52809,16475;40980,19009;32742,24395;28306,28831;20490,43721;19223,47840;16688,61146;16477,72869;16477,81740;19856,102333;21335,107085;27250,118174;34009,125144;38656,127995;52387,131797;56189,131797;67807,128629;76045,122926;80059,117540;88086,98214;88720,95046" o:connectangles="0,0,0,0,0,0,0,0,0,0,0,0,0,0,0,0,0,0,0,0,0,0,0,0,0,0,0,0,0,0,0,0,0,0,0,0,0,0,0,0,0,0,0,0,0,0,0,0,0,0,0,0"/>
                </v:shape>
                <v:shape id="Freeform 33" o:spid="_x0000_s1057" style="position:absolute;left:17348;top:18942;width:1105;height:1435;visibility:visible;mso-wrap-style:square;v-text-anchor:top" coordsize="52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" path="m,451l216,r80,l523,451r-83,l374,315r-234,l79,451,,451r,xm162,266r189,l293,142r-5,-9l280,114,267,83,255,54r-2,-7l251,56r-5,14l236,99r-10,28l223,134,162,266r,xe" fillcolor="black" stroked="f">
                  <v:path arrowok="t" o:connecttype="custom" o:connectlocs="0,143510;45633,0;62534,0;110490,143510;92955,143510;79012,100234;29577,100234;16690,143510;0,143510;0,143510;34224,84642;74153,84642;61900,45185;60843,42321;59153,36275;56407,26411;53872,17183;53449,14956;53027,17819;51970,22274;49858,31502;47745,40412;47111,42639;34224,84642;34224,84642" o:connectangles="0,0,0,0,0,0,0,0,0,0,0,0,0,0,0,0,0,0,0,0,0,0,0,0,0"/>
                  <o:lock v:ext="edit" verticies="t"/>
                </v:shape>
                <v:shape id="Freeform 34" o:spid="_x0000_s1058" style="position:absolute;left:17348;top:18942;width:1105;height:1435;visibility:visible;mso-wrap-style:square;v-text-anchor:top" coordsize="52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" path="m,451l216,r80,l523,451r-83,l374,315r-234,l79,451,,451r,e" filled="f" strokeweight="0">
                  <v:path arrowok="t" o:connecttype="custom" o:connectlocs="0,143510;45633,0;62534,0;110490,143510;92955,143510;79012,100234;29577,100234;16690,143510;0,143510;0,143510" o:connectangles="0,0,0,0,0,0,0,0,0,0"/>
                </v:shape>
                <v:shape id="Freeform 35" o:spid="_x0000_s1059" style="position:absolute;left:17691;top:19094;width:400;height:692;visibility:visible;mso-wrap-style:square;v-text-anchor:top" coordsize="189,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" path="m,219r189,l131,95r-5,-9l118,67,105,36,93,7,91,,89,9,84,23,74,52,64,80r-3,7l,219r,e" filled="f" strokeweight="0">
                  <v:path arrowok="t" o:connecttype="custom" o:connectlocs="0,69215;40005,69215;27728,30025;26670,27180;24977,21175;22225,11378;19685,2212;19262,0;18838,2844;17780,7269;15663,16435;13547,25284;12912,27496;0,69215;0,69215" o:connectangles="0,0,0,0,0,0,0,0,0,0,0,0,0,0,0"/>
                </v:shape>
                <v:shape id="Freeform 36" o:spid="_x0000_s1060" style="position:absolute;left:18719;top:18942;width:978;height:1435;visibility:visible;mso-wrap-style:square;v-text-anchor:top" coordsize="460,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" path="m,451l,,190,r11,1l221,1r35,3l284,7r7,l298,10r15,3l341,24r24,13l373,40r6,6l393,57r22,24l434,110r4,7l441,125r6,17l456,177r3,38l460,224r-1,9l459,250r-5,31l447,309r-1,6l443,322r-6,13l425,357r-14,21l408,382r-5,5l395,395r-16,14l361,419r-4,3l351,425r-9,5l320,437r-25,6l290,444r-8,1l269,448r-29,2l208,451r-7,l,451r,xm74,399r118,l201,399r16,l247,397r25,-3l278,391r4,-1l293,388r17,-9l323,371r5,-3l332,364r7,-7l355,338r12,-21l370,310r1,-6l376,292r5,-28l383,232r1,-9l383,212r-2,-22l374,152,360,122r-5,-8l349,109,339,98,316,79,291,66r-6,-3l279,61,268,59,239,56,201,54,190,53,74,53r,346l74,399xe" fillcolor="black" stroked="f">
                  <v:path arrowok="t" o:connecttype="custom" o:connectlocs="0,0;42730,318;54422,1273;61863,2227;66540,4137;77594,11774;80570,14637;88224,25775;93113,37230;95026,45185;97577,68414;97577,74142;96514,89415;94814,100234;92901,106598;87373,120281;85673,123145;80570,130145;75894,134282;72705,136828;62713,140964;59950,141601;51021,143192;42730,143510;0,143510;40817,126963;46131,126963;57824,125372;59950,124100;65902,120599;69729,117099;72067,113599;78019,100871;78870,96734;80996,84006;81633,70959;80996,60459;76531,38821;74193,34684;67177,25138;60587,20047;56973,18774;42730,17183;15731,16865;15731,126963" o:connectangles="0,0,0,0,0,0,0,0,0,0,0,0,0,0,0,0,0,0,0,0,0,0,0,0,0,0,0,0,0,0,0,0,0,0,0,0,0,0,0,0,0,0,0,0,0"/>
                  <o:lock v:ext="edit" verticies="t"/>
                </v:shape>
                <v:shape id="Freeform 37" o:spid="_x0000_s1061" style="position:absolute;left:18719;top:18942;width:978;height:1435;visibility:visible;mso-wrap-style:square;v-text-anchor:top" coordsize="460,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" path="m,451l,,190,r11,1l221,1r35,3l284,7r7,l298,10r15,3l341,24r24,13l373,40r6,6l393,57r22,24l434,110r4,7l441,125r6,17l456,177r3,38l460,224r-1,9l459,250r-5,31l447,309r-1,6l443,322r-6,13l425,357r-14,21l408,382r-5,5l395,395r-16,14l361,419r-4,3l351,425r-9,5l320,437r-25,6l290,444r-8,1l269,448r-29,2l208,451r-7,l,451r,e" filled="f" strokeweight="0">
                  <v:path arrowok="t" o:connecttype="custom" o:connectlocs="0,143510;0,0;40392,0;42730,318;46982,318;54422,1273;60375,2227;61863,2227;63351,3182;66540,4137;72492,7637;77594,11774;79295,12728;80570,14637;83547,18138;88224,25775;92263,35002;93113,37230;93751,39775;95026,45185;96940,56322;97577,68414;97790,71278;97577,74142;97577,79551;96514,89415;95026,98325;94814,100234;94176,102462;92901,106598;90349,113599;87373,120281;86735,121554;85673,123145;83972,125691;80570,130145;76744,133327;75894,134282;74618,135237;72705,136828;68028,139055;62713,140964;61650,141283;59950,141601;57186,142555;51021,143192;44218,143510;42730,143510;0,143510;0,143510" o:connectangles="0,0,0,0,0,0,0,0,0,0,0,0,0,0,0,0,0,0,0,0,0,0,0,0,0,0,0,0,0,0,0,0,0,0,0,0,0,0,0,0,0,0,0,0,0,0,0,0,0,0"/>
                </v:shape>
                <v:shape id="Freeform 38" o:spid="_x0000_s1062" style="position:absolute;left:18878;top:19113;width:654;height:1099;visibility:visible;mso-wrap-style:square;v-text-anchor:top" coordsize="310,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" path="m,346r118,l127,346r16,l173,344r25,-3l204,338r4,-1l219,335r17,-9l249,318r5,-3l258,311r7,-7l281,285r12,-21l296,257r1,-6l302,239r5,-28l309,179r1,-9l309,159r-2,-22l300,99,286,69r-5,-8l275,56,265,45,242,26,217,13r-6,-3l205,8,194,6,165,3,127,1,116,,,,,346r,e" filled="f" strokeweight="0">
                  <v:path arrowok="t" o:connecttype="custom" o:connectlocs="0,109855;24896,109855;26795,109855;30171,109855;36500,109220;41775,108268;43041,107315;43885,106998;46205,106363;49792,103505;52535,100965;53590,100013;54434,98743;55911,96520;59286,90488;61818,83820;62451,81598;62662,79693;63717,75883;64772,66993;65194,56833;65405,53975;65194,50483;64772,43498;63295,31433;60341,21908;59286,19368;58021,17780;55911,14288;51058,8255;45784,4128;44518,3175;43252,2540;40931,1905;34812,953;26795,318;24474,0;0,0;0,109855;0,109855" o:connectangles="0,0,0,0,0,0,0,0,0,0,0,0,0,0,0,0,0,0,0,0,0,0,0,0,0,0,0,0,0,0,0,0,0,0,0,0,0,0,0,0"/>
                </v:shape>
                <v:shape id="Freeform 39" o:spid="_x0000_s1063" style="position:absolute;left:19919;top:18942;width:1105;height:1435;visibility:visible;mso-wrap-style:square;v-text-anchor:top" coordsize="52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" path="m,451l216,r80,l523,451r-83,l375,315r-235,l79,451,,451r,xm162,266r189,l293,142r-4,-9l280,114,267,83,255,54r-1,-7l251,56r-4,14l236,99r-10,28l223,134,162,266r,xe" fillcolor="black" stroked="f">
                  <v:path arrowok="t" o:connecttype="custom" o:connectlocs="0,143510;45633,0;62534,0;110490,143510;92955,143510;79223,100234;29577,100234;16690,143510;0,143510;0,143510;34224,84642;74153,84642;61900,45185;61055,42321;59153,36275;56407,26411;53872,17183;53661,14956;53027,17819;52182,22274;49858,31502;47745,40412;47111,42639;34224,84642;34224,84642" o:connectangles="0,0,0,0,0,0,0,0,0,0,0,0,0,0,0,0,0,0,0,0,0,0,0,0,0"/>
                  <o:lock v:ext="edit" verticies="t"/>
                </v:shape>
                <v:shape id="Freeform 40" o:spid="_x0000_s1064" style="position:absolute;left:19919;top:18942;width:1105;height:1435;visibility:visible;mso-wrap-style:square;v-text-anchor:top" coordsize="52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" path="m,451l216,r80,l523,451r-83,l375,315r-235,l79,451,,451r,e" filled="f" strokeweight="0">
                  <v:path arrowok="t" o:connecttype="custom" o:connectlocs="0,143510;45633,0;62534,0;110490,143510;92955,143510;79223,100234;29577,100234;16690,143510;0,143510;0,143510" o:connectangles="0,0,0,0,0,0,0,0,0,0"/>
                </v:shape>
                <v:shape id="Freeform 41" o:spid="_x0000_s1065" style="position:absolute;left:20262;top:19094;width:400;height:692;visibility:visible;mso-wrap-style:square;v-text-anchor:top" coordsize="189,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" path="m,219r189,l131,95r-4,-9l118,67,105,36,93,7,92,,89,9,85,23,74,52,64,80r-3,7l,219r,e" filled="f" strokeweight="0">
                  <v:path arrowok="t" o:connecttype="custom" o:connectlocs="0,69215;40005,69215;27728,30025;26882,27180;24977,21175;22225,11378;19685,2212;19473,0;18838,2844;17992,7269;15663,16435;13547,25284;12912,27496;0,69215;0,69215" o:connectangles="0,0,0,0,0,0,0,0,0,0,0,0,0,0,0"/>
                </v:shape>
                <v:shape id="Freeform 42" o:spid="_x0000_s1066" style="position:absolute;left:21901;top:18942;width:787;height:1435;visibility:visible;mso-wrap-style:square;v-text-anchor:top" coordsize="372,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" path="m372,400r,52l1,452,,443,3,431,7,418r2,-3l10,410r6,-10l31,380,48,360r6,-5l58,350,71,339,99,318r35,-25l144,286r15,-9l185,258r45,-33l261,198r6,-7l271,186r10,-12l294,152r5,-21l300,125r-1,-5l297,110,290,90,276,73r-5,-5l265,65,255,59,230,51,201,47r-7,-1l185,47r-16,1l143,54,120,66r-5,4l109,74r-8,10l89,105r-4,25l85,135,15,131r1,-10l20,101,36,67,60,40r9,-7l76,28,93,19,134,6,182,1,195,r13,1l233,2r44,11l313,32r9,5l329,44r14,11l362,85r7,32l370,125r-1,5l369,139r-5,19l357,176r-1,3l353,184r-6,9l334,211r-19,19l311,234r-6,6l292,251r-34,25l217,305r-11,8l195,320r-19,13l147,353r-19,14l125,370r-3,3l117,378r-11,11l98,398r-2,2l372,400r,xe" fillcolor="black" strokeweight="0">
                  <v:path arrowok="t" o:connecttype="custom" o:connectlocs="78740,143510;0,140653;1482,132715;2117,130175;6562,120650;11430,112713;15028,107633;28363,93028;33655,87948;48683,71438;56515,60643;59478,55245;63288,41593;63288,38100;61383,28575;57362,21590;53975,18733;42545,14923;39158,14923;30268,17145;24342,22225;21378,26670;17992,41275;3175,41593;4233,32068;12700,12700;16087,8890;28363,1905;41275,0;49318,635;66252,10160;69638,13970;76623,26988;78317,39688;78105,44133;75565,55880;74718,58420;70697,66993;65828,74295;61807,79693;45932,96838;41275,101600;31115,112078;26458,117475;24765,120015;20743,126365;78740,127000" o:connectangles="0,0,0,0,0,0,0,0,0,0,0,0,0,0,0,0,0,0,0,0,0,0,0,0,0,0,0,0,0,0,0,0,0,0,0,0,0,0,0,0,0,0,0,0,0,0,0"/>
                </v:shape>
                <v:shape id="Freeform 43" o:spid="_x0000_s1067" style="position:absolute;left:16332;top:21691;width:901;height:1435;visibility:visible;mso-wrap-style:square;v-text-anchor:top" coordsize="426,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" path="m,451l,,210,r9,1l235,1r31,1l289,5r6,l301,6r13,2l338,15r21,9l365,26r4,3l378,35r14,13l405,66r5,3l411,75r5,10l423,105r1,21l426,131r-2,10l423,159r-13,34l387,223r-6,5l372,236r-19,10l330,254r-60,11l216,267r-141,l75,451,,451r,xm75,214r142,l228,214r22,-1l286,207r28,-10l319,193r5,-3l333,183r11,-20l349,140r1,-7l349,130r,-10l343,104,334,88r-1,-3l328,82r-6,-7l306,66,290,59r-4,-1l282,58r-8,-1l252,54r-29,l216,53,75,53r,161l75,214xe" fillcolor="black" stroked="f">
                  <v:path arrowok="t" o:connecttype="custom" o:connectlocs="0,0;46355,318;56303,636;62442,1591;66463,2546;75988,7637;78105,9228;82973,15274;86783,21956;88053,27047;89747,40094;89747,44867;86783,61413;80645,72551;74718,78278;57150,84324;15875,84960;0,143510;15875,68096;48260,68096;60537,65868;67522,61413;70485,58231;73872,44549;73872,41367;72602,33093;70485,27047;68157,23865;61383,18774;59690,18456;53340,17183;45720,16865;15875,68096" o:connectangles="0,0,0,0,0,0,0,0,0,0,0,0,0,0,0,0,0,0,0,0,0,0,0,0,0,0,0,0,0,0,0,0,0"/>
                  <o:lock v:ext="edit" verticies="t"/>
                </v:shape>
                <v:shape id="Freeform 44" o:spid="_x0000_s1068" style="position:absolute;left:16332;top:21691;width:901;height:1435;visibility:visible;mso-wrap-style:square;v-text-anchor:top" coordsize="426,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" path="m,451l,,210,r9,1l235,1r31,1l289,5r6,l301,6r13,2l338,15r21,9l365,26r4,3l378,35r14,13l405,66r5,3l411,75r5,10l423,105r1,21l426,131r-2,10l423,159r-13,34l387,223r-6,5l372,236r-19,10l330,254r-60,11l216,267r-141,l75,451,,451r,e" filled="f" strokeweight="0">
                  <v:path arrowok="t" o:connecttype="custom" o:connectlocs="0,143510;0,0;44450,0;46355,318;49742,318;56303,636;61172,1591;62442,1591;63712,1909;66463,2546;71543,4773;75988,7637;77258,8273;78105,9228;80010,11137;82973,15274;85725,21001;86783,21956;86995,23865;88053,27047;89535,33411;89747,40094;90170,41685;89747,44867;89535,50594;86783,61413;81915,70959;80645,72551;78740,75096;74718,78278;69850,80824;57150,84324;45720,84960;15875,84960;15875,143510;0,143510;0,143510" o:connectangles="0,0,0,0,0,0,0,0,0,0,0,0,0,0,0,0,0,0,0,0,0,0,0,0,0,0,0,0,0,0,0,0,0,0,0,0,0"/>
                </v:shape>
                <v:shape id="Freeform 45" o:spid="_x0000_s1069" style="position:absolute;left:16490;top:21863;width:585;height:514;visibility:visible;mso-wrap-style:square;v-text-anchor:top" coordsize="275,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" path="m,161r142,l153,161r22,-1l211,154r28,-10l244,140r5,-3l258,130r11,-20l274,87r1,-7l274,77r,-10l268,51,259,35r-1,-3l253,29r-6,-7l231,13,215,6,211,5r-4,l199,4,177,1r-29,l141,,,,,161r,e" filled="f" strokeweight="0">
                  <v:path arrowok="t" o:connecttype="custom" o:connectlocs="0,51435;30166,51435;32503,51435;37176,51116;44824,49199;50772,46004;51834,44726;52897,43768;54809,41531;57145,35142;58208,27794;58420,25558;58208,24599;58208,21405;56933,16293;55021,11182;54809,10223;53746,9265;52472,7028;49073,4153;45674,1917;44824,1597;43974,1597;42275,1278;37601,319;31441,319;29954,0;0,0;0,51435;0,51435" o:connectangles="0,0,0,0,0,0,0,0,0,0,0,0,0,0,0,0,0,0,0,0,0,0,0,0,0,0,0,0,0,0"/>
                </v:shape>
                <v:shape id="Freeform 46" o:spid="_x0000_s1070" style="position:absolute;left:17526;top:21672;width:1130;height:1480;visibility:visible;mso-wrap-style:square;v-text-anchor:top" coordsize="535,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" path="m,239l,221,4,187,25,126,61,75,74,64,86,54,114,36,175,12,246,1,267,r11,1l305,2r46,9l395,26r12,5l417,36r19,11l469,73r27,32l501,113r5,9l516,141r13,39l533,224r2,10l533,246r-1,22l522,310r-18,39l500,357r-6,9l481,383r-31,28l412,434r-10,4l391,443r-21,8l325,462r-47,4l267,466r-13,l227,465r-48,-8l135,442r-10,-6l115,431,96,419,63,393,36,361r-4,-9l26,344,17,326,4,288,,250,,239r,l,239xm77,240r,14l80,279r15,45l122,361r9,8l140,377r19,13l203,409r49,7l267,416r13,l306,413r47,-13l394,376r10,-9l411,360r16,-19l447,300r9,-52l458,234r-2,-8l456,208r-7,-33l437,145r-3,-7l430,132r-9,-13l399,97,373,79r-6,-5l359,71,344,65,312,56,277,53r-9,-1l255,53r-26,2l184,67,141,89r-8,6l122,104r-14,17l95,142,80,194r-3,46l77,240r,xe" fillcolor="black" stroked="f">
                  <v:path arrowok="t" o:connecttype="custom" o:connectlocs="0,70168;5282,40005;15634,20320;24085,11430;51973,318;58733,318;74156,3493;85987,9843;92114,14923;104790,33338;106903,38735;111762,57150;113030,74295;112396,85090;106481,110808;104368,116205;95072,130493;84931,139065;78170,143193;58733,147955;53663,147955;37818,145098;26409,138430;20282,133033;7606,114618;5493,109220;845,91440;0,75883;0,75883;16268,80645;20071,102870;27677,117158;33592,123825;53240,132080;59156,132080;74579,127000;85353,116523;90213,108268;96340,78740;96340,71755;94861,55563;91692,43815;88945,37783;78804,25083;75846,22543;65917,17780;56621,16510;48381,17463;29789,28258;25775,33020;20071,45085;16268,76200;16268,76200" o:connectangles="0,0,0,0,0,0,0,0,0,0,0,0,0,0,0,0,0,0,0,0,0,0,0,0,0,0,0,0,0,0,0,0,0,0,0,0,0,0,0,0,0,0,0,0,0,0,0,0,0,0,0,0,0"/>
                  <o:lock v:ext="edit" verticies="t"/>
                </v:shape>
                <v:shape id="Freeform 47" o:spid="_x0000_s1071" style="position:absolute;left:17526;top:21672;width:1130;height:1480;visibility:visible;mso-wrap-style:square;v-text-anchor:top" coordsize="535,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" path="m,239l,221,4,187,25,126,61,75,74,64,86,54,114,36,175,12,246,1,267,r11,1l305,2r46,9l395,26r12,5l417,36r19,11l469,73r27,32l501,113r5,9l516,141r13,39l533,224r2,10l533,246r-1,22l522,310r-18,39l500,357r-6,9l481,383r-31,28l412,434r-10,4l391,443r-21,8l325,462r-47,4l267,466r-13,l227,465r-48,-8l135,442r-10,-6l115,431,96,419,63,393,36,361r-4,-9l26,344,17,326,4,288,,250,,239r,l,239e" filled="f" strokeweight="0">
                  <v:path arrowok="t" o:connecttype="custom" o:connectlocs="0,75883;0,70168;845,59373;5282,40005;12888,23813;15634,20320;18169,17145;24085,11430;36972,3810;51973,318;56409,0;58733,318;64438,635;74156,3493;83452,8255;85987,9843;88100,11430;92114,14923;99086,23178;104790,33338;105847,35878;106903,38735;109016,44768;111762,57150;112607,71120;113030,74295;112607,78105;112396,85090;110283,98425;106481,110808;105636,113348;104368,116205;101621,121603;95072,130493;87044,137795;84931,139065;82607,140653;78170,143193;68663,146685;58733,147955;56409,147955;53663,147955;47959,147638;37818,145098;28522,140335;26409,138430;24296,136843;20282,133033;13310,124778;7606,114618;6761,111760;5493,109220;3592,103505;845,91440;0,79375;0,75883;0,75883;0,75883" o:connectangles="0,0,0,0,0,0,0,0,0,0,0,0,0,0,0,0,0,0,0,0,0,0,0,0,0,0,0,0,0,0,0,0,0,0,0,0,0,0,0,0,0,0,0,0,0,0,0,0,0,0,0,0,0,0,0,0,0,0"/>
                </v:shape>
                <v:shape id="Freeform 48" o:spid="_x0000_s1072" style="position:absolute;left:17684;top:21837;width:807;height:1156;visibility:visible;mso-wrap-style:square;v-text-anchor:top" coordsize="381,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" path="m,188r,14l3,227r15,45l45,309r9,8l63,325r19,13l126,357r49,7l190,364r13,l229,361r47,-13l317,324r10,-9l334,308r16,-19l370,248r9,-52l381,182r-2,-8l379,156r-7,-33l360,93r-3,-7l353,80,344,67,322,45,296,27r-6,-5l282,19,267,13,235,4,200,1,191,,178,1,152,3,107,15,64,37r-8,6l45,52,31,69,18,90,3,142,,188r,l,188e" filled="f" strokeweight="0">
                  <v:path arrowok="t" o:connecttype="custom" o:connectlocs="0,59690;0,64135;635,72073;3810,86360;9525,98108;11430,100648;13335,103188;17357,107315;26670,113348;37042,115570;40217,115570;42968,115570;48472,114618;58420,110490;67098,102870;69215,100013;70697,97790;74083,91758;78317,78740;80222,62230;80645,57785;80222,55245;80222,49530;78740,39053;76200,29528;75565,27305;74718,25400;72813,21273;68157,14288;62653,8573;61383,6985;59690,6033;56515,4128;49742,1270;42333,318;40428,0;37677,318;32173,953;22648,4763;13547,11748;11853,13653;9525,16510;6562,21908;3810,28575;635,45085;0,59690;0,59690;0,59690" o:connectangles="0,0,0,0,0,0,0,0,0,0,0,0,0,0,0,0,0,0,0,0,0,0,0,0,0,0,0,0,0,0,0,0,0,0,0,0,0,0,0,0,0,0,0,0,0,0,0,0"/>
                </v:shape>
                <v:shape id="Freeform 49" o:spid="_x0000_s1073" style="position:absolute;left:18999;top:21691;width:1035;height:1435;visibility:visible;mso-wrap-style:square;v-text-anchor:top" coordsize="490,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" path="m,451l,,246,r12,1l281,1r39,4l353,12r7,1l366,15r11,6l399,34r19,18l422,57r3,5l433,73r8,22l444,118r2,6l444,132r-1,15l431,175r-19,25l406,205r-7,6l385,220r-38,16l300,245r-12,1l293,248r8,4l316,260r13,7l332,269r4,4l348,283r21,18l387,324r6,5l490,451r-92,l323,358r-5,-6l307,339,290,318,274,300r-3,-4l267,293r-6,-7l248,276r-12,-7l233,266r-3,-1l224,263r-11,-5l201,256r-2,-2l197,254r-5,-1l179,252r-16,l159,251r-85,l74,451,,451r,xm74,199r158,l239,199r16,l283,197r21,-4l310,192r5,-1l323,187r15,-8l351,168r3,-3l355,163r5,-8l366,141r1,-14l369,124r-2,-5l366,110,358,91,345,75r-4,-4l335,68,323,62,296,54,259,52r-9,-1l74,51r,148l74,199xe" fillcolor="black" stroked="f">
                  <v:path arrowok="t" o:connecttype="custom" o:connectlocs="0,0;54499,318;67595,1591;76044,4137;79635,6682;88296,16547;89775,19729;93155,30229;94211,39457;93577,46776;87029,63641;84283,67141;73298,75096;60836,78278;63582,80187;69496,84960;70975,86870;77946,95779;83015,104689;84071,143510;67173,112008;61258,101189;57245,94188;55132,91006;49851,85597;48584,84324;44993,82097;42036,80824;40557,80506;34431,80187;15631,79869;0,143510;15631,63323;50485,63323;59779,62686;65483,61095;68229,59504;74143,53458;74988,51867;77312,44867;77946,39457;77312,35002;72876,23865;70764,21638;62525,17183;52809,16228;15631,63323" o:connectangles="0,0,0,0,0,0,0,0,0,0,0,0,0,0,0,0,0,0,0,0,0,0,0,0,0,0,0,0,0,0,0,0,0,0,0,0,0,0,0,0,0,0,0,0,0,0,0"/>
                  <o:lock v:ext="edit" verticies="t"/>
                </v:shape>
                <v:shape id="Freeform 50" o:spid="_x0000_s1074" style="position:absolute;left:18999;top:21691;width:1035;height:1435;visibility:visible;mso-wrap-style:square;v-text-anchor:top" coordsize="490,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" path="m,451l,,246,r12,1l281,1r39,4l353,12r7,1l366,15r11,6l399,34r19,18l422,57r3,5l433,73r8,22l444,118r2,6l444,132r-1,15l431,175r-19,25l406,205r-7,6l385,220r-38,16l300,245r-12,1l293,248r8,4l316,260r13,7l332,269r4,4l348,283r21,18l387,324r6,5l490,451r-92,l323,358r-5,-6l307,339,290,318,274,300r-3,-4l267,293r-6,-7l248,276r-12,-7l233,266r-3,-1l224,263r-11,-5l201,256r-2,-2l197,254r-5,-1l179,252r-16,l159,251r-85,l74,451,,451r,e" filled="f" strokeweight="0">
                  <v:path arrowok="t" o:connecttype="custom" o:connectlocs="0,0;54499,318;67595,1591;76044,4137;79635,6682;88296,16547;89775,19729;93155,30229;94211,39457;93577,46776;87029,63641;84283,67141;73298,75096;60836,78278;63582,80187;69496,84960;70975,86870;77946,95779;83015,104689;84071,143510;67173,112008;61258,101189;57245,94188;55132,91006;49851,85597;48584,84324;44993,82097;42036,80824;40557,80506;34431,80187;15631,79869;0,143510" o:connectangles="0,0,0,0,0,0,0,0,0,0,0,0,0,0,0,0,0,0,0,0,0,0,0,0,0,0,0,0,0,0,0,0"/>
                </v:shape>
                <v:shape id="Freeform 51" o:spid="_x0000_s1075" style="position:absolute;left:19157;top:21856;width:623;height:470;visibility:visible;mso-wrap-style:square;v-text-anchor:top" coordsize="295,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" path="m,148r158,l165,148r16,l209,146r21,-4l236,141r5,-1l249,136r15,-8l277,117r3,-3l281,112r5,-8l292,90r1,-14l295,73r-2,-5l292,59,284,40,271,24r-4,-4l261,17,249,11,222,3,185,1,176,,,,,148r,e" filled="f" strokeweight="0">
                  <v:path arrowok="t" o:connecttype="custom" o:connectlocs="0,46990;33330,46990;34807,46990;38182,46990;44088,46355;48518,45085;49784,44768;50839,44450;52526,43180;55691,40640;58433,37148;59066,36195;59277,35560;60331,33020;61597,28575;61808,24130;62230,23178;61808,21590;61597,18733;59910,12700;57167,7620;56323,6350;55058,5398;52526,3493;46831,953;39026,318;37127,0;0,0;0,46990;0,46990" o:connectangles="0,0,0,0,0,0,0,0,0,0,0,0,0,0,0,0,0,0,0,0,0,0,0,0,0,0,0,0,0,0"/>
                </v:shape>
                <v:shape id="Freeform 52" o:spid="_x0000_s1076" style="position:absolute;left:20237;top:21691;width:933;height:1435;visibility:visible;mso-wrap-style:square;v-text-anchor:top" coordsize="442,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" path="m184,451r,-398l,53,,,442,r,53l258,53r,398l184,451r,xe" fillcolor="black" strokeweight="0">
                  <v:path arrowok="t" o:connecttype="custom" o:connectlocs="38859,143510;38859,16865;0,16865;0,0;93345,0;93345,16865;54486,16865;54486,143510;38859,143510;38859,143510" o:connectangles="0,0,0,0,0,0,0,0,0,0"/>
                </v:shape>
                <v:shape id="Freeform 53" o:spid="_x0000_s1077" style="position:absolute;left:2463;top:10566;width:978;height:1435;visibility:visible;mso-wrap-style:square;v-text-anchor:top" coordsize="46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" path="m,451l,,191,r10,1l222,1r35,3l284,7r8,l299,10r14,3l341,24r25,13l373,40r6,6l394,57r21,25l434,110r5,7l442,125r6,17l456,177r3,38l461,224r-2,9l459,250r-4,31l448,309r-2,6l443,322r-6,13l426,357r-15,21l408,382r-4,5l395,395r-16,14l362,420r-5,2l351,425r-8,5l321,437r-25,6l290,444r-7,1l270,448r-29,2l208,451r-7,l,451r,xm74,399r118,l201,399r16,l248,397r25,-3l278,391r5,-1l293,388r18,-9l324,371r4,-3l332,364r8,-7l356,338r11,-21l370,310r2,-6l376,292r6,-28l383,232r2,-9l383,212r-1,-22l375,152,360,122r-4,-8l350,109,340,98,316,79,292,66r-6,-3l280,61,268,59,239,56,201,54,191,53,74,53r,346l74,399xe" fillcolor="black" stroked="f">
                  <v:path arrowok="t" o:connecttype="custom" o:connectlocs="0,0;42637,318;54516,1273;61941,2227;66395,4137;77638,11774;80396,14637;88032,26093;93123,37230;95032,45185;97366,68414;97366,74142;96517,89415;94608,100234;92699,106598;87184,120281;85699,123145;80396,130145;75729,134282;72759,136828;62789,140964;60032,141601;51122,143192;42637,143510;0,143510;40728,126963;46031,126963;57910,125372;60032,124100;65971,120599;69577,117099;72123,113599;77850,100871;78911,96734;81032,84006;81668,70959;81032,60459;76365,38821;74244,34684;67032,25138;60668,20047;56850,18774;42637,17183;15697,16865;15697,126963" o:connectangles="0,0,0,0,0,0,0,0,0,0,0,0,0,0,0,0,0,0,0,0,0,0,0,0,0,0,0,0,0,0,0,0,0,0,0,0,0,0,0,0,0,0,0,0,0"/>
                  <o:lock v:ext="edit" verticies="t"/>
                </v:shape>
                <v:shape id="Freeform 54" o:spid="_x0000_s1078" style="position:absolute;left:2463;top:10566;width:978;height:1435;visibility:visible;mso-wrap-style:square;v-text-anchor:top" coordsize="46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" path="m,451l,,191,r10,1l222,1r35,3l284,7r8,l299,10r14,3l341,24r25,13l373,40r6,6l394,57r21,25l434,110r5,7l442,125r6,17l456,177r3,38l461,224r-2,9l459,250r-4,31l448,309r-2,6l443,322r-6,13l426,357r-15,21l408,382r-4,5l395,395r-16,14l362,420r-5,2l351,425r-8,5l321,437r-25,6l290,444r-7,1l270,448r-29,2l208,451r-7,l,451r,e" filled="f" strokeweight="0">
                  <v:path arrowok="t" o:connecttype="custom" o:connectlocs="0,143510;0,0;40516,0;42637,318;47092,318;54516,1273;60244,2227;61941,2227;63426,3182;66395,4137;72335,7637;77638,11774;79123,12728;80396,14637;83578,18138;88032,26093;92063,35002;93123,37230;93760,39775;95032,45185;96729,56322;97366,68414;97790,71278;97366,74142;97366,79551;96517,89415;95032,98325;94608,100234;93972,102462;92699,106598;90366,113599;87184,120281;86547,121554;85699,123145;83790,125691;80396,130145;76790,133646;75729,134282;74456,135237;72759,136828;68092,139055;62789,140964;61516,141283;60032,141601;57274,142555;51122,143192;44122,143510;42637,143510;0,143510;0,143510" o:connectangles="0,0,0,0,0,0,0,0,0,0,0,0,0,0,0,0,0,0,0,0,0,0,0,0,0,0,0,0,0,0,0,0,0,0,0,0,0,0,0,0,0,0,0,0,0,0,0,0,0,0"/>
                </v:shape>
                <v:shape id="Freeform 55" o:spid="_x0000_s1079" style="position:absolute;left:2622;top:10737;width:660;height:1099;visibility:visible;mso-wrap-style:square;v-text-anchor:top" coordsize="311,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" path="m,346r118,l127,346r16,l174,344r25,-3l204,338r5,-1l219,335r18,-9l250,318r4,-3l258,311r8,-7l282,285r11,-21l296,257r2,-6l302,239r6,-28l309,179r2,-9l309,159r-1,-22l301,99,286,69r-4,-8l276,56,266,45,242,26,218,13r-6,-3l206,8,194,6,165,3,127,1,117,,,,,346r,e" filled="f" strokeweight="0">
                  <v:path arrowok="t" o:connecttype="custom" o:connectlocs="0,109855;25057,109855;26968,109855;30366,109855;36948,109220;42257,108268;43319,107315;44381,106998;46504,106363;50326,103505;53087,100965;53936,100013;54786,98743;56484,96520;59882,90488;62218,83820;62855,81598;63279,79693;64129,75883;65403,66993;65615,56833;66040,53975;65615,50483;65403,43498;63917,31433;60731,21908;59882,19368;58608,17780;56484,14288;51388,8255;46292,4128;45018,3175;43744,2540;41195,1905;35037,953;26968,318;24845,0;0,0;0,109855;0,109855" o:connectangles="0,0,0,0,0,0,0,0,0,0,0,0,0,0,0,0,0,0,0,0,0,0,0,0,0,0,0,0,0,0,0,0,0,0,0,0,0,0,0,0"/>
                </v:shape>
                <v:shape id="Freeform 56" o:spid="_x0000_s1080" style="position:absolute;left:7766;top:10566;width:1111;height:1435;visibility:visible;mso-wrap-style:square;v-text-anchor:top" coordsize="524,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" path="m,451l216,r80,l524,451r-83,l375,315r-235,l79,451,,451r,xm162,266r190,l293,142r-4,-9l280,114,267,83,256,54r-2,-7l251,56r-4,14l237,99r-11,28l224,135,162,266r,xe" fillcolor="black" stroked="f">
                  <v:path arrowok="t" o:connecttype="custom" o:connectlocs="0,143510;45807,0;62773,0;111125,143510;93523,143510;79526,100234;29690,100234;16754,143510;0,143510;0,143510;34355,84642;74649,84642;62137,45185;61288,42321;59380,36275;56623,26411;54290,17183;53866,14956;53230,17819;52381,22274;50261,31502;47928,40412;47504,42958;34355,84642;34355,84642" o:connectangles="0,0,0,0,0,0,0,0,0,0,0,0,0,0,0,0,0,0,0,0,0,0,0,0,0"/>
                  <o:lock v:ext="edit" verticies="t"/>
                </v:shape>
                <v:shape id="Freeform 57" o:spid="_x0000_s1081" style="position:absolute;left:7766;top:10566;width:1111;height:1435;visibility:visible;mso-wrap-style:square;v-text-anchor:top" coordsize="524,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" path="m,451l216,r80,l524,451r-83,l375,315r-235,l79,451,,451r,e" filled="f" strokeweight="0">
                  <v:path arrowok="t" o:connecttype="custom" o:connectlocs="0,143510;45807,0;62773,0;111125,143510;93523,143510;79526,100234;29690,100234;16754,143510;0,143510;0,143510" o:connectangles="0,0,0,0,0,0,0,0,0,0"/>
                </v:shape>
                <v:shape id="Freeform 58" o:spid="_x0000_s1082" style="position:absolute;left:8108;top:10718;width:401;height:692;visibility:visible;mso-wrap-style:square;v-text-anchor:top" coordsize="190,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" path="m,219r190,l131,95r-4,-9l118,67,105,36,94,7,92,,89,9,85,23,75,52,64,80r-2,8l,219r,e" filled="f" strokeweight="0">
                  <v:path arrowok="t" o:connecttype="custom" o:connectlocs="0,69215;40005,69215;27582,30025;26740,27180;24845,21175;22108,11378;19792,2212;19371,0;18739,2844;17897,7269;15791,16435;13475,25284;13054,27812;0,69215;0,69215" o:connectangles="0,0,0,0,0,0,0,0,0,0,0,0,0,0,0"/>
                </v:shape>
                <v:shape id="Freeform 59" o:spid="_x0000_s1083" style="position:absolute;left:15506;top:10566;width:978;height:1435;visibility:visible;mso-wrap-style:square;v-text-anchor:top" coordsize="46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" path="m,451l,,191,r10,1l222,1r35,3l284,7r8,l299,10r14,3l341,24r25,13l373,40r6,6l394,57r21,25l434,110r5,7l442,125r6,17l456,177r3,38l461,224r-2,9l459,250r-4,31l448,309r-2,6l443,322r-6,13l426,357r-15,21l408,382r-4,5l395,395r-16,14l362,420r-5,2l351,425r-8,5l321,437r-25,6l290,444r-7,1l270,448r-29,2l208,451r-7,l,451r,xm74,399r118,l201,399r16,l248,397r25,-3l278,391r5,-1l293,388r18,-9l324,371r4,-3l332,364r8,-7l356,338r11,-21l370,310r2,-6l376,292r6,-28l383,232r2,-9l383,212r-1,-22l375,152,360,122r-4,-8l350,109,340,98,316,79,292,66r-6,-3l280,61,268,59,239,56,201,54,191,53,74,53r,346l74,399xe" fillcolor="black" stroked="f">
                  <v:path arrowok="t" o:connecttype="custom" o:connectlocs="0,0;42637,318;54516,1273;61941,2227;66395,4137;77638,11774;80396,14637;88032,26093;93123,37230;95032,45185;97366,68414;97366,74142;96517,89415;94608,100234;92699,106598;87184,120281;85699,123145;80396,130145;75729,134282;72759,136828;62789,140964;60032,141601;51122,143192;42637,143510;0,143510;40728,126963;46031,126963;57910,125372;60032,124100;65971,120599;69577,117099;72123,113599;77850,100871;78911,96734;81032,84006;81668,70959;81032,60459;76365,38821;74244,34684;67032,25138;60668,20047;56850,18774;42637,17183;15697,16865;15697,126963" o:connectangles="0,0,0,0,0,0,0,0,0,0,0,0,0,0,0,0,0,0,0,0,0,0,0,0,0,0,0,0,0,0,0,0,0,0,0,0,0,0,0,0,0,0,0,0,0"/>
                  <o:lock v:ext="edit" verticies="t"/>
                </v:shape>
                <v:shape id="Freeform 60" o:spid="_x0000_s1084" style="position:absolute;left:15506;top:10566;width:978;height:1435;visibility:visible;mso-wrap-style:square;v-text-anchor:top" coordsize="46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" path="m,451l,,191,r10,1l222,1r35,3l284,7r8,l299,10r14,3l341,24r25,13l373,40r6,6l394,57r21,25l434,110r5,7l442,125r6,17l456,177r3,38l461,224r-2,9l459,250r-4,31l448,309r-2,6l443,322r-6,13l426,357r-15,21l408,382r-4,5l395,395r-16,14l362,420r-5,2l351,425r-8,5l321,437r-25,6l290,444r-7,1l270,448r-29,2l208,451r-7,l,451r,e" filled="f" strokeweight="0">
                  <v:path arrowok="t" o:connecttype="custom" o:connectlocs="0,143510;0,0;40516,0;42637,318;47092,318;54516,1273;60244,2227;61941,2227;63426,3182;66395,4137;72335,7637;77638,11774;79123,12728;80396,14637;83578,18138;88032,26093;92063,35002;93123,37230;93760,39775;95032,45185;96729,56322;97366,68414;97790,71278;97366,74142;97366,79551;96517,89415;95032,98325;94608,100234;93972,102462;92699,106598;90366,113599;87184,120281;86547,121554;85699,123145;83790,125691;80396,130145;76790,133646;75729,134282;74456,135237;72759,136828;68092,139055;62789,140964;61516,141283;60032,141601;57274,142555;51122,143192;44122,143510;42637,143510;0,143510;0,143510" o:connectangles="0,0,0,0,0,0,0,0,0,0,0,0,0,0,0,0,0,0,0,0,0,0,0,0,0,0,0,0,0,0,0,0,0,0,0,0,0,0,0,0,0,0,0,0,0,0,0,0,0,0"/>
                </v:shape>
                <v:shape id="Freeform 61" o:spid="_x0000_s1085" style="position:absolute;left:15665;top:10737;width:660;height:1099;visibility:visible;mso-wrap-style:square;v-text-anchor:top" coordsize="311,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" path="m,346r118,l127,346r16,l174,344r25,-3l204,338r5,-1l219,335r18,-9l250,318r4,-3l258,311r8,-7l282,285r11,-21l296,257r2,-6l302,239r6,-28l309,179r2,-9l309,159r-1,-22l301,99,286,69r-4,-8l276,56,266,45,242,26,218,13r-6,-3l206,8,194,6,165,3,127,1,117,,,,,346r,e" filled="f" strokeweight="0">
                  <v:path arrowok="t" o:connecttype="custom" o:connectlocs="0,109855;25057,109855;26968,109855;30366,109855;36948,109220;42257,108268;43319,107315;44381,106998;46504,106363;50326,103505;53087,100965;53936,100013;54786,98743;56484,96520;59882,90488;62218,83820;62855,81598;63279,79693;64129,75883;65403,66993;65615,56833;66040,53975;65615,50483;65403,43498;63917,31433;60731,21908;59882,19368;58608,17780;56484,14288;51388,8255;46292,4128;45018,3175;43744,2540;41195,1905;35037,953;26968,318;24845,0;0,0;0,109855;0,109855" o:connectangles="0,0,0,0,0,0,0,0,0,0,0,0,0,0,0,0,0,0,0,0,0,0,0,0,0,0,0,0,0,0,0,0,0,0,0,0,0,0,0,0"/>
                </v:shape>
                <v:shape id="Freeform 62" o:spid="_x0000_s1086" style="position:absolute;left:20815;top:10566;width:1111;height:1435;visibility:visible;mso-wrap-style:square;v-text-anchor:top" coordsize="524,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" path="m,451l216,r80,l524,451r-83,l375,315r-235,l79,451,,451r,xm162,266r190,l293,142r-4,-9l280,114,267,83,255,54r-1,-7l251,56r-4,14l237,99r-11,28l223,135,162,266r,xe" fillcolor="black" stroked="f">
                  <v:path arrowok="t" o:connecttype="custom" o:connectlocs="0,143510;45807,0;62773,0;111125,143510;93523,143510;79526,100234;29690,100234;16754,143510;0,143510;0,143510;34355,84642;74649,84642;62137,45185;61288,42321;59380,36275;56623,26411;54078,17183;53866,14956;53230,17819;52381,22274;50261,31502;47928,40412;47292,42958;34355,84642;34355,84642" o:connectangles="0,0,0,0,0,0,0,0,0,0,0,0,0,0,0,0,0,0,0,0,0,0,0,0,0"/>
                  <o:lock v:ext="edit" verticies="t"/>
                </v:shape>
                <v:shape id="Freeform 63" o:spid="_x0000_s1087" style="position:absolute;left:20815;top:10566;width:1111;height:1435;visibility:visible;mso-wrap-style:square;v-text-anchor:top" coordsize="524,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" path="m,451l216,r80,l524,451r-83,l375,315r-235,l79,451,,451r,e" filled="f" strokeweight="0">
                  <v:path arrowok="t" o:connecttype="custom" o:connectlocs="0,143510;45807,0;62773,0;111125,143510;93523,143510;79526,100234;29690,100234;16754,143510;0,143510;0,143510" o:connectangles="0,0,0,0,0,0,0,0,0,0"/>
                </v:shape>
                <v:shape id="Freeform 64" o:spid="_x0000_s1088" style="position:absolute;left:21158;top:10718;width:400;height:692;visibility:visible;mso-wrap-style:square;v-text-anchor:top" coordsize="190,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" path="m,219r190,l131,95r-4,-9l118,67,105,36,93,7,92,,89,9,85,23,75,52,64,80r-3,8l,219r,e" filled="f" strokeweight="0">
                  <v:path arrowok="t" o:connecttype="custom" o:connectlocs="0,69215;40005,69215;27582,30025;26740,27180;24845,21175;22108,11378;19581,2212;19371,0;18739,2844;17897,7269;15791,16435;13475,25284;12844,27812;0,69215;0,69215" o:connectangles="0,0,0,0,0,0,0,0,0,0,0,0,0,0,0"/>
                </v:shape>
                <v:line id="Line 65" o:spid="_x0000_s1089" style="position:absolute;flip:y;visibility:visible;mso-wrap-style:square" from="2990,-2616" to="2997,8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" strokeweight="0"/>
                <v:line id="Line 66" o:spid="_x0000_s1090" style="position:absolute;flip:y;visibility:visible;mso-wrap-style:square" from="8432,-2616" to="8439,8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" strokeweight="0"/>
                <v:line id="Line 67" o:spid="_x0000_s1091" style="position:absolute;flip:y;visibility:visible;mso-wrap-style:square" from="16040,-2616" to="16046,8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" strokeweight="0"/>
                <v:line id="Line 68" o:spid="_x0000_s1092" style="position:absolute;flip:y;visibility:visible;mso-wrap-style:square" from="21475,-2616" to="21482,8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" strokeweight="0"/>
                <v:shape id="Freeform 69" o:spid="_x0000_s1093" style="position:absolute;left:6343;top:27730;width:1042;height:1480;visibility:visible;mso-wrap-style:square;v-text-anchor:top" coordsize="493,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" path="m420,300r73,15l488,328r-10,23l452,390r-34,31l410,427r-12,7l376,445r-47,15l276,466r-14,l246,466r-27,-1l168,457,124,441r-9,-4l105,432,87,421,57,394,34,360r-5,-9l23,341,16,322,4,282,,241,,229,,219,1,195r9,-41l28,116r6,-9l38,99,51,83,80,55,117,33r10,-5l137,24r22,-8l203,6,251,1,264,r13,1l303,2r48,10l394,29r10,5l413,41r17,13l458,85r22,37l484,132r-73,14l407,139r-8,-16l382,98,360,79r-6,-5l347,70,334,65,305,55,270,52r-9,-2l249,52r-19,1l194,60,162,73r-7,3l147,81r-13,9l112,112,96,138r-3,5l90,151r-4,14l79,193r-2,29l77,229r,11l77,258r6,34l93,322r5,8l101,338r7,13l128,373r25,18l160,394r8,4l182,404r32,8l248,415r9,l265,415r21,-1l321,406r32,-14l360,387r6,-4l379,371r22,-27l417,309r3,-9l420,300r,xe" fillcolor="black" strokeweight="0">
                  <v:path arrowok="t" o:connecttype="custom" o:connectlocs="104140,100013;100971,111443;88297,133668;84072,137795;69497,146050;55344,147955;46261,147638;26193,140018;22180,137160;12041,125095;6126,111443;3380,102235;0,76518;0,69533;2112,48895;7182,33973;10773,26353;24715,10478;28940,7620;42881,1905;55767,0;64005,635;83228,9208;87241,13018;96747,26988;102239,41910;85974,44133;80693,31115;74778,23495;70553,20638;57034,16510;52598,16510;40980,19050;32742,24130;28306,28575;20279,43815;19011,47943;16688,61278;16265,72708;16265,81915;19645,102235;21335,107315;27038,118428;33798,125095;38445,128270;52387,131763;55978,131763;67807,128905;76045,122873;80059,117793;88086,98108;88720,95250" o:connectangles="0,0,0,0,0,0,0,0,0,0,0,0,0,0,0,0,0,0,0,0,0,0,0,0,0,0,0,0,0,0,0,0,0,0,0,0,0,0,0,0,0,0,0,0,0,0,0,0,0,0,0,0"/>
                </v:shape>
                <v:shape id="Freeform 70" o:spid="_x0000_s1094" style="position:absolute;left:7670;top:27730;width:1131;height:1480;visibility:visible;mso-wrap-style:square;v-text-anchor:top" coordsize="535,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" path="m,239l,221,4,187,25,126,61,75,74,63,86,54,114,36,175,12,246,1,267,r11,1l304,2r47,8l395,26r12,4l417,36r19,11l469,73r26,32l501,113r5,9l516,141r13,39l533,224r2,10l533,246r-1,22l522,309r-18,39l500,357r-6,9l481,383r-31,28l412,434r-10,4l391,443r-21,8l325,461r-47,5l267,466r-14,l227,465r-48,-8l135,441r-10,-6l115,431,96,419,63,393,36,361r-4,-9l26,344,17,326,4,288,,249,,239r,l,239xm77,240r,14l80,279r15,45l122,361r9,7l140,377r19,13l202,408r50,7l267,415r13,l306,413r47,-13l393,375r11,-8l411,360r16,-19l447,300r9,-52l458,234r-2,-8l456,208r-7,-33l437,145r-3,-7l430,132r-9,-13l399,96,373,79r-6,-5l358,70,344,65,312,56,277,53r-9,-1l255,53r-26,2l184,67,141,89r-9,6l122,103r-14,18l95,142,80,194r-3,46l77,240r,xe" fillcolor="black" stroked="f">
                  <v:path arrowok="t" o:connecttype="custom" o:connectlocs="0,70168;5282,40005;15634,20003;24085,11430;51973,318;58733,318;74156,3175;85987,9525;92114,14923;104579,33338;106903,38735;111762,57150;113030,74295;112396,85090;106481,110490;104368,116205;95072,130493;84931,139065;78170,143193;58733,147955;53452,147955;37818,145098;26409,138113;20282,133033;7606,114618;5493,109220;845,91440;0,75883;0,75883;16268,80645;20071,102870;27677,116840;33592,123825;53240,131763;59156,131763;74579,127000;85353,116523;90213,108268;96340,78740;96340,71755;94861,55563;91692,43815;88945,37783;78804,25083;75635,22225;65917,17780;56621,16510;48381,17463;29789,28258;25775,32703;20071,45085;16268,76200;16268,76200" o:connectangles="0,0,0,0,0,0,0,0,0,0,0,0,0,0,0,0,0,0,0,0,0,0,0,0,0,0,0,0,0,0,0,0,0,0,0,0,0,0,0,0,0,0,0,0,0,0,0,0,0,0,0,0,0"/>
                  <o:lock v:ext="edit" verticies="t"/>
                </v:shape>
                <v:shape id="Freeform 71" o:spid="_x0000_s1095" style="position:absolute;left:7670;top:27730;width:1131;height:1480;visibility:visible;mso-wrap-style:square;v-text-anchor:top" coordsize="535,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" path="m,239l,221,4,187,25,126,61,75,74,63,86,54,114,36,175,12,246,1,267,r11,1l304,2r47,8l395,26r12,4l417,36r19,11l469,73r26,32l501,113r5,9l516,141r13,39l533,224r2,10l533,246r-1,22l522,309r-18,39l500,357r-6,9l481,383r-31,28l412,434r-10,4l391,443r-21,8l325,461r-47,5l267,466r-14,l227,465r-48,-8l135,441r-10,-6l115,431,96,419,63,393,36,361r-4,-9l26,344,17,326,4,288,,249,,239r,l,239e" filled="f" strokeweight="0">
                  <v:path arrowok="t" o:connecttype="custom" o:connectlocs="0,75883;0,70168;845,59373;5282,40005;12888,23813;15634,20003;18169,17145;24085,11430;36972,3810;51973,318;56409,0;58733,318;64226,635;74156,3175;83452,8255;85987,9525;88100,11430;92114,14923;99086,23178;104579,33338;105847,35878;106903,38735;109016,44768;111762,57150;112607,71120;113030,74295;112607,78105;112396,85090;110283,98108;106481,110490;105636,113348;104368,116205;101621,121603;95072,130493;87044,137795;84931,139065;82607,140653;78170,143193;68663,146368;58733,147955;56409,147955;53452,147955;47959,147638;37818,145098;28522,140018;26409,138113;24296,136843;20282,133033;13310,124778;7606,114618;6761,111760;5493,109220;3592,103505;845,91440;0,79058;0,75883;0,75883;0,75883" o:connectangles="0,0,0,0,0,0,0,0,0,0,0,0,0,0,0,0,0,0,0,0,0,0,0,0,0,0,0,0,0,0,0,0,0,0,0,0,0,0,0,0,0,0,0,0,0,0,0,0,0,0,0,0,0,0,0,0,0,0"/>
                </v:shape>
                <v:shape id="Freeform 72" o:spid="_x0000_s1096" style="position:absolute;left:7829;top:27895;width:807;height:1156;visibility:visible;mso-wrap-style:square;v-text-anchor:top" coordsize="381,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" path="m,188r,14l3,227r15,45l45,309r9,7l63,325r19,13l125,356r50,7l190,363r13,l229,361r47,-13l316,323r11,-8l334,308r16,-19l370,248r9,-52l381,182r-2,-8l379,156r-7,-33l360,93r-3,-7l353,80,344,67,322,44,296,27r-6,-5l281,18,267,13,235,4,200,1,191,,178,1,152,3,107,15,64,37r-9,6l45,51,31,69,18,90,3,142,,188r,l,188e" filled="f" strokeweight="0">
                  <v:path arrowok="t" o:connecttype="custom" o:connectlocs="0,59854;0,64312;635,72271;3810,86598;9525,98378;11430,100606;13335,103472;17357,107611;26458,113341;37042,115570;40217,115570;42968,115570;48472,114933;58420,110794;66887,102835;69215,100288;70697,98059;74083,92010;78317,78957;80222,62401;80645,57944;80222,55397;80222,49666;78740,39160;76200,29609;75565,27380;74718,25470;72813,21331;68157,14008;62653,8596;61383,7004;59478,5731;56515,4139;49742,1273;42333,318;40428,0;37677,318;32173,955;22648,4776;13547,11780;11642,13690;9525,16237;6562,21968;3810,28654;635,45209;0,59854;0,59854;0,59854" o:connectangles="0,0,0,0,0,0,0,0,0,0,0,0,0,0,0,0,0,0,0,0,0,0,0,0,0,0,0,0,0,0,0,0,0,0,0,0,0,0,0,0,0,0,0,0,0,0,0,0"/>
                </v:shape>
                <v:shape id="Freeform 73" o:spid="_x0000_s1097" style="position:absolute;left:9137;top:27749;width:1124;height:1435;visibility:visible;mso-wrap-style:square;v-text-anchor:top" coordsize="532,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" path="m,451l,,111,,242,320r1,8l249,341r9,24l265,383r3,3l269,383r3,-10l283,351r11,-28l299,314,433,r99,l532,451r-72,l460,74,297,451r-65,l70,67r,384l,451r,xe" fillcolor="black" strokeweight="0">
                  <v:path arrowok="t" o:connecttype="custom" o:connectlocs="0,143510;0,0;23451,0;51127,101825;51338,104371;52606,108508;54507,116144;55986,121872;56620,122827;56831,121872;57465,118690;59789,111690;62113,102780;63169,99916;91479,0;112395,0;112395,143510;97184,143510;97184,23547;62747,143510;49014,143510;14789,21320;14789,143510;0,143510;0,143510" o:connectangles="0,0,0,0,0,0,0,0,0,0,0,0,0,0,0,0,0,0,0,0,0,0,0,0,0"/>
                </v:shape>
                <v:shape id="Freeform 74" o:spid="_x0000_s1098" style="position:absolute;left:10648;top:27749;width:1131;height:1435;visibility:visible;mso-wrap-style:square;v-text-anchor:top" coordsize="53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" path="m,451l,,111,,242,320r2,8l250,341r9,24l266,383r3,3l270,383r3,-10l283,351r12,-28l299,314,433,,533,r,451l461,451r,-377l298,451r-66,l70,67r,384l,451r,xe" fillcolor="black" strokeweight="0">
                  <v:path arrowok="t" o:connecttype="custom" o:connectlocs="0,143510;0,0;23539,0;51319,101825;51744,104371;53016,108508;54925,116144;56409,121872;57045,122827;57257,121872;57893,118690;60014,111690;62559,102780;63407,99916;91824,0;113030,0;113030,143510;97761,143510;97761,23547;63195,143510;49199,143510;14844,21320;14844,143510;0,143510;0,143510" o:connectangles="0,0,0,0,0,0,0,0,0,0,0,0,0,0,0,0,0,0,0,0,0,0,0,0,0"/>
                </v:shape>
                <v:shape id="Freeform 75" o:spid="_x0000_s1099" style="position:absolute;left:12115;top:27730;width:946;height:1480;visibility:visible;mso-wrap-style:square;v-text-anchor:top" coordsize="445,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" path="m,313r70,-5l70,314r3,12l79,345r10,16l92,365r3,5l102,375r17,13l141,399r8,1l154,403r14,3l195,412r31,1l235,413r5,l255,413r25,-3l302,405r6,-2l312,401r10,-3l340,390r14,-11l357,375r2,-2l363,367r7,-13l372,340r1,-3l372,327r-5,-13l359,304r-2,-4l354,298r-7,-5l331,284r-21,-9l306,273r-4,-1l291,269r-30,-7l219,254r-12,-3l194,248r-24,-4l133,234r-28,-9l101,222r-8,-2l80,214,60,201,44,186r-3,-5l36,178,32,168,25,149,22,130r,-5l22,120r1,-12l29,87,41,67r4,-6l48,56,58,47,80,32,106,19r9,-4l122,13,138,9,170,3,207,1,217,r10,1l246,1r38,5l318,14r8,2l334,20r14,6l375,41r20,19l399,65r3,5l410,81r11,24l426,129r1,6l357,139r-1,-6l351,120,340,98,322,80r-4,-5l312,72,299,66,268,57,230,54,220,53r-12,1l188,55r-35,5l127,70r-5,3l117,76r-9,7l96,100r-4,18l92,121r,5l92,133r7,14l109,158r5,2l117,163r11,5l162,180r48,11l224,193r15,3l265,201r45,10l341,220r7,1l356,225r14,7l395,247r20,17l420,267r3,6l430,282r10,22l443,326r2,6l443,338r-1,12l434,372r-13,22l418,399r-6,6l404,414r-24,18l353,446r-8,2l337,452r-16,5l284,464r-38,2l238,466r-14,l201,466r-44,-6l118,452r-7,-4l102,446,86,439,57,423,33,401r-4,-7l23,388,16,377,4,350,,321r,-8l,313r,xe" fillcolor="black" strokeweight="0">
                  <v:path arrowok="t" o:connecttype="custom" o:connectlocs="14883,99695;18923,114618;21687,119063;31680,127000;41461,130810;51028,131128;64211,128588;68463,126365;75905,119063;78669,112395;79094,103823;75905,95250;70377,90170;64211,86360;46563,80645;36145,77470;21474,70485;12757,63818;7654,56515;4678,41275;4890,34290;9568,19368;17009,10160;25939,4128;44012,318;52304,318;69313,5080;79732,13018;85472,22225;90575,40958;75692,42228;68463,25400;63573,20955;46776,16828;32531,19050;24876,24130;19561,37465;19561,42228;24238,50800;34444,57150;50816,62230;72503,69850;78669,73660;89300,84773;93552,96520;94190,107315;89512,125095;85898,131445;73353,142240;60384,147320;47626,147955;25089,143510;18285,139383;6166,125095;850,111125;0,99378" o:connectangles="0,0,0,0,0,0,0,0,0,0,0,0,0,0,0,0,0,0,0,0,0,0,0,0,0,0,0,0,0,0,0,0,0,0,0,0,0,0,0,0,0,0,0,0,0,0,0,0,0,0,0,0,0,0,0,0"/>
                </v:shape>
                <v:shape id="Freeform 76" o:spid="_x0000_s1100" style="position:absolute;left:14103;top:27749;width:927;height:1461;visibility:visible;mso-wrap-style:square;v-text-anchor:top" coordsize="437,4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" path="m364,r73,l437,261r-1,12l436,294r-6,38l421,364r-3,6l414,377r-8,13l385,412r-28,19l350,434r-9,5l322,446r-41,10l233,459r-13,l207,459r-25,-1l137,452,99,441r-7,-3l83,434,68,426,42,406,23,381r-3,-7l16,367,10,352,3,317,,273,,261,,,74,r,261l74,272r,18l78,320r6,24l87,348r2,5l94,361r14,16l127,388r5,3l137,393r13,5l175,403r29,2l213,405r13,l250,404r41,-8l322,380r7,-4l334,371r10,-13l351,343r10,-42l364,261,364,r,xe" fillcolor="black" strokeweight="0">
                  <v:path arrowok="t" o:connecttype="custom" o:connectlocs="77223,0;92710,0;92710,83048;92498,86866;92498,93548;91225,105640;89316,115822;88679,117731;87831,119958;86133,124095;81678,131095;75738,137141;74253,138095;72344,139686;68313,141914;59614,145095;49431,146050;46673,146050;43915,146050;38611,145732;29065,143823;21003,140323;19518,139368;17609,138095;14426,135550;8910,129186;4879,121231;4243,119004;3394,116776;2122,112003;636,100867;0,86866;0,83048;0,0;15699,0;15699,83048;15699,86548;15699,92276;16548,101821;17821,109458;18457,110731;18881,112322;19942,114867;22912,119958;26943,123458;28004,124413;29065,125049;31823,126640;37126,128231;43279,128868;45188,128868;47946,128868;53038,128549;61736,126004;68313,120913;69798,119640;70858,118049;72980,113913;74465,109140;76587,95776;77223,83048;77223,0;77223,0" o:connectangles="0,0,0,0,0,0,0,0,0,0,0,0,0,0,0,0,0,0,0,0,0,0,0,0,0,0,0,0,0,0,0,0,0,0,0,0,0,0,0,0,0,0,0,0,0,0,0,0,0,0,0,0,0,0,0,0,0,0,0,0,0,0,0"/>
                </v:shape>
                <v:shape id="Freeform 77" o:spid="_x0000_s1101" style="position:absolute;left:15430;top:27749;width:927;height:1435;visibility:visible;mso-wrap-style:square;v-text-anchor:top" coordsize="440,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" path="m,451l,,76,,369,355,369,r71,l440,451r-77,l72,98r,353l,451r,xe" fillcolor="black" strokeweight="0">
                  <v:path arrowok="t" o:connecttype="custom" o:connectlocs="0,143510;0,0;16014,0;77750,112962;77750,0;92710,0;92710,143510;76486,143510;15171,31184;15171,143510;0,143510;0,143510" o:connectangles="0,0,0,0,0,0,0,0,0,0,0,0"/>
                </v:shape>
                <v:shape id="Freeform 78" o:spid="_x0000_s1102" style="position:absolute;left:16789;top:27749;width:152;height:1435;visibility:visible;mso-wrap-style:square;v-text-anchor:top" coordsize="74,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" path="m,451l,,74,r,451l,451r,xe" fillcolor="black" strokeweight="0">
                  <v:path arrowok="t" o:connecttype="custom" o:connectlocs="0,143510;0,0;15240,0;15240,143510;0,143510;0,143510" o:connectangles="0,0,0,0,0,0"/>
                </v:shape>
                <v:shape id="Freeform 79" o:spid="_x0000_s1103" style="position:absolute;left:17272;top:27749;width:933;height:1435;visibility:visible;mso-wrap-style:square;v-text-anchor:top" coordsize="442,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" path="m184,451r,-398l,53,,,442,r,53l258,53r,398l184,451r,xe" fillcolor="black" strokeweight="0">
                  <v:path arrowok="t" o:connecttype="custom" o:connectlocs="38859,143510;38859,16865;0,16865;0,0;93345,0;93345,16865;54486,16865;54486,143510;38859,143510;38859,143510" o:connectangles="0,0,0,0,0,0,0,0,0,0"/>
                </v:shape>
                <v:shape id="Freeform 80" o:spid="_x0000_s1104" style="position:absolute;left:2901;top:-5384;width:820;height:1428;visibility:visible;mso-wrap-style:square;v-text-anchor:top" coordsize="386,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" path="m242,451r,-107l,344,,293,255,r55,l310,293r76,l386,344r-76,l310,451r-68,l242,451xm242,293r,-203l67,293r175,l242,293xe" fillcolor="black" stroked="f">
                  <v:path arrowok="t" o:connecttype="custom" o:connectlocs="51356,142875;51356,108978;0,108978;0,92821;54115,0;65787,0;65787,92821;81915,92821;81915,108978;65787,108978;65787,142875;51356,142875;51356,142875;51356,92821;51356,28512;14218,92821;51356,92821;51356,92821" o:connectangles="0,0,0,0,0,0,0,0,0,0,0,0,0,0,0,0,0,0"/>
                  <o:lock v:ext="edit" verticies="t"/>
                </v:shape>
                <v:shape id="Freeform 81" o:spid="_x0000_s1105" style="position:absolute;left:2901;top:-5384;width:820;height:1428;visibility:visible;mso-wrap-style:square;v-text-anchor:top" coordsize="386,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" path="m242,451r,-107l,344,,293,255,r55,l310,293r76,l386,344r-76,l310,451r-68,l242,451e" filled="f" strokeweight="0">
                  <v:path arrowok="t" o:connecttype="custom" o:connectlocs="51356,142875;51356,108978;0,108978;0,92821;54115,0;65787,0;65787,92821;81915,92821;81915,108978;65787,108978;65787,142875;51356,142875;51356,142875" o:connectangles="0,0,0,0,0,0,0,0,0,0,0,0,0"/>
                </v:shape>
                <v:shape id="Freeform 82" o:spid="_x0000_s1106" style="position:absolute;left:3041;top:-5105;width:375;height:648;visibility:visible;mso-wrap-style:square;v-text-anchor:top" coordsize="175,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" path="m175,203l175,,,203r175,l175,203e" filled="f" strokeweight="0">
                  <v:path arrowok="t" o:connecttype="custom" o:connectlocs="37465,64770;37465,0;0,64770;37465,64770;37465,64770" o:connectangles="0,0,0,0,0"/>
                </v:shape>
                <v:shape id="Freeform 83" o:spid="_x0000_s1107" style="position:absolute;left:4705;top:-5410;width:940;height:1480;visibility:visible;mso-wrap-style:square;v-text-anchor:top" coordsize="445,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" path="m,313r70,-4l70,314r3,12l79,345r10,17l92,365r3,5l102,376r17,13l141,399r8,1l154,403r14,3l195,412r31,1l235,413r5,l255,413r25,-3l302,405r6,-2l312,402r10,-4l340,390r14,-11l357,376r2,-3l363,367r7,-12l372,340r1,-3l372,327r-5,-13l359,304r-2,-4l354,298r-7,-5l331,284r-21,-8l306,273r-4,-1l291,270r-30,-7l219,254r-12,-3l194,249r-24,-5l133,234r-28,-9l100,223r-7,-3l80,214,60,201,44,186r-3,-5l36,178,32,168,25,150,22,131r,-6l22,120r1,-12l29,87,41,67r4,-6l48,57,58,47,80,32,106,19r9,-4l122,13,138,9,170,4,207,1,217,r10,1l246,1r38,5l318,14r8,3l334,20r14,6l375,41r20,19l399,65r3,6l410,81r11,24l426,130r1,5l357,139r-1,-6l351,120,340,98,322,80r-4,-5l312,72,299,66,268,58,230,54,220,53r-12,1l188,55r-35,5l127,71r-5,2l117,77r-9,7l96,100r-4,18l92,121r,5l92,133r7,14l109,158r5,2l117,164r11,4l162,180r48,11l224,193r15,4l265,201r45,10l341,220r7,1l356,225r14,7l395,247r20,17l420,267r3,6l430,283r10,21l443,326r2,6l443,338r-1,12l434,372r-13,23l418,399r-6,6l404,415r-24,17l353,446r-8,3l337,452r-16,5l284,464r-38,2l238,466r-14,l201,466r-44,-5l118,452r-7,-3l102,446,86,439,57,423,33,402r-4,-7l23,389,16,377,4,350,,322r,-9l,313r,xe" fillcolor="black" strokeweight="0">
                  <v:path arrowok="t" o:connecttype="custom" o:connectlocs="14783,99695;18796,114935;21541,119380;31467,127000;41182,130810;50686,131128;63780,128588;68004,126365;75395,119380;78141,112713;78563,103823;75395,95250;69904,90170;63780,86360;46251,80645;35902,77470;21119,70803;12671,63818;7603,56515;4646,41593;4857,34290;9504,19368;16895,10160;25765,4128;43717,318;51953,318;68848,5398;79197,13018;84899,22543;89967,41275;75184,42228;68004,25400;63146,20955;46462,16828;32312,19050;24709,24448;19430,37465;19430,42228;24076,50800;34213,57150;50475,62548;72016,69850;78141,73660;88700,84773;92924,96520;93558,107315;88911,125413;85321,131763;72861,142558;59978,147320;47307,147955;24921,143510;18162,139383;6125,125413;845,111125;0,99378" o:connectangles="0,0,0,0,0,0,0,0,0,0,0,0,0,0,0,0,0,0,0,0,0,0,0,0,0,0,0,0,0,0,0,0,0,0,0,0,0,0,0,0,0,0,0,0,0,0,0,0,0,0,0,0,0,0,0,0"/>
                </v:shape>
                <v:shape id="Freeform 84" o:spid="_x0000_s1108" style="position:absolute;left:6000;top:-5384;width:877;height:1428;visibility:visible;mso-wrap-style:square;v-text-anchor:top" coordsize="416,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" path="m,451l,,403,r,53l75,53r,139l382,192r,53l75,245r,154l416,399r,52l,451r,xe" fillcolor="black" strokeweight="0">
                  <v:path arrowok="t" o:connecttype="custom" o:connectlocs="0,142875;0,0;84892,0;84892,16790;15799,16790;15799,60825;80468,60825;80468,77615;15799,77615;15799,126402;87630,126402;87630,142875;0,142875;0,142875" o:connectangles="0,0,0,0,0,0,0,0,0,0,0,0,0,0"/>
                </v:shape>
                <v:shape id="Freeform 85" o:spid="_x0000_s1109" style="position:absolute;left:7239;top:-5384;width:1035;height:1428;visibility:visible;mso-wrap-style:square;v-text-anchor:top" coordsize="490,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" path="m,451l,,247,r11,1l282,1r39,4l353,12r7,1l366,15r12,6l400,34r19,18l423,57r3,6l433,73r9,23l445,118r1,6l445,132r-2,15l432,176r-19,24l407,205r-7,6l385,220r-38,16l300,245r-11,1l293,249r9,3l317,260r13,7l333,269r4,4l349,283r20,19l388,324r6,5l490,451r-92,l324,358r-6,-6l308,339,290,318,274,300r-3,-4l267,293r-6,-7l248,276r-12,-7l233,266r-2,-1l225,263r-12,-5l201,256r-1,-1l197,255r-4,-2l179,252r-16,l159,251r-84,l75,451,,451r,xm75,199r157,l239,199r16,l283,197r22,-4l311,192r4,-1l324,187r14,-8l352,169r2,-4l356,163r4,-7l366,141r2,-14l369,124r-1,-5l366,110,359,91,346,75r-5,-4l335,68,324,63,296,54,260,52r-9,-1l75,51r,148l75,199xe" fillcolor="black" stroked="f">
                  <v:path arrowok="t" o:connecttype="custom" o:connectlocs="0,0;54499,317;67806,1584;76044,4118;79847,6653;88507,16473;89986,19958;93366,30412;94211,39283;93577,46569;87240,63359;84494,66844;73298,74764;61047,77932;63793,79833;69707,84585;71186,86485;77946,95672;83226,104226;84071,142875;67173,111512;61258,100741;57245,93772;55132,90604;49851,85218;48795,83951;44993,81733;42247,80783;40768,80149;34431,79833;15843,79516;0,142875;15843,63042;50485,63042;59779,62409;65694,60825;68440,59241;74355,53539;75200,51638;77312,44668;77946,39283;77312,34848;73087,23760;70764,21542;62525,17107;53020,16157;15843,63042" o:connectangles="0,0,0,0,0,0,0,0,0,0,0,0,0,0,0,0,0,0,0,0,0,0,0,0,0,0,0,0,0,0,0,0,0,0,0,0,0,0,0,0,0,0,0,0,0,0,0"/>
                  <o:lock v:ext="edit" verticies="t"/>
                </v:shape>
                <v:shape id="Freeform 86" o:spid="_x0000_s1110" style="position:absolute;left:7239;top:-5384;width:1035;height:1428;visibility:visible;mso-wrap-style:square;v-text-anchor:top" coordsize="490,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" path="m,451l,,247,r11,1l282,1r39,4l353,12r7,1l366,15r12,6l400,34r19,18l423,57r3,6l433,73r9,23l445,118r1,6l445,132r-2,15l432,176r-19,24l407,205r-7,6l385,220r-38,16l300,245r-11,1l293,249r9,3l317,260r13,7l333,269r4,4l349,283r20,19l388,324r6,5l490,451r-92,l324,358r-6,-6l308,339,290,318,274,300r-3,-4l267,293r-6,-7l248,276r-12,-7l233,266r-2,-1l225,263r-12,-5l201,256r-1,-1l197,255r-4,-2l179,252r-16,l159,251r-84,l75,451,,451r,e" filled="f" strokeweight="0">
                  <v:path arrowok="t" o:connecttype="custom" o:connectlocs="0,0;54499,317;67806,1584;76044,4118;79847,6653;88507,16473;89986,19958;93366,30412;94211,39283;93577,46569;87240,63359;84494,66844;73298,74764;61047,77932;63793,79833;69707,84585;71186,86485;77946,95672;83226,104226;84071,142875;67173,111512;61258,100741;57245,93772;55132,90604;49851,85218;48795,83951;44993,81733;42247,80783;40768,80149;34431,79833;15843,79516;0,142875" o:connectangles="0,0,0,0,0,0,0,0,0,0,0,0,0,0,0,0,0,0,0,0,0,0,0,0,0,0,0,0,0,0,0,0"/>
                </v:shape>
                <v:shape id="Freeform 87" o:spid="_x0000_s1111" style="position:absolute;left:7397;top:-5226;width:623;height:470;visibility:visible;mso-wrap-style:square;v-text-anchor:top" coordsize="294,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" path="m,148r157,l164,148r16,l208,146r22,-4l236,141r4,-1l249,136r14,-8l277,118r2,-4l281,112r4,-7l291,90r2,-14l294,73r-1,-5l291,59,284,40,271,24r-5,-4l260,17,249,12,221,3,185,1,176,,,,,148r,e" filled="f" strokeweight="0">
                  <v:path arrowok="t" o:connecttype="custom" o:connectlocs="0,46990;33232,46990;34713,46990;38100,46990;44027,46355;48683,45085;49953,44768;50800,44450;52705,43180;55668,40640;58632,37465;59055,36195;59478,35560;60325,33338;61595,28575;62018,24130;62230,23178;62018,21590;61595,18733;60113,12700;57362,7620;56303,6350;55033,5398;52705,3810;46778,953;39158,318;37253,0;0,0;0,46990;0,46990" o:connectangles="0,0,0,0,0,0,0,0,0,0,0,0,0,0,0,0,0,0,0,0,0,0,0,0,0,0,0,0,0,0"/>
                </v:shape>
                <v:shape id="Freeform 88" o:spid="_x0000_s1112" style="position:absolute;left:8591;top:-5384;width:159;height:1428;visibility:visible;mso-wrap-style:square;v-text-anchor:top" coordsize="74,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" path="m,451l,,74,r,451l,451r,xe" fillcolor="black" strokeweight="0">
                  <v:path arrowok="t" o:connecttype="custom" o:connectlocs="0,142875;0,0;15875,0;15875,142875;0,142875;0,142875" o:connectangles="0,0,0,0,0,0"/>
                </v:shape>
                <v:shape id="Freeform 89" o:spid="_x0000_s1113" style="position:absolute;left:9029;top:-5384;width:1111;height:1428;visibility:visible;mso-wrap-style:square;v-text-anchor:top" coordsize="52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" path="m,451l216,r80,l523,451r-83,l375,315r-235,l79,451,,451r,xm162,266r189,l293,141r-4,-8l280,114,267,83,255,54r-1,-7l251,55r-4,15l236,99r-10,28l223,134,162,266r,xe" fillcolor="black" stroked="f">
                  <v:path arrowok="t" o:connecttype="custom" o:connectlocs="0,142875;45895,0;62893,0;111125,142875;93489,142875;79679,99791;29747,99791;16786,142875;0,142875;0,142875;34421,84268;74579,84268;62255,44668;61406,42134;59493,36115;56731,26294;54181,17107;53969,14889;53332,17424;52482,22176;50144,31363;48020,40233;47382,42451;34421,84268;34421,84268" o:connectangles="0,0,0,0,0,0,0,0,0,0,0,0,0,0,0,0,0,0,0,0,0,0,0,0,0"/>
                  <o:lock v:ext="edit" verticies="t"/>
                </v:shape>
                <v:shape id="Freeform 90" o:spid="_x0000_s1114" style="position:absolute;left:9029;top:-5384;width:1111;height:1428;visibility:visible;mso-wrap-style:square;v-text-anchor:top" coordsize="52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" path="m,451l216,r80,l523,451r-83,l375,315r-235,l79,451,,451r,e" filled="f" strokeweight="0">
                  <v:path arrowok="t" o:connecttype="custom" o:connectlocs="0,142875;45895,0;62893,0;111125,142875;93489,142875;79679,99791;29747,99791;16786,142875;0,142875;0,142875" o:connectangles="0,0,0,0,0,0,0,0,0,0"/>
                </v:shape>
                <v:shape id="Freeform 91" o:spid="_x0000_s1115" style="position:absolute;left:9372;top:-5238;width:400;height:698;visibility:visible;mso-wrap-style:square;v-text-anchor:top" coordsize="189,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" path="m,219r189,l131,94r-4,-8l118,67,105,36,93,7,92,,89,8,85,23,74,52,64,80r-3,7l,219r,e" filled="f" strokeweight="0">
                  <v:path arrowok="t" o:connecttype="custom" o:connectlocs="0,69850;40005,69850;27728,29981;26882,27430;24977,21370;22225,11482;19685,2233;19473,0;18838,2552;17992,7336;15663,16585;13547,25516;12912,27749;0,69850;0,69850" o:connectangles="0,0,0,0,0,0,0,0,0,0,0,0,0,0,0"/>
                </v:shape>
                <v:shape id="Freeform 92" o:spid="_x0000_s1116" style="position:absolute;left:10401;top:-5384;width:736;height:1428;visibility:visible;mso-wrap-style:square;v-text-anchor:top" coordsize="348,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" path="m,451l,,73,r,399l348,399r,52l,451r,xe" fillcolor="black" strokeweight="0">
                  <v:path arrowok="t" o:connecttype="custom" o:connectlocs="0,142875;0,0;15452,0;15452,126402;73660,126402;73660,142875;0,142875;0,142875" o:connectangles="0,0,0,0,0,0,0,0"/>
                </v:shape>
                <v:shape id="Freeform 93" o:spid="_x0000_s1117" style="position:absolute;left:12103;top:-5410;width:1047;height:1480;visibility:visible;mso-wrap-style:square;v-text-anchor:top" coordsize="493,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" path="m420,300r73,16l488,329r-10,22l452,390r-34,32l410,428r-12,7l376,445r-46,16l276,466r-14,l246,466r-27,-1l168,457,124,442r-9,-5l105,432,88,422,57,395,34,360r-5,-9l23,342,16,323,4,283,,241,,230,,219,2,196r8,-42l28,117r6,-10l38,99,51,84,80,55,117,33r10,-5l137,25r22,-8l203,6,251,1,264,r13,1l303,2r48,10l394,30r10,4l413,41r17,13l458,85r22,38l484,132r-73,14l407,139r-7,-15l382,98,360,79r-6,-5l347,71,334,65,305,55,270,52r-9,-1l249,52r-19,1l194,60,162,73r-7,4l147,81,134,91r-22,21l96,138r-3,6l90,151r-4,14l79,193r-2,30l77,230r,10l77,258r6,34l93,323r5,7l101,338r7,13l128,373r25,18l160,395r8,3l182,404r32,8l248,416r9,l265,416r21,-1l321,406r32,-14l360,388r6,-5l379,371r22,-27l417,310r3,-10l420,300r,xe" fillcolor="black" strokeweight="0">
                  <v:path arrowok="t" o:connecttype="custom" o:connectlocs="104775,100330;101587,111443;88836,133985;84585,138113;70133,146368;55682,147955;46543,147638;26353,140335;22315,137160;12114,125413;6163,111443;3400,102553;0,76518;0,69533;2125,48895;7226,33973;10839,26670;24865,10478;29116,7938;43143,1905;56107,0;64395,635;83735,9525;87773,13018;97337,26988;102862,41910;86498,44133;81185,31115;75234,23495;70983,20638;57382,16510;52919,16510;41230,19050;32941,24448;28478,28893;20402,43815;19127,47943;16790,61278;16364,73025;16364,81915;19765,102553;21465,107315;27203,118428;34004,125413;38680,128270;52706,132080;56319,132080;68221,128905;76509,123190;80547,117793;88623,98425;89261,95250" o:connectangles="0,0,0,0,0,0,0,0,0,0,0,0,0,0,0,0,0,0,0,0,0,0,0,0,0,0,0,0,0,0,0,0,0,0,0,0,0,0,0,0,0,0,0,0,0,0,0,0,0,0,0,0"/>
                </v:shape>
                <v:shape id="Freeform 94" o:spid="_x0000_s1118" style="position:absolute;left:13487;top:-5384;width:921;height:1428;visibility:visible;mso-wrap-style:square;v-text-anchor:top" coordsize="436,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" path="m,451l,,75,r,186l363,186,363,r73,l436,451r-73,l363,239r-288,l75,451,,451r,xe" fillcolor="black" strokeweight="0">
                  <v:path arrowok="t" o:connecttype="custom" o:connectlocs="0,142875;0,0;15839,0;15839,58924;76659,58924;76659,0;92075,0;92075,142875;76659,142875;76659,75714;15839,75714;15839,142875;0,142875;0,142875" o:connectangles="0,0,0,0,0,0,0,0,0,0,0,0,0,0"/>
                </v:shape>
                <v:shape id="Freeform 95" o:spid="_x0000_s1119" style="position:absolute;left:14681;top:-5384;width:1105;height:1428;visibility:visible;mso-wrap-style:square;v-text-anchor:top" coordsize="52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" path="m,451l216,r80,l523,451r-83,l375,315r-235,l79,451,,451r,xm162,266r189,l293,141r-5,-8l280,114,267,83,255,54r-1,-7l251,55r-5,15l236,99r-10,28l223,134,162,266r,xe" fillcolor="black" stroked="f">
                  <v:path arrowok="t" o:connecttype="custom" o:connectlocs="0,142875;45633,0;62534,0;110490,142875;92955,142875;79223,99791;29577,99791;16690,142875;0,142875;0,142875;34224,84268;74153,84268;61900,44668;60843,42134;59153,36115;56407,26294;53872,17107;53661,14889;53027,17424;51970,22176;49858,31363;47745,40233;47111,42451;34224,84268;34224,84268" o:connectangles="0,0,0,0,0,0,0,0,0,0,0,0,0,0,0,0,0,0,0,0,0,0,0,0,0"/>
                  <o:lock v:ext="edit" verticies="t"/>
                </v:shape>
                <v:shape id="Freeform 96" o:spid="_x0000_s1120" style="position:absolute;left:14681;top:-5384;width:1105;height:1428;visibility:visible;mso-wrap-style:square;v-text-anchor:top" coordsize="52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" path="m,451l216,r80,l523,451r-83,l375,315r-235,l79,451,,451r,e" filled="f" strokeweight="0">
                  <v:path arrowok="t" o:connecttype="custom" o:connectlocs="0,142875;45633,0;62534,0;110490,142875;92955,142875;79223,99791;29577,99791;16690,142875;0,142875;0,142875" o:connectangles="0,0,0,0,0,0,0,0,0,0"/>
                </v:shape>
                <v:shape id="Freeform 97" o:spid="_x0000_s1121" style="position:absolute;left:15024;top:-5238;width:400;height:698;visibility:visible;mso-wrap-style:square;v-text-anchor:top" coordsize="189,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" path="m,219r189,l131,94r-5,-8l118,67,105,36,93,7,92,,89,8,84,23,74,52,64,80r-3,7l,219r,e" filled="f" strokeweight="0">
                  <v:path arrowok="t" o:connecttype="custom" o:connectlocs="0,69850;40005,69850;27728,29981;26670,27430;24977,21370;22225,11482;19685,2233;19473,0;18838,2552;17780,7336;15663,16585;13547,25516;12912,27749;0,69850;0,69850" o:connectangles="0,0,0,0,0,0,0,0,0,0,0,0,0,0,0"/>
                </v:shape>
                <v:shape id="Freeform 98" o:spid="_x0000_s1122" style="position:absolute;left:16046;top:-5384;width:933;height:1428;visibility:visible;mso-wrap-style:square;v-text-anchor:top" coordsize="440,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" path="m,451l,,76,,369,356,369,r71,l440,451r-77,l72,98r,353l,451r,xe" fillcolor="black" strokeweight="0">
                  <v:path arrowok="t" o:connecttype="custom" o:connectlocs="0,142875;0,0;16123,0;78283,112779;78283,0;93345,0;93345,142875;77010,142875;15275,31046;15275,142875;0,142875;0,142875" o:connectangles="0,0,0,0,0,0,0,0,0,0,0,0"/>
                </v:shape>
                <v:shape id="Freeform 99" o:spid="_x0000_s1123" style="position:absolute;left:17379;top:-5384;width:934;height:1428;visibility:visible;mso-wrap-style:square;v-text-anchor:top" coordsize="44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" path="m,451l,,76,,369,356,369,r72,l441,451r-78,l72,98r,353l,451r,xe" fillcolor="black" strokeweight="0">
                  <v:path arrowok="t" o:connecttype="custom" o:connectlocs="0,142875;0,0;16087,0;78105,112779;78105,0;93345,0;93345,142875;76835,142875;15240,31046;15240,142875;0,142875;0,142875" o:connectangles="0,0,0,0,0,0,0,0,0,0,0,0"/>
                </v:shape>
                <v:shape id="Freeform 100" o:spid="_x0000_s1124" style="position:absolute;left:18713;top:-5384;width:883;height:1428;visibility:visible;mso-wrap-style:square;v-text-anchor:top" coordsize="415,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" path="m,451l,,402,r,53l74,53r,139l382,192r,53l74,245r,154l415,399r,52l,451r,xe" fillcolor="black" strokeweight="0">
                  <v:path arrowok="t" o:connecttype="custom" o:connectlocs="0,142875;0,0;85500,0;85500,16790;15739,16790;15739,60825;81246,60825;81246,77615;15739,77615;15739,126402;88265,126402;88265,142875;0,142875;0,142875" o:connectangles="0,0,0,0,0,0,0,0,0,0,0,0,0,0"/>
                </v:shape>
                <v:shape id="Freeform 101" o:spid="_x0000_s1125" style="position:absolute;left:19945;top:-5384;width:736;height:1428;visibility:visible;mso-wrap-style:square;v-text-anchor:top" coordsize="349,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" path="m,451l,,73,r,399l349,399r,52l,451r,xe" fillcolor="black" strokeweight="0">
                  <v:path arrowok="t" o:connecttype="custom" o:connectlocs="0,142875;0,0;15407,0;15407,126402;73660,126402;73660,142875;0,142875;0,142875" o:connectangles="0,0,0,0,0,0,0,0"/>
                </v:shape>
                <v:shape id="Freeform 102" o:spid="_x0000_s1126" style="position:absolute;left:20955;top:-5410;width:939;height:1480;visibility:visible;mso-wrap-style:square;v-text-anchor:top" coordsize="445,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" path="m,313r70,-4l70,314r3,12l79,345r10,17l92,365r3,5l102,376r17,13l141,399r8,1l154,403r14,3l195,412r31,1l235,413r5,l255,413r25,-3l302,405r6,-2l312,402r10,-4l340,390r14,-11l357,376r2,-3l363,367r7,-12l372,340r1,-3l372,327r-5,-13l359,304r-2,-4l354,298r-7,-5l331,284r-21,-8l306,273r-4,-1l292,270r-31,-7l219,254r-12,-3l194,249r-23,-5l133,234r-28,-9l101,223r-8,-3l80,214,60,201,44,186r-3,-5l36,178,32,168,25,150,22,131r,-6l22,120r1,-12l29,87,41,67r4,-6l48,57,58,47,80,32,106,19r9,-4l122,13,138,9,171,4,207,1,217,r10,1l246,1r38,5l318,14r8,3l334,20r14,6l375,41r20,19l399,65r3,6l410,81r11,24l426,130r1,5l357,139r-1,-6l351,120,340,98,322,80r-4,-5l312,72,299,66,268,58,230,54,220,53r-12,1l188,55r-35,5l127,71r-5,2l117,77r-9,7l96,100r-4,18l92,121r,5l92,133r7,14l109,158r5,2l117,164r11,4l162,180r48,11l224,193r15,4l265,201r45,10l341,220r7,1l356,225r14,7l395,247r20,17l420,267r3,6l430,283r10,21l443,326r2,6l443,338r-1,12l434,372r-13,23l418,399r-5,6l404,415r-24,17l353,446r-8,3l337,452r-16,5l284,464r-38,2l238,466r-14,l201,466r-44,-5l118,452r-7,-3l102,446,86,439,57,423,33,402r-4,-7l23,389,16,377,4,350,,322r,-9l,313r,xe" fillcolor="black" strokeweight="0">
                  <v:path arrowok="t" o:connecttype="custom" o:connectlocs="14783,99695;18796,114935;21541,119380;31467,127000;41182,130810;50686,131128;63780,128588;68004,126365;75395,119380;78141,112713;78563,103823;75395,95250;69904,90170;63780,86360;46251,80645;36114,77470;21330,70803;12671,63818;7603,56515;4646,41593;4857,34290;9504,19368;16895,10160;25765,4128;43717,318;51953,318;68848,5398;79197,13018;84899,22543;89967,41275;75184,42228;68004,25400;63146,20955;46462,16828;32312,19050;24709,24448;19430,37465;19430,42228;24076,50800;34213,57150;50475,62548;72016,69850;78141,73660;88700,84773;92924,96520;93558,107315;88911,125413;85321,131763;72861,142558;59978,147320;47307,147955;24921,143510;18162,139383;6125,125413;845,111125;0,99378" o:connectangles="0,0,0,0,0,0,0,0,0,0,0,0,0,0,0,0,0,0,0,0,0,0,0,0,0,0,0,0,0,0,0,0,0,0,0,0,0,0,0,0,0,0,0,0,0,0,0,0,0,0,0,0,0,0,0,0"/>
                </v:shape>
                <w10:anchorlock/>
              </v:group>
            </w:pict>
          </mc:Fallback>
        </mc:AlternateContent>
      </w:r>
    </w:p>
    <w:p w14:paraId="2EE0CF04" w14:textId="305FCFE4" w:rsidR="00F27210" w:rsidRPr="00DD1A7D" w:rsidRDefault="00F27210" w:rsidP="002D1D9B">
      <w:pPr>
        <w:pStyle w:val="Caption"/>
        <w:framePr w:w="4186" w:h="5941" w:hRule="exact" w:hSpace="240" w:vSpace="240" w:wrap="auto" w:vAnchor="text" w:hAnchor="page" w:x="6016" w:y="992"/>
        <w:pBdr>
          <w:top w:val="single" w:sz="18" w:space="0" w:color="000000"/>
          <w:left w:val="single" w:sz="18" w:space="0" w:color="000000"/>
          <w:bottom w:val="single" w:sz="18" w:space="0" w:color="000000"/>
          <w:right w:val="single" w:sz="18" w:space="0" w:color="000000"/>
        </w:pBdr>
        <w:tabs>
          <w:tab w:val="left" w:pos="709"/>
        </w:tabs>
        <w:ind w:left="851" w:hanging="709"/>
        <w:rPr>
          <w:rFonts w:ascii="Arial" w:hAnsi="Arial" w:cs="Arial"/>
        </w:rPr>
      </w:pPr>
      <w:r w:rsidRPr="00DD1A7D">
        <w:rPr>
          <w:rFonts w:ascii="Arial" w:hAnsi="Arial" w:cs="Arial"/>
        </w:rPr>
        <w:t xml:space="preserve">Figure </w:t>
      </w:r>
      <w:r w:rsidRPr="00DD1A7D">
        <w:rPr>
          <w:rFonts w:ascii="Arial" w:hAnsi="Arial" w:cs="Arial"/>
        </w:rPr>
        <w:fldChar w:fldCharType="begin"/>
      </w:r>
      <w:r w:rsidRPr="00DD1A7D">
        <w:rPr>
          <w:rFonts w:ascii="Arial" w:hAnsi="Arial" w:cs="Arial"/>
        </w:rPr>
        <w:instrText xml:space="preserve"> SEQ Figure \* ARABIC </w:instrText>
      </w:r>
      <w:r w:rsidRPr="00DD1A7D">
        <w:rPr>
          <w:rFonts w:ascii="Arial" w:hAnsi="Arial" w:cs="Arial"/>
        </w:rPr>
        <w:fldChar w:fldCharType="separate"/>
      </w:r>
      <w:r w:rsidR="00BE7207">
        <w:rPr>
          <w:rFonts w:ascii="Arial" w:hAnsi="Arial" w:cs="Arial"/>
          <w:noProof/>
        </w:rPr>
        <w:t>2</w:t>
      </w:r>
      <w:r w:rsidRPr="00DD1A7D">
        <w:rPr>
          <w:rFonts w:ascii="Arial" w:hAnsi="Arial" w:cs="Arial"/>
        </w:rPr>
        <w:fldChar w:fldCharType="end"/>
      </w:r>
    </w:p>
    <w:p w14:paraId="01729A62" w14:textId="77777777" w:rsidR="00F27210" w:rsidRPr="00DD1A7D" w:rsidRDefault="00772F00"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Since the two systems at the </w:t>
      </w:r>
      <w:proofErr w:type="gramStart"/>
      <w:r w:rsidR="00F27210" w:rsidRPr="00DD1A7D">
        <w:rPr>
          <w:rFonts w:ascii="Arial" w:hAnsi="Arial" w:cs="Arial"/>
        </w:rPr>
        <w:t>Remote Control</w:t>
      </w:r>
      <w:proofErr w:type="gramEnd"/>
      <w:r w:rsidR="00F27210" w:rsidRPr="00DD1A7D">
        <w:rPr>
          <w:rFonts w:ascii="Arial" w:hAnsi="Arial" w:cs="Arial"/>
        </w:rPr>
        <w:t xml:space="preserve"> Point </w:t>
      </w:r>
      <w:proofErr w:type="gramStart"/>
      <w:r w:rsidR="00F27210" w:rsidRPr="00DD1A7D">
        <w:rPr>
          <w:rFonts w:ascii="Arial" w:hAnsi="Arial" w:cs="Arial"/>
        </w:rPr>
        <w:t>are</w:t>
      </w:r>
      <w:proofErr w:type="gramEnd"/>
      <w:r w:rsidR="00F27210" w:rsidRPr="00DD1A7D">
        <w:rPr>
          <w:rFonts w:ascii="Arial" w:hAnsi="Arial" w:cs="Arial"/>
        </w:rPr>
        <w:t xml:space="preserve"> independent, </w:t>
      </w:r>
      <w:r w:rsidR="00F27210" w:rsidRPr="00DD1A7D">
        <w:rPr>
          <w:rFonts w:ascii="Arial" w:hAnsi="Arial" w:cs="Arial"/>
          <w:b/>
          <w:bCs/>
        </w:rPr>
        <w:t xml:space="preserve">each </w:t>
      </w:r>
      <w:r w:rsidR="00F27210" w:rsidRPr="00DD1A7D">
        <w:rPr>
          <w:rFonts w:ascii="Arial" w:hAnsi="Arial" w:cs="Arial"/>
        </w:rPr>
        <w:t xml:space="preserve">of the ports is required to support the GI74 protocol completely independently. Each port must </w:t>
      </w:r>
      <w:proofErr w:type="gramStart"/>
      <w:r w:rsidR="00F27210" w:rsidRPr="00DD1A7D">
        <w:rPr>
          <w:rFonts w:ascii="Arial" w:hAnsi="Arial" w:cs="Arial"/>
        </w:rPr>
        <w:t>at all times</w:t>
      </w:r>
      <w:proofErr w:type="gramEnd"/>
      <w:r w:rsidR="00F27210" w:rsidRPr="00DD1A7D">
        <w:rPr>
          <w:rFonts w:ascii="Arial" w:hAnsi="Arial" w:cs="Arial"/>
        </w:rPr>
        <w:t xml:space="preserve"> support the receipt of block, word, special request interrogations, the transmission of replies and operation of the send changes mechanism.</w:t>
      </w:r>
    </w:p>
    <w:p w14:paraId="2499517C"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28D7B826" w14:textId="77777777" w:rsidR="00F27210" w:rsidRPr="00DD1A7D" w:rsidRDefault="00772F00"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At any one time only </w:t>
      </w:r>
      <w:r w:rsidR="00F27210" w:rsidRPr="00DD1A7D">
        <w:rPr>
          <w:rFonts w:ascii="Arial" w:hAnsi="Arial" w:cs="Arial"/>
          <w:b/>
          <w:bCs/>
        </w:rPr>
        <w:t xml:space="preserve">one </w:t>
      </w:r>
      <w:r w:rsidR="00F27210" w:rsidRPr="00DD1A7D">
        <w:rPr>
          <w:rFonts w:ascii="Arial" w:hAnsi="Arial" w:cs="Arial"/>
        </w:rPr>
        <w:t xml:space="preserve">port must act on the receipt of plant control outputs. Each of the communications channels are required to support the following ITU-T V24 signals at V28 </w:t>
      </w:r>
      <w:proofErr w:type="gramStart"/>
      <w:r w:rsidR="00F27210" w:rsidRPr="00DD1A7D">
        <w:rPr>
          <w:rFonts w:ascii="Arial" w:hAnsi="Arial" w:cs="Arial"/>
        </w:rPr>
        <w:t>levels:-</w:t>
      </w:r>
      <w:proofErr w:type="gramEnd"/>
    </w:p>
    <w:p w14:paraId="76C04E53" w14:textId="77777777" w:rsidR="00F27210" w:rsidRPr="00DD1A7D" w:rsidRDefault="00F27210" w:rsidP="00E35B1E">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 xml:space="preserve">    </w:t>
      </w:r>
      <w:r w:rsidRPr="00DD1A7D">
        <w:rPr>
          <w:rFonts w:ascii="Arial" w:hAnsi="Arial" w:cs="Arial"/>
        </w:rPr>
        <w:tab/>
      </w:r>
    </w:p>
    <w:p w14:paraId="4A89B768" w14:textId="77777777" w:rsidR="00F27210" w:rsidRPr="00DD1A7D" w:rsidRDefault="00772F00" w:rsidP="00E35B1E">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Transmit data.</w:t>
      </w:r>
      <w:r w:rsidR="00F27210" w:rsidRPr="00DD1A7D">
        <w:rPr>
          <w:rFonts w:ascii="Arial" w:hAnsi="Arial" w:cs="Arial"/>
        </w:rPr>
        <w:tab/>
      </w:r>
      <w:r w:rsidR="004A1853" w:rsidRPr="00DD1A7D">
        <w:rPr>
          <w:rFonts w:ascii="Arial" w:hAnsi="Arial" w:cs="Arial"/>
        </w:rPr>
        <w:tab/>
      </w:r>
      <w:r w:rsidR="00F27210" w:rsidRPr="00DD1A7D">
        <w:rPr>
          <w:rFonts w:ascii="Arial" w:hAnsi="Arial" w:cs="Arial"/>
        </w:rPr>
        <w:t>TX DATA</w:t>
      </w:r>
    </w:p>
    <w:p w14:paraId="204DEC92" w14:textId="77777777" w:rsidR="00F27210" w:rsidRPr="00DD1A7D" w:rsidRDefault="00772F00" w:rsidP="00E35B1E">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Receive data.</w:t>
      </w:r>
      <w:r w:rsidR="00F27210" w:rsidRPr="00DD1A7D">
        <w:rPr>
          <w:rFonts w:ascii="Arial" w:hAnsi="Arial" w:cs="Arial"/>
        </w:rPr>
        <w:tab/>
      </w:r>
      <w:r w:rsidR="00F27210" w:rsidRPr="00DD1A7D">
        <w:rPr>
          <w:rFonts w:ascii="Arial" w:hAnsi="Arial" w:cs="Arial"/>
        </w:rPr>
        <w:tab/>
        <w:t>RX DATA</w:t>
      </w:r>
    </w:p>
    <w:p w14:paraId="68796412" w14:textId="77777777" w:rsidR="00F27210" w:rsidRPr="00DD1A7D" w:rsidRDefault="00772F00" w:rsidP="00E35B1E">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Request to send.</w:t>
      </w:r>
      <w:r w:rsidR="00F27210" w:rsidRPr="00DD1A7D">
        <w:rPr>
          <w:rFonts w:ascii="Arial" w:hAnsi="Arial" w:cs="Arial"/>
        </w:rPr>
        <w:tab/>
        <w:t>RTS</w:t>
      </w:r>
    </w:p>
    <w:p w14:paraId="1400E7E0" w14:textId="77777777" w:rsidR="00F27210" w:rsidRPr="00DD1A7D" w:rsidRDefault="00772F00" w:rsidP="00E35B1E">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Data </w:t>
      </w:r>
      <w:proofErr w:type="gramStart"/>
      <w:r w:rsidR="00F27210" w:rsidRPr="00DD1A7D">
        <w:rPr>
          <w:rFonts w:ascii="Arial" w:hAnsi="Arial" w:cs="Arial"/>
        </w:rPr>
        <w:t>carrier</w:t>
      </w:r>
      <w:proofErr w:type="gramEnd"/>
      <w:r w:rsidR="00F27210" w:rsidRPr="00DD1A7D">
        <w:rPr>
          <w:rFonts w:ascii="Arial" w:hAnsi="Arial" w:cs="Arial"/>
        </w:rPr>
        <w:t xml:space="preserve"> detect.</w:t>
      </w:r>
      <w:r w:rsidR="00F27210" w:rsidRPr="00DD1A7D">
        <w:rPr>
          <w:rFonts w:ascii="Arial" w:hAnsi="Arial" w:cs="Arial"/>
        </w:rPr>
        <w:tab/>
        <w:t>DCD</w:t>
      </w:r>
    </w:p>
    <w:p w14:paraId="01CC2DFB" w14:textId="77777777" w:rsidR="00F27210" w:rsidRPr="00DD1A7D" w:rsidRDefault="00772F00" w:rsidP="00E35B1E">
      <w:pPr>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Signal ground.</w:t>
      </w:r>
      <w:r w:rsidR="00F27210" w:rsidRPr="00DD1A7D">
        <w:rPr>
          <w:rFonts w:ascii="Arial" w:hAnsi="Arial" w:cs="Arial"/>
        </w:rPr>
        <w:tab/>
      </w:r>
      <w:r w:rsidR="004A1853" w:rsidRPr="00DD1A7D">
        <w:rPr>
          <w:rFonts w:ascii="Arial" w:hAnsi="Arial" w:cs="Arial"/>
        </w:rPr>
        <w:tab/>
      </w:r>
      <w:r w:rsidR="00F27210" w:rsidRPr="00DD1A7D">
        <w:rPr>
          <w:rFonts w:ascii="Arial" w:hAnsi="Arial" w:cs="Arial"/>
        </w:rPr>
        <w:t>0V</w:t>
      </w:r>
    </w:p>
    <w:p w14:paraId="110CB31A" w14:textId="77777777" w:rsidR="00F27210" w:rsidRPr="00DD1A7D" w:rsidRDefault="00F27210" w:rsidP="009241AA">
      <w:pPr>
        <w:keepLines/>
        <w:tabs>
          <w:tab w:val="left" w:pos="-1152"/>
          <w:tab w:val="left" w:pos="-720"/>
          <w:tab w:val="left" w:pos="0"/>
          <w:tab w:val="left" w:pos="709"/>
          <w:tab w:val="left" w:pos="1260"/>
          <w:tab w:val="left" w:pos="2160"/>
        </w:tabs>
        <w:ind w:left="709" w:hanging="709"/>
        <w:jc w:val="both"/>
        <w:rPr>
          <w:rFonts w:ascii="Arial" w:hAnsi="Arial" w:cs="Arial"/>
        </w:rPr>
      </w:pPr>
    </w:p>
    <w:p w14:paraId="2F3FB9C6" w14:textId="77777777" w:rsidR="00F27210" w:rsidRPr="00DD1A7D" w:rsidRDefault="00772F00" w:rsidP="009241AA">
      <w:pPr>
        <w:tabs>
          <w:tab w:val="left" w:pos="-1152"/>
          <w:tab w:val="left" w:pos="-72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Each channel shall be equipped with a separate connector. The Supplier's Functional Specification is required to </w:t>
      </w:r>
      <w:r w:rsidRPr="00DD1A7D">
        <w:rPr>
          <w:rFonts w:ascii="Arial" w:hAnsi="Arial" w:cs="Arial"/>
        </w:rPr>
        <w:t xml:space="preserve">detail the proposed </w:t>
      </w:r>
      <w:r w:rsidR="00F27210" w:rsidRPr="00DD1A7D">
        <w:rPr>
          <w:rFonts w:ascii="Arial" w:hAnsi="Arial" w:cs="Arial"/>
        </w:rPr>
        <w:t xml:space="preserve">connector interface. </w:t>
      </w:r>
    </w:p>
    <w:p w14:paraId="3AC6BCCB" w14:textId="77777777" w:rsidR="00F27210" w:rsidRPr="00DD1A7D" w:rsidRDefault="00F27210" w:rsidP="009241AA">
      <w:pPr>
        <w:tabs>
          <w:tab w:val="left" w:pos="-1152"/>
          <w:tab w:val="left" w:pos="-720"/>
          <w:tab w:val="left" w:pos="142"/>
          <w:tab w:val="left" w:pos="709"/>
          <w:tab w:val="left" w:pos="1260"/>
          <w:tab w:val="left" w:pos="2160"/>
        </w:tabs>
        <w:ind w:left="709" w:hanging="709"/>
        <w:jc w:val="both"/>
        <w:rPr>
          <w:rFonts w:ascii="Arial" w:hAnsi="Arial" w:cs="Arial"/>
        </w:rPr>
      </w:pPr>
    </w:p>
    <w:p w14:paraId="754585BE" w14:textId="77777777" w:rsidR="00F27210" w:rsidRPr="00DD1A7D" w:rsidRDefault="00772F00" w:rsidP="009241AA">
      <w:pPr>
        <w:tabs>
          <w:tab w:val="left" w:pos="-1152"/>
          <w:tab w:val="left" w:pos="-720"/>
          <w:tab w:val="left" w:pos="142"/>
          <w:tab w:val="left" w:pos="709"/>
          <w:tab w:val="left" w:pos="1260"/>
          <w:tab w:val="left" w:pos="2160"/>
        </w:tabs>
        <w:ind w:left="709" w:hanging="709"/>
        <w:jc w:val="both"/>
        <w:rPr>
          <w:rFonts w:ascii="Arial" w:hAnsi="Arial" w:cs="Arial"/>
        </w:rPr>
      </w:pPr>
      <w:r w:rsidRPr="00DD1A7D">
        <w:rPr>
          <w:rFonts w:ascii="Arial" w:hAnsi="Arial" w:cs="Arial"/>
        </w:rPr>
        <w:tab/>
      </w:r>
      <w:r w:rsidRPr="00DD1A7D">
        <w:rPr>
          <w:rFonts w:ascii="Arial" w:hAnsi="Arial" w:cs="Arial"/>
        </w:rPr>
        <w:tab/>
      </w:r>
      <w:r w:rsidR="00F27210" w:rsidRPr="00DD1A7D">
        <w:rPr>
          <w:rFonts w:ascii="Arial" w:hAnsi="Arial" w:cs="Arial"/>
        </w:rPr>
        <w:t>Each channel shall support a baud rate of 300</w:t>
      </w:r>
      <w:proofErr w:type="gramStart"/>
      <w:r w:rsidR="00F27210" w:rsidRPr="00DD1A7D">
        <w:rPr>
          <w:rFonts w:ascii="Arial" w:hAnsi="Arial" w:cs="Arial"/>
        </w:rPr>
        <w:t xml:space="preserve">baud </w:t>
      </w:r>
      <w:r w:rsidR="003775A8">
        <w:rPr>
          <w:rFonts w:ascii="Arial" w:hAnsi="Arial" w:cs="Arial"/>
        </w:rPr>
        <w:t>.</w:t>
      </w:r>
      <w:proofErr w:type="gramEnd"/>
    </w:p>
    <w:p w14:paraId="0728CD9A" w14:textId="77777777" w:rsidR="00F27210" w:rsidRPr="00DD1A7D" w:rsidRDefault="00F27210" w:rsidP="009241AA">
      <w:pPr>
        <w:tabs>
          <w:tab w:val="left" w:pos="-1152"/>
          <w:tab w:val="left" w:pos="-720"/>
          <w:tab w:val="left" w:pos="142"/>
          <w:tab w:val="left" w:pos="709"/>
          <w:tab w:val="left" w:pos="900"/>
          <w:tab w:val="left" w:pos="1260"/>
          <w:tab w:val="left" w:pos="2160"/>
        </w:tabs>
        <w:ind w:left="709" w:hanging="709"/>
        <w:jc w:val="both"/>
        <w:rPr>
          <w:rFonts w:ascii="Arial" w:hAnsi="Arial" w:cs="Arial"/>
        </w:rPr>
      </w:pPr>
    </w:p>
    <w:p w14:paraId="43643EEC" w14:textId="77777777" w:rsidR="00F27210" w:rsidRPr="00DD1A7D" w:rsidRDefault="00772F00" w:rsidP="009241AA">
      <w:pPr>
        <w:tabs>
          <w:tab w:val="left" w:pos="-1152"/>
          <w:tab w:val="left" w:pos="-720"/>
          <w:tab w:val="left" w:pos="142"/>
          <w:tab w:val="left" w:pos="709"/>
          <w:tab w:val="left" w:pos="1260"/>
          <w:tab w:val="left" w:pos="2160"/>
        </w:tabs>
        <w:ind w:left="709" w:hanging="709"/>
        <w:jc w:val="both"/>
        <w:rPr>
          <w:rFonts w:ascii="Arial" w:hAnsi="Arial" w:cs="Arial"/>
        </w:rPr>
      </w:pPr>
      <w:r w:rsidRPr="00DD1A7D">
        <w:rPr>
          <w:rFonts w:ascii="Arial" w:hAnsi="Arial" w:cs="Arial"/>
        </w:rPr>
        <w:tab/>
      </w:r>
      <w:r w:rsidRPr="00DD1A7D">
        <w:rPr>
          <w:rFonts w:ascii="Arial" w:hAnsi="Arial" w:cs="Arial"/>
        </w:rPr>
        <w:tab/>
      </w:r>
      <w:r w:rsidR="00F27210" w:rsidRPr="00DD1A7D">
        <w:rPr>
          <w:rFonts w:ascii="Arial" w:hAnsi="Arial" w:cs="Arial"/>
        </w:rPr>
        <w:t xml:space="preserve">Section 4 states the performance requirements for GI74 communication interfaces.  </w:t>
      </w:r>
    </w:p>
    <w:p w14:paraId="77CEC37D"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522E97DB" w14:textId="77777777" w:rsidR="00F27210" w:rsidRPr="00DD1A7D" w:rsidRDefault="00772F00" w:rsidP="009241AA">
      <w:pPr>
        <w:tabs>
          <w:tab w:val="left" w:pos="-1152"/>
          <w:tab w:val="left" w:pos="-720"/>
          <w:tab w:val="left" w:pos="142"/>
          <w:tab w:val="left" w:pos="709"/>
          <w:tab w:val="left" w:pos="1260"/>
          <w:tab w:val="left" w:pos="2160"/>
        </w:tabs>
        <w:ind w:left="709" w:hanging="709"/>
        <w:jc w:val="both"/>
        <w:rPr>
          <w:rFonts w:ascii="Arial" w:hAnsi="Arial" w:cs="Arial"/>
        </w:rPr>
      </w:pPr>
      <w:r w:rsidRPr="00DD1A7D">
        <w:rPr>
          <w:rFonts w:ascii="Arial" w:hAnsi="Arial" w:cs="Arial"/>
        </w:rPr>
        <w:tab/>
      </w:r>
      <w:r w:rsidRPr="00DD1A7D">
        <w:rPr>
          <w:rFonts w:ascii="Arial" w:hAnsi="Arial" w:cs="Arial"/>
        </w:rPr>
        <w:tab/>
      </w:r>
      <w:r w:rsidR="00F27210" w:rsidRPr="00DD1A7D">
        <w:rPr>
          <w:rFonts w:ascii="Arial" w:hAnsi="Arial" w:cs="Arial"/>
        </w:rPr>
        <w:t xml:space="preserve">Each channel shall be required to communicate with the </w:t>
      </w:r>
      <w:proofErr w:type="gramStart"/>
      <w:r w:rsidR="00F27210" w:rsidRPr="00DD1A7D">
        <w:rPr>
          <w:rFonts w:ascii="Arial" w:hAnsi="Arial" w:cs="Arial"/>
        </w:rPr>
        <w:t>Remote Control</w:t>
      </w:r>
      <w:proofErr w:type="gramEnd"/>
      <w:r w:rsidR="00F27210" w:rsidRPr="00DD1A7D">
        <w:rPr>
          <w:rFonts w:ascii="Arial" w:hAnsi="Arial" w:cs="Arial"/>
        </w:rPr>
        <w:t xml:space="preserve"> Point via modems working over a </w:t>
      </w:r>
      <w:proofErr w:type="gramStart"/>
      <w:r w:rsidR="00F27210" w:rsidRPr="00DD1A7D">
        <w:rPr>
          <w:rFonts w:ascii="Arial" w:hAnsi="Arial" w:cs="Arial"/>
        </w:rPr>
        <w:t>4 wire</w:t>
      </w:r>
      <w:proofErr w:type="gramEnd"/>
      <w:r w:rsidR="00F27210" w:rsidRPr="00DD1A7D">
        <w:rPr>
          <w:rFonts w:ascii="Arial" w:hAnsi="Arial" w:cs="Arial"/>
        </w:rPr>
        <w:t xml:space="preserve"> circuit to ITU-T R Series recommendations. </w:t>
      </w:r>
    </w:p>
    <w:p w14:paraId="608499BA" w14:textId="77777777" w:rsidR="00F27210" w:rsidRPr="00DD1A7D" w:rsidRDefault="00F27210" w:rsidP="00E35B1E">
      <w:pPr>
        <w:tabs>
          <w:tab w:val="left" w:pos="-1152"/>
          <w:tab w:val="left" w:pos="-720"/>
          <w:tab w:val="left" w:pos="142"/>
          <w:tab w:val="left" w:pos="709"/>
          <w:tab w:val="left" w:pos="1260"/>
          <w:tab w:val="left" w:pos="2160"/>
        </w:tabs>
        <w:ind w:left="709" w:hanging="709"/>
        <w:jc w:val="both"/>
        <w:rPr>
          <w:rFonts w:ascii="Arial" w:hAnsi="Arial" w:cs="Arial"/>
        </w:rPr>
      </w:pPr>
    </w:p>
    <w:p w14:paraId="5A0A675C" w14:textId="77777777" w:rsidR="00F27210" w:rsidRPr="00DD1A7D" w:rsidRDefault="00772F00" w:rsidP="00E35B1E">
      <w:pPr>
        <w:tabs>
          <w:tab w:val="left" w:pos="-1152"/>
          <w:tab w:val="left" w:pos="-720"/>
          <w:tab w:val="left" w:pos="142"/>
          <w:tab w:val="left" w:pos="709"/>
          <w:tab w:val="left" w:pos="1260"/>
          <w:tab w:val="left" w:pos="2160"/>
        </w:tabs>
        <w:ind w:left="709" w:hanging="709"/>
        <w:jc w:val="both"/>
        <w:rPr>
          <w:rFonts w:ascii="Arial" w:hAnsi="Arial" w:cs="Arial"/>
        </w:rPr>
      </w:pPr>
      <w:r w:rsidRPr="00DD1A7D">
        <w:rPr>
          <w:rFonts w:ascii="Arial" w:hAnsi="Arial" w:cs="Arial"/>
        </w:rPr>
        <w:tab/>
      </w:r>
      <w:r w:rsidRPr="00DD1A7D">
        <w:rPr>
          <w:rFonts w:ascii="Arial" w:hAnsi="Arial" w:cs="Arial"/>
        </w:rPr>
        <w:tab/>
      </w:r>
      <w:r w:rsidR="00F27210" w:rsidRPr="00DD1A7D">
        <w:rPr>
          <w:rFonts w:ascii="Arial" w:hAnsi="Arial" w:cs="Arial"/>
        </w:rPr>
        <w:t>On all channels the RTS signal shall always be in the ON condition so that transmit carrier is sent continuously.  Each channel shall provide a status indication giving an alarm for persistent loss of incoming carrier (DCD).</w:t>
      </w:r>
    </w:p>
    <w:p w14:paraId="5C2C18C0" w14:textId="77777777" w:rsidR="00F27210" w:rsidRPr="00DD1A7D" w:rsidRDefault="00F27210" w:rsidP="00E35B1E">
      <w:pPr>
        <w:tabs>
          <w:tab w:val="left" w:pos="-1152"/>
          <w:tab w:val="left" w:pos="-720"/>
          <w:tab w:val="left" w:pos="0"/>
          <w:tab w:val="left" w:pos="709"/>
          <w:tab w:val="left" w:pos="1260"/>
          <w:tab w:val="left" w:pos="2160"/>
        </w:tabs>
        <w:ind w:left="709" w:hanging="709"/>
        <w:jc w:val="both"/>
        <w:rPr>
          <w:rFonts w:ascii="Arial" w:hAnsi="Arial" w:cs="Arial"/>
        </w:rPr>
      </w:pPr>
    </w:p>
    <w:p w14:paraId="22BE5FE8" w14:textId="77777777" w:rsidR="00F27210" w:rsidRPr="00DD1A7D" w:rsidRDefault="00F27210" w:rsidP="00E35B1E">
      <w:pPr>
        <w:tabs>
          <w:tab w:val="left" w:pos="-1152"/>
          <w:tab w:val="left" w:pos="-720"/>
          <w:tab w:val="left" w:pos="0"/>
          <w:tab w:val="left" w:pos="709"/>
          <w:tab w:val="left" w:pos="1260"/>
          <w:tab w:val="left" w:pos="2160"/>
        </w:tabs>
        <w:ind w:left="709" w:hanging="709"/>
        <w:jc w:val="both"/>
        <w:rPr>
          <w:rFonts w:ascii="Arial" w:hAnsi="Arial" w:cs="Arial"/>
        </w:rPr>
      </w:pPr>
    </w:p>
    <w:p w14:paraId="7C721F2B" w14:textId="77777777" w:rsidR="00F27210" w:rsidRPr="00E35B1E" w:rsidRDefault="00F27210" w:rsidP="00E35B1E">
      <w:pPr>
        <w:tabs>
          <w:tab w:val="left" w:pos="-1152"/>
          <w:tab w:val="left" w:pos="-720"/>
          <w:tab w:val="left" w:pos="0"/>
          <w:tab w:val="left" w:pos="709"/>
          <w:tab w:val="left" w:pos="1260"/>
          <w:tab w:val="left" w:pos="2160"/>
        </w:tabs>
        <w:ind w:left="709" w:hanging="709"/>
        <w:jc w:val="both"/>
        <w:rPr>
          <w:rFonts w:ascii="Arial" w:hAnsi="Arial" w:cs="Arial"/>
        </w:rPr>
      </w:pPr>
      <w:r w:rsidRPr="00E35B1E">
        <w:rPr>
          <w:rFonts w:ascii="Arial" w:hAnsi="Arial" w:cs="Arial"/>
          <w:bCs/>
        </w:rPr>
        <w:fldChar w:fldCharType="begin"/>
      </w:r>
      <w:r w:rsidRPr="00E35B1E">
        <w:rPr>
          <w:rFonts w:ascii="Arial" w:hAnsi="Arial" w:cs="Arial"/>
          <w:bCs/>
        </w:rPr>
        <w:instrText>LISTNUM 1 \l 3</w:instrText>
      </w:r>
      <w:r w:rsidRPr="00E35B1E">
        <w:rPr>
          <w:rFonts w:ascii="Arial" w:hAnsi="Arial" w:cs="Arial"/>
          <w:bCs/>
        </w:rPr>
        <w:fldChar w:fldCharType="end">
          <w:numberingChange w:id="7" w:author="Rashpal Gata Aura (ESO)" w:date="2024-03-02T13:31:00Z" w:original="3.1.2"/>
        </w:fldChar>
      </w:r>
      <w:r w:rsidRPr="00E35B1E">
        <w:rPr>
          <w:rFonts w:ascii="Arial" w:hAnsi="Arial" w:cs="Arial"/>
          <w:bCs/>
        </w:rPr>
        <w:tab/>
        <w:t>Data Link Level</w:t>
      </w:r>
    </w:p>
    <w:p w14:paraId="4122B74C" w14:textId="77777777" w:rsidR="00F27210" w:rsidRPr="00DD1A7D" w:rsidRDefault="00F27210" w:rsidP="00E35B1E">
      <w:pPr>
        <w:tabs>
          <w:tab w:val="left" w:pos="-1152"/>
          <w:tab w:val="left" w:pos="-720"/>
          <w:tab w:val="left" w:pos="0"/>
          <w:tab w:val="left" w:pos="709"/>
          <w:tab w:val="left" w:pos="1260"/>
          <w:tab w:val="left" w:pos="2160"/>
        </w:tabs>
        <w:ind w:left="709" w:hanging="709"/>
        <w:jc w:val="both"/>
        <w:rPr>
          <w:rFonts w:ascii="Arial" w:hAnsi="Arial" w:cs="Arial"/>
        </w:rPr>
      </w:pPr>
    </w:p>
    <w:p w14:paraId="6BDEB00E" w14:textId="77777777" w:rsidR="00F27210" w:rsidRDefault="00F27210" w:rsidP="00E35B1E">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4</w:instrText>
      </w:r>
      <w:r w:rsidRPr="00DD1A7D">
        <w:rPr>
          <w:rFonts w:ascii="Arial" w:hAnsi="Arial" w:cs="Arial"/>
        </w:rPr>
        <w:fldChar w:fldCharType="end">
          <w:numberingChange w:id="8" w:author="Rashpal Gata Aura (ESO)" w:date="2024-03-02T13:31:00Z" w:original="3.1.2.1"/>
        </w:fldChar>
      </w:r>
      <w:r w:rsidRPr="00DD1A7D">
        <w:rPr>
          <w:rFonts w:ascii="Arial" w:hAnsi="Arial" w:cs="Arial"/>
        </w:rPr>
        <w:tab/>
        <w:t>23 Bit Word Structure</w:t>
      </w:r>
    </w:p>
    <w:p w14:paraId="5914F3EF" w14:textId="77777777" w:rsidR="00E35B1E" w:rsidRPr="00DD1A7D" w:rsidRDefault="00E35B1E" w:rsidP="00E35B1E">
      <w:pPr>
        <w:tabs>
          <w:tab w:val="left" w:pos="-1152"/>
          <w:tab w:val="left" w:pos="-720"/>
          <w:tab w:val="left" w:pos="0"/>
          <w:tab w:val="left" w:pos="1260"/>
          <w:tab w:val="left" w:pos="2160"/>
        </w:tabs>
        <w:ind w:left="709" w:hanging="709"/>
        <w:jc w:val="both"/>
        <w:rPr>
          <w:rFonts w:ascii="Arial" w:hAnsi="Arial" w:cs="Arial"/>
        </w:rPr>
      </w:pPr>
    </w:p>
    <w:p w14:paraId="13DEF291" w14:textId="77777777" w:rsidR="00F27210" w:rsidRPr="00DD1A7D" w:rsidRDefault="00772F00" w:rsidP="00E35B1E">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Each GI74 channel shall support asynchronous communications with the following word </w:t>
      </w:r>
      <w:proofErr w:type="gramStart"/>
      <w:r w:rsidR="00F27210" w:rsidRPr="00DD1A7D">
        <w:rPr>
          <w:rFonts w:ascii="Arial" w:hAnsi="Arial" w:cs="Arial"/>
        </w:rPr>
        <w:t>structure:-</w:t>
      </w:r>
      <w:proofErr w:type="gramEnd"/>
    </w:p>
    <w:p w14:paraId="6B0C56E0" w14:textId="77777777" w:rsidR="00F27210" w:rsidRPr="00DD1A7D" w:rsidRDefault="00F27210" w:rsidP="00E35B1E">
      <w:pPr>
        <w:tabs>
          <w:tab w:val="left" w:pos="-1152"/>
          <w:tab w:val="left" w:pos="-720"/>
          <w:tab w:val="left" w:pos="0"/>
          <w:tab w:val="left" w:pos="900"/>
          <w:tab w:val="left" w:pos="1260"/>
          <w:tab w:val="left" w:pos="2160"/>
        </w:tabs>
        <w:ind w:left="709" w:hanging="709"/>
        <w:jc w:val="both"/>
        <w:rPr>
          <w:rFonts w:ascii="Arial" w:hAnsi="Arial" w:cs="Arial"/>
        </w:rPr>
      </w:pPr>
    </w:p>
    <w:p w14:paraId="536DC40A" w14:textId="77777777" w:rsidR="00F27210" w:rsidRPr="00DD1A7D" w:rsidRDefault="00772F00" w:rsidP="00E35B1E">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1 start bit.</w:t>
      </w:r>
    </w:p>
    <w:p w14:paraId="3506866E" w14:textId="77777777" w:rsidR="00F27210" w:rsidRPr="00DD1A7D" w:rsidRDefault="00772F00" w:rsidP="00E35B1E">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16 data bits (bit 0 is the least significant and follows the start bit).</w:t>
      </w:r>
    </w:p>
    <w:p w14:paraId="565FF8C9" w14:textId="77777777" w:rsidR="00F27210" w:rsidRPr="00DD1A7D" w:rsidRDefault="00772F00" w:rsidP="00E35B1E">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5 CRC (parity) bits (these are bits produced by the generator polynomial </w:t>
      </w:r>
    </w:p>
    <w:p w14:paraId="3AD81428" w14:textId="77777777" w:rsidR="00F27210" w:rsidRPr="00DD1A7D" w:rsidRDefault="00772F00" w:rsidP="00E35B1E">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1 + x</w:t>
      </w:r>
      <w:r w:rsidR="00F27210" w:rsidRPr="00DD1A7D">
        <w:rPr>
          <w:rFonts w:ascii="Arial" w:hAnsi="Arial" w:cs="Arial"/>
          <w:vertAlign w:val="superscript"/>
        </w:rPr>
        <w:t>2</w:t>
      </w:r>
      <w:r w:rsidR="00F27210" w:rsidRPr="00DD1A7D">
        <w:rPr>
          <w:rFonts w:ascii="Arial" w:hAnsi="Arial" w:cs="Arial"/>
        </w:rPr>
        <w:t xml:space="preserve"> + x</w:t>
      </w:r>
      <w:proofErr w:type="gramStart"/>
      <w:r w:rsidR="00F27210" w:rsidRPr="00DD1A7D">
        <w:rPr>
          <w:rFonts w:ascii="Arial" w:hAnsi="Arial" w:cs="Arial"/>
          <w:vertAlign w:val="superscript"/>
        </w:rPr>
        <w:t>5</w:t>
      </w:r>
      <w:r w:rsidR="00F27210" w:rsidRPr="00DD1A7D">
        <w:rPr>
          <w:rFonts w:ascii="Arial" w:hAnsi="Arial" w:cs="Arial"/>
        </w:rPr>
        <w:t xml:space="preserve">  +</w:t>
      </w:r>
      <w:proofErr w:type="gramEnd"/>
      <w:r w:rsidR="00F27210" w:rsidRPr="00DD1A7D">
        <w:rPr>
          <w:rFonts w:ascii="Arial" w:hAnsi="Arial" w:cs="Arial"/>
        </w:rPr>
        <w:t xml:space="preserve">  offset 00011 - see Appendix A2).</w:t>
      </w:r>
    </w:p>
    <w:p w14:paraId="0E8A13E8" w14:textId="77777777" w:rsidR="00F27210" w:rsidRPr="00DD1A7D" w:rsidRDefault="00772F00" w:rsidP="00E35B1E">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1 stop bit.</w:t>
      </w:r>
    </w:p>
    <w:p w14:paraId="622A68CC" w14:textId="77777777" w:rsidR="00F27210" w:rsidRPr="00DD1A7D" w:rsidRDefault="00F27210" w:rsidP="00E35B1E">
      <w:pPr>
        <w:tabs>
          <w:tab w:val="left" w:pos="-1152"/>
          <w:tab w:val="left" w:pos="-720"/>
          <w:tab w:val="left" w:pos="0"/>
          <w:tab w:val="left" w:pos="900"/>
          <w:tab w:val="left" w:pos="1260"/>
          <w:tab w:val="left" w:pos="2160"/>
        </w:tabs>
        <w:ind w:left="709" w:hanging="709"/>
        <w:jc w:val="both"/>
        <w:rPr>
          <w:rFonts w:ascii="Arial" w:hAnsi="Arial" w:cs="Arial"/>
        </w:rPr>
      </w:pPr>
    </w:p>
    <w:p w14:paraId="100338D2" w14:textId="77777777" w:rsidR="00F27210" w:rsidRPr="00DD1A7D" w:rsidRDefault="00772F0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Each word received by the interface will conform to the above format and the CRC bits shall be used to check that the received word is valid.  The action to be taken on CRC (parity) failure is described in Section 3.1.4.3.2.  Each word transmitted by the GI74 TCI shall conform to the above format and it shall generate the CRC bits from the 16 data bits. </w:t>
      </w:r>
    </w:p>
    <w:p w14:paraId="66A79A8A"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46E0A08F"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4</w:instrText>
      </w:r>
      <w:r w:rsidRPr="00DD1A7D">
        <w:rPr>
          <w:rFonts w:ascii="Arial" w:hAnsi="Arial" w:cs="Arial"/>
        </w:rPr>
        <w:fldChar w:fldCharType="end">
          <w:numberingChange w:id="9" w:author="Rashpal Gata Aura (ESO)" w:date="2024-03-02T13:31:00Z" w:original="3.1.2.2"/>
        </w:fldChar>
      </w:r>
      <w:r w:rsidRPr="00DD1A7D">
        <w:rPr>
          <w:rFonts w:ascii="Arial" w:hAnsi="Arial" w:cs="Arial"/>
        </w:rPr>
        <w:tab/>
        <w:t>Half Duplex Operation</w:t>
      </w:r>
    </w:p>
    <w:p w14:paraId="327C7487"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6B8F2C11"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GI74 TCI shall provide true half duplex operation on all GI74 communication channels.  This means that when the GI74 TCI is transmitting it is required that the receiver is disabled and when the GI74 TCI is receiving it shall not be possible for it to transmit.  If for any reason, an interrogation arrives while the GI74 TCI is transmitting; the interrogation is required to be ignored.</w:t>
      </w:r>
    </w:p>
    <w:p w14:paraId="6E9A7DE3" w14:textId="77777777" w:rsidR="00F27210" w:rsidRPr="00E35B1E"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37DC5517" w14:textId="77777777" w:rsidR="00F27210" w:rsidRPr="00E35B1E"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r w:rsidRPr="00E35B1E">
        <w:rPr>
          <w:rFonts w:ascii="Arial" w:hAnsi="Arial" w:cs="Arial"/>
          <w:bCs/>
        </w:rPr>
        <w:fldChar w:fldCharType="begin"/>
      </w:r>
      <w:r w:rsidRPr="00E35B1E">
        <w:rPr>
          <w:rFonts w:ascii="Arial" w:hAnsi="Arial" w:cs="Arial"/>
          <w:bCs/>
        </w:rPr>
        <w:instrText>LISTNUM 1 \l 3</w:instrText>
      </w:r>
      <w:r w:rsidRPr="00E35B1E">
        <w:rPr>
          <w:rFonts w:ascii="Arial" w:hAnsi="Arial" w:cs="Arial"/>
          <w:bCs/>
        </w:rPr>
        <w:fldChar w:fldCharType="end">
          <w:numberingChange w:id="10" w:author="Rashpal Gata Aura (ESO)" w:date="2024-03-02T13:31:00Z" w:original="3.1.3"/>
        </w:fldChar>
      </w:r>
      <w:r w:rsidRPr="00E35B1E">
        <w:rPr>
          <w:rFonts w:ascii="Arial" w:hAnsi="Arial" w:cs="Arial"/>
          <w:bCs/>
        </w:rPr>
        <w:tab/>
        <w:t>Network Level</w:t>
      </w:r>
    </w:p>
    <w:p w14:paraId="1AB9354A"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4E3E1ADE"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Each system at the </w:t>
      </w:r>
      <w:proofErr w:type="gramStart"/>
      <w:r w:rsidR="00F27210" w:rsidRPr="00DD1A7D">
        <w:rPr>
          <w:rFonts w:ascii="Arial" w:hAnsi="Arial" w:cs="Arial"/>
        </w:rPr>
        <w:t>Remote Control</w:t>
      </w:r>
      <w:proofErr w:type="gramEnd"/>
      <w:r w:rsidR="00F27210" w:rsidRPr="00DD1A7D">
        <w:rPr>
          <w:rFonts w:ascii="Arial" w:hAnsi="Arial" w:cs="Arial"/>
        </w:rPr>
        <w:t xml:space="preserve"> Point will normally communicate with its GI74 TCI over a main route.  In the case of main route failure, communication will transfer to the alternative route.  Replies shall be made to the </w:t>
      </w:r>
      <w:proofErr w:type="gramStart"/>
      <w:r w:rsidR="00F27210" w:rsidRPr="00DD1A7D">
        <w:rPr>
          <w:rFonts w:ascii="Arial" w:hAnsi="Arial" w:cs="Arial"/>
        </w:rPr>
        <w:t>Remote Control</w:t>
      </w:r>
      <w:proofErr w:type="gramEnd"/>
      <w:r w:rsidR="00F27210" w:rsidRPr="00DD1A7D">
        <w:rPr>
          <w:rFonts w:ascii="Arial" w:hAnsi="Arial" w:cs="Arial"/>
        </w:rPr>
        <w:t xml:space="preserve"> Point along the same route on which the interrogation was received. </w:t>
      </w:r>
    </w:p>
    <w:p w14:paraId="3F999F53"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0382037B" w14:textId="77777777" w:rsidR="00F27210" w:rsidRPr="00E35B1E"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r w:rsidRPr="00E35B1E">
        <w:rPr>
          <w:rFonts w:ascii="Arial" w:hAnsi="Arial" w:cs="Arial"/>
          <w:bCs/>
        </w:rPr>
        <w:fldChar w:fldCharType="begin"/>
      </w:r>
      <w:r w:rsidRPr="00E35B1E">
        <w:rPr>
          <w:rFonts w:ascii="Arial" w:hAnsi="Arial" w:cs="Arial"/>
          <w:bCs/>
        </w:rPr>
        <w:instrText>LISTNUM 1 \l 3</w:instrText>
      </w:r>
      <w:r w:rsidRPr="00E35B1E">
        <w:rPr>
          <w:rFonts w:ascii="Arial" w:hAnsi="Arial" w:cs="Arial"/>
          <w:bCs/>
        </w:rPr>
        <w:fldChar w:fldCharType="end">
          <w:numberingChange w:id="11" w:author="Rashpal Gata Aura (ESO)" w:date="2024-03-02T13:31:00Z" w:original="3.1.4"/>
        </w:fldChar>
      </w:r>
      <w:r w:rsidRPr="00DD1A7D">
        <w:rPr>
          <w:rFonts w:ascii="Arial" w:hAnsi="Arial" w:cs="Arial"/>
          <w:b/>
          <w:bCs/>
        </w:rPr>
        <w:tab/>
      </w:r>
      <w:r w:rsidRPr="00E35B1E">
        <w:rPr>
          <w:rFonts w:ascii="Arial" w:hAnsi="Arial" w:cs="Arial"/>
          <w:bCs/>
        </w:rPr>
        <w:t>Transport Level</w:t>
      </w:r>
    </w:p>
    <w:p w14:paraId="2DCC2E5F"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0D1BBE31"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GI74 protocol is based on the GI74 TCI receiving Interrogation Words or Controls and returning Replies.  The following sections provide a definition of the Interrogation Words and Controls that may be received from each </w:t>
      </w:r>
      <w:proofErr w:type="gramStart"/>
      <w:r w:rsidR="00F27210" w:rsidRPr="00DD1A7D">
        <w:rPr>
          <w:rFonts w:ascii="Arial" w:hAnsi="Arial" w:cs="Arial"/>
        </w:rPr>
        <w:t>Remote Control</w:t>
      </w:r>
      <w:proofErr w:type="gramEnd"/>
      <w:r w:rsidR="00F27210" w:rsidRPr="00DD1A7D">
        <w:rPr>
          <w:rFonts w:ascii="Arial" w:hAnsi="Arial" w:cs="Arial"/>
        </w:rPr>
        <w:t xml:space="preserve"> Point and the Replies that the GI74 TCI is to provide.  The required GI74 message formats are detailed in a series of drawings in Appendix A1.</w:t>
      </w:r>
    </w:p>
    <w:p w14:paraId="7C5C22CE"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75B04433"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4 \s 1</w:instrText>
      </w:r>
      <w:r w:rsidRPr="00DD1A7D">
        <w:rPr>
          <w:rFonts w:ascii="Arial" w:hAnsi="Arial" w:cs="Arial"/>
        </w:rPr>
        <w:fldChar w:fldCharType="end">
          <w:numberingChange w:id="12" w:author="Rashpal Gata Aura (ESO)" w:date="2024-03-02T13:31:00Z" w:original="3.1.4.1"/>
        </w:fldChar>
      </w:r>
      <w:r w:rsidRPr="00DD1A7D">
        <w:rPr>
          <w:rFonts w:ascii="Arial" w:hAnsi="Arial" w:cs="Arial"/>
        </w:rPr>
        <w:tab/>
        <w:t>Interrogation Word Formats and Replies</w:t>
      </w:r>
    </w:p>
    <w:p w14:paraId="0635530A"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46BF5982"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16 data bits within an Interrogation Word (received by the GI74 TCI from a </w:t>
      </w:r>
      <w:proofErr w:type="gramStart"/>
      <w:r w:rsidR="00F27210" w:rsidRPr="00DD1A7D">
        <w:rPr>
          <w:rFonts w:ascii="Arial" w:hAnsi="Arial" w:cs="Arial"/>
        </w:rPr>
        <w:t>Remote Control</w:t>
      </w:r>
      <w:proofErr w:type="gramEnd"/>
      <w:r w:rsidR="00F27210" w:rsidRPr="00DD1A7D">
        <w:rPr>
          <w:rFonts w:ascii="Arial" w:hAnsi="Arial" w:cs="Arial"/>
        </w:rPr>
        <w:t xml:space="preserve"> Point) contain the outstation address and the data address (function, block, and word) of the data required by this particular </w:t>
      </w:r>
      <w:proofErr w:type="gramStart"/>
      <w:r w:rsidR="00F27210" w:rsidRPr="00DD1A7D">
        <w:rPr>
          <w:rFonts w:ascii="Arial" w:hAnsi="Arial" w:cs="Arial"/>
        </w:rPr>
        <w:t>Remote Control</w:t>
      </w:r>
      <w:proofErr w:type="gramEnd"/>
      <w:r w:rsidR="00F27210" w:rsidRPr="00DD1A7D">
        <w:rPr>
          <w:rFonts w:ascii="Arial" w:hAnsi="Arial" w:cs="Arial"/>
        </w:rPr>
        <w:t xml:space="preserve"> Point.  Section 3.2 of this specification describes the GI74 data structure in terms of the data address.</w:t>
      </w:r>
    </w:p>
    <w:p w14:paraId="35D9B6E1"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7C49A9BB" w14:textId="77777777" w:rsidR="00F27210" w:rsidRPr="00DD1A7D" w:rsidRDefault="00772F00" w:rsidP="009241AA">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general allocation of bits in an interrogation word is as follows; (bit 0 is the least significant</w:t>
      </w:r>
      <w:proofErr w:type="gramStart"/>
      <w:r w:rsidR="00F27210" w:rsidRPr="00DD1A7D">
        <w:rPr>
          <w:rFonts w:ascii="Arial" w:hAnsi="Arial" w:cs="Arial"/>
        </w:rPr>
        <w:t>):-</w:t>
      </w:r>
      <w:proofErr w:type="gramEnd"/>
    </w:p>
    <w:p w14:paraId="31015C87" w14:textId="77777777" w:rsidR="00F27210" w:rsidRPr="00DD1A7D" w:rsidRDefault="00F27210" w:rsidP="009241AA">
      <w:pPr>
        <w:keepNext/>
        <w:keepLines/>
        <w:tabs>
          <w:tab w:val="left" w:pos="-1152"/>
          <w:tab w:val="left" w:pos="-720"/>
          <w:tab w:val="left" w:pos="0"/>
          <w:tab w:val="left" w:pos="709"/>
          <w:tab w:val="left" w:pos="1260"/>
          <w:tab w:val="left" w:pos="2160"/>
        </w:tabs>
        <w:ind w:left="709" w:hanging="709"/>
        <w:jc w:val="both"/>
        <w:rPr>
          <w:rFonts w:ascii="Arial" w:hAnsi="Arial" w:cs="Arial"/>
        </w:rPr>
      </w:pPr>
    </w:p>
    <w:p w14:paraId="1C47689C" w14:textId="77777777" w:rsidR="00F27210" w:rsidRPr="00DD1A7D" w:rsidRDefault="00772F00" w:rsidP="009241AA">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Bits 0-7</w:t>
      </w:r>
      <w:r w:rsidR="00F36045">
        <w:rPr>
          <w:rFonts w:ascii="Arial" w:hAnsi="Arial" w:cs="Arial"/>
        </w:rPr>
        <w:t xml:space="preserve">    </w:t>
      </w:r>
      <w:r w:rsidR="00F36045">
        <w:rPr>
          <w:rFonts w:ascii="Arial" w:hAnsi="Arial" w:cs="Arial"/>
        </w:rPr>
        <w:tab/>
      </w:r>
      <w:r w:rsidR="00F27210" w:rsidRPr="00DD1A7D">
        <w:rPr>
          <w:rFonts w:ascii="Arial" w:hAnsi="Arial" w:cs="Arial"/>
        </w:rPr>
        <w:t>These bits form the outstation address (see Section 3.2.1).</w:t>
      </w:r>
    </w:p>
    <w:p w14:paraId="7A84D9AC" w14:textId="77777777" w:rsidR="00F27210" w:rsidRPr="00DD1A7D" w:rsidRDefault="00F27210" w:rsidP="009241AA">
      <w:pPr>
        <w:keepNext/>
        <w:keepLines/>
        <w:tabs>
          <w:tab w:val="left" w:pos="-1152"/>
          <w:tab w:val="left" w:pos="-720"/>
          <w:tab w:val="left" w:pos="0"/>
          <w:tab w:val="left" w:pos="709"/>
          <w:tab w:val="left" w:pos="1260"/>
          <w:tab w:val="left" w:pos="2160"/>
        </w:tabs>
        <w:ind w:left="709" w:hanging="709"/>
        <w:jc w:val="both"/>
        <w:rPr>
          <w:rFonts w:ascii="Arial" w:hAnsi="Arial" w:cs="Arial"/>
        </w:rPr>
      </w:pPr>
    </w:p>
    <w:p w14:paraId="559F93BE" w14:textId="77777777" w:rsidR="00F27210" w:rsidRPr="00DD1A7D" w:rsidRDefault="00772F00" w:rsidP="009241AA">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Bits 5-7</w:t>
      </w:r>
      <w:r w:rsidR="00F36045">
        <w:rPr>
          <w:rFonts w:ascii="Arial" w:hAnsi="Arial" w:cs="Arial"/>
        </w:rPr>
        <w:tab/>
      </w:r>
      <w:r w:rsidR="00F27210" w:rsidRPr="00DD1A7D">
        <w:rPr>
          <w:rFonts w:ascii="Arial" w:hAnsi="Arial" w:cs="Arial"/>
        </w:rPr>
        <w:t xml:space="preserve">These bits overlap the outstation address and form the block address (see Section 3.2.1). </w:t>
      </w:r>
    </w:p>
    <w:p w14:paraId="65F3CE64" w14:textId="77777777" w:rsidR="00F27210" w:rsidRPr="00DD1A7D" w:rsidRDefault="00F27210" w:rsidP="009241AA">
      <w:pPr>
        <w:keepLines/>
        <w:tabs>
          <w:tab w:val="left" w:pos="-1152"/>
          <w:tab w:val="left" w:pos="-720"/>
          <w:tab w:val="left" w:pos="0"/>
          <w:tab w:val="left" w:pos="709"/>
          <w:tab w:val="left" w:pos="1260"/>
          <w:tab w:val="left" w:pos="2160"/>
        </w:tabs>
        <w:ind w:left="709" w:hanging="709"/>
        <w:jc w:val="both"/>
        <w:rPr>
          <w:rFonts w:ascii="Arial" w:hAnsi="Arial" w:cs="Arial"/>
        </w:rPr>
      </w:pPr>
    </w:p>
    <w:p w14:paraId="5541C185" w14:textId="77777777" w:rsidR="00F27210" w:rsidRPr="00DD1A7D" w:rsidRDefault="00772F00" w:rsidP="009241AA">
      <w:pPr>
        <w:tabs>
          <w:tab w:val="left" w:pos="-1152"/>
          <w:tab w:val="left" w:pos="-720"/>
          <w:tab w:val="left" w:pos="0"/>
          <w:tab w:val="left" w:pos="709"/>
          <w:tab w:val="left" w:pos="851"/>
          <w:tab w:val="left" w:pos="1260"/>
        </w:tabs>
        <w:ind w:left="2127" w:hanging="2127"/>
        <w:jc w:val="both"/>
        <w:rPr>
          <w:rFonts w:ascii="Arial" w:hAnsi="Arial" w:cs="Arial"/>
        </w:rPr>
      </w:pPr>
      <w:r w:rsidRPr="00DD1A7D">
        <w:rPr>
          <w:rFonts w:ascii="Arial" w:hAnsi="Arial" w:cs="Arial"/>
        </w:rPr>
        <w:tab/>
      </w:r>
      <w:r w:rsidR="00F27210" w:rsidRPr="00DD1A7D">
        <w:rPr>
          <w:rFonts w:ascii="Arial" w:hAnsi="Arial" w:cs="Arial"/>
        </w:rPr>
        <w:t>Bits 8-10</w:t>
      </w:r>
      <w:r w:rsidR="00F27210" w:rsidRPr="00DD1A7D">
        <w:rPr>
          <w:rFonts w:ascii="Arial" w:hAnsi="Arial" w:cs="Arial"/>
        </w:rPr>
        <w:tab/>
        <w:t xml:space="preserve">These bits form the word address, allowing up to 7 words to be addressed by the </w:t>
      </w:r>
      <w:proofErr w:type="gramStart"/>
      <w:r w:rsidR="00F27210" w:rsidRPr="00DD1A7D">
        <w:rPr>
          <w:rFonts w:ascii="Arial" w:hAnsi="Arial" w:cs="Arial"/>
        </w:rPr>
        <w:t>Remote Control</w:t>
      </w:r>
      <w:proofErr w:type="gramEnd"/>
      <w:r w:rsidR="00F27210" w:rsidRPr="00DD1A7D">
        <w:rPr>
          <w:rFonts w:ascii="Arial" w:hAnsi="Arial" w:cs="Arial"/>
        </w:rPr>
        <w:t xml:space="preserve"> Point (words 1-7; word 0 is used for block interrogations - see Section 3.1.4.1.1 and 3.1.4.1.2). </w:t>
      </w:r>
    </w:p>
    <w:p w14:paraId="56A9FA6F" w14:textId="77777777" w:rsidR="00F27210" w:rsidRPr="00DD1A7D" w:rsidRDefault="00F27210" w:rsidP="009241AA">
      <w:pPr>
        <w:tabs>
          <w:tab w:val="left" w:pos="-1152"/>
          <w:tab w:val="left" w:pos="-720"/>
          <w:tab w:val="left" w:pos="0"/>
          <w:tab w:val="left" w:pos="709"/>
          <w:tab w:val="left" w:pos="851"/>
          <w:tab w:val="left" w:pos="1260"/>
        </w:tabs>
        <w:ind w:left="709" w:hanging="2127"/>
        <w:jc w:val="both"/>
        <w:rPr>
          <w:rFonts w:ascii="Arial" w:hAnsi="Arial" w:cs="Arial"/>
        </w:rPr>
      </w:pPr>
    </w:p>
    <w:p w14:paraId="51F95C79" w14:textId="77777777" w:rsidR="00F27210" w:rsidRPr="00DD1A7D" w:rsidRDefault="00772F00" w:rsidP="009241AA">
      <w:pPr>
        <w:tabs>
          <w:tab w:val="left" w:pos="-1152"/>
          <w:tab w:val="left" w:pos="-720"/>
          <w:tab w:val="left" w:pos="0"/>
          <w:tab w:val="left" w:pos="709"/>
          <w:tab w:val="left" w:pos="851"/>
          <w:tab w:val="left" w:pos="1260"/>
        </w:tabs>
        <w:ind w:left="2127" w:hanging="2127"/>
        <w:jc w:val="both"/>
        <w:rPr>
          <w:rFonts w:ascii="Arial" w:hAnsi="Arial" w:cs="Arial"/>
        </w:rPr>
      </w:pPr>
      <w:r w:rsidRPr="00DD1A7D">
        <w:rPr>
          <w:rFonts w:ascii="Arial" w:hAnsi="Arial" w:cs="Arial"/>
        </w:rPr>
        <w:tab/>
      </w:r>
      <w:r w:rsidR="00F27210" w:rsidRPr="00DD1A7D">
        <w:rPr>
          <w:rFonts w:ascii="Arial" w:hAnsi="Arial" w:cs="Arial"/>
        </w:rPr>
        <w:t>Bits 11-14</w:t>
      </w:r>
      <w:r w:rsidR="00F27210" w:rsidRPr="00DD1A7D">
        <w:rPr>
          <w:rFonts w:ascii="Arial" w:hAnsi="Arial" w:cs="Arial"/>
        </w:rPr>
        <w:tab/>
        <w:t xml:space="preserve">These bits form the function address, allowing up to 16 functions to be addressed by the Control Point (functions 0-15).  </w:t>
      </w:r>
    </w:p>
    <w:p w14:paraId="665D7A3A" w14:textId="77777777" w:rsidR="00F27210" w:rsidRPr="00DD1A7D" w:rsidRDefault="00F27210" w:rsidP="009241AA">
      <w:pPr>
        <w:tabs>
          <w:tab w:val="left" w:pos="-1152"/>
          <w:tab w:val="left" w:pos="-720"/>
          <w:tab w:val="left" w:pos="0"/>
          <w:tab w:val="left" w:pos="709"/>
          <w:tab w:val="left" w:pos="851"/>
          <w:tab w:val="left" w:pos="1260"/>
        </w:tabs>
        <w:ind w:left="709" w:hanging="709"/>
        <w:jc w:val="both"/>
        <w:rPr>
          <w:rFonts w:ascii="Arial" w:hAnsi="Arial" w:cs="Arial"/>
        </w:rPr>
      </w:pPr>
    </w:p>
    <w:p w14:paraId="2B26EEF8" w14:textId="77777777" w:rsidR="00F27210" w:rsidRPr="00DD1A7D" w:rsidRDefault="00772F00" w:rsidP="009241AA">
      <w:pPr>
        <w:tabs>
          <w:tab w:val="left" w:pos="-1152"/>
          <w:tab w:val="left" w:pos="-720"/>
          <w:tab w:val="left" w:pos="0"/>
          <w:tab w:val="left" w:pos="709"/>
          <w:tab w:val="left" w:pos="851"/>
          <w:tab w:val="left" w:pos="1260"/>
        </w:tabs>
        <w:ind w:left="709" w:hanging="709"/>
        <w:jc w:val="both"/>
        <w:rPr>
          <w:rFonts w:ascii="Arial" w:hAnsi="Arial" w:cs="Arial"/>
        </w:rPr>
      </w:pPr>
      <w:r w:rsidRPr="00DD1A7D">
        <w:rPr>
          <w:rFonts w:ascii="Arial" w:hAnsi="Arial" w:cs="Arial"/>
        </w:rPr>
        <w:tab/>
      </w:r>
      <w:r w:rsidR="00F27210" w:rsidRPr="00DD1A7D">
        <w:rPr>
          <w:rFonts w:ascii="Arial" w:hAnsi="Arial" w:cs="Arial"/>
        </w:rPr>
        <w:t>Bit 15</w:t>
      </w:r>
      <w:r w:rsidR="00F27210" w:rsidRPr="00DD1A7D">
        <w:rPr>
          <w:rFonts w:ascii="Arial" w:hAnsi="Arial" w:cs="Arial"/>
        </w:rPr>
        <w:tab/>
      </w:r>
      <w:r w:rsidR="00F27210" w:rsidRPr="00DD1A7D">
        <w:rPr>
          <w:rFonts w:ascii="Arial" w:hAnsi="Arial" w:cs="Arial"/>
        </w:rPr>
        <w:tab/>
      </w:r>
      <w:r w:rsidR="00F36045">
        <w:rPr>
          <w:rFonts w:ascii="Arial" w:hAnsi="Arial" w:cs="Arial"/>
        </w:rPr>
        <w:tab/>
      </w:r>
      <w:r w:rsidR="00F27210" w:rsidRPr="00DD1A7D">
        <w:rPr>
          <w:rFonts w:ascii="Arial" w:hAnsi="Arial" w:cs="Arial"/>
        </w:rPr>
        <w:t>This bit is the Reset Bit (see Section 3.1.4.4).</w:t>
      </w:r>
    </w:p>
    <w:p w14:paraId="0FAA6927"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1790B478" w14:textId="77777777" w:rsidR="00F27210" w:rsidRPr="00DD1A7D" w:rsidRDefault="00772F00"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Reply from the GI74 TCI to the Interrogation Word shall consist of a block of up to eight words. The Checkback Word shall be the first word of the Reply.  The Change Bit is bit 15 of the Checkback Word and shall be used to indicate to the </w:t>
      </w:r>
      <w:proofErr w:type="gramStart"/>
      <w:r w:rsidR="00F27210" w:rsidRPr="00DD1A7D">
        <w:rPr>
          <w:rFonts w:ascii="Arial" w:hAnsi="Arial" w:cs="Arial"/>
        </w:rPr>
        <w:t>Remote Control</w:t>
      </w:r>
      <w:proofErr w:type="gramEnd"/>
      <w:r w:rsidR="00F27210" w:rsidRPr="00DD1A7D">
        <w:rPr>
          <w:rFonts w:ascii="Arial" w:hAnsi="Arial" w:cs="Arial"/>
        </w:rPr>
        <w:t xml:space="preserve"> Point that a change of status has occurred. (See Section 3.1.4.4).  </w:t>
      </w:r>
      <w:proofErr w:type="gramStart"/>
      <w:r w:rsidR="00F27210" w:rsidRPr="00DD1A7D">
        <w:rPr>
          <w:rFonts w:ascii="Arial" w:hAnsi="Arial" w:cs="Arial"/>
        </w:rPr>
        <w:t>A number of</w:t>
      </w:r>
      <w:proofErr w:type="gramEnd"/>
      <w:r w:rsidR="00F27210" w:rsidRPr="00DD1A7D">
        <w:rPr>
          <w:rFonts w:ascii="Arial" w:hAnsi="Arial" w:cs="Arial"/>
        </w:rPr>
        <w:t xml:space="preserve"> Data Words shall follow the Checkback Word, the number being dependent on the type of interrogation (block interrogation, word interrogation or special request interrogation) and the format being dependent on the data type. </w:t>
      </w:r>
    </w:p>
    <w:p w14:paraId="25681505"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24FB27DA"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13" w:author="Rashpal Gata Aura (ESO)" w:date="2024-03-02T13:31:00Z" w:original="3.1.4.1.1"/>
        </w:fldChar>
      </w:r>
      <w:r w:rsidRPr="00DD1A7D">
        <w:rPr>
          <w:rFonts w:ascii="Arial" w:hAnsi="Arial" w:cs="Arial"/>
        </w:rPr>
        <w:tab/>
        <w:t>Block Interrogation and Reply</w:t>
      </w:r>
    </w:p>
    <w:p w14:paraId="5234912A"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45B1D039"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When the </w:t>
      </w:r>
      <w:proofErr w:type="gramStart"/>
      <w:r w:rsidR="00F27210" w:rsidRPr="00DD1A7D">
        <w:rPr>
          <w:rFonts w:ascii="Arial" w:hAnsi="Arial" w:cs="Arial"/>
        </w:rPr>
        <w:t>Remote Control</w:t>
      </w:r>
      <w:proofErr w:type="gramEnd"/>
      <w:r w:rsidR="00F27210" w:rsidRPr="00DD1A7D">
        <w:rPr>
          <w:rFonts w:ascii="Arial" w:hAnsi="Arial" w:cs="Arial"/>
        </w:rPr>
        <w:t xml:space="preserve"> Point requires the GI74 TCI to return a block of Data Words the Interrogation Word consists of the outstation, block and function addresses with the word address set to zero. </w:t>
      </w:r>
    </w:p>
    <w:p w14:paraId="518DFDFC"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4F55A03C"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Reply from the GI74 TCI shall consist of a Checkback Word and up to 7 Data Words.  Bits 0-7 and bits 11-14 of the Checkback Word shall be identical to the Interrogation Word and bits 8-10 shall contain the word number of the lowest allocated data word in the block. </w:t>
      </w:r>
      <w:proofErr w:type="spellStart"/>
      <w:r w:rsidR="00F27210" w:rsidRPr="00DD1A7D">
        <w:rPr>
          <w:rFonts w:ascii="Arial" w:hAnsi="Arial" w:cs="Arial"/>
        </w:rPr>
        <w:t>Bit</w:t>
      </w:r>
      <w:proofErr w:type="spellEnd"/>
      <w:r w:rsidR="00F27210" w:rsidRPr="00DD1A7D">
        <w:rPr>
          <w:rFonts w:ascii="Arial" w:hAnsi="Arial" w:cs="Arial"/>
        </w:rPr>
        <w:t xml:space="preserve"> 15 is the change bit.</w:t>
      </w:r>
    </w:p>
    <w:p w14:paraId="22F10905"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13F3DBE3"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E.g. If word 4 is the lowest word, then bits 8-10 of the Checkback Word shall contain the binary code 100 (i.e. word 4).  Since words are always allocated from word 7 downwards the Checkback Word shall be followed by Data Words 4, 5, 6, and 7.</w:t>
      </w:r>
    </w:p>
    <w:p w14:paraId="0D47497E"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02DB18D4" w14:textId="77777777" w:rsidR="00F27210"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14" w:author="Rashpal Gata Aura (ESO)" w:date="2024-03-02T13:31:00Z" w:original="3.1.4.1.2"/>
        </w:fldChar>
      </w:r>
      <w:r w:rsidRPr="00DD1A7D">
        <w:rPr>
          <w:rFonts w:ascii="Arial" w:hAnsi="Arial" w:cs="Arial"/>
        </w:rPr>
        <w:tab/>
        <w:t>Word Interrogation and Reply</w:t>
      </w:r>
    </w:p>
    <w:p w14:paraId="2A543D61" w14:textId="77777777" w:rsidR="00F36045" w:rsidRPr="00DD1A7D" w:rsidRDefault="00F36045" w:rsidP="009241AA">
      <w:pPr>
        <w:tabs>
          <w:tab w:val="left" w:pos="-1152"/>
          <w:tab w:val="left" w:pos="-720"/>
          <w:tab w:val="left" w:pos="0"/>
          <w:tab w:val="left" w:pos="709"/>
          <w:tab w:val="left" w:pos="1260"/>
          <w:tab w:val="left" w:pos="2160"/>
        </w:tabs>
        <w:ind w:left="709" w:hanging="709"/>
        <w:jc w:val="both"/>
        <w:rPr>
          <w:rFonts w:ascii="Arial" w:hAnsi="Arial" w:cs="Arial"/>
        </w:rPr>
      </w:pPr>
    </w:p>
    <w:p w14:paraId="7CC38D33"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When the </w:t>
      </w:r>
      <w:proofErr w:type="gramStart"/>
      <w:r w:rsidR="00F27210" w:rsidRPr="00DD1A7D">
        <w:rPr>
          <w:rFonts w:ascii="Arial" w:hAnsi="Arial" w:cs="Arial"/>
        </w:rPr>
        <w:t>Remote Control</w:t>
      </w:r>
      <w:proofErr w:type="gramEnd"/>
      <w:r w:rsidR="00F27210" w:rsidRPr="00DD1A7D">
        <w:rPr>
          <w:rFonts w:ascii="Arial" w:hAnsi="Arial" w:cs="Arial"/>
        </w:rPr>
        <w:t xml:space="preserve"> Point requires the GI74 TCI to return a single Data Word, the Interrogation Word consists of the outstation, block and function addresses with the word address set to the data word required.</w:t>
      </w:r>
    </w:p>
    <w:p w14:paraId="750CE1FF"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0A46F93D"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Reply from the GI74 TCI shall consist of a Checkback Word and the single Data Word requested. In this case the Checkback Word shall be identical to the Interrogation Word, except perhaps for the Change Bit.</w:t>
      </w:r>
    </w:p>
    <w:p w14:paraId="5FD4478A"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6DC963AE" w14:textId="77777777" w:rsidR="00F27210"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15" w:author="Rashpal Gata Aura (ESO)" w:date="2024-03-02T13:31:00Z" w:original="3.1.4.1.3"/>
        </w:fldChar>
      </w:r>
      <w:r w:rsidRPr="00DD1A7D">
        <w:rPr>
          <w:rFonts w:ascii="Arial" w:hAnsi="Arial" w:cs="Arial"/>
        </w:rPr>
        <w:tab/>
        <w:t>Special Request Interrogations and Replies</w:t>
      </w:r>
    </w:p>
    <w:p w14:paraId="6201EF4A" w14:textId="77777777" w:rsidR="00531C9E" w:rsidRPr="00DD1A7D" w:rsidRDefault="00531C9E" w:rsidP="009241AA">
      <w:pPr>
        <w:tabs>
          <w:tab w:val="left" w:pos="-1152"/>
          <w:tab w:val="left" w:pos="-720"/>
          <w:tab w:val="left" w:pos="0"/>
          <w:tab w:val="left" w:pos="709"/>
          <w:tab w:val="left" w:pos="1260"/>
          <w:tab w:val="left" w:pos="2160"/>
        </w:tabs>
        <w:ind w:left="709" w:hanging="709"/>
        <w:jc w:val="both"/>
        <w:rPr>
          <w:rFonts w:ascii="Arial" w:hAnsi="Arial" w:cs="Arial"/>
        </w:rPr>
      </w:pPr>
    </w:p>
    <w:p w14:paraId="7F45C511"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Special Request Interrogation function and block are defined at data set up time (see Section 3.2.3.1).  The GI74 TCI shall be capable of processing the following special </w:t>
      </w:r>
      <w:proofErr w:type="gramStart"/>
      <w:r w:rsidR="00F27210" w:rsidRPr="00DD1A7D">
        <w:rPr>
          <w:rFonts w:ascii="Arial" w:hAnsi="Arial" w:cs="Arial"/>
        </w:rPr>
        <w:t>requests:-</w:t>
      </w:r>
      <w:proofErr w:type="gramEnd"/>
    </w:p>
    <w:p w14:paraId="32A61F8D" w14:textId="77777777" w:rsidR="00772F0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p>
    <w:p w14:paraId="2A154029" w14:textId="77777777" w:rsidR="00772F00" w:rsidRPr="00DD1A7D" w:rsidRDefault="00772F00"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0C4B39DE" w14:textId="77777777" w:rsidR="00772F00" w:rsidRDefault="00772F00"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3CF7AC60" w14:textId="77777777" w:rsidR="00455772" w:rsidRDefault="00455772"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049CB798" w14:textId="77777777" w:rsidR="00455772" w:rsidRDefault="00455772"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0B3BF819" w14:textId="77777777" w:rsidR="00455772" w:rsidRPr="00DD1A7D" w:rsidRDefault="00455772"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16A97B33" w14:textId="77777777" w:rsidR="00F27210" w:rsidRPr="00DD1A7D" w:rsidRDefault="00F27210"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7EE81C21" w14:textId="77777777" w:rsidR="00F27210" w:rsidRPr="00DD1A7D" w:rsidRDefault="00F27210"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6</w:instrText>
      </w:r>
      <w:r w:rsidRPr="00DD1A7D">
        <w:rPr>
          <w:rFonts w:ascii="Arial" w:hAnsi="Arial" w:cs="Arial"/>
        </w:rPr>
        <w:fldChar w:fldCharType="end">
          <w:numberingChange w:id="16" w:author="Rashpal Gata Aura (ESO)" w:date="2024-03-02T13:31:00Z" w:original="3.1.4.1.3.1"/>
        </w:fldChar>
      </w:r>
      <w:r w:rsidR="00772F00" w:rsidRPr="00DD1A7D">
        <w:rPr>
          <w:rFonts w:ascii="Arial" w:hAnsi="Arial" w:cs="Arial"/>
        </w:rPr>
        <w:tab/>
      </w:r>
      <w:r w:rsidRPr="00DD1A7D">
        <w:rPr>
          <w:rFonts w:ascii="Arial" w:hAnsi="Arial" w:cs="Arial"/>
        </w:rPr>
        <w:t>Send Changes</w:t>
      </w:r>
    </w:p>
    <w:p w14:paraId="298C1E91" w14:textId="77777777" w:rsidR="00F27210" w:rsidRPr="00DD1A7D" w:rsidRDefault="00F27210"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7F7D6ED3" w14:textId="77777777" w:rsidR="00F27210" w:rsidRPr="00DD1A7D" w:rsidRDefault="00772F00"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This consists of a </w:t>
      </w:r>
      <w:proofErr w:type="gramStart"/>
      <w:r w:rsidR="00F27210" w:rsidRPr="00DD1A7D">
        <w:rPr>
          <w:rFonts w:ascii="Arial" w:hAnsi="Arial" w:cs="Arial"/>
        </w:rPr>
        <w:t>16 bit</w:t>
      </w:r>
      <w:proofErr w:type="gramEnd"/>
      <w:r w:rsidR="00F27210" w:rsidRPr="00DD1A7D">
        <w:rPr>
          <w:rFonts w:ascii="Arial" w:hAnsi="Arial" w:cs="Arial"/>
        </w:rPr>
        <w:t xml:space="preserve"> word received by the GI74 TCI from the </w:t>
      </w:r>
      <w:proofErr w:type="gramStart"/>
      <w:r w:rsidR="00F27210" w:rsidRPr="00DD1A7D">
        <w:rPr>
          <w:rFonts w:ascii="Arial" w:hAnsi="Arial" w:cs="Arial"/>
        </w:rPr>
        <w:t>Remote Control</w:t>
      </w:r>
      <w:proofErr w:type="gramEnd"/>
      <w:r w:rsidR="00F27210" w:rsidRPr="00DD1A7D">
        <w:rPr>
          <w:rFonts w:ascii="Arial" w:hAnsi="Arial" w:cs="Arial"/>
        </w:rPr>
        <w:t xml:space="preserve"> Point.  The allocation of bits is as follows; (bit 0 is the least significant</w:t>
      </w:r>
      <w:proofErr w:type="gramStart"/>
      <w:r w:rsidR="00F27210" w:rsidRPr="00DD1A7D">
        <w:rPr>
          <w:rFonts w:ascii="Arial" w:hAnsi="Arial" w:cs="Arial"/>
        </w:rPr>
        <w:t>):-</w:t>
      </w:r>
      <w:proofErr w:type="gramEnd"/>
    </w:p>
    <w:p w14:paraId="0A117FCE" w14:textId="77777777" w:rsidR="00F27210" w:rsidRPr="00DD1A7D" w:rsidRDefault="00F27210"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5C60ABB8" w14:textId="77777777" w:rsidR="00F27210" w:rsidRPr="00DD1A7D" w:rsidRDefault="00772F00" w:rsidP="009241AA">
      <w:pPr>
        <w:keepNext/>
        <w:keepLines/>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Bits 0-7</w:t>
      </w:r>
      <w:r w:rsidR="00F27210" w:rsidRPr="00DD1A7D">
        <w:rPr>
          <w:rFonts w:ascii="Arial" w:hAnsi="Arial" w:cs="Arial"/>
        </w:rPr>
        <w:tab/>
        <w:t>Outstation address as for an Interrogation Word.</w:t>
      </w:r>
    </w:p>
    <w:p w14:paraId="03A8A04B" w14:textId="77777777" w:rsidR="00F27210" w:rsidRPr="00DD1A7D" w:rsidRDefault="00F27210" w:rsidP="009241AA">
      <w:pPr>
        <w:keepNext/>
        <w:keepLines/>
        <w:tabs>
          <w:tab w:val="left" w:pos="-1152"/>
          <w:tab w:val="left" w:pos="-720"/>
          <w:tab w:val="left" w:pos="0"/>
          <w:tab w:val="left" w:pos="709"/>
          <w:tab w:val="left" w:pos="900"/>
          <w:tab w:val="left" w:pos="1260"/>
          <w:tab w:val="left" w:pos="2160"/>
        </w:tabs>
        <w:ind w:left="709" w:hanging="709"/>
        <w:jc w:val="both"/>
        <w:rPr>
          <w:rFonts w:ascii="Arial" w:hAnsi="Arial" w:cs="Arial"/>
        </w:rPr>
      </w:pPr>
    </w:p>
    <w:p w14:paraId="771A06AE" w14:textId="77777777" w:rsidR="00F27210" w:rsidRPr="00DD1A7D" w:rsidRDefault="00772F00" w:rsidP="009241AA">
      <w:pPr>
        <w:keepNext/>
        <w:keepLines/>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Bits 5-7</w:t>
      </w:r>
      <w:r w:rsidR="00F27210" w:rsidRPr="00DD1A7D">
        <w:rPr>
          <w:rFonts w:ascii="Arial" w:hAnsi="Arial" w:cs="Arial"/>
        </w:rPr>
        <w:tab/>
        <w:t>These bits form the block address allocated at data set up time.</w:t>
      </w:r>
    </w:p>
    <w:p w14:paraId="3C7F2C36" w14:textId="77777777" w:rsidR="00F27210" w:rsidRPr="00DD1A7D" w:rsidRDefault="00F27210" w:rsidP="009241AA">
      <w:pPr>
        <w:keepNext/>
        <w:keepLines/>
        <w:tabs>
          <w:tab w:val="left" w:pos="-1152"/>
          <w:tab w:val="left" w:pos="-720"/>
          <w:tab w:val="left" w:pos="0"/>
          <w:tab w:val="left" w:pos="709"/>
          <w:tab w:val="left" w:pos="900"/>
          <w:tab w:val="left" w:pos="1260"/>
          <w:tab w:val="left" w:pos="2160"/>
        </w:tabs>
        <w:ind w:left="709" w:hanging="709"/>
        <w:jc w:val="both"/>
        <w:rPr>
          <w:rFonts w:ascii="Arial" w:hAnsi="Arial" w:cs="Arial"/>
        </w:rPr>
      </w:pPr>
    </w:p>
    <w:p w14:paraId="75CFD5C7" w14:textId="77777777" w:rsidR="00F27210" w:rsidRPr="00DD1A7D" w:rsidRDefault="00772F00" w:rsidP="009241AA">
      <w:pPr>
        <w:keepLines/>
        <w:tabs>
          <w:tab w:val="left" w:pos="-1152"/>
          <w:tab w:val="left" w:pos="-720"/>
          <w:tab w:val="left" w:pos="0"/>
          <w:tab w:val="left" w:pos="709"/>
          <w:tab w:val="left" w:pos="900"/>
          <w:tab w:val="left" w:pos="1260"/>
          <w:tab w:val="left" w:pos="2160"/>
        </w:tabs>
        <w:ind w:left="2160" w:hanging="2160"/>
        <w:jc w:val="both"/>
        <w:rPr>
          <w:rFonts w:ascii="Arial" w:hAnsi="Arial" w:cs="Arial"/>
        </w:rPr>
      </w:pPr>
      <w:r w:rsidRPr="00DD1A7D">
        <w:rPr>
          <w:rFonts w:ascii="Arial" w:hAnsi="Arial" w:cs="Arial"/>
        </w:rPr>
        <w:tab/>
      </w:r>
      <w:r w:rsidR="00F27210" w:rsidRPr="00DD1A7D">
        <w:rPr>
          <w:rFonts w:ascii="Arial" w:hAnsi="Arial" w:cs="Arial"/>
        </w:rPr>
        <w:t>Bits 8-10</w:t>
      </w:r>
      <w:r w:rsidR="00F27210" w:rsidRPr="00DD1A7D">
        <w:rPr>
          <w:rFonts w:ascii="Arial" w:hAnsi="Arial" w:cs="Arial"/>
        </w:rPr>
        <w:tab/>
        <w:t>These bits form the word address.  For the Send Changes</w:t>
      </w:r>
      <w:r w:rsidR="009241AA">
        <w:rPr>
          <w:rFonts w:ascii="Arial" w:hAnsi="Arial" w:cs="Arial"/>
        </w:rPr>
        <w:t xml:space="preserve"> </w:t>
      </w:r>
      <w:r w:rsidR="00F27210" w:rsidRPr="00DD1A7D">
        <w:rPr>
          <w:rFonts w:ascii="Arial" w:hAnsi="Arial" w:cs="Arial"/>
        </w:rPr>
        <w:t>Interrogation these bits will be 001 (i.e. word 1).</w:t>
      </w:r>
    </w:p>
    <w:p w14:paraId="41491C0B"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2CC5A970"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Bits 11-14</w:t>
      </w:r>
      <w:r w:rsidR="009241AA">
        <w:rPr>
          <w:rFonts w:ascii="Arial" w:hAnsi="Arial" w:cs="Arial"/>
        </w:rPr>
        <w:tab/>
      </w:r>
      <w:r w:rsidR="00F27210" w:rsidRPr="00DD1A7D">
        <w:rPr>
          <w:rFonts w:ascii="Arial" w:hAnsi="Arial" w:cs="Arial"/>
        </w:rPr>
        <w:t>These bits form the function address allocated at data set up time.</w:t>
      </w:r>
    </w:p>
    <w:p w14:paraId="3602068E"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06C23966"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Bit 15</w:t>
      </w:r>
      <w:r w:rsidR="00F27210" w:rsidRPr="00DD1A7D">
        <w:rPr>
          <w:rFonts w:ascii="Arial" w:hAnsi="Arial" w:cs="Arial"/>
        </w:rPr>
        <w:tab/>
      </w:r>
      <w:r w:rsidR="00F27210" w:rsidRPr="00DD1A7D">
        <w:rPr>
          <w:rFonts w:ascii="Arial" w:hAnsi="Arial" w:cs="Arial"/>
        </w:rPr>
        <w:tab/>
        <w:t>This bit is the Reset Bit.</w:t>
      </w:r>
    </w:p>
    <w:p w14:paraId="6420C04A"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577DC69A"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Send Changes Interrogation is used as part of the Send Changes Mechanism.  The Send Changes Mechanism is described in Section 3.1.4.4 where the operation of the Change Bit and Reset Bit are </w:t>
      </w:r>
      <w:proofErr w:type="gramStart"/>
      <w:r w:rsidR="00F27210" w:rsidRPr="00DD1A7D">
        <w:rPr>
          <w:rFonts w:ascii="Arial" w:hAnsi="Arial" w:cs="Arial"/>
        </w:rPr>
        <w:t>described</w:t>
      </w:r>
      <w:proofErr w:type="gramEnd"/>
      <w:r w:rsidR="00F27210" w:rsidRPr="00DD1A7D">
        <w:rPr>
          <w:rFonts w:ascii="Arial" w:hAnsi="Arial" w:cs="Arial"/>
        </w:rPr>
        <w:t xml:space="preserve"> and the requirements of the Change Queue are defined. </w:t>
      </w:r>
    </w:p>
    <w:p w14:paraId="0F38D51E" w14:textId="77777777" w:rsidR="00F27210" w:rsidRPr="00DD1A7D" w:rsidRDefault="00F27210" w:rsidP="009241AA">
      <w:pPr>
        <w:tabs>
          <w:tab w:val="left" w:pos="-1152"/>
          <w:tab w:val="left" w:pos="-720"/>
          <w:tab w:val="left" w:pos="0"/>
          <w:tab w:val="left" w:pos="1260"/>
          <w:tab w:val="left" w:pos="2160"/>
        </w:tabs>
        <w:ind w:left="709" w:hanging="709"/>
        <w:jc w:val="both"/>
        <w:rPr>
          <w:rFonts w:ascii="Arial" w:hAnsi="Arial" w:cs="Arial"/>
        </w:rPr>
      </w:pPr>
    </w:p>
    <w:p w14:paraId="1254AB34"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6</w:instrText>
      </w:r>
      <w:r w:rsidRPr="00DD1A7D">
        <w:rPr>
          <w:rFonts w:ascii="Arial" w:hAnsi="Arial" w:cs="Arial"/>
        </w:rPr>
        <w:fldChar w:fldCharType="end">
          <w:numberingChange w:id="17" w:author="Rashpal Gata Aura (ESO)" w:date="2024-03-02T13:31:00Z" w:original="3.1.4.1.3.2"/>
        </w:fldChar>
      </w:r>
      <w:r w:rsidRPr="00DD1A7D">
        <w:rPr>
          <w:rFonts w:ascii="Arial" w:hAnsi="Arial" w:cs="Arial"/>
        </w:rPr>
        <w:tab/>
        <w:t>Multiword Cleardown (MWC) and Reply</w:t>
      </w:r>
    </w:p>
    <w:p w14:paraId="5538B26C"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7B21AC7A" w14:textId="77777777" w:rsidR="00F27210" w:rsidRPr="00DD1A7D" w:rsidRDefault="00772F0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This consists of a </w:t>
      </w:r>
      <w:proofErr w:type="gramStart"/>
      <w:r w:rsidR="00F27210" w:rsidRPr="00DD1A7D">
        <w:rPr>
          <w:rFonts w:ascii="Arial" w:hAnsi="Arial" w:cs="Arial"/>
        </w:rPr>
        <w:t>16 bit</w:t>
      </w:r>
      <w:proofErr w:type="gramEnd"/>
      <w:r w:rsidR="00F27210" w:rsidRPr="00DD1A7D">
        <w:rPr>
          <w:rFonts w:ascii="Arial" w:hAnsi="Arial" w:cs="Arial"/>
        </w:rPr>
        <w:t xml:space="preserve"> word received by the GI74 TCI from the </w:t>
      </w:r>
      <w:proofErr w:type="gramStart"/>
      <w:r w:rsidR="00F27210" w:rsidRPr="00DD1A7D">
        <w:rPr>
          <w:rFonts w:ascii="Arial" w:hAnsi="Arial" w:cs="Arial"/>
        </w:rPr>
        <w:t>Remote Control</w:t>
      </w:r>
      <w:proofErr w:type="gramEnd"/>
      <w:r w:rsidR="00F27210" w:rsidRPr="00DD1A7D">
        <w:rPr>
          <w:rFonts w:ascii="Arial" w:hAnsi="Arial" w:cs="Arial"/>
        </w:rPr>
        <w:t xml:space="preserve"> Point.  The allocation of bits is as follows; (bit 0 is the least significant</w:t>
      </w:r>
      <w:proofErr w:type="gramStart"/>
      <w:r w:rsidR="00F27210" w:rsidRPr="00DD1A7D">
        <w:rPr>
          <w:rFonts w:ascii="Arial" w:hAnsi="Arial" w:cs="Arial"/>
        </w:rPr>
        <w:t>):-</w:t>
      </w:r>
      <w:proofErr w:type="gramEnd"/>
    </w:p>
    <w:p w14:paraId="55E2BCF4"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7677C78F" w14:textId="77777777" w:rsidR="00F27210" w:rsidRPr="00DD1A7D" w:rsidRDefault="00772F0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Bits 0-7</w:t>
      </w:r>
      <w:r w:rsidR="00F27210" w:rsidRPr="00DD1A7D">
        <w:rPr>
          <w:rFonts w:ascii="Arial" w:hAnsi="Arial" w:cs="Arial"/>
        </w:rPr>
        <w:tab/>
        <w:t>Outstation address as for an Interrogation Word.</w:t>
      </w:r>
    </w:p>
    <w:p w14:paraId="6C2FC0DE"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7F06F1AA"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Bits 5-7</w:t>
      </w:r>
      <w:r w:rsidR="00F27210" w:rsidRPr="00DD1A7D">
        <w:rPr>
          <w:rFonts w:ascii="Arial" w:hAnsi="Arial" w:cs="Arial"/>
        </w:rPr>
        <w:tab/>
        <w:t>These bits form the block address allocated at data set up time.</w:t>
      </w:r>
    </w:p>
    <w:p w14:paraId="4872120D"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5B2B49F9" w14:textId="77777777" w:rsidR="00F27210" w:rsidRPr="00DD1A7D" w:rsidRDefault="00772F00" w:rsidP="009241AA">
      <w:pPr>
        <w:tabs>
          <w:tab w:val="left" w:pos="-1152"/>
          <w:tab w:val="left" w:pos="-720"/>
          <w:tab w:val="left" w:pos="0"/>
          <w:tab w:val="left" w:pos="709"/>
          <w:tab w:val="left" w:pos="1260"/>
          <w:tab w:val="left" w:pos="2160"/>
        </w:tabs>
        <w:ind w:left="2160" w:hanging="2160"/>
        <w:jc w:val="both"/>
        <w:rPr>
          <w:rFonts w:ascii="Arial" w:hAnsi="Arial" w:cs="Arial"/>
        </w:rPr>
      </w:pPr>
      <w:r w:rsidRPr="00DD1A7D">
        <w:rPr>
          <w:rFonts w:ascii="Arial" w:hAnsi="Arial" w:cs="Arial"/>
        </w:rPr>
        <w:tab/>
      </w:r>
      <w:r w:rsidR="00F27210" w:rsidRPr="00DD1A7D">
        <w:rPr>
          <w:rFonts w:ascii="Arial" w:hAnsi="Arial" w:cs="Arial"/>
        </w:rPr>
        <w:t>Bits 8-10</w:t>
      </w:r>
      <w:r w:rsidR="00F27210" w:rsidRPr="00DD1A7D">
        <w:rPr>
          <w:rFonts w:ascii="Arial" w:hAnsi="Arial" w:cs="Arial"/>
        </w:rPr>
        <w:tab/>
        <w:t>These bits form the word address</w:t>
      </w:r>
      <w:r w:rsidR="009241AA" w:rsidRPr="00DD1A7D">
        <w:rPr>
          <w:rFonts w:ascii="Arial" w:hAnsi="Arial" w:cs="Arial"/>
        </w:rPr>
        <w:t>.</w:t>
      </w:r>
      <w:r w:rsidR="009241AA">
        <w:rPr>
          <w:rFonts w:ascii="Arial" w:hAnsi="Arial" w:cs="Arial"/>
        </w:rPr>
        <w:t xml:space="preserve"> </w:t>
      </w:r>
      <w:r w:rsidR="00F27210" w:rsidRPr="00DD1A7D">
        <w:rPr>
          <w:rFonts w:ascii="Arial" w:hAnsi="Arial" w:cs="Arial"/>
        </w:rPr>
        <w:t>For the Multiword Cleardown Interrogation these bits will be 010 (i.e. word 2).</w:t>
      </w:r>
    </w:p>
    <w:p w14:paraId="26C1B9B7"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70FE564D"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Bits 11-14</w:t>
      </w:r>
      <w:r w:rsidR="00F27210" w:rsidRPr="00DD1A7D">
        <w:rPr>
          <w:rFonts w:ascii="Arial" w:hAnsi="Arial" w:cs="Arial"/>
        </w:rPr>
        <w:tab/>
        <w:t>These bits form the function address allocated at data set up time.</w:t>
      </w:r>
    </w:p>
    <w:p w14:paraId="6841CA59"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3EFC9445"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proofErr w:type="gramStart"/>
      <w:r w:rsidR="00F27210" w:rsidRPr="00DD1A7D">
        <w:rPr>
          <w:rFonts w:ascii="Arial" w:hAnsi="Arial" w:cs="Arial"/>
        </w:rPr>
        <w:t>Bit  15</w:t>
      </w:r>
      <w:proofErr w:type="gramEnd"/>
      <w:r w:rsidR="00F27210" w:rsidRPr="00DD1A7D">
        <w:rPr>
          <w:rFonts w:ascii="Arial" w:hAnsi="Arial" w:cs="Arial"/>
        </w:rPr>
        <w:tab/>
        <w:t>This bit is the Reset Bit.</w:t>
      </w:r>
    </w:p>
    <w:p w14:paraId="7AD0F008"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3C95625C" w14:textId="77777777" w:rsidR="00F27210" w:rsidRPr="00DD1A7D" w:rsidRDefault="00772F0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GI74 TCI is required to reply to Multiword Cleardown with a General Error Reply (GER).  General Error Reply is defined in Section 3.1.4.3.1.</w:t>
      </w:r>
    </w:p>
    <w:p w14:paraId="49EB3C36"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6071C6D2"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4</w:instrText>
      </w:r>
      <w:r w:rsidRPr="00DD1A7D">
        <w:rPr>
          <w:rFonts w:ascii="Arial" w:hAnsi="Arial" w:cs="Arial"/>
        </w:rPr>
        <w:fldChar w:fldCharType="end">
          <w:numberingChange w:id="18" w:author="Rashpal Gata Aura (ESO)" w:date="2024-03-02T13:31:00Z" w:original="3.1.4.2"/>
        </w:fldChar>
      </w:r>
      <w:r w:rsidRPr="00DD1A7D">
        <w:rPr>
          <w:rFonts w:ascii="Arial" w:hAnsi="Arial" w:cs="Arial"/>
        </w:rPr>
        <w:tab/>
        <w:t>Controls and Replies</w:t>
      </w:r>
      <w:r w:rsidR="009241AA">
        <w:rPr>
          <w:rFonts w:ascii="Arial" w:hAnsi="Arial" w:cs="Arial"/>
        </w:rPr>
        <w:t xml:space="preserve"> </w:t>
      </w:r>
    </w:p>
    <w:p w14:paraId="07E55304"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03AE6313" w14:textId="77777777" w:rsidR="00F27210" w:rsidRPr="00DD1A7D" w:rsidRDefault="00772F0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GI74 TCI shall support controls for output to the substation which are received from the </w:t>
      </w:r>
      <w:proofErr w:type="gramStart"/>
      <w:r w:rsidR="00F27210" w:rsidRPr="00DD1A7D">
        <w:rPr>
          <w:rFonts w:ascii="Arial" w:hAnsi="Arial" w:cs="Arial"/>
        </w:rPr>
        <w:t>Remote Control</w:t>
      </w:r>
      <w:proofErr w:type="gramEnd"/>
      <w:r w:rsidR="00F27210" w:rsidRPr="00DD1A7D">
        <w:rPr>
          <w:rFonts w:ascii="Arial" w:hAnsi="Arial" w:cs="Arial"/>
        </w:rPr>
        <w:t xml:space="preserve"> Point as three separate words.  The GI74 TCI shall acknowledge each word immediately after it is received with a separate checkback word.  The structure of each of the words is described in the following sections. </w:t>
      </w:r>
    </w:p>
    <w:p w14:paraId="541B803B"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3E133758"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 \s 1</w:instrText>
      </w:r>
      <w:r w:rsidRPr="00DD1A7D">
        <w:rPr>
          <w:rFonts w:ascii="Arial" w:hAnsi="Arial" w:cs="Arial"/>
        </w:rPr>
        <w:fldChar w:fldCharType="end">
          <w:numberingChange w:id="19" w:author="Rashpal Gata Aura (ESO)" w:date="2024-03-02T13:31:00Z" w:original="3.1.4.2.1"/>
        </w:fldChar>
      </w:r>
      <w:r w:rsidRPr="00DD1A7D">
        <w:rPr>
          <w:rFonts w:ascii="Arial" w:hAnsi="Arial" w:cs="Arial"/>
        </w:rPr>
        <w:t xml:space="preserve">  Control Selection Word</w:t>
      </w:r>
      <w:r w:rsidR="009241AA">
        <w:rPr>
          <w:rFonts w:ascii="Arial" w:hAnsi="Arial" w:cs="Arial"/>
        </w:rPr>
        <w:t xml:space="preserve"> </w:t>
      </w:r>
    </w:p>
    <w:p w14:paraId="023EF1A1"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43C86BFB" w14:textId="77777777" w:rsidR="00F27210" w:rsidRPr="00DD1A7D" w:rsidRDefault="00772F0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first word (the control select word) identifies the control select function as a control output (bits 11-14), block (Part 1 address, bits 5-7) and word (Part 2 address, bits 8-10) within the data structure.  The GI74 TCI shall reply with a regenerated copy of the word received, except possible for bit 15, the Change Bit.  After the successful receipt of a control select word the GI74 TCI shall interpret the next word received as a data word.  The </w:t>
      </w:r>
      <w:proofErr w:type="gramStart"/>
      <w:r w:rsidR="00F27210" w:rsidRPr="00DD1A7D">
        <w:rPr>
          <w:rFonts w:ascii="Arial" w:hAnsi="Arial" w:cs="Arial"/>
        </w:rPr>
        <w:t>Remote Control</w:t>
      </w:r>
      <w:proofErr w:type="gramEnd"/>
      <w:r w:rsidR="00F27210" w:rsidRPr="00DD1A7D">
        <w:rPr>
          <w:rFonts w:ascii="Arial" w:hAnsi="Arial" w:cs="Arial"/>
        </w:rPr>
        <w:t xml:space="preserve"> Point will not act on a set Change Bit until the control sequence has completed.</w:t>
      </w:r>
    </w:p>
    <w:p w14:paraId="7AE34264"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7B76EEBC"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20" w:author="Rashpal Gata Aura (ESO)" w:date="2024-03-02T13:31:00Z" w:original="3.1.4.2.2"/>
        </w:fldChar>
      </w:r>
      <w:r w:rsidRPr="00DD1A7D">
        <w:rPr>
          <w:rFonts w:ascii="Arial" w:hAnsi="Arial" w:cs="Arial"/>
        </w:rPr>
        <w:tab/>
        <w:t>Data Word</w:t>
      </w:r>
      <w:r w:rsidR="009241AA">
        <w:rPr>
          <w:rFonts w:ascii="Arial" w:hAnsi="Arial" w:cs="Arial"/>
        </w:rPr>
        <w:t xml:space="preserve"> </w:t>
      </w:r>
    </w:p>
    <w:p w14:paraId="1CB19E9B"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651E60F8" w14:textId="77777777" w:rsidR="00F27210" w:rsidRPr="00DD1A7D" w:rsidRDefault="00772F0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second word (the data word) provides the data for the selected output.  It identifies the specific control output bit (Part 3 address).  Bits 8-11 contain a binary encoded number between 0 and 15 (bit 8 least significant) that represents the control output.  The GI74 TCI shall confirm that bits 12-15 are the compliment of bits 8-11.  If this is the </w:t>
      </w:r>
      <w:proofErr w:type="gramStart"/>
      <w:r w:rsidR="00F27210" w:rsidRPr="00DD1A7D">
        <w:rPr>
          <w:rFonts w:ascii="Arial" w:hAnsi="Arial" w:cs="Arial"/>
        </w:rPr>
        <w:t>case</w:t>
      </w:r>
      <w:proofErr w:type="gramEnd"/>
      <w:r w:rsidR="00F27210" w:rsidRPr="00DD1A7D">
        <w:rPr>
          <w:rFonts w:ascii="Arial" w:hAnsi="Arial" w:cs="Arial"/>
        </w:rPr>
        <w:t xml:space="preserve"> then the GI74 TCI shall reply with a regenerated copy of the word received; </w:t>
      </w:r>
      <w:proofErr w:type="gramStart"/>
      <w:r w:rsidR="00F27210" w:rsidRPr="00DD1A7D">
        <w:rPr>
          <w:rFonts w:ascii="Arial" w:hAnsi="Arial" w:cs="Arial"/>
        </w:rPr>
        <w:t>otherwise</w:t>
      </w:r>
      <w:proofErr w:type="gramEnd"/>
      <w:r w:rsidR="00F27210" w:rsidRPr="00DD1A7D">
        <w:rPr>
          <w:rFonts w:ascii="Arial" w:hAnsi="Arial" w:cs="Arial"/>
        </w:rPr>
        <w:t xml:space="preserve"> General Error Reply shall be returned. </w:t>
      </w:r>
    </w:p>
    <w:p w14:paraId="597B00EE"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5EDF8772" w14:textId="77777777" w:rsidR="00F27210" w:rsidRPr="00DD1A7D" w:rsidRDefault="00F27210" w:rsidP="008B29E8">
      <w:pPr>
        <w:keepNext/>
        <w:keepLines/>
        <w:tabs>
          <w:tab w:val="left" w:pos="-1152"/>
          <w:tab w:val="left" w:pos="-720"/>
          <w:tab w:val="left" w:pos="0"/>
          <w:tab w:val="left" w:pos="567"/>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21" w:author="Rashpal Gata Aura (ESO)" w:date="2024-03-02T13:31:00Z" w:original="3.1.4.2.3"/>
        </w:fldChar>
      </w:r>
      <w:r w:rsidR="00273850">
        <w:rPr>
          <w:rFonts w:ascii="Arial" w:hAnsi="Arial" w:cs="Arial"/>
        </w:rPr>
        <w:t xml:space="preserve"> </w:t>
      </w:r>
      <w:r w:rsidRPr="00DD1A7D">
        <w:rPr>
          <w:rFonts w:ascii="Arial" w:hAnsi="Arial" w:cs="Arial"/>
        </w:rPr>
        <w:t>Control Execute Word</w:t>
      </w:r>
      <w:r w:rsidR="009241AA">
        <w:rPr>
          <w:rFonts w:ascii="Arial" w:hAnsi="Arial" w:cs="Arial"/>
        </w:rPr>
        <w:t xml:space="preserve"> </w:t>
      </w:r>
    </w:p>
    <w:p w14:paraId="405C0A37" w14:textId="77777777" w:rsidR="00F27210" w:rsidRPr="00DD1A7D" w:rsidRDefault="00F27210" w:rsidP="008B29E8">
      <w:pPr>
        <w:keepNext/>
        <w:keepLines/>
        <w:tabs>
          <w:tab w:val="left" w:pos="-1152"/>
          <w:tab w:val="left" w:pos="-720"/>
          <w:tab w:val="left" w:pos="0"/>
          <w:tab w:val="left" w:pos="567"/>
          <w:tab w:val="left" w:pos="1260"/>
          <w:tab w:val="left" w:pos="2160"/>
        </w:tabs>
        <w:ind w:left="709" w:hanging="709"/>
        <w:jc w:val="both"/>
        <w:rPr>
          <w:rFonts w:ascii="Arial" w:hAnsi="Arial" w:cs="Arial"/>
        </w:rPr>
      </w:pPr>
    </w:p>
    <w:p w14:paraId="2600A5BE" w14:textId="77777777" w:rsidR="00F27210" w:rsidRPr="00DD1A7D" w:rsidRDefault="00772F00" w:rsidP="008B29E8">
      <w:pPr>
        <w:keepNext/>
        <w:keepLines/>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third word (the execute word) identifies the control execute function (bits 11-14), block (Part 1 address, bits 5-7) and word (Part 2 address, bits 8-10) within the data structure.  The Part 1 and Part 2 addresses should be the same as those previously received in the control select word.  If this is the case the GI74 TCI shall reply with a regenerated copy of the word received, except for possibly bit 15, the Change Bit; </w:t>
      </w:r>
      <w:proofErr w:type="gramStart"/>
      <w:r w:rsidR="00F27210" w:rsidRPr="00DD1A7D">
        <w:rPr>
          <w:rFonts w:ascii="Arial" w:hAnsi="Arial" w:cs="Arial"/>
        </w:rPr>
        <w:t>otherwise</w:t>
      </w:r>
      <w:proofErr w:type="gramEnd"/>
      <w:r w:rsidR="00F27210" w:rsidRPr="00DD1A7D">
        <w:rPr>
          <w:rFonts w:ascii="Arial" w:hAnsi="Arial" w:cs="Arial"/>
        </w:rPr>
        <w:t xml:space="preserve"> the control shall be deemed to have </w:t>
      </w:r>
      <w:proofErr w:type="gramStart"/>
      <w:r w:rsidR="00F27210" w:rsidRPr="00DD1A7D">
        <w:rPr>
          <w:rFonts w:ascii="Arial" w:hAnsi="Arial" w:cs="Arial"/>
        </w:rPr>
        <w:t>failed</w:t>
      </w:r>
      <w:proofErr w:type="gramEnd"/>
      <w:r w:rsidR="00F27210" w:rsidRPr="00DD1A7D">
        <w:rPr>
          <w:rFonts w:ascii="Arial" w:hAnsi="Arial" w:cs="Arial"/>
        </w:rPr>
        <w:t xml:space="preserve"> and General Error Reply shall be returned.</w:t>
      </w:r>
    </w:p>
    <w:p w14:paraId="01E321A0" w14:textId="77777777" w:rsidR="00F27210" w:rsidRPr="00DD1A7D" w:rsidRDefault="00F27210" w:rsidP="008B29E8">
      <w:pPr>
        <w:keepLines/>
        <w:tabs>
          <w:tab w:val="left" w:pos="-1152"/>
          <w:tab w:val="left" w:pos="-720"/>
          <w:tab w:val="left" w:pos="0"/>
          <w:tab w:val="left" w:pos="567"/>
          <w:tab w:val="left" w:pos="1260"/>
          <w:tab w:val="left" w:pos="2160"/>
        </w:tabs>
        <w:ind w:left="709" w:hanging="709"/>
        <w:jc w:val="both"/>
        <w:rPr>
          <w:rFonts w:ascii="Arial" w:hAnsi="Arial" w:cs="Arial"/>
        </w:rPr>
      </w:pPr>
    </w:p>
    <w:p w14:paraId="018DA210" w14:textId="77777777" w:rsidR="00F27210" w:rsidRPr="00DD1A7D" w:rsidRDefault="00F27210" w:rsidP="008B29E8">
      <w:pPr>
        <w:tabs>
          <w:tab w:val="left" w:pos="-1152"/>
          <w:tab w:val="left" w:pos="-720"/>
          <w:tab w:val="left" w:pos="0"/>
          <w:tab w:val="left" w:pos="567"/>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4</w:instrText>
      </w:r>
      <w:r w:rsidRPr="00DD1A7D">
        <w:rPr>
          <w:rFonts w:ascii="Arial" w:hAnsi="Arial" w:cs="Arial"/>
        </w:rPr>
        <w:fldChar w:fldCharType="end">
          <w:numberingChange w:id="22" w:author="Rashpal Gata Aura (ESO)" w:date="2024-03-02T13:31:00Z" w:original="3.1.4.3"/>
        </w:fldChar>
      </w:r>
      <w:r w:rsidRPr="00DD1A7D">
        <w:rPr>
          <w:rFonts w:ascii="Arial" w:hAnsi="Arial" w:cs="Arial"/>
        </w:rPr>
        <w:tab/>
        <w:t>Error Replies</w:t>
      </w:r>
      <w:r w:rsidR="009241AA">
        <w:rPr>
          <w:rFonts w:ascii="Arial" w:hAnsi="Arial" w:cs="Arial"/>
        </w:rPr>
        <w:t xml:space="preserve"> </w:t>
      </w:r>
    </w:p>
    <w:p w14:paraId="318EF65D" w14:textId="77777777" w:rsidR="00F27210" w:rsidRPr="00DD1A7D" w:rsidRDefault="00F27210" w:rsidP="008B29E8">
      <w:pPr>
        <w:tabs>
          <w:tab w:val="left" w:pos="-1152"/>
          <w:tab w:val="left" w:pos="-720"/>
          <w:tab w:val="left" w:pos="0"/>
          <w:tab w:val="left" w:pos="567"/>
          <w:tab w:val="left" w:pos="1260"/>
          <w:tab w:val="left" w:pos="2160"/>
        </w:tabs>
        <w:ind w:left="709" w:hanging="709"/>
        <w:jc w:val="both"/>
        <w:rPr>
          <w:rFonts w:ascii="Arial" w:hAnsi="Arial" w:cs="Arial"/>
        </w:rPr>
      </w:pPr>
    </w:p>
    <w:p w14:paraId="548E2140" w14:textId="77777777" w:rsidR="00F27210" w:rsidRPr="00DD1A7D" w:rsidRDefault="00772F00" w:rsidP="008B29E8">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GI74 TCI shall support the error replies described below.  Note that, apart from a No Reply, error replies shall consist of a single word reply.</w:t>
      </w:r>
    </w:p>
    <w:p w14:paraId="6B9E6848"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37137403" w14:textId="77777777" w:rsidR="00F27210" w:rsidRPr="00DD1A7D" w:rsidRDefault="00F27210" w:rsidP="008B29E8">
      <w:pPr>
        <w:tabs>
          <w:tab w:val="left" w:pos="-1152"/>
          <w:tab w:val="left" w:pos="-720"/>
          <w:tab w:val="left" w:pos="0"/>
          <w:tab w:val="left" w:pos="567"/>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 \s 1</w:instrText>
      </w:r>
      <w:r w:rsidRPr="00DD1A7D">
        <w:rPr>
          <w:rFonts w:ascii="Arial" w:hAnsi="Arial" w:cs="Arial"/>
        </w:rPr>
        <w:fldChar w:fldCharType="end">
          <w:numberingChange w:id="23" w:author="Rashpal Gata Aura (ESO)" w:date="2024-03-02T13:31:00Z" w:original="3.1.4.3.1"/>
        </w:fldChar>
      </w:r>
      <w:r w:rsidR="00273850">
        <w:rPr>
          <w:rFonts w:ascii="Arial" w:hAnsi="Arial" w:cs="Arial"/>
        </w:rPr>
        <w:t xml:space="preserve"> </w:t>
      </w:r>
      <w:r w:rsidRPr="00DD1A7D">
        <w:rPr>
          <w:rFonts w:ascii="Arial" w:hAnsi="Arial" w:cs="Arial"/>
        </w:rPr>
        <w:t>General Error Reply (GER)</w:t>
      </w:r>
      <w:r w:rsidR="009241AA">
        <w:rPr>
          <w:rFonts w:ascii="Arial" w:hAnsi="Arial" w:cs="Arial"/>
        </w:rPr>
        <w:t xml:space="preserve"> </w:t>
      </w:r>
    </w:p>
    <w:p w14:paraId="005679A0" w14:textId="77777777" w:rsidR="00F27210" w:rsidRPr="00DD1A7D" w:rsidRDefault="00F27210" w:rsidP="008B29E8">
      <w:pPr>
        <w:tabs>
          <w:tab w:val="left" w:pos="-1152"/>
          <w:tab w:val="left" w:pos="-720"/>
          <w:tab w:val="left" w:pos="0"/>
          <w:tab w:val="left" w:pos="567"/>
          <w:tab w:val="left" w:pos="1260"/>
          <w:tab w:val="left" w:pos="2160"/>
        </w:tabs>
        <w:ind w:left="709" w:hanging="709"/>
        <w:jc w:val="both"/>
        <w:rPr>
          <w:rFonts w:ascii="Arial" w:hAnsi="Arial" w:cs="Arial"/>
        </w:rPr>
      </w:pPr>
    </w:p>
    <w:p w14:paraId="10849D22" w14:textId="77777777" w:rsidR="00F27210" w:rsidRPr="00DD1A7D" w:rsidRDefault="00772F00" w:rsidP="008B29E8">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GI74 TCI shall return General Error Reply if it recognises the outstation address of the interrogation but the remainder of the interrogation is incorrect.  General Error Reply shall be returned in response to the </w:t>
      </w:r>
      <w:proofErr w:type="gramStart"/>
      <w:r w:rsidR="00F27210" w:rsidRPr="00DD1A7D">
        <w:rPr>
          <w:rFonts w:ascii="Arial" w:hAnsi="Arial" w:cs="Arial"/>
        </w:rPr>
        <w:t>following:-</w:t>
      </w:r>
      <w:proofErr w:type="gramEnd"/>
    </w:p>
    <w:p w14:paraId="4A8CE90F"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1AD5C624" w14:textId="77777777" w:rsidR="00F27210" w:rsidRPr="00DD1A7D" w:rsidRDefault="009241AA" w:rsidP="008B29E8">
      <w:pPr>
        <w:tabs>
          <w:tab w:val="left" w:pos="-1152"/>
          <w:tab w:val="left" w:pos="-720"/>
          <w:tab w:val="left" w:pos="0"/>
          <w:tab w:val="left" w:pos="1260"/>
          <w:tab w:val="left" w:pos="2160"/>
        </w:tabs>
        <w:ind w:left="709" w:right="900" w:hanging="709"/>
        <w:jc w:val="both"/>
        <w:rPr>
          <w:rFonts w:ascii="Arial" w:hAnsi="Arial" w:cs="Arial"/>
        </w:rPr>
      </w:pPr>
      <w:r>
        <w:rPr>
          <w:rFonts w:ascii="Arial" w:hAnsi="Arial" w:cs="Arial"/>
        </w:rPr>
        <w:tab/>
      </w:r>
      <w:r w:rsidR="00F27210" w:rsidRPr="00DD1A7D">
        <w:rPr>
          <w:rFonts w:ascii="Arial" w:hAnsi="Arial" w:cs="Arial"/>
        </w:rPr>
        <w:t>A word interrogation is received that addresses a word not defined in the database.</w:t>
      </w:r>
    </w:p>
    <w:p w14:paraId="161F0908"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3FAA22FE" w14:textId="77777777" w:rsidR="00F27210" w:rsidRPr="00DD1A7D" w:rsidRDefault="00772F00" w:rsidP="008B29E8">
      <w:pPr>
        <w:tabs>
          <w:tab w:val="left" w:pos="-1152"/>
          <w:tab w:val="left" w:pos="-720"/>
          <w:tab w:val="left" w:pos="0"/>
          <w:tab w:val="left" w:pos="1260"/>
          <w:tab w:val="left" w:pos="2160"/>
        </w:tabs>
        <w:ind w:left="709" w:right="900" w:hanging="709"/>
        <w:jc w:val="both"/>
        <w:rPr>
          <w:rFonts w:ascii="Arial" w:hAnsi="Arial" w:cs="Arial"/>
        </w:rPr>
      </w:pPr>
      <w:r w:rsidRPr="00DD1A7D">
        <w:rPr>
          <w:rFonts w:ascii="Arial" w:hAnsi="Arial" w:cs="Arial"/>
        </w:rPr>
        <w:tab/>
      </w:r>
      <w:r w:rsidR="00F27210" w:rsidRPr="00DD1A7D">
        <w:rPr>
          <w:rFonts w:ascii="Arial" w:hAnsi="Arial" w:cs="Arial"/>
        </w:rPr>
        <w:t>A block interrogation is received which addresses a block not defined in the database.</w:t>
      </w:r>
    </w:p>
    <w:p w14:paraId="7D0D2EC1"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7DC7A310" w14:textId="77777777" w:rsidR="00F27210" w:rsidRPr="00DD1A7D" w:rsidRDefault="00772F00" w:rsidP="008B29E8">
      <w:pPr>
        <w:tabs>
          <w:tab w:val="left" w:pos="-1152"/>
          <w:tab w:val="left" w:pos="-720"/>
          <w:tab w:val="left" w:pos="0"/>
          <w:tab w:val="left" w:pos="1260"/>
          <w:tab w:val="left" w:pos="2160"/>
        </w:tabs>
        <w:ind w:left="709" w:right="900" w:hanging="709"/>
        <w:jc w:val="both"/>
        <w:rPr>
          <w:rFonts w:ascii="Arial" w:hAnsi="Arial" w:cs="Arial"/>
        </w:rPr>
      </w:pPr>
      <w:r w:rsidRPr="00DD1A7D">
        <w:rPr>
          <w:rFonts w:ascii="Arial" w:hAnsi="Arial" w:cs="Arial"/>
        </w:rPr>
        <w:tab/>
      </w:r>
      <w:r w:rsidR="00F27210" w:rsidRPr="00DD1A7D">
        <w:rPr>
          <w:rFonts w:ascii="Arial" w:hAnsi="Arial" w:cs="Arial"/>
        </w:rPr>
        <w:t>An interrogation for a function that is not defined in the database.</w:t>
      </w:r>
    </w:p>
    <w:p w14:paraId="6EC78DE0"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789ACE52" w14:textId="77777777" w:rsidR="00F27210" w:rsidRPr="00DD1A7D" w:rsidRDefault="00772F00" w:rsidP="008B29E8">
      <w:pPr>
        <w:tabs>
          <w:tab w:val="left" w:pos="-1152"/>
          <w:tab w:val="left" w:pos="-720"/>
          <w:tab w:val="left" w:pos="0"/>
          <w:tab w:val="left" w:pos="1260"/>
          <w:tab w:val="left" w:pos="2160"/>
        </w:tabs>
        <w:ind w:left="709" w:right="900" w:hanging="709"/>
        <w:jc w:val="both"/>
        <w:rPr>
          <w:rFonts w:ascii="Arial" w:hAnsi="Arial" w:cs="Arial"/>
        </w:rPr>
      </w:pPr>
      <w:r w:rsidRPr="00DD1A7D">
        <w:rPr>
          <w:rFonts w:ascii="Arial" w:hAnsi="Arial" w:cs="Arial"/>
        </w:rPr>
        <w:tab/>
      </w:r>
      <w:r w:rsidR="00F27210" w:rsidRPr="00DD1A7D">
        <w:rPr>
          <w:rFonts w:ascii="Arial" w:hAnsi="Arial" w:cs="Arial"/>
        </w:rPr>
        <w:t>A send changes interrogation is received when no change is outstanding.</w:t>
      </w:r>
    </w:p>
    <w:p w14:paraId="65EA1B0B"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611C6D8E" w14:textId="77777777" w:rsidR="00F27210" w:rsidRPr="00DD1A7D" w:rsidRDefault="00772F00" w:rsidP="008B29E8">
      <w:pPr>
        <w:tabs>
          <w:tab w:val="left" w:pos="-1152"/>
          <w:tab w:val="left" w:pos="-720"/>
          <w:tab w:val="left" w:pos="0"/>
          <w:tab w:val="left" w:pos="1260"/>
          <w:tab w:val="left" w:pos="2160"/>
        </w:tabs>
        <w:ind w:left="709" w:right="900" w:hanging="709"/>
        <w:jc w:val="both"/>
        <w:rPr>
          <w:rFonts w:ascii="Arial" w:hAnsi="Arial" w:cs="Arial"/>
        </w:rPr>
      </w:pPr>
      <w:r w:rsidRPr="00DD1A7D">
        <w:rPr>
          <w:rFonts w:ascii="Arial" w:hAnsi="Arial" w:cs="Arial"/>
        </w:rPr>
        <w:tab/>
      </w:r>
      <w:r w:rsidR="00F27210" w:rsidRPr="00DD1A7D">
        <w:rPr>
          <w:rFonts w:ascii="Arial" w:hAnsi="Arial" w:cs="Arial"/>
        </w:rPr>
        <w:t>A control selection is received which addresses a control output not defined in the database.</w:t>
      </w:r>
    </w:p>
    <w:p w14:paraId="1AA3C465"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17B20812" w14:textId="77777777" w:rsidR="00F27210" w:rsidRPr="00DD1A7D" w:rsidRDefault="00772F00" w:rsidP="008B29E8">
      <w:pPr>
        <w:tabs>
          <w:tab w:val="left" w:pos="-1152"/>
          <w:tab w:val="left" w:pos="-720"/>
          <w:tab w:val="left" w:pos="0"/>
          <w:tab w:val="left" w:pos="1260"/>
          <w:tab w:val="left" w:pos="2160"/>
        </w:tabs>
        <w:ind w:left="709" w:right="900" w:hanging="709"/>
        <w:jc w:val="both"/>
        <w:rPr>
          <w:rFonts w:ascii="Arial" w:hAnsi="Arial" w:cs="Arial"/>
        </w:rPr>
      </w:pPr>
      <w:r w:rsidRPr="00DD1A7D">
        <w:rPr>
          <w:rFonts w:ascii="Arial" w:hAnsi="Arial" w:cs="Arial"/>
        </w:rPr>
        <w:tab/>
      </w:r>
      <w:r w:rsidR="00F27210" w:rsidRPr="00DD1A7D">
        <w:rPr>
          <w:rFonts w:ascii="Arial" w:hAnsi="Arial" w:cs="Arial"/>
        </w:rPr>
        <w:t xml:space="preserve">A control output selection is received from the </w:t>
      </w:r>
      <w:proofErr w:type="gramStart"/>
      <w:r w:rsidR="00F27210" w:rsidRPr="00DD1A7D">
        <w:rPr>
          <w:rFonts w:ascii="Arial" w:hAnsi="Arial" w:cs="Arial"/>
        </w:rPr>
        <w:t>Remote Control</w:t>
      </w:r>
      <w:proofErr w:type="gramEnd"/>
      <w:r w:rsidR="00F27210" w:rsidRPr="00DD1A7D">
        <w:rPr>
          <w:rFonts w:ascii="Arial" w:hAnsi="Arial" w:cs="Arial"/>
        </w:rPr>
        <w:t xml:space="preserve"> Point that the system judges does not have Control (other than Taking Control).</w:t>
      </w:r>
    </w:p>
    <w:p w14:paraId="23EC68EB"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3F81B2B3" w14:textId="77777777" w:rsidR="00F27210" w:rsidRPr="00DD1A7D" w:rsidRDefault="00AD6BED" w:rsidP="008B29E8">
      <w:pPr>
        <w:tabs>
          <w:tab w:val="left" w:pos="-1152"/>
          <w:tab w:val="left" w:pos="-720"/>
          <w:tab w:val="left" w:pos="0"/>
          <w:tab w:val="left" w:pos="1260"/>
          <w:tab w:val="left" w:pos="2160"/>
        </w:tabs>
        <w:ind w:left="709" w:right="900" w:hanging="709"/>
        <w:jc w:val="both"/>
        <w:rPr>
          <w:rFonts w:ascii="Arial" w:hAnsi="Arial" w:cs="Arial"/>
        </w:rPr>
      </w:pPr>
      <w:r w:rsidRPr="00DD1A7D">
        <w:rPr>
          <w:rFonts w:ascii="Arial" w:hAnsi="Arial" w:cs="Arial"/>
        </w:rPr>
        <w:tab/>
      </w:r>
      <w:r w:rsidR="00F27210" w:rsidRPr="00DD1A7D">
        <w:rPr>
          <w:rFonts w:ascii="Arial" w:hAnsi="Arial" w:cs="Arial"/>
        </w:rPr>
        <w:t>A Multiword Cleardown Interrogation is received.</w:t>
      </w:r>
    </w:p>
    <w:p w14:paraId="6DB140C3"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440E5A79" w14:textId="77777777" w:rsidR="00F27210" w:rsidRPr="00DD1A7D" w:rsidRDefault="00AD6BED" w:rsidP="008B29E8">
      <w:pPr>
        <w:tabs>
          <w:tab w:val="left" w:pos="-1152"/>
          <w:tab w:val="left" w:pos="-720"/>
          <w:tab w:val="left" w:pos="0"/>
          <w:tab w:val="left" w:pos="1260"/>
          <w:tab w:val="left" w:pos="2160"/>
        </w:tabs>
        <w:ind w:left="709" w:right="900" w:hanging="709"/>
        <w:jc w:val="both"/>
        <w:rPr>
          <w:rFonts w:ascii="Arial" w:hAnsi="Arial" w:cs="Arial"/>
        </w:rPr>
      </w:pPr>
      <w:r w:rsidRPr="00DD1A7D">
        <w:rPr>
          <w:rFonts w:ascii="Arial" w:hAnsi="Arial" w:cs="Arial"/>
        </w:rPr>
        <w:tab/>
      </w:r>
      <w:r w:rsidR="00F27210" w:rsidRPr="00DD1A7D">
        <w:rPr>
          <w:rFonts w:ascii="Arial" w:hAnsi="Arial" w:cs="Arial"/>
        </w:rPr>
        <w:t>An invalid Execute is received.</w:t>
      </w:r>
    </w:p>
    <w:p w14:paraId="75B1A181" w14:textId="77777777" w:rsidR="00F27210" w:rsidRPr="00DD1A7D" w:rsidRDefault="00F27210" w:rsidP="008B29E8">
      <w:pPr>
        <w:tabs>
          <w:tab w:val="left" w:pos="-1152"/>
          <w:tab w:val="left" w:pos="-720"/>
          <w:tab w:val="left" w:pos="0"/>
          <w:tab w:val="left" w:pos="567"/>
          <w:tab w:val="left" w:pos="1260"/>
          <w:tab w:val="left" w:pos="2160"/>
        </w:tabs>
        <w:ind w:left="709" w:hanging="709"/>
        <w:jc w:val="both"/>
        <w:rPr>
          <w:rFonts w:ascii="Arial" w:hAnsi="Arial" w:cs="Arial"/>
        </w:rPr>
      </w:pPr>
    </w:p>
    <w:p w14:paraId="3A8DD1FE" w14:textId="77777777" w:rsidR="00F27210" w:rsidRPr="00DD1A7D" w:rsidRDefault="00AD6BED" w:rsidP="008B29E8">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General Error Reply shall be a </w:t>
      </w:r>
      <w:proofErr w:type="gramStart"/>
      <w:r w:rsidR="00F27210" w:rsidRPr="00DD1A7D">
        <w:rPr>
          <w:rFonts w:ascii="Arial" w:hAnsi="Arial" w:cs="Arial"/>
        </w:rPr>
        <w:t>16 bit</w:t>
      </w:r>
      <w:proofErr w:type="gramEnd"/>
      <w:r w:rsidR="00F27210" w:rsidRPr="00DD1A7D">
        <w:rPr>
          <w:rFonts w:ascii="Arial" w:hAnsi="Arial" w:cs="Arial"/>
        </w:rPr>
        <w:t xml:space="preserve"> word with bits 0-7 being the outstation address (bits 5-7 being the lowest allocated block) and bits 8-14 being set to zero.  Bit 15 shall still operate as the Change Bit in the General Error Reply.</w:t>
      </w:r>
    </w:p>
    <w:p w14:paraId="6DBDC820"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24B35F13"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24" w:author="Rashpal Gata Aura (ESO)" w:date="2024-03-02T13:31:00Z" w:original="3.1.4.3.2"/>
        </w:fldChar>
      </w:r>
      <w:r w:rsidR="00273850">
        <w:rPr>
          <w:rFonts w:ascii="Arial" w:hAnsi="Arial" w:cs="Arial"/>
        </w:rPr>
        <w:t xml:space="preserve"> </w:t>
      </w:r>
      <w:r w:rsidRPr="00DD1A7D">
        <w:rPr>
          <w:rFonts w:ascii="Arial" w:hAnsi="Arial" w:cs="Arial"/>
        </w:rPr>
        <w:t>Parity Fail Reply (PFR)</w:t>
      </w:r>
      <w:r w:rsidR="009241AA">
        <w:rPr>
          <w:rFonts w:ascii="Arial" w:hAnsi="Arial" w:cs="Arial"/>
        </w:rPr>
        <w:t xml:space="preserve"> </w:t>
      </w:r>
    </w:p>
    <w:p w14:paraId="105321AA"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603F2E5A" w14:textId="77777777" w:rsidR="00F27210" w:rsidRPr="00DD1A7D" w:rsidRDefault="00AD6BED" w:rsidP="008B29E8">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If the GI74 TCI receives any interrogation that </w:t>
      </w:r>
      <w:proofErr w:type="gramStart"/>
      <w:r w:rsidR="00F27210" w:rsidRPr="00DD1A7D">
        <w:rPr>
          <w:rFonts w:ascii="Arial" w:hAnsi="Arial" w:cs="Arial"/>
        </w:rPr>
        <w:t>fails</w:t>
      </w:r>
      <w:proofErr w:type="gramEnd"/>
      <w:r w:rsidR="00F27210" w:rsidRPr="00DD1A7D">
        <w:rPr>
          <w:rFonts w:ascii="Arial" w:hAnsi="Arial" w:cs="Arial"/>
        </w:rPr>
        <w:t xml:space="preserve"> the </w:t>
      </w:r>
      <w:proofErr w:type="gramStart"/>
      <w:r w:rsidR="00F27210" w:rsidRPr="00DD1A7D">
        <w:rPr>
          <w:rFonts w:ascii="Arial" w:hAnsi="Arial" w:cs="Arial"/>
        </w:rPr>
        <w:t>5 bit</w:t>
      </w:r>
      <w:proofErr w:type="gramEnd"/>
      <w:r w:rsidR="00F27210" w:rsidRPr="00DD1A7D">
        <w:rPr>
          <w:rFonts w:ascii="Arial" w:hAnsi="Arial" w:cs="Arial"/>
        </w:rPr>
        <w:t xml:space="preserve"> cyclic redundancy check then Parity Fail Reply shall be returned on the same channel.</w:t>
      </w:r>
    </w:p>
    <w:p w14:paraId="72E22A5A"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697FC1F8" w14:textId="77777777" w:rsidR="00F27210" w:rsidRPr="00DD1A7D" w:rsidRDefault="00AD6BED" w:rsidP="008B29E8">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Parity Fail Reply shall consist of a </w:t>
      </w:r>
      <w:proofErr w:type="gramStart"/>
      <w:r w:rsidR="00F27210" w:rsidRPr="00DD1A7D">
        <w:rPr>
          <w:rFonts w:ascii="Arial" w:hAnsi="Arial" w:cs="Arial"/>
        </w:rPr>
        <w:t>16 bit</w:t>
      </w:r>
      <w:proofErr w:type="gramEnd"/>
      <w:r w:rsidR="00F27210" w:rsidRPr="00DD1A7D">
        <w:rPr>
          <w:rFonts w:ascii="Arial" w:hAnsi="Arial" w:cs="Arial"/>
        </w:rPr>
        <w:t xml:space="preserve"> word containing all zeros and the </w:t>
      </w:r>
      <w:proofErr w:type="gramStart"/>
      <w:r w:rsidR="00F27210" w:rsidRPr="00DD1A7D">
        <w:rPr>
          <w:rFonts w:ascii="Arial" w:hAnsi="Arial" w:cs="Arial"/>
        </w:rPr>
        <w:t>5 bit</w:t>
      </w:r>
      <w:proofErr w:type="gramEnd"/>
      <w:r w:rsidR="00F27210" w:rsidRPr="00DD1A7D">
        <w:rPr>
          <w:rFonts w:ascii="Arial" w:hAnsi="Arial" w:cs="Arial"/>
        </w:rPr>
        <w:t xml:space="preserve"> CRC field also containing all zeros.  This bad parity reply is returned to deliberately cause a parity failure to be logged by the </w:t>
      </w:r>
      <w:proofErr w:type="gramStart"/>
      <w:r w:rsidR="00F27210" w:rsidRPr="00DD1A7D">
        <w:rPr>
          <w:rFonts w:ascii="Arial" w:hAnsi="Arial" w:cs="Arial"/>
        </w:rPr>
        <w:t>Remote Control</w:t>
      </w:r>
      <w:proofErr w:type="gramEnd"/>
      <w:r w:rsidR="00F27210" w:rsidRPr="00DD1A7D">
        <w:rPr>
          <w:rFonts w:ascii="Arial" w:hAnsi="Arial" w:cs="Arial"/>
        </w:rPr>
        <w:t xml:space="preserve"> Point system.</w:t>
      </w:r>
    </w:p>
    <w:p w14:paraId="654129EC" w14:textId="77777777" w:rsidR="00AD6BED" w:rsidRPr="00DD1A7D" w:rsidRDefault="00AD6BED" w:rsidP="008B29E8">
      <w:pPr>
        <w:tabs>
          <w:tab w:val="left" w:pos="-1152"/>
          <w:tab w:val="left" w:pos="-720"/>
          <w:tab w:val="left" w:pos="0"/>
          <w:tab w:val="left" w:pos="1260"/>
          <w:tab w:val="left" w:pos="2160"/>
        </w:tabs>
        <w:ind w:left="709" w:hanging="709"/>
        <w:jc w:val="both"/>
        <w:rPr>
          <w:rFonts w:ascii="Arial" w:hAnsi="Arial" w:cs="Arial"/>
        </w:rPr>
      </w:pPr>
    </w:p>
    <w:p w14:paraId="0FF232FB" w14:textId="77777777" w:rsidR="00AD6BED" w:rsidRPr="00DD1A7D" w:rsidRDefault="00AD6BED" w:rsidP="008B29E8">
      <w:pPr>
        <w:tabs>
          <w:tab w:val="left" w:pos="-1152"/>
          <w:tab w:val="left" w:pos="-720"/>
          <w:tab w:val="left" w:pos="0"/>
          <w:tab w:val="left" w:pos="1260"/>
          <w:tab w:val="left" w:pos="2160"/>
        </w:tabs>
        <w:ind w:left="709" w:hanging="709"/>
        <w:jc w:val="both"/>
        <w:rPr>
          <w:rFonts w:ascii="Arial" w:hAnsi="Arial" w:cs="Arial"/>
        </w:rPr>
      </w:pPr>
    </w:p>
    <w:p w14:paraId="599A7E68"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25" w:author="Rashpal Gata Aura (ESO)" w:date="2024-03-02T13:31:00Z" w:original="3.1.4.3.3"/>
        </w:fldChar>
      </w:r>
      <w:r w:rsidRPr="00DD1A7D">
        <w:rPr>
          <w:rFonts w:ascii="Arial" w:hAnsi="Arial" w:cs="Arial"/>
        </w:rPr>
        <w:tab/>
        <w:t>No Reply</w:t>
      </w:r>
    </w:p>
    <w:p w14:paraId="16F0309A" w14:textId="77777777" w:rsidR="00F27210" w:rsidRPr="00DD1A7D" w:rsidRDefault="00F27210" w:rsidP="008B29E8">
      <w:pPr>
        <w:tabs>
          <w:tab w:val="left" w:pos="-1152"/>
          <w:tab w:val="left" w:pos="-720"/>
          <w:tab w:val="left" w:pos="0"/>
          <w:tab w:val="left" w:pos="900"/>
          <w:tab w:val="left" w:pos="1260"/>
          <w:tab w:val="left" w:pos="2160"/>
        </w:tabs>
        <w:ind w:left="709" w:hanging="709"/>
        <w:jc w:val="both"/>
        <w:rPr>
          <w:rFonts w:ascii="Arial" w:hAnsi="Arial" w:cs="Arial"/>
        </w:rPr>
      </w:pPr>
    </w:p>
    <w:p w14:paraId="17854F1A" w14:textId="77777777" w:rsidR="00F27210" w:rsidRPr="00DD1A7D" w:rsidRDefault="00AD6BED" w:rsidP="008B29E8">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8B29E8">
        <w:rPr>
          <w:rFonts w:ascii="Arial" w:hAnsi="Arial" w:cs="Arial"/>
        </w:rPr>
        <w:tab/>
      </w:r>
      <w:r w:rsidR="00F27210" w:rsidRPr="00DD1A7D">
        <w:rPr>
          <w:rFonts w:ascii="Arial" w:hAnsi="Arial" w:cs="Arial"/>
        </w:rPr>
        <w:t xml:space="preserve">If an Interrogation Word with an outstation address (bits 0-7) not matching the outstation address set up in the GI74 TCI is received, then it shall make no reply to the </w:t>
      </w:r>
      <w:proofErr w:type="gramStart"/>
      <w:r w:rsidR="00F27210" w:rsidRPr="00DD1A7D">
        <w:rPr>
          <w:rFonts w:ascii="Arial" w:hAnsi="Arial" w:cs="Arial"/>
        </w:rPr>
        <w:t>Remote Control</w:t>
      </w:r>
      <w:proofErr w:type="gramEnd"/>
      <w:r w:rsidR="00F27210" w:rsidRPr="00DD1A7D">
        <w:rPr>
          <w:rFonts w:ascii="Arial" w:hAnsi="Arial" w:cs="Arial"/>
        </w:rPr>
        <w:t xml:space="preserve"> Point. </w:t>
      </w:r>
    </w:p>
    <w:p w14:paraId="70385309" w14:textId="77777777" w:rsidR="00F27210" w:rsidRPr="00DD1A7D" w:rsidRDefault="00F27210" w:rsidP="008B29E8">
      <w:pPr>
        <w:tabs>
          <w:tab w:val="left" w:pos="-1152"/>
          <w:tab w:val="left" w:pos="-720"/>
          <w:tab w:val="left" w:pos="0"/>
          <w:tab w:val="left" w:pos="567"/>
          <w:tab w:val="left" w:pos="900"/>
          <w:tab w:val="left" w:pos="1260"/>
          <w:tab w:val="left" w:pos="2160"/>
        </w:tabs>
        <w:ind w:left="709" w:hanging="709"/>
        <w:jc w:val="both"/>
        <w:rPr>
          <w:rFonts w:ascii="Arial" w:hAnsi="Arial" w:cs="Arial"/>
        </w:rPr>
      </w:pPr>
    </w:p>
    <w:p w14:paraId="3BD6821F" w14:textId="77777777" w:rsidR="00F27210" w:rsidRPr="00DD1A7D" w:rsidRDefault="00F27210"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4</w:instrText>
      </w:r>
      <w:r w:rsidRPr="00DD1A7D">
        <w:rPr>
          <w:rFonts w:ascii="Arial" w:hAnsi="Arial" w:cs="Arial"/>
        </w:rPr>
        <w:fldChar w:fldCharType="end">
          <w:numberingChange w:id="26" w:author="Rashpal Gata Aura (ESO)" w:date="2024-03-02T13:31:00Z" w:original="3.1.4.4"/>
        </w:fldChar>
      </w:r>
      <w:r w:rsidRPr="00DD1A7D">
        <w:rPr>
          <w:rFonts w:ascii="Arial" w:hAnsi="Arial" w:cs="Arial"/>
        </w:rPr>
        <w:tab/>
        <w:t>Send Changes Mechanism</w:t>
      </w:r>
      <w:r w:rsidR="009241AA">
        <w:rPr>
          <w:rFonts w:ascii="Arial" w:hAnsi="Arial" w:cs="Arial"/>
        </w:rPr>
        <w:t xml:space="preserve"> </w:t>
      </w:r>
    </w:p>
    <w:p w14:paraId="2F4AB0DC" w14:textId="77777777" w:rsidR="00F27210" w:rsidRPr="00DD1A7D" w:rsidRDefault="00F27210"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p>
    <w:p w14:paraId="5F6FBA57" w14:textId="77777777" w:rsidR="00F27210" w:rsidRPr="00DD1A7D" w:rsidRDefault="00537062"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GI74 TCI shall return changes to the </w:t>
      </w:r>
      <w:proofErr w:type="gramStart"/>
      <w:r w:rsidR="00F27210" w:rsidRPr="00DD1A7D">
        <w:rPr>
          <w:rFonts w:ascii="Arial" w:hAnsi="Arial" w:cs="Arial"/>
        </w:rPr>
        <w:t>Remote Control</w:t>
      </w:r>
      <w:proofErr w:type="gramEnd"/>
      <w:r w:rsidR="00F27210" w:rsidRPr="00DD1A7D">
        <w:rPr>
          <w:rFonts w:ascii="Arial" w:hAnsi="Arial" w:cs="Arial"/>
        </w:rPr>
        <w:t xml:space="preserve"> Point independently on each port using the send changes mechanism described in this section.</w:t>
      </w:r>
    </w:p>
    <w:p w14:paraId="5C4C9450" w14:textId="77777777" w:rsidR="00F27210" w:rsidRPr="00DD1A7D" w:rsidRDefault="00F27210" w:rsidP="00A1137B">
      <w:pPr>
        <w:keepLines/>
        <w:tabs>
          <w:tab w:val="left" w:pos="-1152"/>
          <w:tab w:val="left" w:pos="-720"/>
          <w:tab w:val="left" w:pos="0"/>
          <w:tab w:val="left" w:pos="709"/>
          <w:tab w:val="left" w:pos="1260"/>
          <w:tab w:val="left" w:pos="2160"/>
        </w:tabs>
        <w:ind w:left="709" w:hanging="709"/>
        <w:jc w:val="both"/>
        <w:rPr>
          <w:rFonts w:ascii="Arial" w:hAnsi="Arial" w:cs="Arial"/>
        </w:rPr>
      </w:pPr>
    </w:p>
    <w:p w14:paraId="00E2B2CF" w14:textId="77777777" w:rsidR="00F27210" w:rsidRPr="00DD1A7D" w:rsidRDefault="00F27210"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 \s 1</w:instrText>
      </w:r>
      <w:r w:rsidRPr="00DD1A7D">
        <w:rPr>
          <w:rFonts w:ascii="Arial" w:hAnsi="Arial" w:cs="Arial"/>
        </w:rPr>
        <w:fldChar w:fldCharType="end">
          <w:numberingChange w:id="27" w:author="Rashpal Gata Aura (ESO)" w:date="2024-03-02T13:31:00Z" w:original="3.1.4.4.1"/>
        </w:fldChar>
      </w:r>
      <w:r w:rsidRPr="00DD1A7D">
        <w:rPr>
          <w:rFonts w:ascii="Arial" w:hAnsi="Arial" w:cs="Arial"/>
        </w:rPr>
        <w:tab/>
        <w:t>Change Bit and Reset Bit</w:t>
      </w:r>
      <w:r w:rsidR="009241AA">
        <w:rPr>
          <w:rFonts w:ascii="Arial" w:hAnsi="Arial" w:cs="Arial"/>
        </w:rPr>
        <w:t xml:space="preserve"> </w:t>
      </w:r>
    </w:p>
    <w:p w14:paraId="13F25856" w14:textId="77777777" w:rsidR="00F27210" w:rsidRPr="00DD1A7D" w:rsidRDefault="00F27210"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p>
    <w:p w14:paraId="5333AA5E" w14:textId="77777777" w:rsidR="00F27210" w:rsidRPr="00DD1A7D" w:rsidRDefault="00AD6BED"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When a change of status of an alarm, indication or binary tap position occurs this shall be signalled to the </w:t>
      </w:r>
      <w:proofErr w:type="gramStart"/>
      <w:r w:rsidR="00F27210" w:rsidRPr="00DD1A7D">
        <w:rPr>
          <w:rFonts w:ascii="Arial" w:hAnsi="Arial" w:cs="Arial"/>
        </w:rPr>
        <w:t>Remote Control</w:t>
      </w:r>
      <w:proofErr w:type="gramEnd"/>
      <w:r w:rsidR="00F27210" w:rsidRPr="00DD1A7D">
        <w:rPr>
          <w:rFonts w:ascii="Arial" w:hAnsi="Arial" w:cs="Arial"/>
        </w:rPr>
        <w:t xml:space="preserve"> Point by the GI74 TCI setting the Change Bit (bit 15) in the Checkback Word on the next interrogation.  When the </w:t>
      </w:r>
      <w:proofErr w:type="gramStart"/>
      <w:r w:rsidR="00F27210" w:rsidRPr="00DD1A7D">
        <w:rPr>
          <w:rFonts w:ascii="Arial" w:hAnsi="Arial" w:cs="Arial"/>
        </w:rPr>
        <w:t>Remote Control</w:t>
      </w:r>
      <w:proofErr w:type="gramEnd"/>
      <w:r w:rsidR="00F27210" w:rsidRPr="00DD1A7D">
        <w:rPr>
          <w:rFonts w:ascii="Arial" w:hAnsi="Arial" w:cs="Arial"/>
        </w:rPr>
        <w:t xml:space="preserve"> Point detects that a Change Bit is set it will interrogate the GI74 TCI with the Send Changes Interrogation and it shall return a Reply consisting of a Checkback Word followed by the Data Word that contains the changed bit(s).</w:t>
      </w:r>
    </w:p>
    <w:p w14:paraId="001BB64D" w14:textId="77777777" w:rsidR="00F27210" w:rsidRPr="00DD1A7D" w:rsidRDefault="00F27210" w:rsidP="00A1137B">
      <w:pPr>
        <w:keepLines/>
        <w:tabs>
          <w:tab w:val="left" w:pos="-1152"/>
          <w:tab w:val="left" w:pos="-720"/>
          <w:tab w:val="left" w:pos="0"/>
          <w:tab w:val="left" w:pos="709"/>
          <w:tab w:val="left" w:pos="1260"/>
          <w:tab w:val="left" w:pos="2160"/>
        </w:tabs>
        <w:ind w:left="709" w:hanging="709"/>
        <w:jc w:val="both"/>
        <w:rPr>
          <w:rFonts w:ascii="Arial" w:hAnsi="Arial" w:cs="Arial"/>
        </w:rPr>
      </w:pPr>
    </w:p>
    <w:p w14:paraId="422D512F" w14:textId="77777777" w:rsidR="00F27210" w:rsidRPr="00DD1A7D" w:rsidRDefault="00AD6BED"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Checkback Word shall give the address of the changed word and will be constituted with bits 0-7 as the outstation address, bits 5-7 as the block address, bits 8-10 as the word address and bits 11-14 as the function address.  In the case of the reply to a Send Changes Interrogation bit 15 is set to indicate the presence of further changes on the change queue.  When the change has been successfully returned, the next Interrogation Word from the </w:t>
      </w:r>
      <w:proofErr w:type="gramStart"/>
      <w:r w:rsidR="00F27210" w:rsidRPr="00DD1A7D">
        <w:rPr>
          <w:rFonts w:ascii="Arial" w:hAnsi="Arial" w:cs="Arial"/>
        </w:rPr>
        <w:t>Remote Control</w:t>
      </w:r>
      <w:proofErr w:type="gramEnd"/>
      <w:r w:rsidR="00F27210" w:rsidRPr="00DD1A7D">
        <w:rPr>
          <w:rFonts w:ascii="Arial" w:hAnsi="Arial" w:cs="Arial"/>
        </w:rPr>
        <w:t xml:space="preserve"> Point will have the Reset Bit (bit 15) set as an acknowledgement to the GI74 TCI.</w:t>
      </w:r>
    </w:p>
    <w:p w14:paraId="5F904E2B"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3E13A488"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28" w:author="Rashpal Gata Aura (ESO)" w:date="2024-03-02T13:31:00Z" w:original="3.1.4.4.2"/>
        </w:fldChar>
      </w:r>
      <w:r w:rsidRPr="00DD1A7D">
        <w:rPr>
          <w:rFonts w:ascii="Arial" w:hAnsi="Arial" w:cs="Arial"/>
        </w:rPr>
        <w:tab/>
        <w:t>Change Queue</w:t>
      </w:r>
      <w:r w:rsidR="009241AA">
        <w:rPr>
          <w:rFonts w:ascii="Arial" w:hAnsi="Arial" w:cs="Arial"/>
        </w:rPr>
        <w:t xml:space="preserve"> </w:t>
      </w:r>
    </w:p>
    <w:p w14:paraId="129BD83D"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7FC36609" w14:textId="77777777" w:rsidR="00F27210" w:rsidRPr="00DD1A7D" w:rsidRDefault="00AD6BED"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GI74 TCI shall provide a time ordered Change Queue of at least 500 changes.  There shall be a separate change queue for each port.  A Send Changes Interrogation shall cause the change at the head of the queue (the oldest change) to be returned.  If the Reset Bit is not set in the Interrogation Word immediately following the send changes </w:t>
      </w:r>
      <w:proofErr w:type="gramStart"/>
      <w:r w:rsidR="00F27210" w:rsidRPr="00DD1A7D">
        <w:rPr>
          <w:rFonts w:ascii="Arial" w:hAnsi="Arial" w:cs="Arial"/>
        </w:rPr>
        <w:t>reply</w:t>
      </w:r>
      <w:proofErr w:type="gramEnd"/>
      <w:r w:rsidR="00F27210" w:rsidRPr="00DD1A7D">
        <w:rPr>
          <w:rFonts w:ascii="Arial" w:hAnsi="Arial" w:cs="Arial"/>
        </w:rPr>
        <w:t xml:space="preserve"> then the change that was returned shall not be removed from the head of the queue.</w:t>
      </w:r>
    </w:p>
    <w:p w14:paraId="062E6B39"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3DD4183D" w14:textId="77777777" w:rsidR="00F27210" w:rsidRPr="00DD1A7D" w:rsidRDefault="00AD6BED"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Change Bit shall be set in the Checkback Word while there are entries in the </w:t>
      </w:r>
      <w:proofErr w:type="gramStart"/>
      <w:r w:rsidR="00F27210" w:rsidRPr="00DD1A7D">
        <w:rPr>
          <w:rFonts w:ascii="Arial" w:hAnsi="Arial" w:cs="Arial"/>
        </w:rPr>
        <w:t>queue, and</w:t>
      </w:r>
      <w:proofErr w:type="gramEnd"/>
      <w:r w:rsidR="00F27210" w:rsidRPr="00DD1A7D">
        <w:rPr>
          <w:rFonts w:ascii="Arial" w:hAnsi="Arial" w:cs="Arial"/>
        </w:rPr>
        <w:t xml:space="preserve"> reset while the queue is empty.  In the case of the Checkback Word sent in reply to a Send Changes Interrogation the Change Bit is set to indicate that there are further changes on the change queue.  In the event of the queue overflowing then the oldest entries shall be removed to make room for new changes. </w:t>
      </w:r>
    </w:p>
    <w:p w14:paraId="0CB2AE49"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3DD4DCFE" w14:textId="77777777" w:rsidR="00F27210" w:rsidRPr="00DD1A7D" w:rsidRDefault="00AD6BED"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Note that the change queue mechanism shall ensure that individual changes that occur with more than 10 </w:t>
      </w:r>
      <w:proofErr w:type="spellStart"/>
      <w:r w:rsidR="00F27210" w:rsidRPr="00DD1A7D">
        <w:rPr>
          <w:rFonts w:ascii="Arial" w:hAnsi="Arial" w:cs="Arial"/>
        </w:rPr>
        <w:t>ms</w:t>
      </w:r>
      <w:proofErr w:type="spellEnd"/>
      <w:r w:rsidR="00F27210" w:rsidRPr="00DD1A7D">
        <w:rPr>
          <w:rFonts w:ascii="Arial" w:hAnsi="Arial" w:cs="Arial"/>
        </w:rPr>
        <w:t xml:space="preserve"> between them are returned sequentially in the order of change occurrence.  Changes that occur within 10 </w:t>
      </w:r>
      <w:proofErr w:type="spellStart"/>
      <w:r w:rsidR="00F27210" w:rsidRPr="00DD1A7D">
        <w:rPr>
          <w:rFonts w:ascii="Arial" w:hAnsi="Arial" w:cs="Arial"/>
        </w:rPr>
        <w:t>ms</w:t>
      </w:r>
      <w:proofErr w:type="spellEnd"/>
      <w:r w:rsidR="00F27210" w:rsidRPr="00DD1A7D">
        <w:rPr>
          <w:rFonts w:ascii="Arial" w:hAnsi="Arial" w:cs="Arial"/>
        </w:rPr>
        <w:t xml:space="preserve"> can </w:t>
      </w:r>
      <w:proofErr w:type="gramStart"/>
      <w:r w:rsidR="00F27210" w:rsidRPr="00DD1A7D">
        <w:rPr>
          <w:rFonts w:ascii="Arial" w:hAnsi="Arial" w:cs="Arial"/>
        </w:rPr>
        <w:t>be considered to be</w:t>
      </w:r>
      <w:proofErr w:type="gramEnd"/>
      <w:r w:rsidR="00F27210" w:rsidRPr="00DD1A7D">
        <w:rPr>
          <w:rFonts w:ascii="Arial" w:hAnsi="Arial" w:cs="Arial"/>
        </w:rPr>
        <w:t xml:space="preserve"> simultaneous and they can be entered in the change queue in any order.</w:t>
      </w:r>
    </w:p>
    <w:p w14:paraId="2A2ED823"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622684B7" w14:textId="77777777" w:rsidR="00F27210" w:rsidRPr="00DD1A7D" w:rsidRDefault="00AD6BED"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E.g. If say, 3 changes occur (each more than 10ms after the previous change) that are allocated to the same word, then these changes shall be returned using the change mechanism to return change one in the first Reply, change two in the second Reply and change three in the third Reply.  The address of each word returned, and hence the Checkback Word in each Reply, will be the same, except that the Change Bit will be set in the first and second Checkback Words and reset in the third Checkback Word.      </w:t>
      </w:r>
    </w:p>
    <w:p w14:paraId="7ABE3DB0"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6F5187A4" w14:textId="77777777" w:rsidR="00F27210" w:rsidRDefault="00AD6BED"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If a port is not being </w:t>
      </w:r>
      <w:proofErr w:type="gramStart"/>
      <w:r w:rsidR="00F27210" w:rsidRPr="00DD1A7D">
        <w:rPr>
          <w:rFonts w:ascii="Arial" w:hAnsi="Arial" w:cs="Arial"/>
        </w:rPr>
        <w:t>interrogated</w:t>
      </w:r>
      <w:proofErr w:type="gramEnd"/>
      <w:r w:rsidR="00F27210" w:rsidRPr="00DD1A7D">
        <w:rPr>
          <w:rFonts w:ascii="Arial" w:hAnsi="Arial" w:cs="Arial"/>
        </w:rPr>
        <w:t xml:space="preserve"> it is required that all changes are stored on the queue.  They will be returned via the </w:t>
      </w:r>
      <w:proofErr w:type="gramStart"/>
      <w:r w:rsidR="00F27210" w:rsidRPr="00DD1A7D">
        <w:rPr>
          <w:rFonts w:ascii="Arial" w:hAnsi="Arial" w:cs="Arial"/>
        </w:rPr>
        <w:t>changes</w:t>
      </w:r>
      <w:proofErr w:type="gramEnd"/>
      <w:r w:rsidR="00F27210" w:rsidRPr="00DD1A7D">
        <w:rPr>
          <w:rFonts w:ascii="Arial" w:hAnsi="Arial" w:cs="Arial"/>
        </w:rPr>
        <w:t xml:space="preserve"> mechanism when the </w:t>
      </w:r>
      <w:proofErr w:type="gramStart"/>
      <w:r w:rsidR="00F27210" w:rsidRPr="00DD1A7D">
        <w:rPr>
          <w:rFonts w:ascii="Arial" w:hAnsi="Arial" w:cs="Arial"/>
        </w:rPr>
        <w:t>Remote Control</w:t>
      </w:r>
      <w:proofErr w:type="gramEnd"/>
      <w:r w:rsidR="00F27210" w:rsidRPr="00DD1A7D">
        <w:rPr>
          <w:rFonts w:ascii="Arial" w:hAnsi="Arial" w:cs="Arial"/>
        </w:rPr>
        <w:t xml:space="preserve"> Point connected to that port resumes interrogations.</w:t>
      </w:r>
    </w:p>
    <w:p w14:paraId="25CD7E6A" w14:textId="77777777" w:rsidR="003775A8" w:rsidRDefault="003775A8" w:rsidP="00A1137B">
      <w:pPr>
        <w:tabs>
          <w:tab w:val="left" w:pos="-1152"/>
          <w:tab w:val="left" w:pos="-720"/>
          <w:tab w:val="left" w:pos="0"/>
          <w:tab w:val="left" w:pos="709"/>
          <w:tab w:val="left" w:pos="1260"/>
          <w:tab w:val="left" w:pos="2160"/>
        </w:tabs>
        <w:ind w:left="709" w:hanging="709"/>
        <w:jc w:val="both"/>
        <w:rPr>
          <w:rFonts w:ascii="Arial" w:hAnsi="Arial" w:cs="Arial"/>
        </w:rPr>
      </w:pPr>
    </w:p>
    <w:p w14:paraId="57776845" w14:textId="77777777" w:rsidR="003775A8" w:rsidRPr="00DD1A7D" w:rsidRDefault="003775A8" w:rsidP="00A1137B">
      <w:pPr>
        <w:tabs>
          <w:tab w:val="left" w:pos="-1152"/>
          <w:tab w:val="left" w:pos="-720"/>
          <w:tab w:val="left" w:pos="0"/>
          <w:tab w:val="left" w:pos="709"/>
          <w:tab w:val="left" w:pos="1260"/>
          <w:tab w:val="left" w:pos="2160"/>
        </w:tabs>
        <w:ind w:left="709" w:hanging="709"/>
        <w:jc w:val="both"/>
        <w:rPr>
          <w:rFonts w:ascii="Arial" w:hAnsi="Arial" w:cs="Arial"/>
        </w:rPr>
      </w:pPr>
      <w:r>
        <w:rPr>
          <w:rFonts w:ascii="Arial" w:hAnsi="Arial" w:cs="Arial"/>
        </w:rPr>
        <w:tab/>
        <w:t>Dual port and dual channel operation and control arbitration is to be implemented as described in section 2 of the main document (TCI and Control Arbitration)</w:t>
      </w:r>
    </w:p>
    <w:p w14:paraId="1AE80F03" w14:textId="77777777" w:rsidR="00537062" w:rsidRPr="00DD1A7D" w:rsidRDefault="00537062" w:rsidP="00A1137B">
      <w:pPr>
        <w:tabs>
          <w:tab w:val="left" w:pos="-1152"/>
          <w:tab w:val="left" w:pos="-720"/>
          <w:tab w:val="left" w:pos="0"/>
          <w:tab w:val="left" w:pos="709"/>
          <w:tab w:val="left" w:pos="1260"/>
          <w:tab w:val="left" w:pos="2160"/>
        </w:tabs>
        <w:ind w:left="709" w:hanging="709"/>
        <w:jc w:val="both"/>
        <w:rPr>
          <w:rFonts w:ascii="Arial" w:hAnsi="Arial" w:cs="Arial"/>
        </w:rPr>
      </w:pPr>
    </w:p>
    <w:p w14:paraId="5394A7CD"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08F648C8"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6B52C3F2" w14:textId="77777777" w:rsidR="00F27210" w:rsidRPr="00DD1A7D" w:rsidRDefault="00F27210" w:rsidP="00A873CB">
      <w:pPr>
        <w:keepNext/>
        <w:tabs>
          <w:tab w:val="left" w:pos="-1152"/>
          <w:tab w:val="left" w:pos="-720"/>
          <w:tab w:val="left" w:pos="0"/>
          <w:tab w:val="left" w:pos="709"/>
          <w:tab w:val="left" w:pos="1260"/>
          <w:tab w:val="left" w:pos="2160"/>
        </w:tabs>
        <w:ind w:left="709" w:hanging="709"/>
        <w:jc w:val="both"/>
        <w:rPr>
          <w:rFonts w:ascii="Arial" w:hAnsi="Arial" w:cs="Arial"/>
        </w:rPr>
      </w:pPr>
      <w:r w:rsidRPr="00A1137B">
        <w:rPr>
          <w:rFonts w:ascii="Arial" w:hAnsi="Arial" w:cs="Arial"/>
          <w:bCs/>
        </w:rPr>
        <w:fldChar w:fldCharType="begin"/>
      </w:r>
      <w:r w:rsidRPr="00A1137B">
        <w:rPr>
          <w:rFonts w:ascii="Arial" w:hAnsi="Arial" w:cs="Arial"/>
          <w:bCs/>
        </w:rPr>
        <w:instrText>LISTNUM 1 \l 2</w:instrText>
      </w:r>
      <w:r w:rsidRPr="00A1137B">
        <w:rPr>
          <w:rFonts w:ascii="Arial" w:hAnsi="Arial" w:cs="Arial"/>
          <w:bCs/>
        </w:rPr>
        <w:fldChar w:fldCharType="end">
          <w:numberingChange w:id="29" w:author="Rashpal Gata Aura (ESO)" w:date="2024-03-02T13:31:00Z" w:original="3.2"/>
        </w:fldChar>
      </w:r>
      <w:r w:rsidRPr="00DD1A7D">
        <w:rPr>
          <w:rFonts w:ascii="Arial" w:hAnsi="Arial" w:cs="Arial"/>
          <w:b/>
          <w:bCs/>
        </w:rPr>
        <w:tab/>
      </w:r>
      <w:r w:rsidRPr="00A1137B">
        <w:rPr>
          <w:rFonts w:ascii="Arial" w:hAnsi="Arial" w:cs="Arial"/>
          <w:bCs/>
        </w:rPr>
        <w:t>Off-line Data Set Up</w:t>
      </w:r>
      <w:r w:rsidR="00A1137B">
        <w:rPr>
          <w:rFonts w:ascii="Arial" w:hAnsi="Arial" w:cs="Arial"/>
        </w:rPr>
        <w:t xml:space="preserve"> </w:t>
      </w:r>
    </w:p>
    <w:p w14:paraId="613409F5" w14:textId="77777777" w:rsidR="00F27210" w:rsidRPr="00DD1A7D" w:rsidRDefault="00F27210" w:rsidP="00A873CB">
      <w:pPr>
        <w:keepNext/>
        <w:tabs>
          <w:tab w:val="left" w:pos="-1152"/>
          <w:tab w:val="left" w:pos="-720"/>
          <w:tab w:val="left" w:pos="0"/>
          <w:tab w:val="left" w:pos="709"/>
          <w:tab w:val="left" w:pos="1260"/>
          <w:tab w:val="left" w:pos="2160"/>
        </w:tabs>
        <w:ind w:left="709" w:hanging="709"/>
        <w:jc w:val="both"/>
        <w:rPr>
          <w:rFonts w:ascii="Arial" w:hAnsi="Arial" w:cs="Arial"/>
        </w:rPr>
      </w:pPr>
    </w:p>
    <w:p w14:paraId="246EDD56" w14:textId="77777777" w:rsidR="00F27210" w:rsidRPr="00DD1A7D" w:rsidRDefault="00AD6BED"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off-line data set up facility is required to allow the user to allocate plant data to the GI74 data structure and to set up attributes that reflect the operation of the communications link to the </w:t>
      </w:r>
      <w:proofErr w:type="gramStart"/>
      <w:r w:rsidR="00F27210" w:rsidRPr="00DD1A7D">
        <w:rPr>
          <w:rFonts w:ascii="Arial" w:hAnsi="Arial" w:cs="Arial"/>
        </w:rPr>
        <w:t>Remote Control</w:t>
      </w:r>
      <w:proofErr w:type="gramEnd"/>
      <w:r w:rsidR="00F27210" w:rsidRPr="00DD1A7D">
        <w:rPr>
          <w:rFonts w:ascii="Arial" w:hAnsi="Arial" w:cs="Arial"/>
        </w:rPr>
        <w:t xml:space="preserve"> Point. </w:t>
      </w:r>
    </w:p>
    <w:p w14:paraId="4C2E0435"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1C644889" w14:textId="77777777" w:rsidR="00F27210" w:rsidRPr="00DD1A7D" w:rsidRDefault="00A1137B" w:rsidP="00A1137B">
      <w:pPr>
        <w:tabs>
          <w:tab w:val="left" w:pos="-1152"/>
          <w:tab w:val="left" w:pos="-720"/>
          <w:tab w:val="left" w:pos="0"/>
          <w:tab w:val="left" w:pos="709"/>
          <w:tab w:val="left" w:pos="1260"/>
          <w:tab w:val="left" w:pos="2160"/>
        </w:tabs>
        <w:ind w:left="709" w:hanging="709"/>
        <w:jc w:val="both"/>
        <w:rPr>
          <w:rFonts w:ascii="Arial" w:hAnsi="Arial" w:cs="Arial"/>
        </w:rPr>
      </w:pPr>
      <w:r>
        <w:rPr>
          <w:rFonts w:ascii="Arial" w:hAnsi="Arial" w:cs="Arial"/>
        </w:rPr>
        <w:tab/>
      </w:r>
      <w:r w:rsidR="00F27210" w:rsidRPr="00DD1A7D">
        <w:rPr>
          <w:rFonts w:ascii="Arial" w:hAnsi="Arial" w:cs="Arial"/>
        </w:rPr>
        <w:t xml:space="preserve">The data and attributes given here are those that are a known requirement to allow the system to work with the </w:t>
      </w:r>
      <w:proofErr w:type="gramStart"/>
      <w:r w:rsidR="00F27210" w:rsidRPr="00DD1A7D">
        <w:rPr>
          <w:rFonts w:ascii="Arial" w:hAnsi="Arial" w:cs="Arial"/>
        </w:rPr>
        <w:t>Remote Control</w:t>
      </w:r>
      <w:proofErr w:type="gramEnd"/>
      <w:r w:rsidR="00F27210" w:rsidRPr="00DD1A7D">
        <w:rPr>
          <w:rFonts w:ascii="Arial" w:hAnsi="Arial" w:cs="Arial"/>
        </w:rPr>
        <w:t xml:space="preserve"> Point.  Data and attributes that will need to be input relating to the implementation of GI74 on a particular system are not known and therefore not given in this Specification.</w:t>
      </w:r>
    </w:p>
    <w:p w14:paraId="4E3F7D18"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74AEECF0" w14:textId="77777777" w:rsidR="00F27210" w:rsidRPr="00DD1A7D" w:rsidRDefault="00F27210" w:rsidP="00A1137B">
      <w:pPr>
        <w:tabs>
          <w:tab w:val="left" w:pos="-1152"/>
          <w:tab w:val="left" w:pos="-720"/>
          <w:tab w:val="left" w:pos="0"/>
          <w:tab w:val="left" w:pos="851"/>
          <w:tab w:val="left" w:pos="1260"/>
          <w:tab w:val="left" w:pos="2160"/>
        </w:tabs>
        <w:ind w:left="851" w:hanging="851"/>
        <w:jc w:val="both"/>
        <w:rPr>
          <w:rFonts w:ascii="Arial" w:hAnsi="Arial" w:cs="Arial"/>
        </w:rPr>
      </w:pPr>
      <w:r w:rsidRPr="00DD1A7D">
        <w:rPr>
          <w:rFonts w:ascii="Arial" w:hAnsi="Arial" w:cs="Arial"/>
        </w:rPr>
        <w:fldChar w:fldCharType="begin"/>
      </w:r>
      <w:r w:rsidRPr="00DD1A7D">
        <w:rPr>
          <w:rFonts w:ascii="Arial" w:hAnsi="Arial" w:cs="Arial"/>
        </w:rPr>
        <w:instrText>LISTNUM 1 \l 3 \s 1</w:instrText>
      </w:r>
      <w:r w:rsidRPr="00DD1A7D">
        <w:rPr>
          <w:rFonts w:ascii="Arial" w:hAnsi="Arial" w:cs="Arial"/>
        </w:rPr>
        <w:fldChar w:fldCharType="end">
          <w:numberingChange w:id="30" w:author="Rashpal Gata Aura (ESO)" w:date="2024-03-02T13:31:00Z" w:original="3.2.1"/>
        </w:fldChar>
      </w:r>
      <w:r w:rsidRPr="00DD1A7D">
        <w:rPr>
          <w:rFonts w:ascii="Arial" w:hAnsi="Arial" w:cs="Arial"/>
        </w:rPr>
        <w:tab/>
        <w:t>Outstation Address and Size</w:t>
      </w:r>
      <w:r w:rsidR="00A1137B">
        <w:rPr>
          <w:rFonts w:ascii="Arial" w:hAnsi="Arial" w:cs="Arial"/>
        </w:rPr>
        <w:t xml:space="preserve"> </w:t>
      </w:r>
    </w:p>
    <w:p w14:paraId="75C4B09D"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15B879F0" w14:textId="77777777" w:rsidR="00F27210" w:rsidRPr="00DD1A7D" w:rsidRDefault="00AD6BED"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There are four types of outstation address, which are linked to the size.</w:t>
      </w:r>
    </w:p>
    <w:p w14:paraId="612AAC40"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3D1EF8B4" w14:textId="77777777" w:rsidR="00F27210" w:rsidRPr="00DD1A7D" w:rsidRDefault="00A1137B" w:rsidP="00A1137B">
      <w:pPr>
        <w:tabs>
          <w:tab w:val="left" w:pos="-1152"/>
          <w:tab w:val="left" w:pos="-720"/>
          <w:tab w:val="left" w:pos="0"/>
          <w:tab w:val="left" w:pos="851"/>
          <w:tab w:val="left" w:pos="900"/>
          <w:tab w:val="left" w:pos="1260"/>
          <w:tab w:val="left" w:pos="2160"/>
        </w:tabs>
        <w:ind w:left="1260" w:hanging="1260"/>
        <w:jc w:val="both"/>
        <w:rPr>
          <w:rFonts w:ascii="Arial" w:hAnsi="Arial" w:cs="Arial"/>
        </w:rPr>
      </w:pPr>
      <w:r>
        <w:rPr>
          <w:rFonts w:ascii="Arial" w:hAnsi="Arial" w:cs="Arial"/>
        </w:rPr>
        <w:tab/>
      </w:r>
      <w:r w:rsidR="00F27210" w:rsidRPr="00DD1A7D">
        <w:rPr>
          <w:rFonts w:ascii="Arial" w:hAnsi="Arial" w:cs="Arial"/>
        </w:rPr>
        <w:t>(</w:t>
      </w:r>
      <w:proofErr w:type="spellStart"/>
      <w:r w:rsidR="00F27210" w:rsidRPr="00DD1A7D">
        <w:rPr>
          <w:rFonts w:ascii="Arial" w:hAnsi="Arial" w:cs="Arial"/>
        </w:rPr>
        <w:t>i</w:t>
      </w:r>
      <w:proofErr w:type="spellEnd"/>
      <w:r w:rsidR="00F27210" w:rsidRPr="00DD1A7D">
        <w:rPr>
          <w:rFonts w:ascii="Arial" w:hAnsi="Arial" w:cs="Arial"/>
        </w:rPr>
        <w:t>)</w:t>
      </w:r>
      <w:r w:rsidR="00F27210" w:rsidRPr="00DD1A7D">
        <w:rPr>
          <w:rFonts w:ascii="Arial" w:hAnsi="Arial" w:cs="Arial"/>
        </w:rPr>
        <w:tab/>
        <w:t>Size - 8 block</w:t>
      </w:r>
      <w:r w:rsidR="00F27210" w:rsidRPr="00DD1A7D">
        <w:rPr>
          <w:rFonts w:ascii="Arial" w:hAnsi="Arial" w:cs="Arial"/>
        </w:rPr>
        <w:tab/>
        <w:t xml:space="preserve">5 - bit outstation address field and </w:t>
      </w:r>
      <w:proofErr w:type="gramStart"/>
      <w:r w:rsidR="00F27210" w:rsidRPr="00DD1A7D">
        <w:rPr>
          <w:rFonts w:ascii="Arial" w:hAnsi="Arial" w:cs="Arial"/>
        </w:rPr>
        <w:t>3 bit</w:t>
      </w:r>
      <w:proofErr w:type="gramEnd"/>
      <w:r w:rsidR="00F27210" w:rsidRPr="00DD1A7D">
        <w:rPr>
          <w:rFonts w:ascii="Arial" w:hAnsi="Arial" w:cs="Arial"/>
        </w:rPr>
        <w:t xml:space="preserve"> block field (maximum of 31 unique outstation addresses)</w:t>
      </w:r>
    </w:p>
    <w:p w14:paraId="6837E8FB"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43F1CBFC" w14:textId="77777777" w:rsidR="00F27210" w:rsidRPr="00DD1A7D" w:rsidRDefault="00A1137B" w:rsidP="00A1137B">
      <w:pPr>
        <w:tabs>
          <w:tab w:val="left" w:pos="-1152"/>
          <w:tab w:val="left" w:pos="-720"/>
          <w:tab w:val="left" w:pos="0"/>
          <w:tab w:val="left" w:pos="851"/>
          <w:tab w:val="left" w:pos="900"/>
          <w:tab w:val="left" w:pos="1260"/>
          <w:tab w:val="left" w:pos="2160"/>
        </w:tabs>
        <w:ind w:left="1260" w:hanging="1260"/>
        <w:jc w:val="both"/>
        <w:rPr>
          <w:rFonts w:ascii="Arial" w:hAnsi="Arial" w:cs="Arial"/>
        </w:rPr>
      </w:pPr>
      <w:r>
        <w:rPr>
          <w:rFonts w:ascii="Arial" w:hAnsi="Arial" w:cs="Arial"/>
        </w:rPr>
        <w:tab/>
      </w:r>
      <w:r w:rsidR="00F27210" w:rsidRPr="00DD1A7D">
        <w:rPr>
          <w:rFonts w:ascii="Arial" w:hAnsi="Arial" w:cs="Arial"/>
        </w:rPr>
        <w:t>(ii)</w:t>
      </w:r>
      <w:r w:rsidR="00F27210" w:rsidRPr="00DD1A7D">
        <w:rPr>
          <w:rFonts w:ascii="Arial" w:hAnsi="Arial" w:cs="Arial"/>
        </w:rPr>
        <w:tab/>
        <w:t>Size - 4 block</w:t>
      </w:r>
      <w:r w:rsidR="00F27210" w:rsidRPr="00DD1A7D">
        <w:rPr>
          <w:rFonts w:ascii="Arial" w:hAnsi="Arial" w:cs="Arial"/>
        </w:rPr>
        <w:tab/>
        <w:t xml:space="preserve">6 - bit outstation address field and </w:t>
      </w:r>
      <w:proofErr w:type="gramStart"/>
      <w:r w:rsidR="00F27210" w:rsidRPr="00DD1A7D">
        <w:rPr>
          <w:rFonts w:ascii="Arial" w:hAnsi="Arial" w:cs="Arial"/>
        </w:rPr>
        <w:t>2 bit</w:t>
      </w:r>
      <w:proofErr w:type="gramEnd"/>
      <w:r w:rsidR="00F27210" w:rsidRPr="00DD1A7D">
        <w:rPr>
          <w:rFonts w:ascii="Arial" w:hAnsi="Arial" w:cs="Arial"/>
        </w:rPr>
        <w:t xml:space="preserve"> block field (maximum of 63 unique outstation addresses)</w:t>
      </w:r>
    </w:p>
    <w:p w14:paraId="2E2B647B"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51BA85AB" w14:textId="77777777" w:rsidR="00F27210" w:rsidRPr="00DD1A7D" w:rsidRDefault="00A1137B" w:rsidP="00A1137B">
      <w:pPr>
        <w:tabs>
          <w:tab w:val="left" w:pos="-1152"/>
          <w:tab w:val="left" w:pos="-720"/>
          <w:tab w:val="left" w:pos="0"/>
          <w:tab w:val="left" w:pos="851"/>
          <w:tab w:val="left" w:pos="900"/>
          <w:tab w:val="left" w:pos="1260"/>
          <w:tab w:val="left" w:pos="2160"/>
        </w:tabs>
        <w:ind w:left="1260" w:hanging="1260"/>
        <w:jc w:val="both"/>
        <w:rPr>
          <w:rFonts w:ascii="Arial" w:hAnsi="Arial" w:cs="Arial"/>
        </w:rPr>
      </w:pPr>
      <w:r>
        <w:rPr>
          <w:rFonts w:ascii="Arial" w:hAnsi="Arial" w:cs="Arial"/>
        </w:rPr>
        <w:tab/>
      </w:r>
      <w:r w:rsidR="00F27210" w:rsidRPr="00DD1A7D">
        <w:rPr>
          <w:rFonts w:ascii="Arial" w:hAnsi="Arial" w:cs="Arial"/>
        </w:rPr>
        <w:t>(iii)</w:t>
      </w:r>
      <w:r w:rsidR="00F27210" w:rsidRPr="00DD1A7D">
        <w:rPr>
          <w:rFonts w:ascii="Arial" w:hAnsi="Arial" w:cs="Arial"/>
        </w:rPr>
        <w:tab/>
        <w:t>Size - 2 block</w:t>
      </w:r>
      <w:r w:rsidR="00F27210" w:rsidRPr="00DD1A7D">
        <w:rPr>
          <w:rFonts w:ascii="Arial" w:hAnsi="Arial" w:cs="Arial"/>
        </w:rPr>
        <w:tab/>
        <w:t>7 - bit outstation address field and 1 bit block field (maximum of 127 unique outstation addresses)</w:t>
      </w:r>
    </w:p>
    <w:p w14:paraId="7BA6D9CB"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4AFE376F" w14:textId="77777777" w:rsidR="00F27210" w:rsidRPr="00DD1A7D" w:rsidRDefault="00A1137B" w:rsidP="00A1137B">
      <w:pPr>
        <w:tabs>
          <w:tab w:val="left" w:pos="-1152"/>
          <w:tab w:val="left" w:pos="-720"/>
          <w:tab w:val="left" w:pos="0"/>
          <w:tab w:val="left" w:pos="851"/>
          <w:tab w:val="left" w:pos="900"/>
          <w:tab w:val="left" w:pos="1260"/>
          <w:tab w:val="left" w:pos="2160"/>
        </w:tabs>
        <w:ind w:left="1260" w:hanging="1260"/>
        <w:jc w:val="both"/>
        <w:rPr>
          <w:rFonts w:ascii="Arial" w:hAnsi="Arial" w:cs="Arial"/>
        </w:rPr>
      </w:pPr>
      <w:r>
        <w:rPr>
          <w:rFonts w:ascii="Arial" w:hAnsi="Arial" w:cs="Arial"/>
        </w:rPr>
        <w:tab/>
      </w:r>
      <w:r w:rsidR="00F27210" w:rsidRPr="00DD1A7D">
        <w:rPr>
          <w:rFonts w:ascii="Arial" w:hAnsi="Arial" w:cs="Arial"/>
        </w:rPr>
        <w:t>(iv)</w:t>
      </w:r>
      <w:r w:rsidR="00F27210" w:rsidRPr="00DD1A7D">
        <w:rPr>
          <w:rFonts w:ascii="Arial" w:hAnsi="Arial" w:cs="Arial"/>
        </w:rPr>
        <w:tab/>
        <w:t>Size - 1 block</w:t>
      </w:r>
      <w:r w:rsidR="00F27210" w:rsidRPr="00DD1A7D">
        <w:rPr>
          <w:rFonts w:ascii="Arial" w:hAnsi="Arial" w:cs="Arial"/>
        </w:rPr>
        <w:tab/>
        <w:t>8 - bit outstation address field and no block field (maximum of 255 unique outstation addresses)</w:t>
      </w:r>
    </w:p>
    <w:p w14:paraId="15A16C60"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6CC76A8D"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The data set up facility shall allow the input of outstation address and size and there shall be no restriction in the use of any of the above address types.</w:t>
      </w:r>
    </w:p>
    <w:p w14:paraId="394F8E98"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3C1E424C"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The outstation address is determined by the lowest equipped block.  Outstation address zero is not used.  Appendix A3 provides more information on the block / outstation address relationship.</w:t>
      </w:r>
    </w:p>
    <w:p w14:paraId="6FE238B8" w14:textId="77777777" w:rsidR="00F27210" w:rsidRPr="00DD1A7D" w:rsidRDefault="00F27210" w:rsidP="00BB2D85">
      <w:pPr>
        <w:tabs>
          <w:tab w:val="left" w:pos="-1152"/>
          <w:tab w:val="left" w:pos="-720"/>
          <w:tab w:val="left" w:pos="0"/>
          <w:tab w:val="left" w:pos="851"/>
          <w:tab w:val="left" w:pos="900"/>
          <w:tab w:val="left" w:pos="1260"/>
          <w:tab w:val="left" w:pos="2160"/>
        </w:tabs>
        <w:jc w:val="both"/>
        <w:rPr>
          <w:rFonts w:ascii="Arial" w:hAnsi="Arial" w:cs="Arial"/>
        </w:rPr>
      </w:pPr>
    </w:p>
    <w:p w14:paraId="54A6E640"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3</w:instrText>
      </w:r>
      <w:r w:rsidRPr="00DD1A7D">
        <w:rPr>
          <w:rFonts w:ascii="Arial" w:hAnsi="Arial" w:cs="Arial"/>
        </w:rPr>
        <w:fldChar w:fldCharType="end">
          <w:numberingChange w:id="31" w:author="Rashpal Gata Aura (ESO)" w:date="2024-03-02T13:31:00Z" w:original="3.2.2"/>
        </w:fldChar>
      </w:r>
      <w:r w:rsidRPr="00DD1A7D">
        <w:rPr>
          <w:rFonts w:ascii="Arial" w:hAnsi="Arial" w:cs="Arial"/>
        </w:rPr>
        <w:tab/>
        <w:t>Data Set Up</w:t>
      </w:r>
    </w:p>
    <w:p w14:paraId="21DC0563"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10C75C2B"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Data that is to be acquired for the </w:t>
      </w:r>
      <w:proofErr w:type="gramStart"/>
      <w:r w:rsidR="00F27210" w:rsidRPr="00DD1A7D">
        <w:rPr>
          <w:rFonts w:ascii="Arial" w:hAnsi="Arial" w:cs="Arial"/>
        </w:rPr>
        <w:t>Remote Control</w:t>
      </w:r>
      <w:proofErr w:type="gramEnd"/>
      <w:r w:rsidR="00F27210" w:rsidRPr="00DD1A7D">
        <w:rPr>
          <w:rFonts w:ascii="Arial" w:hAnsi="Arial" w:cs="Arial"/>
        </w:rPr>
        <w:t xml:space="preserve"> Point by the GI74 TCI or outputs controlled by the </w:t>
      </w:r>
      <w:proofErr w:type="gramStart"/>
      <w:r w:rsidR="00F27210" w:rsidRPr="00DD1A7D">
        <w:rPr>
          <w:rFonts w:ascii="Arial" w:hAnsi="Arial" w:cs="Arial"/>
        </w:rPr>
        <w:t>Remote Control</w:t>
      </w:r>
      <w:proofErr w:type="gramEnd"/>
      <w:r w:rsidR="00F27210" w:rsidRPr="00DD1A7D">
        <w:rPr>
          <w:rFonts w:ascii="Arial" w:hAnsi="Arial" w:cs="Arial"/>
        </w:rPr>
        <w:t xml:space="preserve"> Point via the GI74 TCI are required to be allocated a GI74 address within the GI74 data structure </w:t>
      </w:r>
      <w:proofErr w:type="gramStart"/>
      <w:r w:rsidR="00F27210" w:rsidRPr="00DD1A7D">
        <w:rPr>
          <w:rFonts w:ascii="Arial" w:hAnsi="Arial" w:cs="Arial"/>
        </w:rPr>
        <w:t>by the use of</w:t>
      </w:r>
      <w:proofErr w:type="gramEnd"/>
      <w:r w:rsidR="00F27210" w:rsidRPr="00DD1A7D">
        <w:rPr>
          <w:rFonts w:ascii="Arial" w:hAnsi="Arial" w:cs="Arial"/>
        </w:rPr>
        <w:t xml:space="preserve"> </w:t>
      </w:r>
      <w:proofErr w:type="gramStart"/>
      <w:r w:rsidR="00F27210" w:rsidRPr="00DD1A7D">
        <w:rPr>
          <w:rFonts w:ascii="Arial" w:hAnsi="Arial" w:cs="Arial"/>
        </w:rPr>
        <w:t>the an</w:t>
      </w:r>
      <w:proofErr w:type="gramEnd"/>
      <w:r w:rsidR="00F27210" w:rsidRPr="00DD1A7D">
        <w:rPr>
          <w:rFonts w:ascii="Arial" w:hAnsi="Arial" w:cs="Arial"/>
        </w:rPr>
        <w:t xml:space="preserve"> off-line data set up facility.  Each port shall be set up with the same database.</w:t>
      </w:r>
    </w:p>
    <w:p w14:paraId="4B278FBF"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47C28015"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Data requires to be allocated a Function address (0-15), a Block address (0-7) and a Word address (1-7).  Note that controls may be allocated Word addresses 0-7 (Part 2 address).</w:t>
      </w:r>
    </w:p>
    <w:p w14:paraId="0BB87C79"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3F8BF570"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A single function contains up to 8 blocks and a single block contains up to 7 words of data.  A block of data is </w:t>
      </w:r>
      <w:proofErr w:type="gramStart"/>
      <w:r w:rsidR="00F27210" w:rsidRPr="00DD1A7D">
        <w:rPr>
          <w:rFonts w:ascii="Arial" w:hAnsi="Arial" w:cs="Arial"/>
        </w:rPr>
        <w:t>all of</w:t>
      </w:r>
      <w:proofErr w:type="gramEnd"/>
      <w:r w:rsidR="00F27210" w:rsidRPr="00DD1A7D">
        <w:rPr>
          <w:rFonts w:ascii="Arial" w:hAnsi="Arial" w:cs="Arial"/>
        </w:rPr>
        <w:t xml:space="preserve"> the same data type (see Section 3.2.2.1). The size of the data structure for any single GI74 TCI is determined by the number of blocks (either 1, 2, 4 or 8). </w:t>
      </w:r>
    </w:p>
    <w:p w14:paraId="7753AE77"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6058F0D5"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Data is held in </w:t>
      </w:r>
      <w:proofErr w:type="gramStart"/>
      <w:r w:rsidR="00F27210" w:rsidRPr="00DD1A7D">
        <w:rPr>
          <w:rFonts w:ascii="Arial" w:hAnsi="Arial" w:cs="Arial"/>
        </w:rPr>
        <w:t>16 bit</w:t>
      </w:r>
      <w:proofErr w:type="gramEnd"/>
      <w:r w:rsidR="00F27210" w:rsidRPr="00DD1A7D">
        <w:rPr>
          <w:rFonts w:ascii="Arial" w:hAnsi="Arial" w:cs="Arial"/>
        </w:rPr>
        <w:t xml:space="preserve"> words with a maximum of 7 words in each function/block address combination. </w:t>
      </w:r>
    </w:p>
    <w:p w14:paraId="4F1C00E8"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005BA2D8"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E.g. Function 2, Block 0 contains a maximum of 7 </w:t>
      </w:r>
      <w:proofErr w:type="gramStart"/>
      <w:r w:rsidR="00F27210" w:rsidRPr="00DD1A7D">
        <w:rPr>
          <w:rFonts w:ascii="Arial" w:hAnsi="Arial" w:cs="Arial"/>
        </w:rPr>
        <w:t>sixteen bit</w:t>
      </w:r>
      <w:proofErr w:type="gramEnd"/>
      <w:r w:rsidR="00F27210" w:rsidRPr="00DD1A7D">
        <w:rPr>
          <w:rFonts w:ascii="Arial" w:hAnsi="Arial" w:cs="Arial"/>
        </w:rPr>
        <w:t xml:space="preserve"> data words that may be allocated to dynamic plant data. </w:t>
      </w:r>
    </w:p>
    <w:p w14:paraId="5682F4C9"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78F5A553"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Within each block of data, words are to be allocated from word 7 downwards.  For this reason, it shall be possible for each function to input, using the data set up facility, the lowest word number in each block. </w:t>
      </w:r>
    </w:p>
    <w:p w14:paraId="02D4555F"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26DBC680"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Note that the definition of the lowest word in the block shall be independent to the allocation of alarm inputs to single points data words.  This will allow words to be reserved for future use and returned to block (or word) interrogations as "spare words".</w:t>
      </w:r>
    </w:p>
    <w:p w14:paraId="585ADDB0"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30F79AD4"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E.g. If, say, word 4 is defined as the lowest word in a particular block, the block has available words 4, 5, 6, and 7 for the allocation of data and words 1, 2 and 3 are not available.  However, data need not be allocated to all words that constitute the block (words 4, 5, 6 and 7) thus providing the facility of returning "spare words".</w:t>
      </w:r>
    </w:p>
    <w:p w14:paraId="25FB9474"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3F7AED06"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4 \s 1</w:instrText>
      </w:r>
      <w:r w:rsidRPr="00DD1A7D">
        <w:rPr>
          <w:rFonts w:ascii="Arial" w:hAnsi="Arial" w:cs="Arial"/>
        </w:rPr>
        <w:fldChar w:fldCharType="end">
          <w:numberingChange w:id="32" w:author="Rashpal Gata Aura (ESO)" w:date="2024-03-02T13:31:00Z" w:original="3.2.2.1"/>
        </w:fldChar>
      </w:r>
      <w:r w:rsidRPr="00DD1A7D">
        <w:rPr>
          <w:rFonts w:ascii="Arial" w:hAnsi="Arial" w:cs="Arial"/>
        </w:rPr>
        <w:tab/>
        <w:t>Data Types - Data Input from the Substation</w:t>
      </w:r>
      <w:r w:rsidR="00A1137B">
        <w:rPr>
          <w:rFonts w:ascii="Arial" w:hAnsi="Arial" w:cs="Arial"/>
        </w:rPr>
        <w:t xml:space="preserve"> </w:t>
      </w:r>
    </w:p>
    <w:p w14:paraId="69E3D293"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6412319C" w14:textId="77777777" w:rsidR="00F27210" w:rsidRPr="00DD1A7D" w:rsidRDefault="007447A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data set up facility shall allow the user to allocate the following types of input data to the GI74 data structure.  Appendix A1 details the bit allocations.</w:t>
      </w:r>
    </w:p>
    <w:p w14:paraId="29061034"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68A86F42" w14:textId="77777777" w:rsidR="00F27210"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 \s 1</w:instrText>
      </w:r>
      <w:r w:rsidRPr="00DD1A7D">
        <w:rPr>
          <w:rFonts w:ascii="Arial" w:hAnsi="Arial" w:cs="Arial"/>
        </w:rPr>
        <w:fldChar w:fldCharType="end">
          <w:numberingChange w:id="33" w:author="Rashpal Gata Aura (ESO)" w:date="2024-03-02T13:31:00Z" w:original="3.2.2.1.1"/>
        </w:fldChar>
      </w:r>
      <w:r w:rsidRPr="00DD1A7D">
        <w:rPr>
          <w:rFonts w:ascii="Arial" w:hAnsi="Arial" w:cs="Arial"/>
        </w:rPr>
        <w:tab/>
        <w:t>Single Points Status Data</w:t>
      </w:r>
      <w:r w:rsidR="00A1137B">
        <w:rPr>
          <w:rFonts w:ascii="Arial" w:hAnsi="Arial" w:cs="Arial"/>
        </w:rPr>
        <w:t xml:space="preserve"> </w:t>
      </w:r>
    </w:p>
    <w:p w14:paraId="20C1250C" w14:textId="77777777" w:rsidR="00A1137B" w:rsidRPr="00DD1A7D" w:rsidRDefault="00A1137B"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2CB710AE" w14:textId="77777777" w:rsidR="00F27210" w:rsidRPr="00DD1A7D" w:rsidRDefault="007447A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Each bit represents a plant or internally generated alarm or status and shall be allocated to a function, block and word.</w:t>
      </w:r>
    </w:p>
    <w:p w14:paraId="0607BC74"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71D56E6D" w14:textId="77777777" w:rsidR="00F27210" w:rsidRPr="00DD1A7D" w:rsidRDefault="007447A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Single Points Status data may be grouped and sent with or without a reflash bit.  If a reflash is not required, grouped data is treated simply as normal single point status data.</w:t>
      </w:r>
    </w:p>
    <w:p w14:paraId="23FA45F5"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535A934E" w14:textId="77777777" w:rsidR="00F27210" w:rsidRPr="00DD1A7D" w:rsidRDefault="007447A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If reflash is required, each Group Alarm has a group common alarm bit and a reflash bit.  Group Alarms with reflash and Single Point Status may not be mixed within a word however a combination of Single Points Status data words and Group Alarm data words may exist within a function and block. </w:t>
      </w:r>
    </w:p>
    <w:p w14:paraId="54D2063B"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1845D8AF" w14:textId="77777777" w:rsidR="00F27210"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34" w:author="Rashpal Gata Aura (ESO)" w:date="2024-03-02T13:31:00Z" w:original="3.2.2.1.2"/>
        </w:fldChar>
      </w:r>
      <w:r w:rsidRPr="00DD1A7D">
        <w:rPr>
          <w:rFonts w:ascii="Arial" w:hAnsi="Arial" w:cs="Arial"/>
        </w:rPr>
        <w:tab/>
        <w:t>Double Points Status Data</w:t>
      </w:r>
      <w:r w:rsidR="00A1137B">
        <w:rPr>
          <w:rFonts w:ascii="Arial" w:hAnsi="Arial" w:cs="Arial"/>
        </w:rPr>
        <w:t xml:space="preserve"> </w:t>
      </w:r>
    </w:p>
    <w:p w14:paraId="4A965D7B" w14:textId="77777777" w:rsidR="00A1137B" w:rsidRPr="00DD1A7D" w:rsidRDefault="00A1137B"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058D2276" w14:textId="77777777" w:rsidR="00F27210" w:rsidRPr="00DD1A7D" w:rsidRDefault="007447A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Each pair of bits represents a plant or internal indication and shall be allocated a function, block and word.</w:t>
      </w:r>
    </w:p>
    <w:p w14:paraId="126FB621"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62AAB85F"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35" w:author="Rashpal Gata Aura (ESO)" w:date="2024-03-02T13:31:00Z" w:original="3.2.2.1.3"/>
        </w:fldChar>
      </w:r>
      <w:r w:rsidRPr="00DD1A7D">
        <w:rPr>
          <w:rFonts w:ascii="Arial" w:hAnsi="Arial" w:cs="Arial"/>
        </w:rPr>
        <w:tab/>
        <w:t>Tap Position Indication Data</w:t>
      </w:r>
      <w:r w:rsidR="00A1137B">
        <w:rPr>
          <w:rFonts w:ascii="Arial" w:hAnsi="Arial" w:cs="Arial"/>
        </w:rPr>
        <w:t xml:space="preserve"> </w:t>
      </w:r>
    </w:p>
    <w:p w14:paraId="4A70110B"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484AA87D" w14:textId="77777777" w:rsidR="00F27210" w:rsidRPr="00DD1A7D" w:rsidRDefault="007447A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Each word represents 3 encoded (5 bit </w:t>
      </w:r>
      <w:proofErr w:type="gramStart"/>
      <w:r w:rsidR="00F27210" w:rsidRPr="00DD1A7D">
        <w:rPr>
          <w:rFonts w:ascii="Arial" w:hAnsi="Arial" w:cs="Arial"/>
        </w:rPr>
        <w:t>Gray</w:t>
      </w:r>
      <w:proofErr w:type="gramEnd"/>
      <w:r w:rsidR="00F27210" w:rsidRPr="00DD1A7D">
        <w:rPr>
          <w:rFonts w:ascii="Arial" w:hAnsi="Arial" w:cs="Arial"/>
        </w:rPr>
        <w:t xml:space="preserve"> code) values representing the position of transformer tap changers and shall be allocated a function and block.  See Appendix A4 for the Gray code format. For tap changers with more than 31 tap positions they are to be reported as a binary value in a Normal Precision Analogue data type.</w:t>
      </w:r>
    </w:p>
    <w:p w14:paraId="732EA6EA"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5FC6413D"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36" w:author="Rashpal Gata Aura (ESO)" w:date="2024-03-02T13:31:00Z" w:original="3.2.2.1.4"/>
        </w:fldChar>
      </w:r>
      <w:r w:rsidRPr="00DD1A7D">
        <w:rPr>
          <w:rFonts w:ascii="Arial" w:hAnsi="Arial" w:cs="Arial"/>
        </w:rPr>
        <w:tab/>
        <w:t>Normal Resolution Analogue Data</w:t>
      </w:r>
      <w:r w:rsidR="00A1137B">
        <w:rPr>
          <w:rFonts w:ascii="Arial" w:hAnsi="Arial" w:cs="Arial"/>
        </w:rPr>
        <w:t xml:space="preserve"> </w:t>
      </w:r>
    </w:p>
    <w:p w14:paraId="53C1A018"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462797E1" w14:textId="77777777" w:rsidR="00F27210" w:rsidRPr="00DD1A7D" w:rsidRDefault="007447A0" w:rsidP="001B57E8">
      <w:pPr>
        <w:tabs>
          <w:tab w:val="left" w:pos="-1152"/>
          <w:tab w:val="left" w:pos="-720"/>
          <w:tab w:val="left" w:pos="0"/>
          <w:tab w:val="left" w:pos="709"/>
          <w:tab w:val="left" w:pos="1260"/>
          <w:tab w:val="left" w:pos="2160"/>
        </w:tabs>
        <w:ind w:left="709" w:hanging="142"/>
        <w:jc w:val="both"/>
        <w:rPr>
          <w:rFonts w:ascii="Arial" w:hAnsi="Arial" w:cs="Arial"/>
        </w:rPr>
      </w:pPr>
      <w:r w:rsidRPr="00DD1A7D">
        <w:rPr>
          <w:rFonts w:ascii="Arial" w:hAnsi="Arial" w:cs="Arial"/>
        </w:rPr>
        <w:tab/>
      </w:r>
      <w:r w:rsidR="00F27210" w:rsidRPr="00DD1A7D">
        <w:rPr>
          <w:rFonts w:ascii="Arial" w:hAnsi="Arial" w:cs="Arial"/>
        </w:rPr>
        <w:t>Each word represents two normal resolution (1% - 7 bits plus sign bit) analogue readings and shall be allocated a function and block.</w:t>
      </w:r>
    </w:p>
    <w:p w14:paraId="77FA6070" w14:textId="77777777" w:rsidR="00F27210" w:rsidRPr="00DD1A7D" w:rsidRDefault="00F27210">
      <w:pPr>
        <w:tabs>
          <w:tab w:val="left" w:pos="-1152"/>
          <w:tab w:val="left" w:pos="-720"/>
          <w:tab w:val="left" w:pos="0"/>
          <w:tab w:val="left" w:pos="900"/>
          <w:tab w:val="left" w:pos="1260"/>
          <w:tab w:val="left" w:pos="2160"/>
        </w:tabs>
        <w:ind w:left="851" w:hanging="851"/>
        <w:jc w:val="both"/>
        <w:rPr>
          <w:rFonts w:ascii="Arial" w:hAnsi="Arial" w:cs="Arial"/>
        </w:rPr>
      </w:pPr>
    </w:p>
    <w:p w14:paraId="5B529063" w14:textId="77777777" w:rsidR="00F27210" w:rsidRPr="00DD1A7D" w:rsidRDefault="007447A0" w:rsidP="001B57E8">
      <w:pPr>
        <w:tabs>
          <w:tab w:val="left" w:pos="-1152"/>
          <w:tab w:val="left" w:pos="-720"/>
          <w:tab w:val="left" w:pos="0"/>
          <w:tab w:val="left" w:pos="709"/>
          <w:tab w:val="left" w:pos="1260"/>
          <w:tab w:val="left" w:pos="2160"/>
        </w:tabs>
        <w:ind w:left="709" w:hanging="142"/>
        <w:jc w:val="both"/>
        <w:rPr>
          <w:rFonts w:ascii="Arial" w:hAnsi="Arial" w:cs="Arial"/>
        </w:rPr>
      </w:pPr>
      <w:r w:rsidRPr="00DD1A7D">
        <w:rPr>
          <w:rFonts w:ascii="Arial" w:hAnsi="Arial" w:cs="Arial"/>
        </w:rPr>
        <w:tab/>
      </w:r>
      <w:r w:rsidR="00F27210" w:rsidRPr="00DD1A7D">
        <w:rPr>
          <w:rFonts w:ascii="Arial" w:hAnsi="Arial" w:cs="Arial"/>
        </w:rPr>
        <w:t xml:space="preserve">Values shall be presented as a </w:t>
      </w:r>
      <w:proofErr w:type="gramStart"/>
      <w:r w:rsidR="00F27210" w:rsidRPr="00DD1A7D">
        <w:rPr>
          <w:rFonts w:ascii="Arial" w:hAnsi="Arial" w:cs="Arial"/>
        </w:rPr>
        <w:t>7 bit</w:t>
      </w:r>
      <w:proofErr w:type="gramEnd"/>
      <w:r w:rsidR="00F27210" w:rsidRPr="00DD1A7D">
        <w:rPr>
          <w:rFonts w:ascii="Arial" w:hAnsi="Arial" w:cs="Arial"/>
        </w:rPr>
        <w:t xml:space="preserve"> scalar binary value of 0 to 127 with a separate sign bit which will be set to 1 for positive values and 0 for negative values.</w:t>
      </w:r>
    </w:p>
    <w:p w14:paraId="097A0ECB" w14:textId="77777777" w:rsidR="00F27210" w:rsidRPr="00DD1A7D" w:rsidRDefault="00F27210">
      <w:pPr>
        <w:tabs>
          <w:tab w:val="left" w:pos="-1152"/>
          <w:tab w:val="left" w:pos="-720"/>
          <w:tab w:val="left" w:pos="0"/>
          <w:tab w:val="left" w:pos="900"/>
          <w:tab w:val="left" w:pos="1260"/>
          <w:tab w:val="left" w:pos="2160"/>
        </w:tabs>
        <w:ind w:left="851" w:hanging="851"/>
        <w:jc w:val="both"/>
        <w:rPr>
          <w:rFonts w:ascii="Arial" w:hAnsi="Arial" w:cs="Arial"/>
        </w:rPr>
      </w:pPr>
    </w:p>
    <w:p w14:paraId="2A9639A5" w14:textId="77777777" w:rsidR="00F27210" w:rsidRPr="00DD1A7D" w:rsidRDefault="007447A0">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Nominal Maximum Value (NMV) of shall be indicated to the </w:t>
      </w:r>
      <w:proofErr w:type="gramStart"/>
      <w:r w:rsidR="00F27210" w:rsidRPr="00DD1A7D">
        <w:rPr>
          <w:rFonts w:ascii="Arial" w:hAnsi="Arial" w:cs="Arial"/>
        </w:rPr>
        <w:t>Remote Control</w:t>
      </w:r>
      <w:proofErr w:type="gramEnd"/>
      <w:r w:rsidR="00F27210" w:rsidRPr="00DD1A7D">
        <w:rPr>
          <w:rFonts w:ascii="Arial" w:hAnsi="Arial" w:cs="Arial"/>
        </w:rPr>
        <w:t xml:space="preserve"> Point by a binary value of 100.  Overload conditions shall be indicated to the </w:t>
      </w:r>
      <w:proofErr w:type="gramStart"/>
      <w:r w:rsidR="00F27210" w:rsidRPr="00DD1A7D">
        <w:rPr>
          <w:rFonts w:ascii="Arial" w:hAnsi="Arial" w:cs="Arial"/>
        </w:rPr>
        <w:t>Remote Control</w:t>
      </w:r>
      <w:proofErr w:type="gramEnd"/>
      <w:r w:rsidR="00F27210" w:rsidRPr="00DD1A7D">
        <w:rPr>
          <w:rFonts w:ascii="Arial" w:hAnsi="Arial" w:cs="Arial"/>
        </w:rPr>
        <w:t xml:space="preserve"> Point by values in the range 101 to 126 inclusive.  A value of 127 is used to indicate saturation of the input value.</w:t>
      </w:r>
    </w:p>
    <w:p w14:paraId="602E35BF" w14:textId="77777777" w:rsidR="00F27210" w:rsidRPr="00DD1A7D" w:rsidRDefault="00F27210">
      <w:pPr>
        <w:tabs>
          <w:tab w:val="left" w:pos="-1152"/>
          <w:tab w:val="left" w:pos="-720"/>
          <w:tab w:val="left" w:pos="0"/>
          <w:tab w:val="left" w:pos="709"/>
          <w:tab w:val="left" w:pos="1260"/>
          <w:tab w:val="left" w:pos="2160"/>
        </w:tabs>
        <w:ind w:left="709" w:hanging="709"/>
        <w:jc w:val="both"/>
        <w:rPr>
          <w:rFonts w:ascii="Arial" w:hAnsi="Arial" w:cs="Arial"/>
        </w:rPr>
      </w:pPr>
    </w:p>
    <w:p w14:paraId="67D0D32D" w14:textId="77777777" w:rsidR="00F27210" w:rsidRPr="00DD1A7D" w:rsidRDefault="007447A0">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Note that where suppressed zero values are used the zero to NMV range remains as 0 to 100, but an offset must be included in the calculation of the engineering value.</w:t>
      </w:r>
    </w:p>
    <w:p w14:paraId="514249AD"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77115400" w14:textId="77777777" w:rsidR="00F27210" w:rsidRPr="00DD1A7D" w:rsidRDefault="00F27210" w:rsidP="00A1137B">
      <w:pPr>
        <w:keepNext/>
        <w:keepLines/>
        <w:tabs>
          <w:tab w:val="left" w:pos="-1152"/>
          <w:tab w:val="left" w:pos="-720"/>
          <w:tab w:val="left" w:pos="0"/>
          <w:tab w:val="left" w:pos="851"/>
          <w:tab w:val="left" w:pos="1260"/>
          <w:tab w:val="left" w:pos="2160"/>
        </w:tabs>
        <w:ind w:left="851" w:hanging="851"/>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37" w:author="Rashpal Gata Aura (ESO)" w:date="2024-03-02T13:31:00Z" w:original="3.2.2.1.5"/>
        </w:fldChar>
      </w:r>
      <w:r w:rsidRPr="00DD1A7D">
        <w:rPr>
          <w:rFonts w:ascii="Arial" w:hAnsi="Arial" w:cs="Arial"/>
        </w:rPr>
        <w:tab/>
        <w:t>High Resolution Analogue Data</w:t>
      </w:r>
      <w:r w:rsidR="00A1137B">
        <w:rPr>
          <w:rFonts w:ascii="Arial" w:hAnsi="Arial" w:cs="Arial"/>
        </w:rPr>
        <w:t xml:space="preserve"> </w:t>
      </w:r>
    </w:p>
    <w:p w14:paraId="6ED08240" w14:textId="77777777" w:rsidR="00F27210" w:rsidRPr="00DD1A7D" w:rsidRDefault="00F27210" w:rsidP="00A1137B">
      <w:pPr>
        <w:keepNext/>
        <w:keepLines/>
        <w:tabs>
          <w:tab w:val="left" w:pos="-1152"/>
          <w:tab w:val="left" w:pos="-720"/>
          <w:tab w:val="left" w:pos="0"/>
          <w:tab w:val="left" w:pos="851"/>
          <w:tab w:val="left" w:pos="900"/>
          <w:tab w:val="left" w:pos="1260"/>
          <w:tab w:val="left" w:pos="2160"/>
        </w:tabs>
        <w:ind w:left="851" w:hanging="851"/>
        <w:jc w:val="both"/>
        <w:rPr>
          <w:rFonts w:ascii="Arial" w:hAnsi="Arial" w:cs="Arial"/>
        </w:rPr>
      </w:pPr>
    </w:p>
    <w:p w14:paraId="5021D400" w14:textId="77777777" w:rsidR="00F27210" w:rsidRPr="00DD1A7D" w:rsidRDefault="007447A0" w:rsidP="00A1137B">
      <w:pPr>
        <w:keepNext/>
        <w:keepLines/>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Each word represents one high resolution (0.1% - 10 bits plus sign bit) analogue reading and shall be allocated a function and block.</w:t>
      </w:r>
    </w:p>
    <w:p w14:paraId="3CCEDC7E" w14:textId="77777777" w:rsidR="00F27210" w:rsidRPr="00DD1A7D" w:rsidRDefault="00F27210" w:rsidP="00A1137B">
      <w:pPr>
        <w:keepLines/>
        <w:tabs>
          <w:tab w:val="left" w:pos="-1152"/>
          <w:tab w:val="left" w:pos="-720"/>
          <w:tab w:val="left" w:pos="0"/>
          <w:tab w:val="left" w:pos="851"/>
          <w:tab w:val="left" w:pos="900"/>
          <w:tab w:val="left" w:pos="1260"/>
          <w:tab w:val="left" w:pos="2160"/>
        </w:tabs>
        <w:ind w:left="851" w:hanging="851"/>
        <w:jc w:val="both"/>
        <w:rPr>
          <w:rFonts w:ascii="Arial" w:hAnsi="Arial" w:cs="Arial"/>
        </w:rPr>
      </w:pPr>
    </w:p>
    <w:p w14:paraId="66ED951A"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 xml:space="preserve">Values shall be presented as a </w:t>
      </w:r>
      <w:proofErr w:type="gramStart"/>
      <w:r w:rsidR="00F27210" w:rsidRPr="00DD1A7D">
        <w:rPr>
          <w:rFonts w:ascii="Arial" w:hAnsi="Arial" w:cs="Arial"/>
        </w:rPr>
        <w:t>10 bit</w:t>
      </w:r>
      <w:proofErr w:type="gramEnd"/>
      <w:r w:rsidR="00F27210" w:rsidRPr="00DD1A7D">
        <w:rPr>
          <w:rFonts w:ascii="Arial" w:hAnsi="Arial" w:cs="Arial"/>
        </w:rPr>
        <w:t xml:space="preserve"> scalar binary value of 0 to 1023 with a separate sign bit which will be set to 1 for positive values and 0 for negative values.</w:t>
      </w:r>
    </w:p>
    <w:p w14:paraId="437E03A7"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545EE526"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 xml:space="preserve">The NMV of shall be indicated to the </w:t>
      </w:r>
      <w:proofErr w:type="gramStart"/>
      <w:r w:rsidR="00F27210" w:rsidRPr="00DD1A7D">
        <w:rPr>
          <w:rFonts w:ascii="Arial" w:hAnsi="Arial" w:cs="Arial"/>
        </w:rPr>
        <w:t>Remote Control</w:t>
      </w:r>
      <w:proofErr w:type="gramEnd"/>
      <w:r w:rsidR="00F27210" w:rsidRPr="00DD1A7D">
        <w:rPr>
          <w:rFonts w:ascii="Arial" w:hAnsi="Arial" w:cs="Arial"/>
        </w:rPr>
        <w:t xml:space="preserve"> Point by a binary value of 800.  Overload conditions shall be indicated to the </w:t>
      </w:r>
      <w:proofErr w:type="gramStart"/>
      <w:r w:rsidR="00F27210" w:rsidRPr="00DD1A7D">
        <w:rPr>
          <w:rFonts w:ascii="Arial" w:hAnsi="Arial" w:cs="Arial"/>
        </w:rPr>
        <w:t>Remote Control</w:t>
      </w:r>
      <w:proofErr w:type="gramEnd"/>
      <w:r w:rsidR="00F27210" w:rsidRPr="00DD1A7D">
        <w:rPr>
          <w:rFonts w:ascii="Arial" w:hAnsi="Arial" w:cs="Arial"/>
        </w:rPr>
        <w:t xml:space="preserve"> Point by values in the range 801 to 1008 inclusive.  Values above 1008 indicate saturation of the input value. </w:t>
      </w:r>
    </w:p>
    <w:p w14:paraId="5789C795"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5BBA84BB"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Note that where suppressed zero values are used the zero to NMV range remains as 0 to 800, but an offset must be included in the calculation of the engineering value.</w:t>
      </w:r>
    </w:p>
    <w:p w14:paraId="1D82DF77"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40C3906D"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 xml:space="preserve">Frequency is to be reported as </w:t>
      </w:r>
      <w:proofErr w:type="gramStart"/>
      <w:r w:rsidR="00F27210" w:rsidRPr="00DD1A7D">
        <w:rPr>
          <w:rFonts w:ascii="Arial" w:hAnsi="Arial" w:cs="Arial"/>
        </w:rPr>
        <w:t>High Resolution</w:t>
      </w:r>
      <w:proofErr w:type="gramEnd"/>
      <w:r w:rsidR="00F27210" w:rsidRPr="00DD1A7D">
        <w:rPr>
          <w:rFonts w:ascii="Arial" w:hAnsi="Arial" w:cs="Arial"/>
        </w:rPr>
        <w:t xml:space="preserve"> Analogue data and shall be indicated to the </w:t>
      </w:r>
      <w:proofErr w:type="gramStart"/>
      <w:r w:rsidR="00F27210" w:rsidRPr="00DD1A7D">
        <w:rPr>
          <w:rFonts w:ascii="Arial" w:hAnsi="Arial" w:cs="Arial"/>
        </w:rPr>
        <w:t>Remote Control</w:t>
      </w:r>
      <w:proofErr w:type="gramEnd"/>
      <w:r w:rsidR="00F27210" w:rsidRPr="00DD1A7D">
        <w:rPr>
          <w:rFonts w:ascii="Arial" w:hAnsi="Arial" w:cs="Arial"/>
        </w:rPr>
        <w:t xml:space="preserve"> Point by a value of +0 for a frequency of 47 Hz and +1000 for 52 Hz.</w:t>
      </w:r>
    </w:p>
    <w:p w14:paraId="29888848"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75E0EE19"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fldChar w:fldCharType="begin"/>
      </w:r>
      <w:r w:rsidRPr="00DD1A7D">
        <w:rPr>
          <w:rFonts w:ascii="Arial" w:hAnsi="Arial" w:cs="Arial"/>
        </w:rPr>
        <w:instrText>LISTNUM 1 \l 4</w:instrText>
      </w:r>
      <w:r w:rsidRPr="00DD1A7D">
        <w:rPr>
          <w:rFonts w:ascii="Arial" w:hAnsi="Arial" w:cs="Arial"/>
        </w:rPr>
        <w:fldChar w:fldCharType="end">
          <w:numberingChange w:id="38" w:author="Rashpal Gata Aura (ESO)" w:date="2024-03-02T13:31:00Z" w:original="3.2.2.2"/>
        </w:fldChar>
      </w:r>
      <w:r w:rsidRPr="00DD1A7D">
        <w:rPr>
          <w:rFonts w:ascii="Arial" w:hAnsi="Arial" w:cs="Arial"/>
        </w:rPr>
        <w:tab/>
        <w:t>Data Types - Data Output to the Substation</w:t>
      </w:r>
      <w:r w:rsidR="00A1137B">
        <w:rPr>
          <w:rFonts w:ascii="Arial" w:hAnsi="Arial" w:cs="Arial"/>
        </w:rPr>
        <w:t xml:space="preserve"> </w:t>
      </w:r>
    </w:p>
    <w:p w14:paraId="511B1AE9"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17E430CB"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 xml:space="preserve">Controls for output to the substation are received from the </w:t>
      </w:r>
      <w:proofErr w:type="gramStart"/>
      <w:r w:rsidR="00F27210" w:rsidRPr="00DD1A7D">
        <w:rPr>
          <w:rFonts w:ascii="Arial" w:hAnsi="Arial" w:cs="Arial"/>
        </w:rPr>
        <w:t>Remote Control</w:t>
      </w:r>
      <w:proofErr w:type="gramEnd"/>
      <w:r w:rsidR="00F27210" w:rsidRPr="00DD1A7D">
        <w:rPr>
          <w:rFonts w:ascii="Arial" w:hAnsi="Arial" w:cs="Arial"/>
        </w:rPr>
        <w:t xml:space="preserve"> Point as three stage sequences.  The first stage selects the output function, block (Part 1 address) and word (Part 2 address) within the data structure.  The second stage identifies the output (Part 3 control bit address</w:t>
      </w:r>
      <w:proofErr w:type="gramStart"/>
      <w:r w:rsidR="00F27210" w:rsidRPr="00DD1A7D">
        <w:rPr>
          <w:rFonts w:ascii="Arial" w:hAnsi="Arial" w:cs="Arial"/>
        </w:rPr>
        <w:t>)</w:t>
      </w:r>
      <w:proofErr w:type="gramEnd"/>
      <w:r w:rsidR="00F27210" w:rsidRPr="00DD1A7D">
        <w:rPr>
          <w:rFonts w:ascii="Arial" w:hAnsi="Arial" w:cs="Arial"/>
        </w:rPr>
        <w:t xml:space="preserve"> and the third stage causes the execution of the output to the substation plant.</w:t>
      </w:r>
    </w:p>
    <w:p w14:paraId="28308E8D"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69D9708A"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The data set up facility shall allow the user to allocate the following types of output data to the GI74 data structure.  Appendix A1 details the bit allocations.</w:t>
      </w:r>
    </w:p>
    <w:p w14:paraId="55BF5C9C"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 xml:space="preserve">   </w:t>
      </w:r>
      <w:r w:rsidRPr="00DD1A7D">
        <w:rPr>
          <w:rFonts w:ascii="Arial" w:hAnsi="Arial" w:cs="Arial"/>
        </w:rPr>
        <w:tab/>
      </w:r>
      <w:r w:rsidRPr="00DD1A7D">
        <w:rPr>
          <w:rFonts w:ascii="Arial" w:hAnsi="Arial" w:cs="Arial"/>
        </w:rPr>
        <w:tab/>
      </w:r>
    </w:p>
    <w:p w14:paraId="2950BDE4"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fldChar w:fldCharType="begin"/>
      </w:r>
      <w:r w:rsidRPr="00DD1A7D">
        <w:rPr>
          <w:rFonts w:ascii="Arial" w:hAnsi="Arial" w:cs="Arial"/>
        </w:rPr>
        <w:instrText>LISTNUM 1 \l 5 \s 1</w:instrText>
      </w:r>
      <w:r w:rsidRPr="00DD1A7D">
        <w:rPr>
          <w:rFonts w:ascii="Arial" w:hAnsi="Arial" w:cs="Arial"/>
        </w:rPr>
        <w:fldChar w:fldCharType="end">
          <w:numberingChange w:id="39" w:author="Rashpal Gata Aura (ESO)" w:date="2024-03-02T13:31:00Z" w:original="3.2.2.2.1"/>
        </w:fldChar>
      </w:r>
      <w:r w:rsidRPr="00DD1A7D">
        <w:rPr>
          <w:rFonts w:ascii="Arial" w:hAnsi="Arial" w:cs="Arial"/>
        </w:rPr>
        <w:tab/>
        <w:t>Control Outputs</w:t>
      </w:r>
      <w:r w:rsidR="00A1137B">
        <w:rPr>
          <w:rFonts w:ascii="Arial" w:hAnsi="Arial" w:cs="Arial"/>
        </w:rPr>
        <w:t xml:space="preserve"> </w:t>
      </w:r>
    </w:p>
    <w:p w14:paraId="199198EA"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01A40E9F"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 xml:space="preserve">Each bit (Part 3 address) represents a single control output and shall be allocated a function (0-15), block (0-7) (Part 1 address) and word (0-7) (Part 2 address). </w:t>
      </w:r>
    </w:p>
    <w:p w14:paraId="0DD1936D"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3C116FC7" w14:textId="77777777" w:rsidR="00F27210"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fldChar w:fldCharType="begin"/>
      </w:r>
      <w:r w:rsidRPr="00DD1A7D">
        <w:rPr>
          <w:rFonts w:ascii="Arial" w:hAnsi="Arial" w:cs="Arial"/>
        </w:rPr>
        <w:instrText>LISTNUM 1 \l 3</w:instrText>
      </w:r>
      <w:r w:rsidRPr="00DD1A7D">
        <w:rPr>
          <w:rFonts w:ascii="Arial" w:hAnsi="Arial" w:cs="Arial"/>
        </w:rPr>
        <w:fldChar w:fldCharType="end">
          <w:numberingChange w:id="40" w:author="Rashpal Gata Aura (ESO)" w:date="2024-03-02T13:31:00Z" w:original="3.2.3"/>
        </w:fldChar>
      </w:r>
      <w:r w:rsidRPr="00DD1A7D">
        <w:rPr>
          <w:rFonts w:ascii="Arial" w:hAnsi="Arial" w:cs="Arial"/>
        </w:rPr>
        <w:tab/>
        <w:t>Reserved Data Allocations</w:t>
      </w:r>
      <w:r w:rsidR="00A1137B">
        <w:rPr>
          <w:rFonts w:ascii="Arial" w:hAnsi="Arial" w:cs="Arial"/>
        </w:rPr>
        <w:t xml:space="preserve"> </w:t>
      </w:r>
    </w:p>
    <w:p w14:paraId="03F9E699" w14:textId="77777777" w:rsidR="00A1137B" w:rsidRPr="00DD1A7D" w:rsidRDefault="00A1137B"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25102758"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The data set up facility shall allow for the following items to be allocated within the GI74 data structure.  The data set up facility shall ensure that normal plant data cannot be allocated to the reserved data addresses.</w:t>
      </w:r>
    </w:p>
    <w:p w14:paraId="77C21170" w14:textId="77777777" w:rsidR="007447A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6B23F7E9"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fldChar w:fldCharType="begin"/>
      </w:r>
      <w:r w:rsidRPr="00DD1A7D">
        <w:rPr>
          <w:rFonts w:ascii="Arial" w:hAnsi="Arial" w:cs="Arial"/>
        </w:rPr>
        <w:instrText>LISTNUM 1 \l 4 \s 1</w:instrText>
      </w:r>
      <w:r w:rsidRPr="00DD1A7D">
        <w:rPr>
          <w:rFonts w:ascii="Arial" w:hAnsi="Arial" w:cs="Arial"/>
        </w:rPr>
        <w:fldChar w:fldCharType="end">
          <w:numberingChange w:id="41" w:author="Rashpal Gata Aura (ESO)" w:date="2024-03-02T13:31:00Z" w:original="3.2.3.1"/>
        </w:fldChar>
      </w:r>
      <w:r w:rsidRPr="00DD1A7D">
        <w:rPr>
          <w:rFonts w:ascii="Arial" w:hAnsi="Arial" w:cs="Arial"/>
        </w:rPr>
        <w:tab/>
        <w:t>Special Requests</w:t>
      </w:r>
      <w:r w:rsidR="00A1137B">
        <w:rPr>
          <w:rFonts w:ascii="Arial" w:hAnsi="Arial" w:cs="Arial"/>
        </w:rPr>
        <w:t xml:space="preserve"> </w:t>
      </w:r>
    </w:p>
    <w:p w14:paraId="5DEA9A28"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 xml:space="preserve">The data set up facility shall allow the Special Request Interrogation function and block to be allocated to function 0, lowest block.  The special request words are allocated </w:t>
      </w:r>
      <w:proofErr w:type="gramStart"/>
      <w:r w:rsidR="00F27210" w:rsidRPr="00DD1A7D">
        <w:rPr>
          <w:rFonts w:ascii="Arial" w:hAnsi="Arial" w:cs="Arial"/>
        </w:rPr>
        <w:t>as:-</w:t>
      </w:r>
      <w:proofErr w:type="gramEnd"/>
    </w:p>
    <w:p w14:paraId="0C28DBC2"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1683522F"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Word 1</w:t>
      </w:r>
      <w:r w:rsidR="00F27210" w:rsidRPr="00DD1A7D">
        <w:rPr>
          <w:rFonts w:ascii="Arial" w:hAnsi="Arial" w:cs="Arial"/>
        </w:rPr>
        <w:tab/>
        <w:t>Send Changes.</w:t>
      </w:r>
    </w:p>
    <w:p w14:paraId="46F48B19"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Word 2</w:t>
      </w:r>
      <w:r w:rsidR="00F27210" w:rsidRPr="00DD1A7D">
        <w:rPr>
          <w:rFonts w:ascii="Arial" w:hAnsi="Arial" w:cs="Arial"/>
        </w:rPr>
        <w:tab/>
        <w:t>Multiword Cleardown.</w:t>
      </w:r>
    </w:p>
    <w:p w14:paraId="2E891680"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Words 3 - 7</w:t>
      </w:r>
      <w:r w:rsidR="00F27210" w:rsidRPr="00DD1A7D">
        <w:rPr>
          <w:rFonts w:ascii="Arial" w:hAnsi="Arial" w:cs="Arial"/>
        </w:rPr>
        <w:tab/>
        <w:t>Not Used.</w:t>
      </w:r>
    </w:p>
    <w:p w14:paraId="5C30ECDD"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5BFBB53F"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fldChar w:fldCharType="begin"/>
      </w:r>
      <w:r w:rsidRPr="00DD1A7D">
        <w:rPr>
          <w:rFonts w:ascii="Arial" w:hAnsi="Arial" w:cs="Arial"/>
        </w:rPr>
        <w:instrText>LISTNUM 1 \l 4</w:instrText>
      </w:r>
      <w:r w:rsidRPr="00DD1A7D">
        <w:rPr>
          <w:rFonts w:ascii="Arial" w:hAnsi="Arial" w:cs="Arial"/>
        </w:rPr>
        <w:fldChar w:fldCharType="end">
          <w:numberingChange w:id="42" w:author="Rashpal Gata Aura (ESO)" w:date="2024-03-02T13:31:00Z" w:original="3.2.3.2"/>
        </w:fldChar>
      </w:r>
      <w:r w:rsidRPr="00DD1A7D">
        <w:rPr>
          <w:rFonts w:ascii="Arial" w:hAnsi="Arial" w:cs="Arial"/>
        </w:rPr>
        <w:tab/>
        <w:t>Execute Function</w:t>
      </w:r>
      <w:r w:rsidR="00A1137B">
        <w:rPr>
          <w:rFonts w:ascii="Arial" w:hAnsi="Arial" w:cs="Arial"/>
        </w:rPr>
        <w:t xml:space="preserve"> </w:t>
      </w:r>
    </w:p>
    <w:p w14:paraId="62651F5B"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5C70CE5B"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The data set up facility shall allow for the control execute function to be allocated to function 15.</w:t>
      </w:r>
    </w:p>
    <w:p w14:paraId="6EA97344" w14:textId="77777777" w:rsidR="00F27210" w:rsidRPr="00DD1A7D" w:rsidRDefault="00F27210" w:rsidP="00772F00">
      <w:pPr>
        <w:tabs>
          <w:tab w:val="left" w:pos="-1152"/>
          <w:tab w:val="left" w:pos="-720"/>
          <w:tab w:val="left" w:pos="0"/>
          <w:tab w:val="left" w:pos="900"/>
          <w:tab w:val="left" w:pos="1260"/>
          <w:tab w:val="left" w:pos="2160"/>
        </w:tabs>
        <w:ind w:left="851" w:hanging="851"/>
        <w:jc w:val="both"/>
        <w:rPr>
          <w:rFonts w:ascii="Arial" w:hAnsi="Arial" w:cs="Arial"/>
        </w:rPr>
      </w:pPr>
    </w:p>
    <w:p w14:paraId="75B7DB5B" w14:textId="77777777" w:rsidR="00F27210" w:rsidRPr="00DD1A7D" w:rsidRDefault="00F27210" w:rsidP="001B57E8">
      <w:pPr>
        <w:keepNext/>
        <w:keepLines/>
        <w:tabs>
          <w:tab w:val="left" w:pos="-1152"/>
          <w:tab w:val="left" w:pos="-720"/>
          <w:tab w:val="left" w:pos="0"/>
          <w:tab w:val="left" w:pos="851"/>
          <w:tab w:val="left" w:pos="1260"/>
          <w:tab w:val="left" w:pos="2160"/>
        </w:tabs>
        <w:ind w:left="851" w:hanging="851"/>
        <w:jc w:val="both"/>
        <w:rPr>
          <w:rFonts w:ascii="Arial" w:hAnsi="Arial" w:cs="Arial"/>
        </w:rPr>
      </w:pPr>
      <w:r w:rsidRPr="00DD1A7D">
        <w:rPr>
          <w:rFonts w:ascii="Arial" w:hAnsi="Arial" w:cs="Arial"/>
        </w:rPr>
        <w:fldChar w:fldCharType="begin"/>
      </w:r>
      <w:r w:rsidRPr="00DD1A7D">
        <w:rPr>
          <w:rFonts w:ascii="Arial" w:hAnsi="Arial" w:cs="Arial"/>
        </w:rPr>
        <w:instrText>LISTNUM 1 \l 4</w:instrText>
      </w:r>
      <w:r w:rsidRPr="00DD1A7D">
        <w:rPr>
          <w:rFonts w:ascii="Arial" w:hAnsi="Arial" w:cs="Arial"/>
        </w:rPr>
        <w:fldChar w:fldCharType="end">
          <w:numberingChange w:id="43" w:author="Rashpal Gata Aura (ESO)" w:date="2024-03-02T13:31:00Z" w:original="3.2.3.3"/>
        </w:fldChar>
      </w:r>
      <w:r w:rsidRPr="00DD1A7D">
        <w:rPr>
          <w:rFonts w:ascii="Arial" w:hAnsi="Arial" w:cs="Arial"/>
        </w:rPr>
        <w:tab/>
        <w:t>Taking Control Outputs</w:t>
      </w:r>
      <w:r w:rsidR="00A1137B">
        <w:rPr>
          <w:rFonts w:ascii="Arial" w:hAnsi="Arial" w:cs="Arial"/>
        </w:rPr>
        <w:t xml:space="preserve"> </w:t>
      </w:r>
    </w:p>
    <w:p w14:paraId="29672261" w14:textId="77777777" w:rsidR="00F27210" w:rsidRPr="00DD1A7D" w:rsidRDefault="00F27210"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p>
    <w:p w14:paraId="749EA180" w14:textId="77777777" w:rsidR="00F27210" w:rsidRPr="00DD1A7D" w:rsidRDefault="007447A0" w:rsidP="001B57E8">
      <w:pPr>
        <w:keepLines/>
        <w:tabs>
          <w:tab w:val="left" w:pos="-1152"/>
          <w:tab w:val="left" w:pos="-720"/>
          <w:tab w:val="left" w:pos="0"/>
          <w:tab w:val="left" w:pos="851"/>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 xml:space="preserve">It shall be possible to define the control output function, block (Part 1), word (Part 2) and bit (Part 3) that constitutes the Taking Control output for each port.  This will be a single control output for each </w:t>
      </w:r>
      <w:proofErr w:type="gramStart"/>
      <w:r w:rsidR="00F27210" w:rsidRPr="00DD1A7D">
        <w:rPr>
          <w:rFonts w:ascii="Arial" w:hAnsi="Arial" w:cs="Arial"/>
        </w:rPr>
        <w:t>Remote Control</w:t>
      </w:r>
      <w:proofErr w:type="gramEnd"/>
      <w:r w:rsidR="00F27210" w:rsidRPr="00DD1A7D">
        <w:rPr>
          <w:rFonts w:ascii="Arial" w:hAnsi="Arial" w:cs="Arial"/>
        </w:rPr>
        <w:t xml:space="preserve"> Point port to select the control source as this port.</w:t>
      </w:r>
    </w:p>
    <w:p w14:paraId="04A6A989"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08C28DF7" w14:textId="77777777" w:rsidR="00F27210" w:rsidRPr="00DD1A7D" w:rsidRDefault="007447A0" w:rsidP="001B57E8">
      <w:pPr>
        <w:tabs>
          <w:tab w:val="left" w:pos="-1152"/>
          <w:tab w:val="left" w:pos="-720"/>
          <w:tab w:val="left" w:pos="0"/>
          <w:tab w:val="left" w:pos="993"/>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The required function of these control outputs is described in Sections 3.1.4.5 (Control Source).</w:t>
      </w:r>
    </w:p>
    <w:p w14:paraId="2ACD021E"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15D6F405" w14:textId="77777777" w:rsidR="00F27210" w:rsidRPr="00DD1A7D" w:rsidRDefault="00F27210" w:rsidP="001B57E8">
      <w:pPr>
        <w:keepNext/>
        <w:keepLines/>
        <w:tabs>
          <w:tab w:val="left" w:pos="-1152"/>
          <w:tab w:val="left" w:pos="-720"/>
          <w:tab w:val="left" w:pos="0"/>
          <w:tab w:val="left" w:pos="851"/>
          <w:tab w:val="left" w:pos="1260"/>
          <w:tab w:val="left" w:pos="2160"/>
        </w:tabs>
        <w:ind w:left="851" w:hanging="851"/>
        <w:jc w:val="both"/>
        <w:rPr>
          <w:rFonts w:ascii="Arial" w:hAnsi="Arial" w:cs="Arial"/>
        </w:rPr>
      </w:pPr>
      <w:r w:rsidRPr="00DD1A7D">
        <w:rPr>
          <w:rFonts w:ascii="Arial" w:hAnsi="Arial" w:cs="Arial"/>
        </w:rPr>
        <w:fldChar w:fldCharType="begin"/>
      </w:r>
      <w:r w:rsidRPr="00DD1A7D">
        <w:rPr>
          <w:rFonts w:ascii="Arial" w:hAnsi="Arial" w:cs="Arial"/>
        </w:rPr>
        <w:instrText>LISTNUM 1 \l 4</w:instrText>
      </w:r>
      <w:r w:rsidRPr="00DD1A7D">
        <w:rPr>
          <w:rFonts w:ascii="Arial" w:hAnsi="Arial" w:cs="Arial"/>
        </w:rPr>
        <w:fldChar w:fldCharType="end">
          <w:numberingChange w:id="44" w:author="Rashpal Gata Aura (ESO)" w:date="2024-03-02T13:31:00Z" w:original="3.2.3.4"/>
        </w:fldChar>
      </w:r>
      <w:r w:rsidRPr="00DD1A7D">
        <w:rPr>
          <w:rFonts w:ascii="Arial" w:hAnsi="Arial" w:cs="Arial"/>
        </w:rPr>
        <w:tab/>
        <w:t>Control Source Status Indications</w:t>
      </w:r>
      <w:r w:rsidR="00A1137B">
        <w:rPr>
          <w:rFonts w:ascii="Arial" w:hAnsi="Arial" w:cs="Arial"/>
        </w:rPr>
        <w:t xml:space="preserve"> </w:t>
      </w:r>
    </w:p>
    <w:p w14:paraId="725C235A" w14:textId="77777777" w:rsidR="00F27210" w:rsidRPr="00DD1A7D" w:rsidRDefault="00F27210"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p>
    <w:p w14:paraId="53C53518" w14:textId="77777777" w:rsidR="00F27210" w:rsidRPr="00DD1A7D" w:rsidRDefault="007447A0" w:rsidP="001B57E8">
      <w:pPr>
        <w:keepLines/>
        <w:tabs>
          <w:tab w:val="left" w:pos="-1152"/>
          <w:tab w:val="left" w:pos="-720"/>
          <w:tab w:val="left" w:pos="0"/>
          <w:tab w:val="left" w:pos="851"/>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It shall be possible to define the function, block, word and bit that constitute the Taking Control Status Indication for each port.  This will be a Single Point Status for each Control Centre Computer that indicates the control source as this port.</w:t>
      </w:r>
    </w:p>
    <w:p w14:paraId="4F92CE3B"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4DFE9895" w14:textId="77777777" w:rsidR="00F27210" w:rsidRPr="00DD1A7D" w:rsidRDefault="007447A0" w:rsidP="001B57E8">
      <w:pPr>
        <w:tabs>
          <w:tab w:val="left" w:pos="-1152"/>
          <w:tab w:val="left" w:pos="-720"/>
          <w:tab w:val="left" w:pos="0"/>
          <w:tab w:val="left" w:pos="993"/>
          <w:tab w:val="left" w:pos="1260"/>
          <w:tab w:val="left" w:pos="2160"/>
        </w:tabs>
        <w:ind w:left="851" w:hanging="709"/>
        <w:jc w:val="both"/>
        <w:rPr>
          <w:rFonts w:ascii="Arial" w:hAnsi="Arial" w:cs="Arial"/>
        </w:rPr>
      </w:pPr>
      <w:r w:rsidRPr="00DD1A7D">
        <w:rPr>
          <w:rFonts w:ascii="Arial" w:hAnsi="Arial" w:cs="Arial"/>
        </w:rPr>
        <w:tab/>
      </w:r>
      <w:r w:rsidR="00F27210" w:rsidRPr="00DD1A7D">
        <w:rPr>
          <w:rFonts w:ascii="Arial" w:hAnsi="Arial" w:cs="Arial"/>
        </w:rPr>
        <w:t>The required function of these indications is described in Sections 3.1.4.5 (Control Source).</w:t>
      </w:r>
    </w:p>
    <w:p w14:paraId="3B305C3A"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494EFD94" w14:textId="77777777" w:rsidR="00F27210" w:rsidRPr="00DD1A7D" w:rsidRDefault="00F27210" w:rsidP="001B57E8">
      <w:pPr>
        <w:keepNext/>
        <w:keepLines/>
        <w:tabs>
          <w:tab w:val="left" w:pos="-1152"/>
          <w:tab w:val="left" w:pos="-720"/>
          <w:tab w:val="left" w:pos="0"/>
          <w:tab w:val="left" w:pos="851"/>
          <w:tab w:val="left" w:pos="1260"/>
          <w:tab w:val="left" w:pos="2160"/>
        </w:tabs>
        <w:ind w:left="851" w:hanging="709"/>
        <w:jc w:val="both"/>
        <w:rPr>
          <w:rFonts w:ascii="Arial" w:hAnsi="Arial" w:cs="Arial"/>
        </w:rPr>
      </w:pPr>
      <w:r w:rsidRPr="00DD1A7D">
        <w:rPr>
          <w:rFonts w:ascii="Arial" w:hAnsi="Arial" w:cs="Arial"/>
        </w:rPr>
        <w:fldChar w:fldCharType="begin"/>
      </w:r>
      <w:r w:rsidRPr="00DD1A7D">
        <w:rPr>
          <w:rFonts w:ascii="Arial" w:hAnsi="Arial" w:cs="Arial"/>
        </w:rPr>
        <w:instrText>LISTNUM 1 \l 3</w:instrText>
      </w:r>
      <w:r w:rsidRPr="00DD1A7D">
        <w:rPr>
          <w:rFonts w:ascii="Arial" w:hAnsi="Arial" w:cs="Arial"/>
        </w:rPr>
        <w:fldChar w:fldCharType="end">
          <w:numberingChange w:id="45" w:author="Rashpal Gata Aura (ESO)" w:date="2024-03-02T13:31:00Z" w:original="3.2.4"/>
        </w:fldChar>
      </w:r>
      <w:r w:rsidRPr="00DD1A7D">
        <w:rPr>
          <w:rFonts w:ascii="Arial" w:hAnsi="Arial" w:cs="Arial"/>
        </w:rPr>
        <w:tab/>
        <w:t>Other Data</w:t>
      </w:r>
      <w:r w:rsidR="00A1137B">
        <w:rPr>
          <w:rFonts w:ascii="Arial" w:hAnsi="Arial" w:cs="Arial"/>
        </w:rPr>
        <w:t xml:space="preserve"> </w:t>
      </w:r>
    </w:p>
    <w:p w14:paraId="7662EECE" w14:textId="77777777" w:rsidR="00F27210" w:rsidRPr="00DD1A7D" w:rsidRDefault="00F27210" w:rsidP="00A1137B">
      <w:pPr>
        <w:keepLines/>
        <w:tabs>
          <w:tab w:val="left" w:pos="-1152"/>
          <w:tab w:val="left" w:pos="-720"/>
          <w:tab w:val="left" w:pos="0"/>
          <w:tab w:val="left" w:pos="709"/>
          <w:tab w:val="left" w:pos="1260"/>
          <w:tab w:val="left" w:pos="2160"/>
        </w:tabs>
        <w:ind w:left="709" w:hanging="709"/>
        <w:jc w:val="both"/>
        <w:rPr>
          <w:rFonts w:ascii="Arial" w:hAnsi="Arial" w:cs="Arial"/>
        </w:rPr>
      </w:pPr>
    </w:p>
    <w:p w14:paraId="4C703F15" w14:textId="77777777" w:rsidR="00F27210" w:rsidRPr="00DD1A7D" w:rsidRDefault="007447A0" w:rsidP="001B57E8">
      <w:pPr>
        <w:tabs>
          <w:tab w:val="left" w:pos="-1152"/>
          <w:tab w:val="left" w:pos="-720"/>
          <w:tab w:val="left" w:pos="0"/>
          <w:tab w:val="left" w:pos="851"/>
          <w:tab w:val="left" w:pos="1260"/>
          <w:tab w:val="left" w:pos="2160"/>
        </w:tabs>
        <w:ind w:left="851" w:hanging="709"/>
        <w:jc w:val="both"/>
        <w:rPr>
          <w:rFonts w:ascii="Arial" w:hAnsi="Arial" w:cs="Arial"/>
        </w:rPr>
      </w:pPr>
      <w:r w:rsidRPr="00DD1A7D">
        <w:rPr>
          <w:rFonts w:ascii="Arial" w:hAnsi="Arial" w:cs="Arial"/>
        </w:rPr>
        <w:tab/>
      </w:r>
      <w:r w:rsidR="00F27210" w:rsidRPr="00DD1A7D">
        <w:rPr>
          <w:rFonts w:ascii="Arial" w:hAnsi="Arial" w:cs="Arial"/>
        </w:rPr>
        <w:t>The data set up facility shall allow for the following GI74 TCI attributes to be input.  These attributes determine the operation of the GI74 TCI.</w:t>
      </w:r>
    </w:p>
    <w:p w14:paraId="0930F85A"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36B44181"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4 \s 1</w:instrText>
      </w:r>
      <w:r w:rsidRPr="00DD1A7D">
        <w:rPr>
          <w:rFonts w:ascii="Arial" w:hAnsi="Arial" w:cs="Arial"/>
        </w:rPr>
        <w:fldChar w:fldCharType="end">
          <w:numberingChange w:id="46" w:author="Rashpal Gata Aura (ESO)" w:date="2024-03-02T13:31:00Z" w:original="3.2.4.1"/>
        </w:fldChar>
      </w:r>
      <w:r w:rsidRPr="00DD1A7D">
        <w:rPr>
          <w:rFonts w:ascii="Arial" w:hAnsi="Arial" w:cs="Arial"/>
        </w:rPr>
        <w:tab/>
        <w:t>Communications Network Attributes</w:t>
      </w:r>
      <w:r w:rsidR="00A1137B">
        <w:rPr>
          <w:rFonts w:ascii="Arial" w:hAnsi="Arial" w:cs="Arial"/>
        </w:rPr>
        <w:t xml:space="preserve"> </w:t>
      </w:r>
    </w:p>
    <w:p w14:paraId="3C41BD2B"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4102E327" w14:textId="77777777" w:rsidR="00F27210" w:rsidRPr="00DD1A7D" w:rsidRDefault="00537062"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data set up facility shall allow the following attributes to be input relating to each of the communications ports (i.e. where a port consists of two channels).</w:t>
      </w:r>
    </w:p>
    <w:p w14:paraId="26D1226A"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40220EC8"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759DD310"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Outstation address length: -</w:t>
      </w:r>
      <w:r w:rsidR="00F27210" w:rsidRPr="00DD1A7D">
        <w:rPr>
          <w:rFonts w:ascii="Arial" w:hAnsi="Arial" w:cs="Arial"/>
        </w:rPr>
        <w:tab/>
        <w:t>5, 6, 7 or 8 bits</w:t>
      </w:r>
    </w:p>
    <w:p w14:paraId="42B706CC"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Outstation address: -</w:t>
      </w:r>
      <w:r w:rsidR="00F27210" w:rsidRPr="00DD1A7D">
        <w:rPr>
          <w:rFonts w:ascii="Arial" w:hAnsi="Arial" w:cs="Arial"/>
        </w:rPr>
        <w:tab/>
      </w:r>
      <w:r w:rsidR="00F27210" w:rsidRPr="00DD1A7D">
        <w:rPr>
          <w:rFonts w:ascii="Arial" w:hAnsi="Arial" w:cs="Arial"/>
        </w:rPr>
        <w:tab/>
        <w:t>1 - 255 (dependent on length)</w:t>
      </w:r>
    </w:p>
    <w:p w14:paraId="028C8EDD"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65516416" w14:textId="77777777" w:rsidR="00F27210" w:rsidRPr="00DD1A7D" w:rsidRDefault="007447A0"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Baud Rate</w:t>
      </w:r>
    </w:p>
    <w:p w14:paraId="7E799BD9" w14:textId="77777777" w:rsidR="00F27210" w:rsidRPr="00DD1A7D" w:rsidRDefault="007447A0"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Direct Channel: -</w:t>
      </w:r>
      <w:r w:rsidR="00F27210" w:rsidRPr="00DD1A7D">
        <w:rPr>
          <w:rFonts w:ascii="Arial" w:hAnsi="Arial" w:cs="Arial"/>
        </w:rPr>
        <w:tab/>
      </w:r>
      <w:r w:rsidR="00F27210" w:rsidRPr="00DD1A7D">
        <w:rPr>
          <w:rFonts w:ascii="Arial" w:hAnsi="Arial" w:cs="Arial"/>
        </w:rPr>
        <w:tab/>
        <w:t xml:space="preserve"> 300 bps</w:t>
      </w:r>
    </w:p>
    <w:p w14:paraId="1A5CCE58" w14:textId="77777777" w:rsidR="00F27210" w:rsidRPr="00DD1A7D" w:rsidRDefault="007447A0" w:rsidP="00A1137B">
      <w:pPr>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Alternate Channel: -</w:t>
      </w:r>
      <w:r w:rsidR="00F27210" w:rsidRPr="00DD1A7D">
        <w:rPr>
          <w:rFonts w:ascii="Arial" w:hAnsi="Arial" w:cs="Arial"/>
        </w:rPr>
        <w:tab/>
      </w:r>
      <w:r w:rsidR="00F27210" w:rsidRPr="00DD1A7D">
        <w:rPr>
          <w:rFonts w:ascii="Arial" w:hAnsi="Arial" w:cs="Arial"/>
        </w:rPr>
        <w:tab/>
        <w:t xml:space="preserve"> 300 bps</w:t>
      </w:r>
    </w:p>
    <w:p w14:paraId="7564B8D8"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34141D1F" w14:textId="77777777" w:rsidR="00F27210"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3</w:instrText>
      </w:r>
      <w:r w:rsidRPr="00DD1A7D">
        <w:rPr>
          <w:rFonts w:ascii="Arial" w:hAnsi="Arial" w:cs="Arial"/>
        </w:rPr>
        <w:fldChar w:fldCharType="end">
          <w:numberingChange w:id="47" w:author="Rashpal Gata Aura (ESO)" w:date="2024-03-02T13:31:00Z" w:original="3.2.5"/>
        </w:fldChar>
      </w:r>
      <w:r w:rsidRPr="00DD1A7D">
        <w:rPr>
          <w:rFonts w:ascii="Arial" w:hAnsi="Arial" w:cs="Arial"/>
        </w:rPr>
        <w:tab/>
        <w:t>Data Checking</w:t>
      </w:r>
      <w:r w:rsidR="00A1137B">
        <w:rPr>
          <w:rFonts w:ascii="Arial" w:hAnsi="Arial" w:cs="Arial"/>
        </w:rPr>
        <w:t xml:space="preserve"> </w:t>
      </w:r>
    </w:p>
    <w:p w14:paraId="02AE0269" w14:textId="77777777" w:rsidR="00A1137B" w:rsidRPr="00DD1A7D" w:rsidRDefault="00A1137B" w:rsidP="00A1137B">
      <w:pPr>
        <w:tabs>
          <w:tab w:val="left" w:pos="-1152"/>
          <w:tab w:val="left" w:pos="-720"/>
          <w:tab w:val="left" w:pos="0"/>
          <w:tab w:val="left" w:pos="709"/>
          <w:tab w:val="left" w:pos="1260"/>
          <w:tab w:val="left" w:pos="2160"/>
        </w:tabs>
        <w:ind w:left="709" w:hanging="709"/>
        <w:jc w:val="both"/>
        <w:rPr>
          <w:rFonts w:ascii="Arial" w:hAnsi="Arial" w:cs="Arial"/>
        </w:rPr>
      </w:pPr>
    </w:p>
    <w:p w14:paraId="689F28F2"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off-line data set up facility shall provide syntax, range checking and cross checking of data at set up time. </w:t>
      </w:r>
    </w:p>
    <w:p w14:paraId="3CF2AB9A" w14:textId="77777777" w:rsidR="00F27210" w:rsidRPr="00DD1A7D" w:rsidRDefault="00F27210" w:rsidP="00772F00">
      <w:pPr>
        <w:tabs>
          <w:tab w:val="left" w:pos="-1152"/>
          <w:tab w:val="left" w:pos="-720"/>
          <w:tab w:val="left" w:pos="0"/>
          <w:tab w:val="left" w:pos="900"/>
          <w:tab w:val="left" w:pos="1260"/>
          <w:tab w:val="left" w:pos="2160"/>
        </w:tabs>
        <w:ind w:left="851" w:hanging="851"/>
        <w:jc w:val="both"/>
        <w:rPr>
          <w:rFonts w:ascii="Arial" w:hAnsi="Arial" w:cs="Arial"/>
        </w:rPr>
      </w:pPr>
    </w:p>
    <w:p w14:paraId="44ADFBB3" w14:textId="77777777" w:rsidR="00F27210" w:rsidRPr="00A1137B" w:rsidRDefault="00F27210" w:rsidP="00C63161">
      <w:pPr>
        <w:tabs>
          <w:tab w:val="left" w:pos="-1152"/>
          <w:tab w:val="left" w:pos="-720"/>
          <w:tab w:val="left" w:pos="0"/>
          <w:tab w:val="left" w:pos="709"/>
          <w:tab w:val="left" w:pos="1260"/>
          <w:tab w:val="left" w:pos="2160"/>
        </w:tabs>
        <w:ind w:left="709" w:hanging="709"/>
        <w:jc w:val="both"/>
        <w:rPr>
          <w:rFonts w:ascii="Arial" w:hAnsi="Arial" w:cs="Arial"/>
          <w:sz w:val="24"/>
          <w:szCs w:val="24"/>
        </w:rPr>
      </w:pPr>
      <w:r w:rsidRPr="00A1137B">
        <w:rPr>
          <w:rFonts w:ascii="Arial" w:hAnsi="Arial" w:cs="Arial"/>
          <w:b/>
          <w:bCs/>
          <w:sz w:val="24"/>
          <w:szCs w:val="24"/>
        </w:rPr>
        <w:fldChar w:fldCharType="begin"/>
      </w:r>
      <w:r w:rsidRPr="00A1137B">
        <w:rPr>
          <w:rFonts w:ascii="Arial" w:hAnsi="Arial" w:cs="Arial"/>
          <w:b/>
          <w:bCs/>
          <w:sz w:val="24"/>
          <w:szCs w:val="24"/>
        </w:rPr>
        <w:instrText>LISTNUM 1 \l 1</w:instrText>
      </w:r>
      <w:r w:rsidRPr="00A1137B">
        <w:rPr>
          <w:rFonts w:ascii="Arial" w:hAnsi="Arial" w:cs="Arial"/>
          <w:b/>
          <w:bCs/>
          <w:sz w:val="24"/>
          <w:szCs w:val="24"/>
        </w:rPr>
        <w:fldChar w:fldCharType="end">
          <w:numberingChange w:id="48" w:author="Rashpal Gata Aura (ESO)" w:date="2024-03-02T13:31:00Z" w:original="4"/>
        </w:fldChar>
      </w:r>
      <w:r w:rsidRPr="00A1137B">
        <w:rPr>
          <w:rFonts w:ascii="Arial" w:hAnsi="Arial" w:cs="Arial"/>
          <w:b/>
          <w:bCs/>
          <w:sz w:val="24"/>
          <w:szCs w:val="24"/>
        </w:rPr>
        <w:tab/>
      </w:r>
      <w:r w:rsidRPr="003775A8">
        <w:rPr>
          <w:rStyle w:val="Heading1Char"/>
          <w:b w:val="0"/>
          <w:sz w:val="24"/>
        </w:rPr>
        <w:t>PERFORMANC</w:t>
      </w:r>
      <w:r w:rsidRPr="00A1137B">
        <w:rPr>
          <w:rStyle w:val="Heading1Char"/>
          <w:b w:val="0"/>
          <w:sz w:val="24"/>
          <w:szCs w:val="24"/>
        </w:rPr>
        <w:t>E REQUIREMENTS</w:t>
      </w:r>
      <w:r w:rsidR="00A1137B" w:rsidRPr="00A1137B">
        <w:rPr>
          <w:rFonts w:ascii="Arial" w:hAnsi="Arial" w:cs="Arial"/>
          <w:sz w:val="24"/>
          <w:szCs w:val="24"/>
        </w:rPr>
        <w:t xml:space="preserve"> </w:t>
      </w:r>
    </w:p>
    <w:p w14:paraId="619DEA2D" w14:textId="77777777" w:rsidR="00F27210" w:rsidRPr="00DD1A7D" w:rsidRDefault="00F27210" w:rsidP="00C63161">
      <w:pPr>
        <w:tabs>
          <w:tab w:val="left" w:pos="-1152"/>
          <w:tab w:val="left" w:pos="-720"/>
          <w:tab w:val="left" w:pos="0"/>
          <w:tab w:val="left" w:pos="709"/>
          <w:tab w:val="left" w:pos="1260"/>
          <w:tab w:val="left" w:pos="2160"/>
        </w:tabs>
        <w:ind w:left="709" w:hanging="709"/>
        <w:jc w:val="both"/>
        <w:rPr>
          <w:rFonts w:ascii="Arial" w:hAnsi="Arial" w:cs="Arial"/>
        </w:rPr>
      </w:pPr>
    </w:p>
    <w:p w14:paraId="022DACA0" w14:textId="77777777" w:rsidR="00F27210" w:rsidRPr="00A1137B" w:rsidRDefault="00F27210" w:rsidP="00C63161">
      <w:pPr>
        <w:tabs>
          <w:tab w:val="left" w:pos="-1152"/>
          <w:tab w:val="left" w:pos="-720"/>
          <w:tab w:val="left" w:pos="0"/>
          <w:tab w:val="left" w:pos="709"/>
          <w:tab w:val="left" w:pos="1260"/>
          <w:tab w:val="left" w:pos="2160"/>
        </w:tabs>
        <w:ind w:left="709" w:hanging="709"/>
        <w:jc w:val="both"/>
        <w:rPr>
          <w:rFonts w:ascii="Arial" w:hAnsi="Arial" w:cs="Arial"/>
        </w:rPr>
      </w:pPr>
      <w:r w:rsidRPr="00A1137B">
        <w:rPr>
          <w:rFonts w:ascii="Arial" w:hAnsi="Arial" w:cs="Arial"/>
          <w:bCs/>
        </w:rPr>
        <w:fldChar w:fldCharType="begin"/>
      </w:r>
      <w:r w:rsidRPr="00A1137B">
        <w:rPr>
          <w:rFonts w:ascii="Arial" w:hAnsi="Arial" w:cs="Arial"/>
          <w:bCs/>
        </w:rPr>
        <w:instrText>LISTNUM 1 \l 2 \s 1</w:instrText>
      </w:r>
      <w:r w:rsidRPr="00A1137B">
        <w:rPr>
          <w:rFonts w:ascii="Arial" w:hAnsi="Arial" w:cs="Arial"/>
          <w:bCs/>
        </w:rPr>
        <w:fldChar w:fldCharType="end">
          <w:numberingChange w:id="49" w:author="Rashpal Gata Aura (ESO)" w:date="2024-03-02T13:31:00Z" w:original="4.1"/>
        </w:fldChar>
      </w:r>
      <w:r w:rsidRPr="00A1137B">
        <w:rPr>
          <w:rFonts w:ascii="Arial" w:hAnsi="Arial" w:cs="Arial"/>
          <w:bCs/>
        </w:rPr>
        <w:tab/>
      </w:r>
      <w:r w:rsidRPr="00A1137B">
        <w:rPr>
          <w:rStyle w:val="Heading2Char"/>
          <w:rFonts w:cs="Arial"/>
          <w:b w:val="0"/>
          <w:i w:val="0"/>
          <w:sz w:val="20"/>
        </w:rPr>
        <w:t>Reply Time</w:t>
      </w:r>
      <w:r w:rsidR="00A1137B" w:rsidRPr="00A1137B">
        <w:rPr>
          <w:rStyle w:val="Heading2Char"/>
          <w:rFonts w:cs="Arial"/>
          <w:b w:val="0"/>
        </w:rPr>
        <w:t xml:space="preserve"> </w:t>
      </w:r>
    </w:p>
    <w:p w14:paraId="2D44154C" w14:textId="77777777" w:rsidR="00F27210" w:rsidRPr="00DD1A7D" w:rsidRDefault="00F27210" w:rsidP="00C63161">
      <w:pPr>
        <w:tabs>
          <w:tab w:val="left" w:pos="-1152"/>
          <w:tab w:val="left" w:pos="-720"/>
          <w:tab w:val="left" w:pos="0"/>
          <w:tab w:val="left" w:pos="709"/>
          <w:tab w:val="left" w:pos="1260"/>
          <w:tab w:val="left" w:pos="2160"/>
        </w:tabs>
        <w:ind w:left="709" w:hanging="709"/>
        <w:jc w:val="both"/>
        <w:rPr>
          <w:rFonts w:ascii="Arial" w:hAnsi="Arial" w:cs="Arial"/>
        </w:rPr>
      </w:pPr>
    </w:p>
    <w:p w14:paraId="27F1CDAB" w14:textId="77777777" w:rsidR="00F27210" w:rsidRPr="00DD1A7D" w:rsidRDefault="007447A0" w:rsidP="00C63161">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GI74 TCI shall reply to an interrogation within </w:t>
      </w:r>
      <w:proofErr w:type="gramStart"/>
      <w:r w:rsidR="00F27210" w:rsidRPr="00DD1A7D">
        <w:rPr>
          <w:rFonts w:ascii="Arial" w:hAnsi="Arial" w:cs="Arial"/>
        </w:rPr>
        <w:t>128 bit</w:t>
      </w:r>
      <w:proofErr w:type="gramEnd"/>
      <w:r w:rsidR="00F27210" w:rsidRPr="00DD1A7D">
        <w:rPr>
          <w:rFonts w:ascii="Arial" w:hAnsi="Arial" w:cs="Arial"/>
        </w:rPr>
        <w:t xml:space="preserve"> times, with no longer than </w:t>
      </w:r>
      <w:proofErr w:type="gramStart"/>
      <w:r w:rsidR="00F27210" w:rsidRPr="00DD1A7D">
        <w:rPr>
          <w:rFonts w:ascii="Arial" w:hAnsi="Arial" w:cs="Arial"/>
        </w:rPr>
        <w:t>128 bit</w:t>
      </w:r>
      <w:proofErr w:type="gramEnd"/>
      <w:r w:rsidR="00F27210" w:rsidRPr="00DD1A7D">
        <w:rPr>
          <w:rFonts w:ascii="Arial" w:hAnsi="Arial" w:cs="Arial"/>
        </w:rPr>
        <w:t xml:space="preserve"> times between </w:t>
      </w:r>
      <w:proofErr w:type="gramStart"/>
      <w:r w:rsidR="00F27210" w:rsidRPr="00DD1A7D">
        <w:rPr>
          <w:rFonts w:ascii="Arial" w:hAnsi="Arial" w:cs="Arial"/>
        </w:rPr>
        <w:t>reply</w:t>
      </w:r>
      <w:proofErr w:type="gramEnd"/>
      <w:r w:rsidR="00F27210" w:rsidRPr="00DD1A7D">
        <w:rPr>
          <w:rFonts w:ascii="Arial" w:hAnsi="Arial" w:cs="Arial"/>
        </w:rPr>
        <w:t xml:space="preserve"> words.  Reply times shall be consistent with the channel utilisation requirement in the main specification.</w:t>
      </w:r>
    </w:p>
    <w:p w14:paraId="026BE76D" w14:textId="77777777" w:rsidR="00F27210" w:rsidRPr="00DD1A7D" w:rsidRDefault="00F27210" w:rsidP="00C63161">
      <w:pPr>
        <w:tabs>
          <w:tab w:val="left" w:pos="-1152"/>
          <w:tab w:val="left" w:pos="-720"/>
          <w:tab w:val="left" w:pos="0"/>
          <w:tab w:val="left" w:pos="709"/>
          <w:tab w:val="left" w:pos="1260"/>
          <w:tab w:val="left" w:pos="2160"/>
        </w:tabs>
        <w:ind w:left="709" w:hanging="709"/>
        <w:jc w:val="both"/>
        <w:rPr>
          <w:rFonts w:ascii="Arial" w:hAnsi="Arial" w:cs="Arial"/>
        </w:rPr>
      </w:pPr>
    </w:p>
    <w:p w14:paraId="0099ECF6" w14:textId="77777777" w:rsidR="00F27210" w:rsidRPr="00A1137B" w:rsidRDefault="00F27210" w:rsidP="00C63161">
      <w:pPr>
        <w:tabs>
          <w:tab w:val="left" w:pos="-1152"/>
          <w:tab w:val="left" w:pos="-720"/>
          <w:tab w:val="left" w:pos="0"/>
          <w:tab w:val="left" w:pos="1260"/>
          <w:tab w:val="left" w:pos="2160"/>
        </w:tabs>
        <w:ind w:left="709" w:hanging="709"/>
        <w:jc w:val="both"/>
        <w:rPr>
          <w:rStyle w:val="Heading2Char"/>
          <w:rFonts w:cs="Arial"/>
          <w:b w:val="0"/>
          <w:i w:val="0"/>
          <w:sz w:val="20"/>
        </w:rPr>
      </w:pPr>
      <w:r w:rsidRPr="00A1137B">
        <w:rPr>
          <w:rFonts w:ascii="Arial" w:hAnsi="Arial" w:cs="Arial"/>
          <w:bCs/>
        </w:rPr>
        <w:fldChar w:fldCharType="begin"/>
      </w:r>
      <w:r w:rsidRPr="00A1137B">
        <w:rPr>
          <w:rFonts w:ascii="Arial" w:hAnsi="Arial" w:cs="Arial"/>
          <w:bCs/>
        </w:rPr>
        <w:instrText>LISTNUM 1 \l 2</w:instrText>
      </w:r>
      <w:r w:rsidRPr="00A1137B">
        <w:rPr>
          <w:rFonts w:ascii="Arial" w:hAnsi="Arial" w:cs="Arial"/>
          <w:bCs/>
        </w:rPr>
        <w:fldChar w:fldCharType="end">
          <w:numberingChange w:id="50" w:author="Rashpal Gata Aura (ESO)" w:date="2024-03-02T13:31:00Z" w:original="4.2"/>
        </w:fldChar>
      </w:r>
      <w:r w:rsidRPr="00A1137B">
        <w:rPr>
          <w:rFonts w:ascii="Arial" w:hAnsi="Arial" w:cs="Arial"/>
          <w:bCs/>
        </w:rPr>
        <w:tab/>
      </w:r>
      <w:r w:rsidRPr="00A1137B">
        <w:rPr>
          <w:rStyle w:val="Heading2Char"/>
          <w:rFonts w:cs="Arial"/>
          <w:b w:val="0"/>
          <w:i w:val="0"/>
          <w:sz w:val="20"/>
        </w:rPr>
        <w:t>Specification for GI74 Terminal Asynchronous Communication Interfaces</w:t>
      </w:r>
      <w:r w:rsidR="00A1137B" w:rsidRPr="00A1137B">
        <w:rPr>
          <w:rStyle w:val="Heading2Char"/>
          <w:rFonts w:cs="Arial"/>
          <w:b w:val="0"/>
          <w:i w:val="0"/>
          <w:sz w:val="20"/>
        </w:rPr>
        <w:t xml:space="preserve"> </w:t>
      </w:r>
    </w:p>
    <w:p w14:paraId="2C243ADD" w14:textId="77777777" w:rsidR="00F27210" w:rsidRPr="00DD1A7D" w:rsidRDefault="00F27210" w:rsidP="00C63161">
      <w:pPr>
        <w:tabs>
          <w:tab w:val="left" w:pos="-1152"/>
          <w:tab w:val="left" w:pos="-720"/>
          <w:tab w:val="left" w:pos="0"/>
          <w:tab w:val="left" w:pos="1260"/>
          <w:tab w:val="left" w:pos="2160"/>
        </w:tabs>
        <w:ind w:left="709" w:hanging="709"/>
        <w:jc w:val="both"/>
        <w:rPr>
          <w:rFonts w:ascii="Arial" w:hAnsi="Arial" w:cs="Arial"/>
        </w:rPr>
      </w:pPr>
    </w:p>
    <w:p w14:paraId="04F3022E" w14:textId="77777777" w:rsidR="00F27210" w:rsidRPr="00DD1A7D" w:rsidRDefault="00F27210" w:rsidP="003775A8">
      <w:pPr>
        <w:pStyle w:val="Heading3"/>
        <w:numPr>
          <w:ilvl w:val="0"/>
          <w:numId w:val="0"/>
        </w:numPr>
        <w:rPr>
          <w:rFonts w:cs="Arial"/>
        </w:rPr>
      </w:pPr>
      <w:r w:rsidRPr="00DD1A7D">
        <w:rPr>
          <w:rFonts w:cs="Arial"/>
        </w:rPr>
        <w:fldChar w:fldCharType="begin"/>
      </w:r>
      <w:r w:rsidRPr="00DD1A7D">
        <w:rPr>
          <w:rFonts w:cs="Arial"/>
        </w:rPr>
        <w:instrText>LISTNUM 1 \l 3 \s 1</w:instrText>
      </w:r>
      <w:r w:rsidRPr="00DD1A7D">
        <w:rPr>
          <w:rFonts w:cs="Arial"/>
        </w:rPr>
        <w:fldChar w:fldCharType="end">
          <w:numberingChange w:id="51" w:author="Rashpal Gata Aura (ESO)" w:date="2024-03-02T13:31:00Z" w:original="4.2.1"/>
        </w:fldChar>
      </w:r>
      <w:r w:rsidRPr="00DD1A7D">
        <w:rPr>
          <w:rFonts w:cs="Arial"/>
        </w:rPr>
        <w:tab/>
        <w:t>Introduction</w:t>
      </w:r>
    </w:p>
    <w:p w14:paraId="79A7537F" w14:textId="77777777" w:rsidR="00F27210" w:rsidRPr="00DD1A7D" w:rsidRDefault="00F27210" w:rsidP="00C63161">
      <w:pPr>
        <w:tabs>
          <w:tab w:val="left" w:pos="-1152"/>
          <w:tab w:val="left" w:pos="-720"/>
          <w:tab w:val="left" w:pos="0"/>
          <w:tab w:val="left" w:pos="1260"/>
          <w:tab w:val="left" w:pos="2160"/>
        </w:tabs>
        <w:ind w:left="709" w:hanging="709"/>
        <w:jc w:val="both"/>
        <w:rPr>
          <w:rFonts w:ascii="Arial" w:hAnsi="Arial" w:cs="Arial"/>
        </w:rPr>
      </w:pPr>
    </w:p>
    <w:p w14:paraId="233B1AD9" w14:textId="77777777" w:rsidR="00F27210" w:rsidRPr="00DD1A7D" w:rsidRDefault="007447A0" w:rsidP="00C63161">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This section describes the parameters required for the asynchronous communication interfaces used in GI74 equipment.  The parameters are valid for both hardware and software implementations of the communication interfaces at data communication rates of 300bps.</w:t>
      </w:r>
    </w:p>
    <w:p w14:paraId="2D81C1B0" w14:textId="77777777" w:rsidR="00F27210" w:rsidRPr="00DD1A7D" w:rsidRDefault="00F27210" w:rsidP="00772F00">
      <w:pPr>
        <w:tabs>
          <w:tab w:val="left" w:pos="-1152"/>
          <w:tab w:val="left" w:pos="-720"/>
          <w:tab w:val="left" w:pos="0"/>
          <w:tab w:val="left" w:pos="900"/>
          <w:tab w:val="left" w:pos="1260"/>
          <w:tab w:val="left" w:pos="2160"/>
        </w:tabs>
        <w:ind w:left="851" w:hanging="851"/>
        <w:jc w:val="both"/>
        <w:rPr>
          <w:rFonts w:ascii="Arial" w:hAnsi="Arial" w:cs="Arial"/>
        </w:rPr>
      </w:pPr>
    </w:p>
    <w:p w14:paraId="65F04205" w14:textId="77777777" w:rsidR="00F27210" w:rsidRPr="00DD1A7D" w:rsidRDefault="007447A0" w:rsidP="00DD7217">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This Specification is necessary as the ITU-T recommendations and other relevant international specifications that exist do not include the use of </w:t>
      </w:r>
      <w:proofErr w:type="gramStart"/>
      <w:r w:rsidR="00F27210" w:rsidRPr="00DD1A7D">
        <w:rPr>
          <w:rFonts w:ascii="Arial" w:hAnsi="Arial" w:cs="Arial"/>
        </w:rPr>
        <w:t>23 bit</w:t>
      </w:r>
      <w:proofErr w:type="gramEnd"/>
      <w:r w:rsidR="00F27210" w:rsidRPr="00DD1A7D">
        <w:rPr>
          <w:rFonts w:ascii="Arial" w:hAnsi="Arial" w:cs="Arial"/>
        </w:rPr>
        <w:t xml:space="preserve"> words, as used in GI74 messages.  The parameters have been specified, in line with the ITU-T recommendations, to ensure that </w:t>
      </w:r>
      <w:proofErr w:type="gramStart"/>
      <w:r w:rsidR="00F27210" w:rsidRPr="00DD1A7D">
        <w:rPr>
          <w:rFonts w:ascii="Arial" w:hAnsi="Arial" w:cs="Arial"/>
        </w:rPr>
        <w:t>23 bit</w:t>
      </w:r>
      <w:proofErr w:type="gramEnd"/>
      <w:r w:rsidR="00F27210" w:rsidRPr="00DD1A7D">
        <w:rPr>
          <w:rFonts w:ascii="Arial" w:hAnsi="Arial" w:cs="Arial"/>
        </w:rPr>
        <w:t xml:space="preserve"> words can be successfully transmitted and correctly received under normal operational conditions.  The tolerances for these parameters have been specified to ensure that the communication performance is maintained at the extreme range of individual component tolerances.</w:t>
      </w:r>
    </w:p>
    <w:p w14:paraId="4D21A5CA" w14:textId="77777777" w:rsidR="00F27210" w:rsidRPr="00DD1A7D" w:rsidRDefault="00F27210" w:rsidP="00DD7217">
      <w:pPr>
        <w:tabs>
          <w:tab w:val="left" w:pos="-1152"/>
          <w:tab w:val="left" w:pos="-720"/>
          <w:tab w:val="left" w:pos="0"/>
          <w:tab w:val="left" w:pos="1260"/>
          <w:tab w:val="left" w:pos="2160"/>
        </w:tabs>
        <w:ind w:left="709" w:hanging="709"/>
        <w:jc w:val="both"/>
        <w:rPr>
          <w:rFonts w:ascii="Arial" w:hAnsi="Arial" w:cs="Arial"/>
        </w:rPr>
      </w:pPr>
    </w:p>
    <w:p w14:paraId="1EE20669" w14:textId="77777777" w:rsidR="00F27210" w:rsidRPr="00DD1A7D" w:rsidRDefault="00F27210" w:rsidP="00DD7217">
      <w:pPr>
        <w:keepNext/>
        <w:keepLines/>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3</w:instrText>
      </w:r>
      <w:r w:rsidRPr="00DD1A7D">
        <w:rPr>
          <w:rFonts w:ascii="Arial" w:hAnsi="Arial" w:cs="Arial"/>
        </w:rPr>
        <w:fldChar w:fldCharType="end">
          <w:numberingChange w:id="52" w:author="Rashpal Gata Aura (ESO)" w:date="2024-03-02T13:31:00Z" w:original="4.2.2"/>
        </w:fldChar>
      </w:r>
      <w:r w:rsidRPr="00DD1A7D">
        <w:rPr>
          <w:rFonts w:ascii="Arial" w:hAnsi="Arial" w:cs="Arial"/>
        </w:rPr>
        <w:tab/>
        <w:t>Transmit Clock</w:t>
      </w:r>
      <w:r w:rsidR="00DD7217">
        <w:rPr>
          <w:rFonts w:ascii="Arial" w:hAnsi="Arial" w:cs="Arial"/>
        </w:rPr>
        <w:t xml:space="preserve"> </w:t>
      </w:r>
    </w:p>
    <w:p w14:paraId="601C9D52" w14:textId="77777777" w:rsidR="00F27210" w:rsidRPr="00DD1A7D" w:rsidRDefault="00F27210" w:rsidP="00DD7217">
      <w:pPr>
        <w:keepNext/>
        <w:keepLines/>
        <w:tabs>
          <w:tab w:val="left" w:pos="-1152"/>
          <w:tab w:val="left" w:pos="-720"/>
          <w:tab w:val="left" w:pos="0"/>
          <w:tab w:val="left" w:pos="1260"/>
          <w:tab w:val="left" w:pos="2160"/>
        </w:tabs>
        <w:ind w:left="709" w:hanging="709"/>
        <w:jc w:val="both"/>
        <w:rPr>
          <w:rFonts w:ascii="Arial" w:hAnsi="Arial" w:cs="Arial"/>
        </w:rPr>
      </w:pPr>
    </w:p>
    <w:p w14:paraId="44CC2EF3" w14:textId="77777777" w:rsidR="00F27210" w:rsidRPr="00DD1A7D" w:rsidRDefault="007447A0" w:rsidP="00DD7217">
      <w:pPr>
        <w:keepNext/>
        <w:keepLines/>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transmit clock is the timing source used to clock individual bits from the terminal equipment to the communications interface.  It shall be possible for the user to select the nominal data transmission rate of 300bps.  In accordance with ITU-T recommendation S.31 § 1.2, the mean data transmission rate shall not vary by more than ± 0.1% from the nominal data rate, over the operating temperature range.  E.g. for 300 bps operation the mean transmitted data rate shall lie in the range 299.7 bps to 300.3 bps.</w:t>
      </w:r>
    </w:p>
    <w:p w14:paraId="68320A26" w14:textId="77777777" w:rsidR="00F27210" w:rsidRPr="00DD1A7D" w:rsidRDefault="00F27210" w:rsidP="00DD7217">
      <w:pPr>
        <w:keepLines/>
        <w:tabs>
          <w:tab w:val="left" w:pos="-1152"/>
          <w:tab w:val="left" w:pos="-720"/>
          <w:tab w:val="left" w:pos="0"/>
          <w:tab w:val="left" w:pos="1260"/>
          <w:tab w:val="left" w:pos="2160"/>
        </w:tabs>
        <w:ind w:left="709" w:hanging="709"/>
        <w:jc w:val="both"/>
        <w:rPr>
          <w:rFonts w:ascii="Arial" w:hAnsi="Arial" w:cs="Arial"/>
        </w:rPr>
      </w:pPr>
    </w:p>
    <w:p w14:paraId="62BC46E5" w14:textId="77777777" w:rsidR="00F27210" w:rsidRPr="00DD1A7D" w:rsidRDefault="00F27210" w:rsidP="00DD7217">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3</w:instrText>
      </w:r>
      <w:r w:rsidRPr="00DD1A7D">
        <w:rPr>
          <w:rFonts w:ascii="Arial" w:hAnsi="Arial" w:cs="Arial"/>
        </w:rPr>
        <w:fldChar w:fldCharType="end">
          <w:numberingChange w:id="53" w:author="Rashpal Gata Aura (ESO)" w:date="2024-03-02T13:31:00Z" w:original="4.2.3"/>
        </w:fldChar>
      </w:r>
      <w:r w:rsidRPr="00DD1A7D">
        <w:rPr>
          <w:rFonts w:ascii="Arial" w:hAnsi="Arial" w:cs="Arial"/>
        </w:rPr>
        <w:tab/>
        <w:t>Receive Clock</w:t>
      </w:r>
      <w:r w:rsidR="00DD7217">
        <w:rPr>
          <w:rFonts w:ascii="Arial" w:hAnsi="Arial" w:cs="Arial"/>
        </w:rPr>
        <w:t xml:space="preserve"> </w:t>
      </w:r>
    </w:p>
    <w:p w14:paraId="6BF89907" w14:textId="77777777" w:rsidR="00F27210" w:rsidRPr="00DD1A7D" w:rsidRDefault="00F27210" w:rsidP="00DD7217">
      <w:pPr>
        <w:tabs>
          <w:tab w:val="left" w:pos="-1152"/>
          <w:tab w:val="left" w:pos="-720"/>
          <w:tab w:val="left" w:pos="0"/>
          <w:tab w:val="left" w:pos="1260"/>
          <w:tab w:val="left" w:pos="2160"/>
        </w:tabs>
        <w:ind w:left="709" w:hanging="709"/>
        <w:jc w:val="both"/>
        <w:rPr>
          <w:rFonts w:ascii="Arial" w:hAnsi="Arial" w:cs="Arial"/>
        </w:rPr>
      </w:pPr>
    </w:p>
    <w:p w14:paraId="3B139994" w14:textId="77777777" w:rsidR="00F27210" w:rsidRPr="00DD1A7D" w:rsidRDefault="007447A0" w:rsidP="00DD7217">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receive clock is the timing source used to clock individual bits from the communications interface to the terminal equipment.  It shall be possible for the user to select the nominal data transmission rate of 300bps.  The mean data transmission rate, determined from the receive clock, shall not vary by more than ± 0.1% from the nominal data rate over the operating temperature range.</w:t>
      </w:r>
    </w:p>
    <w:p w14:paraId="79F79C4D" w14:textId="77777777" w:rsidR="00F27210" w:rsidRPr="00DD1A7D" w:rsidRDefault="00F27210" w:rsidP="00DD7217">
      <w:pPr>
        <w:tabs>
          <w:tab w:val="left" w:pos="-1152"/>
          <w:tab w:val="left" w:pos="-720"/>
          <w:tab w:val="left" w:pos="0"/>
          <w:tab w:val="left" w:pos="1260"/>
          <w:tab w:val="left" w:pos="2160"/>
        </w:tabs>
        <w:ind w:left="709" w:hanging="709"/>
        <w:jc w:val="both"/>
        <w:rPr>
          <w:rFonts w:ascii="Arial" w:hAnsi="Arial" w:cs="Arial"/>
        </w:rPr>
      </w:pPr>
    </w:p>
    <w:p w14:paraId="2B343880" w14:textId="77777777" w:rsidR="00F27210" w:rsidRPr="00DD1A7D" w:rsidRDefault="007447A0" w:rsidP="00DD7217">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Explanation:</w:t>
      </w:r>
    </w:p>
    <w:p w14:paraId="0D684A2A" w14:textId="77777777" w:rsidR="00F27210" w:rsidRPr="00DD1A7D" w:rsidRDefault="00F27210" w:rsidP="00DD7217">
      <w:pPr>
        <w:tabs>
          <w:tab w:val="left" w:pos="-1152"/>
          <w:tab w:val="left" w:pos="-720"/>
          <w:tab w:val="left" w:pos="0"/>
          <w:tab w:val="left" w:pos="1260"/>
          <w:tab w:val="left" w:pos="2160"/>
        </w:tabs>
        <w:ind w:left="709" w:hanging="709"/>
        <w:jc w:val="both"/>
        <w:rPr>
          <w:rFonts w:ascii="Arial" w:hAnsi="Arial" w:cs="Arial"/>
        </w:rPr>
      </w:pPr>
    </w:p>
    <w:p w14:paraId="74F1E18E" w14:textId="77777777" w:rsidR="00F27210" w:rsidRPr="00DD1A7D" w:rsidRDefault="007447A0" w:rsidP="00DD7217">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specified tolerance for the transmit and receive clocks allows a crystal oscillator (or software) deviation of 100 ppm which will cope with the calibration, temperature drift and ageing drift of a normal, non-temperature compensated, AT cut crystal.</w:t>
      </w:r>
    </w:p>
    <w:p w14:paraId="7E66FC8B" w14:textId="77777777" w:rsidR="00F27210" w:rsidRPr="00DD1A7D" w:rsidRDefault="00F27210" w:rsidP="00DD7217">
      <w:pPr>
        <w:tabs>
          <w:tab w:val="left" w:pos="-1152"/>
          <w:tab w:val="left" w:pos="-720"/>
          <w:tab w:val="left" w:pos="0"/>
          <w:tab w:val="left" w:pos="1260"/>
          <w:tab w:val="left" w:pos="2160"/>
        </w:tabs>
        <w:ind w:left="709" w:hanging="709"/>
        <w:jc w:val="both"/>
        <w:rPr>
          <w:rFonts w:ascii="Arial" w:hAnsi="Arial" w:cs="Arial"/>
        </w:rPr>
      </w:pPr>
    </w:p>
    <w:p w14:paraId="4FF3595B" w14:textId="77777777" w:rsidR="00F27210" w:rsidRPr="00DD1A7D" w:rsidRDefault="00F27210" w:rsidP="00DD7217">
      <w:pPr>
        <w:keepNext/>
        <w:keepLines/>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3</w:instrText>
      </w:r>
      <w:r w:rsidRPr="00DD1A7D">
        <w:rPr>
          <w:rFonts w:ascii="Arial" w:hAnsi="Arial" w:cs="Arial"/>
        </w:rPr>
        <w:fldChar w:fldCharType="end">
          <w:numberingChange w:id="54" w:author="Rashpal Gata Aura (ESO)" w:date="2024-03-02T13:31:00Z" w:original="4.2.4"/>
        </w:fldChar>
      </w:r>
      <w:r w:rsidRPr="00DD1A7D">
        <w:rPr>
          <w:rFonts w:ascii="Arial" w:hAnsi="Arial" w:cs="Arial"/>
        </w:rPr>
        <w:tab/>
        <w:t>Isochronous Distortion</w:t>
      </w:r>
      <w:r w:rsidR="00DD7217">
        <w:rPr>
          <w:rFonts w:ascii="Arial" w:hAnsi="Arial" w:cs="Arial"/>
        </w:rPr>
        <w:t xml:space="preserve"> </w:t>
      </w:r>
    </w:p>
    <w:p w14:paraId="45B7D173" w14:textId="77777777" w:rsidR="00F27210" w:rsidRPr="00DD1A7D" w:rsidRDefault="00F27210" w:rsidP="00DD7217">
      <w:pPr>
        <w:keepNext/>
        <w:keepLines/>
        <w:tabs>
          <w:tab w:val="left" w:pos="-1152"/>
          <w:tab w:val="left" w:pos="-720"/>
          <w:tab w:val="left" w:pos="0"/>
          <w:tab w:val="left" w:pos="1260"/>
          <w:tab w:val="left" w:pos="2160"/>
        </w:tabs>
        <w:ind w:left="709" w:hanging="709"/>
        <w:jc w:val="both"/>
        <w:rPr>
          <w:rFonts w:ascii="Arial" w:hAnsi="Arial" w:cs="Arial"/>
        </w:rPr>
      </w:pPr>
    </w:p>
    <w:p w14:paraId="37EAF701" w14:textId="77777777" w:rsidR="00F27210" w:rsidRPr="00DD1A7D" w:rsidRDefault="007447A0" w:rsidP="00DD7217">
      <w:pPr>
        <w:keepLines/>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Isochronous distortion is the displacement of a bit edge from its nominal position.  The combination of isochronous distortion and transmit clock tolerance together account for the maximum displacement of a bit edge from its nominal position at the nominal data rate.  ITU-T recommendation S.31 § 2.1 specifies a maximum gross distortion for transmitted signals of 5%.  The transmit clock tolerance can give rise to a displacement of 0.1% x 23 = 2.3% on the 23rd bit, therefore the isochronous distortion component introduced at the transmit interface shall not exceed 2.7%.</w:t>
      </w:r>
    </w:p>
    <w:p w14:paraId="4C12AD1E" w14:textId="77777777" w:rsidR="00F27210" w:rsidRPr="00DD1A7D" w:rsidRDefault="00F27210" w:rsidP="00DD7217">
      <w:pPr>
        <w:tabs>
          <w:tab w:val="left" w:pos="-1152"/>
          <w:tab w:val="left" w:pos="-720"/>
          <w:tab w:val="left" w:pos="0"/>
          <w:tab w:val="left" w:pos="1260"/>
          <w:tab w:val="left" w:pos="2160"/>
        </w:tabs>
        <w:ind w:left="709" w:hanging="709"/>
        <w:jc w:val="both"/>
        <w:rPr>
          <w:rFonts w:ascii="Arial" w:hAnsi="Arial" w:cs="Arial"/>
        </w:rPr>
        <w:sectPr w:rsidR="00F27210" w:rsidRPr="00DD1A7D">
          <w:footerReference w:type="default" r:id="rId18"/>
          <w:pgSz w:w="11906" w:h="16838"/>
          <w:pgMar w:top="720" w:right="1440" w:bottom="720" w:left="1440" w:header="720" w:footer="720" w:gutter="0"/>
          <w:cols w:space="720"/>
          <w:noEndnote/>
        </w:sectPr>
      </w:pPr>
    </w:p>
    <w:p w14:paraId="038823E1" w14:textId="77777777" w:rsidR="00F27210" w:rsidRPr="00DD1A7D" w:rsidRDefault="007447A0" w:rsidP="00DD7217">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receiver interface shall be capable of tolerating at least ± 40% gross distortion of the incoming data stream in accordance with ITU-T recommendation S.31 § 3.1.  As the receive clock can give rise to an additional displacement error of 0.1% x 23 = 2.3% on the 23rd bit, the receiver interface circuitry and/or software shall be capable of tolerating a bit edge displacement of at least 42.3% from its nominal position relative to the receive clock reference.</w:t>
      </w:r>
    </w:p>
    <w:p w14:paraId="18D52943" w14:textId="77777777" w:rsidR="00F27210" w:rsidRPr="00DD1A7D" w:rsidRDefault="00F27210" w:rsidP="00DD7217">
      <w:pPr>
        <w:tabs>
          <w:tab w:val="left" w:pos="-1152"/>
          <w:tab w:val="left" w:pos="-720"/>
          <w:tab w:val="left" w:pos="0"/>
          <w:tab w:val="left" w:pos="1260"/>
          <w:tab w:val="left" w:pos="2160"/>
        </w:tabs>
        <w:ind w:left="709" w:hanging="709"/>
        <w:jc w:val="both"/>
        <w:rPr>
          <w:rFonts w:ascii="Arial" w:hAnsi="Arial" w:cs="Arial"/>
        </w:rPr>
      </w:pPr>
    </w:p>
    <w:p w14:paraId="449C9D7F" w14:textId="77777777" w:rsidR="00F27210" w:rsidRPr="00DD1A7D" w:rsidRDefault="007447A0" w:rsidP="00DD7217">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Explanation:</w:t>
      </w:r>
    </w:p>
    <w:p w14:paraId="4752E6C8" w14:textId="77777777" w:rsidR="00F27210" w:rsidRPr="00DD1A7D" w:rsidRDefault="00F27210" w:rsidP="00DD7217">
      <w:pPr>
        <w:tabs>
          <w:tab w:val="left" w:pos="-1152"/>
          <w:tab w:val="left" w:pos="-720"/>
          <w:tab w:val="left" w:pos="0"/>
          <w:tab w:val="left" w:pos="1260"/>
          <w:tab w:val="left" w:pos="2160"/>
        </w:tabs>
        <w:ind w:left="709" w:hanging="709"/>
        <w:jc w:val="both"/>
        <w:rPr>
          <w:rFonts w:ascii="Arial" w:hAnsi="Arial" w:cs="Arial"/>
        </w:rPr>
      </w:pPr>
    </w:p>
    <w:p w14:paraId="526C51BC" w14:textId="77777777" w:rsidR="00F27210" w:rsidRPr="00DD1A7D" w:rsidRDefault="007447A0" w:rsidP="00DD7217">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specified tolerances leave an operating margin of 35% distortion for the communications equipment installed between t</w:t>
      </w:r>
      <w:bookmarkStart w:id="55" w:name="QuickMark"/>
      <w:bookmarkEnd w:id="55"/>
      <w:r w:rsidR="00F27210" w:rsidRPr="00DD1A7D">
        <w:rPr>
          <w:rFonts w:ascii="Arial" w:hAnsi="Arial" w:cs="Arial"/>
        </w:rPr>
        <w:t>he transmit interface and the receive interface.</w:t>
      </w:r>
    </w:p>
    <w:p w14:paraId="2088734A" w14:textId="77777777" w:rsidR="00F27210" w:rsidRPr="00DD1A7D" w:rsidRDefault="00F27210" w:rsidP="00DD7217">
      <w:pPr>
        <w:tabs>
          <w:tab w:val="left" w:pos="-1152"/>
          <w:tab w:val="left" w:pos="-720"/>
          <w:tab w:val="left" w:pos="0"/>
          <w:tab w:val="left" w:pos="1260"/>
          <w:tab w:val="left" w:pos="2160"/>
        </w:tabs>
        <w:ind w:left="709" w:hanging="709"/>
        <w:jc w:val="both"/>
        <w:rPr>
          <w:rFonts w:ascii="Arial" w:hAnsi="Arial" w:cs="Arial"/>
        </w:rPr>
      </w:pPr>
    </w:p>
    <w:p w14:paraId="2DBB9721" w14:textId="77777777" w:rsidR="00F27210" w:rsidRDefault="007447A0" w:rsidP="00DD7217">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present generation of Modem equipment used for GI74 communications can exhibit </w:t>
      </w:r>
      <w:proofErr w:type="gramStart"/>
      <w:r w:rsidR="00F27210" w:rsidRPr="00DD1A7D">
        <w:rPr>
          <w:rFonts w:ascii="Arial" w:hAnsi="Arial" w:cs="Arial"/>
        </w:rPr>
        <w:t>back to back</w:t>
      </w:r>
      <w:proofErr w:type="gramEnd"/>
      <w:r w:rsidR="00F27210" w:rsidRPr="00DD1A7D">
        <w:rPr>
          <w:rFonts w:ascii="Arial" w:hAnsi="Arial" w:cs="Arial"/>
        </w:rPr>
        <w:t xml:space="preserve"> distortion of up to 20% on a tandem connection.  This distortion will increase on leased line circuits due to amplitude and group delay distortion.  The operating margin of 35% is judged to allow adequate margin for moderate performance modems operating on a typical rented PW.</w:t>
      </w:r>
    </w:p>
    <w:p w14:paraId="10A19E24" w14:textId="77777777" w:rsidR="00820E7A" w:rsidRDefault="00820E7A" w:rsidP="00DD7217">
      <w:pPr>
        <w:tabs>
          <w:tab w:val="left" w:pos="-1152"/>
          <w:tab w:val="left" w:pos="-720"/>
          <w:tab w:val="left" w:pos="0"/>
          <w:tab w:val="left" w:pos="1260"/>
          <w:tab w:val="left" w:pos="2160"/>
        </w:tabs>
        <w:ind w:left="709" w:hanging="709"/>
        <w:jc w:val="both"/>
        <w:rPr>
          <w:rFonts w:ascii="Arial" w:hAnsi="Arial" w:cs="Arial"/>
        </w:rPr>
      </w:pPr>
    </w:p>
    <w:p w14:paraId="233C73B1" w14:textId="77777777" w:rsidR="00F27210" w:rsidRPr="00DD1A7D" w:rsidRDefault="00F27210" w:rsidP="003775A8">
      <w:pPr>
        <w:keepNext/>
        <w:keepLines/>
        <w:tabs>
          <w:tab w:val="left" w:pos="-1152"/>
          <w:tab w:val="left" w:pos="-720"/>
          <w:tab w:val="left" w:pos="0"/>
          <w:tab w:val="left" w:pos="1260"/>
          <w:tab w:val="left" w:pos="2160"/>
        </w:tabs>
        <w:ind w:left="709" w:hanging="709"/>
        <w:jc w:val="both"/>
        <w:rPr>
          <w:rFonts w:ascii="Arial" w:hAnsi="Arial" w:cs="Arial"/>
        </w:rPr>
      </w:pPr>
    </w:p>
    <w:p w14:paraId="612F1202" w14:textId="77777777" w:rsidR="00F27210" w:rsidRPr="00DD1A7D" w:rsidRDefault="00F27210" w:rsidP="00772F00">
      <w:pPr>
        <w:tabs>
          <w:tab w:val="left" w:pos="-1152"/>
          <w:tab w:val="left" w:pos="-720"/>
          <w:tab w:val="left" w:pos="0"/>
          <w:tab w:val="left" w:pos="900"/>
          <w:tab w:val="left" w:pos="1260"/>
          <w:tab w:val="left" w:pos="2160"/>
        </w:tabs>
        <w:ind w:left="851" w:hanging="851"/>
        <w:jc w:val="both"/>
        <w:rPr>
          <w:rFonts w:ascii="Arial" w:hAnsi="Arial" w:cs="Arial"/>
        </w:rPr>
        <w:sectPr w:rsidR="00F27210" w:rsidRPr="00DD1A7D">
          <w:type w:val="continuous"/>
          <w:pgSz w:w="11906" w:h="16838"/>
          <w:pgMar w:top="720" w:right="1440" w:bottom="720" w:left="1440" w:header="720" w:footer="720" w:gutter="0"/>
          <w:cols w:space="720"/>
          <w:noEndnote/>
        </w:sectPr>
      </w:pPr>
    </w:p>
    <w:p w14:paraId="65D2C638" w14:textId="77777777" w:rsidR="00F27210" w:rsidRPr="00DD1A7D" w:rsidRDefault="00F27210" w:rsidP="00772F00">
      <w:pPr>
        <w:tabs>
          <w:tab w:val="left" w:pos="-1152"/>
          <w:tab w:val="left" w:pos="-720"/>
          <w:tab w:val="left" w:pos="0"/>
          <w:tab w:val="left" w:pos="900"/>
          <w:tab w:val="left" w:pos="1260"/>
          <w:tab w:val="left" w:pos="2160"/>
        </w:tabs>
        <w:ind w:left="851" w:hanging="851"/>
        <w:jc w:val="both"/>
        <w:rPr>
          <w:rFonts w:ascii="Arial" w:hAnsi="Arial" w:cs="Arial"/>
          <w:b/>
          <w:bCs/>
        </w:rPr>
      </w:pPr>
      <w:r w:rsidRPr="00DD1A7D">
        <w:rPr>
          <w:rFonts w:ascii="Arial" w:hAnsi="Arial" w:cs="Arial"/>
          <w:b/>
          <w:bCs/>
        </w:rPr>
        <w:t xml:space="preserve">APPENDIX </w:t>
      </w:r>
      <w:r w:rsidRPr="00DD1A7D">
        <w:rPr>
          <w:rFonts w:ascii="Arial" w:hAnsi="Arial" w:cs="Arial"/>
          <w:b/>
          <w:bCs/>
        </w:rPr>
        <w:fldChar w:fldCharType="begin"/>
      </w:r>
      <w:r w:rsidRPr="00DD1A7D">
        <w:rPr>
          <w:rFonts w:ascii="Arial" w:hAnsi="Arial" w:cs="Arial"/>
          <w:b/>
          <w:bCs/>
        </w:rPr>
        <w:instrText>LISTNUM 2 \l 1 \s 1</w:instrText>
      </w:r>
      <w:r w:rsidRPr="00DD1A7D">
        <w:rPr>
          <w:rFonts w:ascii="Arial" w:hAnsi="Arial" w:cs="Arial"/>
          <w:b/>
          <w:bCs/>
        </w:rPr>
        <w:fldChar w:fldCharType="end">
          <w:numberingChange w:id="56" w:author="Rashpal Gata Aura (ESO)" w:date="2024-03-02T13:31:00Z" w:original=""/>
        </w:fldChar>
      </w:r>
      <w:r w:rsidR="003775A8">
        <w:rPr>
          <w:rFonts w:ascii="Arial" w:hAnsi="Arial" w:cs="Arial"/>
          <w:b/>
          <w:bCs/>
        </w:rPr>
        <w:t>A-</w:t>
      </w:r>
      <w:r w:rsidRPr="00DD1A7D">
        <w:rPr>
          <w:rFonts w:ascii="Arial" w:hAnsi="Arial" w:cs="Arial"/>
          <w:b/>
          <w:bCs/>
        </w:rPr>
        <w:t>1</w:t>
      </w:r>
    </w:p>
    <w:p w14:paraId="620B36F8" w14:textId="77777777" w:rsidR="00F27210" w:rsidRPr="00DD1A7D" w:rsidRDefault="00F27210" w:rsidP="00772F00">
      <w:pPr>
        <w:tabs>
          <w:tab w:val="left" w:pos="-1152"/>
          <w:tab w:val="left" w:pos="-720"/>
          <w:tab w:val="left" w:pos="0"/>
          <w:tab w:val="left" w:pos="900"/>
          <w:tab w:val="left" w:pos="1260"/>
          <w:tab w:val="left" w:pos="2160"/>
        </w:tabs>
        <w:ind w:left="851" w:hanging="851"/>
        <w:jc w:val="both"/>
        <w:rPr>
          <w:rFonts w:ascii="Arial" w:hAnsi="Arial" w:cs="Arial"/>
          <w:b/>
          <w:bCs/>
        </w:rPr>
      </w:pPr>
    </w:p>
    <w:p w14:paraId="6348C61F"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rPr>
      </w:pPr>
    </w:p>
    <w:p w14:paraId="79E58107"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t>GI74 MESSAGE FORMATS</w:t>
      </w:r>
    </w:p>
    <w:p w14:paraId="7493EDB7"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6A136F34"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rPr>
      </w:pPr>
      <w:r w:rsidRPr="00DD1A7D">
        <w:rPr>
          <w:rFonts w:ascii="Arial" w:hAnsi="Arial" w:cs="Arial"/>
          <w:b/>
          <w:bCs/>
        </w:rPr>
        <w:t>CONTENTS</w:t>
      </w:r>
    </w:p>
    <w:p w14:paraId="069E031F"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sz w:val="22"/>
          <w:szCs w:val="22"/>
        </w:rPr>
      </w:pPr>
    </w:p>
    <w:p w14:paraId="76EA7EF2"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u w:val="single"/>
        </w:rPr>
        <w:t>FIGURE</w:t>
      </w:r>
      <w:r w:rsidRPr="00DD1A7D">
        <w:rPr>
          <w:rFonts w:ascii="Arial" w:hAnsi="Arial" w:cs="Arial"/>
        </w:rPr>
        <w:tab/>
      </w:r>
      <w:r w:rsidRPr="00DD1A7D">
        <w:rPr>
          <w:rFonts w:ascii="Arial" w:hAnsi="Arial" w:cs="Arial"/>
        </w:rPr>
        <w:tab/>
      </w:r>
      <w:r w:rsidRPr="00DD1A7D">
        <w:rPr>
          <w:rFonts w:ascii="Arial" w:hAnsi="Arial" w:cs="Arial"/>
          <w:u w:val="single"/>
        </w:rPr>
        <w:t>TITLE</w:t>
      </w:r>
    </w:p>
    <w:p w14:paraId="1D14FD15"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493DC926"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A1.1</w:t>
      </w:r>
      <w:r w:rsidRPr="00DD1A7D">
        <w:rPr>
          <w:rFonts w:ascii="Arial" w:hAnsi="Arial" w:cs="Arial"/>
        </w:rPr>
        <w:tab/>
      </w:r>
      <w:r w:rsidRPr="00DD1A7D">
        <w:rPr>
          <w:rFonts w:ascii="Arial" w:hAnsi="Arial" w:cs="Arial"/>
        </w:rPr>
        <w:tab/>
        <w:t>Interrogation Word Formats.</w:t>
      </w:r>
    </w:p>
    <w:p w14:paraId="625A8B52"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A1.2</w:t>
      </w:r>
      <w:r w:rsidRPr="00DD1A7D">
        <w:rPr>
          <w:rFonts w:ascii="Arial" w:hAnsi="Arial" w:cs="Arial"/>
        </w:rPr>
        <w:tab/>
      </w:r>
      <w:r w:rsidRPr="00DD1A7D">
        <w:rPr>
          <w:rFonts w:ascii="Arial" w:hAnsi="Arial" w:cs="Arial"/>
        </w:rPr>
        <w:tab/>
        <w:t>Checkback Word Formats.</w:t>
      </w:r>
    </w:p>
    <w:p w14:paraId="469FC4CC"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A1.3</w:t>
      </w:r>
      <w:r w:rsidRPr="00DD1A7D">
        <w:rPr>
          <w:rFonts w:ascii="Arial" w:hAnsi="Arial" w:cs="Arial"/>
        </w:rPr>
        <w:tab/>
      </w:r>
      <w:r w:rsidRPr="00DD1A7D">
        <w:rPr>
          <w:rFonts w:ascii="Arial" w:hAnsi="Arial" w:cs="Arial"/>
        </w:rPr>
        <w:tab/>
        <w:t>Special Request Interrogation Word Formats.</w:t>
      </w:r>
    </w:p>
    <w:p w14:paraId="7A4D912F"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A1.4</w:t>
      </w:r>
      <w:r w:rsidRPr="00DD1A7D">
        <w:rPr>
          <w:rFonts w:ascii="Arial" w:hAnsi="Arial" w:cs="Arial"/>
        </w:rPr>
        <w:tab/>
      </w:r>
      <w:r w:rsidRPr="00DD1A7D">
        <w:rPr>
          <w:rFonts w:ascii="Arial" w:hAnsi="Arial" w:cs="Arial"/>
        </w:rPr>
        <w:tab/>
        <w:t>Control Word Formats.</w:t>
      </w:r>
    </w:p>
    <w:p w14:paraId="0CC7B86E"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A1.5</w:t>
      </w:r>
      <w:r w:rsidRPr="00DD1A7D">
        <w:rPr>
          <w:rFonts w:ascii="Arial" w:hAnsi="Arial" w:cs="Arial"/>
        </w:rPr>
        <w:tab/>
      </w:r>
      <w:r w:rsidRPr="00DD1A7D">
        <w:rPr>
          <w:rFonts w:ascii="Arial" w:hAnsi="Arial" w:cs="Arial"/>
        </w:rPr>
        <w:tab/>
        <w:t>Control Word Reply Formats.</w:t>
      </w:r>
    </w:p>
    <w:p w14:paraId="64FB0D47"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A1.6</w:t>
      </w:r>
      <w:r w:rsidRPr="00DD1A7D">
        <w:rPr>
          <w:rFonts w:ascii="Arial" w:hAnsi="Arial" w:cs="Arial"/>
        </w:rPr>
        <w:tab/>
      </w:r>
      <w:r w:rsidRPr="00DD1A7D">
        <w:rPr>
          <w:rFonts w:ascii="Arial" w:hAnsi="Arial" w:cs="Arial"/>
        </w:rPr>
        <w:tab/>
        <w:t>Error Reply Formats.</w:t>
      </w:r>
    </w:p>
    <w:p w14:paraId="0E395B46"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A1.7</w:t>
      </w:r>
      <w:r w:rsidRPr="00DD1A7D">
        <w:rPr>
          <w:rFonts w:ascii="Arial" w:hAnsi="Arial" w:cs="Arial"/>
        </w:rPr>
        <w:tab/>
      </w:r>
      <w:r w:rsidRPr="00DD1A7D">
        <w:rPr>
          <w:rFonts w:ascii="Arial" w:hAnsi="Arial" w:cs="Arial"/>
        </w:rPr>
        <w:tab/>
        <w:t>Data Word Formats.</w:t>
      </w:r>
    </w:p>
    <w:p w14:paraId="496F5748"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A1.8</w:t>
      </w:r>
      <w:r w:rsidRPr="00DD1A7D">
        <w:rPr>
          <w:rFonts w:ascii="Arial" w:hAnsi="Arial" w:cs="Arial"/>
        </w:rPr>
        <w:tab/>
      </w:r>
      <w:r w:rsidRPr="00DD1A7D">
        <w:rPr>
          <w:rFonts w:ascii="Arial" w:hAnsi="Arial" w:cs="Arial"/>
        </w:rPr>
        <w:tab/>
        <w:t>Control Output Sequence.</w:t>
      </w:r>
    </w:p>
    <w:p w14:paraId="4F74509A" w14:textId="77777777" w:rsidR="00F27210" w:rsidRPr="00DD1A7D" w:rsidRDefault="00F27210" w:rsidP="00F27210">
      <w:pPr>
        <w:tabs>
          <w:tab w:val="left" w:pos="-1152"/>
          <w:tab w:val="left" w:pos="-720"/>
          <w:tab w:val="left" w:pos="0"/>
          <w:tab w:val="left" w:pos="900"/>
          <w:tab w:val="left" w:pos="1260"/>
          <w:tab w:val="left" w:pos="2160"/>
        </w:tabs>
        <w:ind w:left="2160" w:hanging="2160"/>
        <w:jc w:val="both"/>
        <w:rPr>
          <w:rFonts w:ascii="Arial" w:hAnsi="Arial" w:cs="Arial"/>
        </w:rPr>
      </w:pPr>
      <w:r w:rsidRPr="00DD1A7D">
        <w:rPr>
          <w:rFonts w:ascii="Arial" w:hAnsi="Arial" w:cs="Arial"/>
        </w:rPr>
        <w:t>A1.9.1</w:t>
      </w:r>
      <w:r w:rsidR="00C63161">
        <w:rPr>
          <w:rFonts w:ascii="Arial" w:hAnsi="Arial" w:cs="Arial"/>
        </w:rPr>
        <w:tab/>
      </w:r>
      <w:r w:rsidR="00C63161">
        <w:rPr>
          <w:rFonts w:ascii="Arial" w:hAnsi="Arial" w:cs="Arial"/>
        </w:rPr>
        <w:tab/>
      </w:r>
      <w:r w:rsidRPr="00DD1A7D">
        <w:rPr>
          <w:rFonts w:ascii="Arial" w:hAnsi="Arial" w:cs="Arial"/>
        </w:rPr>
        <w:t>Change Mechanism Sequence.</w:t>
      </w:r>
    </w:p>
    <w:p w14:paraId="3C450FEB" w14:textId="77777777" w:rsidR="00F27210" w:rsidRPr="00DD1A7D" w:rsidRDefault="00F27210" w:rsidP="00F27210">
      <w:pPr>
        <w:tabs>
          <w:tab w:val="left" w:pos="-1152"/>
          <w:tab w:val="left" w:pos="-720"/>
          <w:tab w:val="left" w:pos="0"/>
          <w:tab w:val="left" w:pos="900"/>
          <w:tab w:val="left" w:pos="1260"/>
          <w:tab w:val="left" w:pos="2160"/>
        </w:tabs>
        <w:ind w:left="1260" w:hanging="1260"/>
        <w:jc w:val="both"/>
        <w:rPr>
          <w:rFonts w:ascii="Arial" w:hAnsi="Arial" w:cs="Arial"/>
        </w:rPr>
      </w:pPr>
      <w:r w:rsidRPr="00DD1A7D">
        <w:rPr>
          <w:rFonts w:ascii="Arial" w:hAnsi="Arial" w:cs="Arial"/>
        </w:rPr>
        <w:t>A1.9.2</w:t>
      </w:r>
      <w:r w:rsidRPr="00DD1A7D">
        <w:rPr>
          <w:rFonts w:ascii="Arial" w:hAnsi="Arial" w:cs="Arial"/>
        </w:rPr>
        <w:tab/>
      </w:r>
      <w:r w:rsidRPr="00DD1A7D">
        <w:rPr>
          <w:rFonts w:ascii="Arial" w:hAnsi="Arial" w:cs="Arial"/>
        </w:rPr>
        <w:tab/>
        <w:t>Change Mechanism Sequence (</w:t>
      </w:r>
      <w:proofErr w:type="spellStart"/>
      <w:r w:rsidRPr="00DD1A7D">
        <w:rPr>
          <w:rFonts w:ascii="Arial" w:hAnsi="Arial" w:cs="Arial"/>
        </w:rPr>
        <w:t>cont</w:t>
      </w:r>
      <w:proofErr w:type="spellEnd"/>
      <w:r w:rsidRPr="00DD1A7D">
        <w:rPr>
          <w:rFonts w:ascii="Arial" w:hAnsi="Arial" w:cs="Arial"/>
        </w:rPr>
        <w:t>).</w:t>
      </w:r>
    </w:p>
    <w:p w14:paraId="40807A65"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1BE44E3C"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This Appendix uses the following symbols to indicate the fields within the GI74 words.</w:t>
      </w:r>
    </w:p>
    <w:p w14:paraId="209A0999"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tbl>
      <w:tblPr>
        <w:tblW w:w="0" w:type="auto"/>
        <w:tblInd w:w="153" w:type="dxa"/>
        <w:tblLayout w:type="fixed"/>
        <w:tblCellMar>
          <w:left w:w="153" w:type="dxa"/>
          <w:right w:w="153" w:type="dxa"/>
        </w:tblCellMar>
        <w:tblLook w:val="0000" w:firstRow="0" w:lastRow="0" w:firstColumn="0" w:lastColumn="0" w:noHBand="0" w:noVBand="0"/>
      </w:tblPr>
      <w:tblGrid>
        <w:gridCol w:w="1824"/>
        <w:gridCol w:w="7200"/>
      </w:tblGrid>
      <w:tr w:rsidR="00F27210" w:rsidRPr="00DD1A7D" w14:paraId="25423310" w14:textId="77777777">
        <w:tc>
          <w:tcPr>
            <w:tcW w:w="1824" w:type="dxa"/>
            <w:tcBorders>
              <w:top w:val="double" w:sz="7" w:space="0" w:color="000000"/>
              <w:left w:val="double" w:sz="7" w:space="0" w:color="000000"/>
              <w:bottom w:val="single" w:sz="6" w:space="0" w:color="FFFFFF"/>
              <w:right w:val="single" w:sz="6" w:space="0" w:color="FFFFFF"/>
            </w:tcBorders>
          </w:tcPr>
          <w:p w14:paraId="506EF617" w14:textId="77777777" w:rsidR="00F27210" w:rsidRPr="00DD1A7D" w:rsidRDefault="00F27210" w:rsidP="00F27210">
            <w:pPr>
              <w:spacing w:line="201" w:lineRule="exact"/>
              <w:rPr>
                <w:rFonts w:ascii="Arial" w:hAnsi="Arial" w:cs="Arial"/>
              </w:rPr>
            </w:pPr>
          </w:p>
          <w:p w14:paraId="4BE3C372"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b/>
                <w:bCs/>
              </w:rPr>
              <w:t>SYMBOL</w:t>
            </w:r>
          </w:p>
        </w:tc>
        <w:tc>
          <w:tcPr>
            <w:tcW w:w="7200" w:type="dxa"/>
            <w:tcBorders>
              <w:top w:val="double" w:sz="7" w:space="0" w:color="000000"/>
              <w:left w:val="single" w:sz="7" w:space="0" w:color="000000"/>
              <w:bottom w:val="single" w:sz="6" w:space="0" w:color="FFFFFF"/>
              <w:right w:val="double" w:sz="7" w:space="0" w:color="000000"/>
            </w:tcBorders>
          </w:tcPr>
          <w:p w14:paraId="7BCDC640" w14:textId="77777777" w:rsidR="00F27210" w:rsidRPr="00DD1A7D" w:rsidRDefault="00F27210" w:rsidP="00F27210">
            <w:pPr>
              <w:spacing w:line="201" w:lineRule="exact"/>
              <w:rPr>
                <w:rFonts w:ascii="Arial" w:hAnsi="Arial" w:cs="Arial"/>
              </w:rPr>
            </w:pPr>
          </w:p>
          <w:p w14:paraId="203B7D4A"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b/>
                <w:bCs/>
              </w:rPr>
              <w:t>FIELD</w:t>
            </w:r>
          </w:p>
        </w:tc>
      </w:tr>
      <w:tr w:rsidR="00F27210" w:rsidRPr="00DD1A7D" w14:paraId="0A926F72" w14:textId="77777777">
        <w:tc>
          <w:tcPr>
            <w:tcW w:w="1824" w:type="dxa"/>
            <w:tcBorders>
              <w:top w:val="double" w:sz="7" w:space="0" w:color="000000"/>
              <w:left w:val="double" w:sz="7" w:space="0" w:color="000000"/>
              <w:bottom w:val="single" w:sz="6" w:space="0" w:color="FFFFFF"/>
              <w:right w:val="single" w:sz="6" w:space="0" w:color="FFFFFF"/>
            </w:tcBorders>
          </w:tcPr>
          <w:p w14:paraId="77ADA29C" w14:textId="77777777" w:rsidR="00F27210" w:rsidRPr="00DD1A7D" w:rsidRDefault="00F27210" w:rsidP="00F27210">
            <w:pPr>
              <w:spacing w:line="201" w:lineRule="exact"/>
              <w:rPr>
                <w:rFonts w:ascii="Arial" w:hAnsi="Arial" w:cs="Arial"/>
              </w:rPr>
            </w:pPr>
          </w:p>
          <w:p w14:paraId="5B44248B"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S1</w:t>
            </w:r>
          </w:p>
        </w:tc>
        <w:tc>
          <w:tcPr>
            <w:tcW w:w="7200" w:type="dxa"/>
            <w:tcBorders>
              <w:top w:val="double" w:sz="7" w:space="0" w:color="000000"/>
              <w:left w:val="single" w:sz="7" w:space="0" w:color="000000"/>
              <w:bottom w:val="single" w:sz="6" w:space="0" w:color="FFFFFF"/>
              <w:right w:val="double" w:sz="7" w:space="0" w:color="000000"/>
            </w:tcBorders>
          </w:tcPr>
          <w:p w14:paraId="603ADBA9" w14:textId="77777777" w:rsidR="00F27210" w:rsidRPr="00DD1A7D" w:rsidRDefault="00F27210" w:rsidP="00F27210">
            <w:pPr>
              <w:spacing w:line="201" w:lineRule="exact"/>
              <w:rPr>
                <w:rFonts w:ascii="Arial" w:hAnsi="Arial" w:cs="Arial"/>
              </w:rPr>
            </w:pPr>
          </w:p>
          <w:p w14:paraId="4D09C334"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Start bit (a single bit).</w:t>
            </w:r>
          </w:p>
        </w:tc>
      </w:tr>
      <w:tr w:rsidR="00F27210" w:rsidRPr="00DD1A7D" w14:paraId="6C6CF878" w14:textId="77777777">
        <w:tc>
          <w:tcPr>
            <w:tcW w:w="1824" w:type="dxa"/>
            <w:tcBorders>
              <w:top w:val="single" w:sz="7" w:space="0" w:color="000000"/>
              <w:left w:val="double" w:sz="7" w:space="0" w:color="000000"/>
              <w:bottom w:val="single" w:sz="6" w:space="0" w:color="FFFFFF"/>
              <w:right w:val="single" w:sz="6" w:space="0" w:color="FFFFFF"/>
            </w:tcBorders>
          </w:tcPr>
          <w:p w14:paraId="2ECA1BD1" w14:textId="77777777" w:rsidR="00F27210" w:rsidRPr="00DD1A7D" w:rsidRDefault="00F27210" w:rsidP="00F27210">
            <w:pPr>
              <w:spacing w:line="163" w:lineRule="exact"/>
              <w:rPr>
                <w:rFonts w:ascii="Arial" w:hAnsi="Arial" w:cs="Arial"/>
              </w:rPr>
            </w:pPr>
          </w:p>
          <w:p w14:paraId="1A99EBA2"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SSSSSBBB</w:t>
            </w:r>
          </w:p>
        </w:tc>
        <w:tc>
          <w:tcPr>
            <w:tcW w:w="7200" w:type="dxa"/>
            <w:tcBorders>
              <w:top w:val="single" w:sz="7" w:space="0" w:color="000000"/>
              <w:left w:val="single" w:sz="7" w:space="0" w:color="000000"/>
              <w:bottom w:val="single" w:sz="6" w:space="0" w:color="FFFFFF"/>
              <w:right w:val="double" w:sz="7" w:space="0" w:color="000000"/>
            </w:tcBorders>
          </w:tcPr>
          <w:p w14:paraId="1DF15D00" w14:textId="77777777" w:rsidR="00F27210" w:rsidRPr="00DD1A7D" w:rsidRDefault="00F27210" w:rsidP="00F27210">
            <w:pPr>
              <w:spacing w:line="163" w:lineRule="exact"/>
              <w:rPr>
                <w:rFonts w:ascii="Arial" w:hAnsi="Arial" w:cs="Arial"/>
              </w:rPr>
            </w:pPr>
          </w:p>
          <w:p w14:paraId="4F8996DA"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Outstation address (overlaps the block address).</w:t>
            </w:r>
          </w:p>
        </w:tc>
      </w:tr>
      <w:tr w:rsidR="00F27210" w:rsidRPr="00DD1A7D" w14:paraId="4899D6BB" w14:textId="77777777">
        <w:tc>
          <w:tcPr>
            <w:tcW w:w="1824" w:type="dxa"/>
            <w:tcBorders>
              <w:top w:val="single" w:sz="7" w:space="0" w:color="000000"/>
              <w:left w:val="double" w:sz="7" w:space="0" w:color="000000"/>
              <w:bottom w:val="single" w:sz="6" w:space="0" w:color="FFFFFF"/>
              <w:right w:val="single" w:sz="6" w:space="0" w:color="FFFFFF"/>
            </w:tcBorders>
          </w:tcPr>
          <w:p w14:paraId="2B84F42E" w14:textId="77777777" w:rsidR="00F27210" w:rsidRPr="00DD1A7D" w:rsidRDefault="00F27210" w:rsidP="00F27210">
            <w:pPr>
              <w:spacing w:line="163" w:lineRule="exact"/>
              <w:rPr>
                <w:rFonts w:ascii="Arial" w:hAnsi="Arial" w:cs="Arial"/>
              </w:rPr>
            </w:pPr>
          </w:p>
          <w:p w14:paraId="2698416F"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BBB</w:t>
            </w:r>
          </w:p>
        </w:tc>
        <w:tc>
          <w:tcPr>
            <w:tcW w:w="7200" w:type="dxa"/>
            <w:tcBorders>
              <w:top w:val="single" w:sz="7" w:space="0" w:color="000000"/>
              <w:left w:val="single" w:sz="7" w:space="0" w:color="000000"/>
              <w:bottom w:val="single" w:sz="6" w:space="0" w:color="FFFFFF"/>
              <w:right w:val="double" w:sz="7" w:space="0" w:color="000000"/>
            </w:tcBorders>
          </w:tcPr>
          <w:p w14:paraId="3A13060F" w14:textId="77777777" w:rsidR="00F27210" w:rsidRPr="00DD1A7D" w:rsidRDefault="00F27210" w:rsidP="00F27210">
            <w:pPr>
              <w:spacing w:line="163" w:lineRule="exact"/>
              <w:rPr>
                <w:rFonts w:ascii="Arial" w:hAnsi="Arial" w:cs="Arial"/>
              </w:rPr>
            </w:pPr>
          </w:p>
          <w:p w14:paraId="06DC32E9"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Block address.</w:t>
            </w:r>
          </w:p>
        </w:tc>
      </w:tr>
      <w:tr w:rsidR="00F27210" w:rsidRPr="00DD1A7D" w14:paraId="0CA7F477" w14:textId="77777777">
        <w:tc>
          <w:tcPr>
            <w:tcW w:w="1824" w:type="dxa"/>
            <w:tcBorders>
              <w:top w:val="single" w:sz="7" w:space="0" w:color="000000"/>
              <w:left w:val="double" w:sz="7" w:space="0" w:color="000000"/>
              <w:bottom w:val="single" w:sz="6" w:space="0" w:color="FFFFFF"/>
              <w:right w:val="single" w:sz="6" w:space="0" w:color="FFFFFF"/>
            </w:tcBorders>
          </w:tcPr>
          <w:p w14:paraId="50CFA5B7" w14:textId="77777777" w:rsidR="00F27210" w:rsidRPr="00DD1A7D" w:rsidRDefault="00F27210" w:rsidP="00F27210">
            <w:pPr>
              <w:spacing w:line="163" w:lineRule="exact"/>
              <w:rPr>
                <w:rFonts w:ascii="Arial" w:hAnsi="Arial" w:cs="Arial"/>
              </w:rPr>
            </w:pPr>
          </w:p>
          <w:p w14:paraId="491538E5"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WWW</w:t>
            </w:r>
          </w:p>
        </w:tc>
        <w:tc>
          <w:tcPr>
            <w:tcW w:w="7200" w:type="dxa"/>
            <w:tcBorders>
              <w:top w:val="single" w:sz="7" w:space="0" w:color="000000"/>
              <w:left w:val="single" w:sz="7" w:space="0" w:color="000000"/>
              <w:bottom w:val="single" w:sz="6" w:space="0" w:color="FFFFFF"/>
              <w:right w:val="double" w:sz="7" w:space="0" w:color="000000"/>
            </w:tcBorders>
          </w:tcPr>
          <w:p w14:paraId="4E3473BF" w14:textId="77777777" w:rsidR="00F27210" w:rsidRPr="00DD1A7D" w:rsidRDefault="00F27210" w:rsidP="00F27210">
            <w:pPr>
              <w:spacing w:line="163" w:lineRule="exact"/>
              <w:rPr>
                <w:rFonts w:ascii="Arial" w:hAnsi="Arial" w:cs="Arial"/>
              </w:rPr>
            </w:pPr>
          </w:p>
          <w:p w14:paraId="4D4935F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Word address.</w:t>
            </w:r>
          </w:p>
        </w:tc>
      </w:tr>
      <w:tr w:rsidR="00F27210" w:rsidRPr="00DD1A7D" w14:paraId="7436587D" w14:textId="77777777">
        <w:tc>
          <w:tcPr>
            <w:tcW w:w="1824" w:type="dxa"/>
            <w:tcBorders>
              <w:top w:val="single" w:sz="7" w:space="0" w:color="000000"/>
              <w:left w:val="double" w:sz="7" w:space="0" w:color="000000"/>
              <w:bottom w:val="single" w:sz="6" w:space="0" w:color="FFFFFF"/>
              <w:right w:val="single" w:sz="6" w:space="0" w:color="FFFFFF"/>
            </w:tcBorders>
          </w:tcPr>
          <w:p w14:paraId="225A2165" w14:textId="77777777" w:rsidR="00F27210" w:rsidRPr="00DD1A7D" w:rsidRDefault="00F27210" w:rsidP="00F27210">
            <w:pPr>
              <w:spacing w:line="163" w:lineRule="exact"/>
              <w:rPr>
                <w:rFonts w:ascii="Arial" w:hAnsi="Arial" w:cs="Arial"/>
              </w:rPr>
            </w:pPr>
          </w:p>
          <w:p w14:paraId="76BFE0F3"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FFFF</w:t>
            </w:r>
          </w:p>
        </w:tc>
        <w:tc>
          <w:tcPr>
            <w:tcW w:w="7200" w:type="dxa"/>
            <w:tcBorders>
              <w:top w:val="single" w:sz="7" w:space="0" w:color="000000"/>
              <w:left w:val="single" w:sz="7" w:space="0" w:color="000000"/>
              <w:bottom w:val="single" w:sz="6" w:space="0" w:color="FFFFFF"/>
              <w:right w:val="double" w:sz="7" w:space="0" w:color="000000"/>
            </w:tcBorders>
          </w:tcPr>
          <w:p w14:paraId="3A25D27F" w14:textId="77777777" w:rsidR="00F27210" w:rsidRPr="00DD1A7D" w:rsidRDefault="00F27210" w:rsidP="00F27210">
            <w:pPr>
              <w:spacing w:line="163" w:lineRule="exact"/>
              <w:rPr>
                <w:rFonts w:ascii="Arial" w:hAnsi="Arial" w:cs="Arial"/>
              </w:rPr>
            </w:pPr>
          </w:p>
          <w:p w14:paraId="580934AB"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Function address.</w:t>
            </w:r>
          </w:p>
        </w:tc>
      </w:tr>
      <w:tr w:rsidR="00F27210" w:rsidRPr="00DD1A7D" w14:paraId="1208D5C8" w14:textId="77777777">
        <w:tc>
          <w:tcPr>
            <w:tcW w:w="1824" w:type="dxa"/>
            <w:tcBorders>
              <w:top w:val="single" w:sz="7" w:space="0" w:color="000000"/>
              <w:left w:val="double" w:sz="7" w:space="0" w:color="000000"/>
              <w:bottom w:val="single" w:sz="6" w:space="0" w:color="FFFFFF"/>
              <w:right w:val="single" w:sz="6" w:space="0" w:color="FFFFFF"/>
            </w:tcBorders>
          </w:tcPr>
          <w:p w14:paraId="63EDA17A" w14:textId="77777777" w:rsidR="00F27210" w:rsidRPr="00DD1A7D" w:rsidRDefault="00F27210" w:rsidP="00F27210">
            <w:pPr>
              <w:spacing w:line="163" w:lineRule="exact"/>
              <w:rPr>
                <w:rFonts w:ascii="Arial" w:hAnsi="Arial" w:cs="Arial"/>
              </w:rPr>
            </w:pPr>
          </w:p>
          <w:p w14:paraId="2E58BF15"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R</w:t>
            </w:r>
          </w:p>
        </w:tc>
        <w:tc>
          <w:tcPr>
            <w:tcW w:w="7200" w:type="dxa"/>
            <w:tcBorders>
              <w:top w:val="single" w:sz="7" w:space="0" w:color="000000"/>
              <w:left w:val="single" w:sz="7" w:space="0" w:color="000000"/>
              <w:bottom w:val="single" w:sz="6" w:space="0" w:color="FFFFFF"/>
              <w:right w:val="double" w:sz="7" w:space="0" w:color="000000"/>
            </w:tcBorders>
          </w:tcPr>
          <w:p w14:paraId="1DA7427A" w14:textId="77777777" w:rsidR="00F27210" w:rsidRPr="00DD1A7D" w:rsidRDefault="00F27210" w:rsidP="00F27210">
            <w:pPr>
              <w:spacing w:line="163" w:lineRule="exact"/>
              <w:rPr>
                <w:rFonts w:ascii="Arial" w:hAnsi="Arial" w:cs="Arial"/>
              </w:rPr>
            </w:pPr>
          </w:p>
          <w:p w14:paraId="34ADFE7D"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Reset bit.</w:t>
            </w:r>
          </w:p>
        </w:tc>
      </w:tr>
      <w:tr w:rsidR="00F27210" w:rsidRPr="00DD1A7D" w14:paraId="30EBBAF5" w14:textId="77777777">
        <w:tc>
          <w:tcPr>
            <w:tcW w:w="1824" w:type="dxa"/>
            <w:tcBorders>
              <w:top w:val="single" w:sz="7" w:space="0" w:color="000000"/>
              <w:left w:val="double" w:sz="7" w:space="0" w:color="000000"/>
              <w:bottom w:val="single" w:sz="6" w:space="0" w:color="FFFFFF"/>
              <w:right w:val="single" w:sz="6" w:space="0" w:color="FFFFFF"/>
            </w:tcBorders>
          </w:tcPr>
          <w:p w14:paraId="77FE215C" w14:textId="77777777" w:rsidR="00F27210" w:rsidRPr="00DD1A7D" w:rsidRDefault="00F27210" w:rsidP="00F27210">
            <w:pPr>
              <w:spacing w:line="163" w:lineRule="exact"/>
              <w:rPr>
                <w:rFonts w:ascii="Arial" w:hAnsi="Arial" w:cs="Arial"/>
              </w:rPr>
            </w:pPr>
          </w:p>
          <w:p w14:paraId="6B52C01A"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C</w:t>
            </w:r>
          </w:p>
        </w:tc>
        <w:tc>
          <w:tcPr>
            <w:tcW w:w="7200" w:type="dxa"/>
            <w:tcBorders>
              <w:top w:val="single" w:sz="7" w:space="0" w:color="000000"/>
              <w:left w:val="single" w:sz="7" w:space="0" w:color="000000"/>
              <w:bottom w:val="single" w:sz="6" w:space="0" w:color="FFFFFF"/>
              <w:right w:val="double" w:sz="7" w:space="0" w:color="000000"/>
            </w:tcBorders>
          </w:tcPr>
          <w:p w14:paraId="60A0A50C" w14:textId="77777777" w:rsidR="00F27210" w:rsidRPr="00DD1A7D" w:rsidRDefault="00F27210" w:rsidP="00F27210">
            <w:pPr>
              <w:spacing w:line="163" w:lineRule="exact"/>
              <w:rPr>
                <w:rFonts w:ascii="Arial" w:hAnsi="Arial" w:cs="Arial"/>
              </w:rPr>
            </w:pPr>
          </w:p>
          <w:p w14:paraId="0DE8A417"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Change bit.</w:t>
            </w:r>
          </w:p>
        </w:tc>
      </w:tr>
      <w:tr w:rsidR="00F27210" w:rsidRPr="00DD1A7D" w14:paraId="65D356CA" w14:textId="77777777">
        <w:tc>
          <w:tcPr>
            <w:tcW w:w="1824" w:type="dxa"/>
            <w:tcBorders>
              <w:top w:val="single" w:sz="7" w:space="0" w:color="000000"/>
              <w:left w:val="double" w:sz="7" w:space="0" w:color="000000"/>
              <w:bottom w:val="single" w:sz="6" w:space="0" w:color="FFFFFF"/>
              <w:right w:val="single" w:sz="6" w:space="0" w:color="FFFFFF"/>
            </w:tcBorders>
          </w:tcPr>
          <w:p w14:paraId="5E70101C" w14:textId="77777777" w:rsidR="00F27210" w:rsidRPr="00DD1A7D" w:rsidRDefault="00F27210" w:rsidP="00F27210">
            <w:pPr>
              <w:spacing w:line="163" w:lineRule="exact"/>
              <w:rPr>
                <w:rFonts w:ascii="Arial" w:hAnsi="Arial" w:cs="Arial"/>
              </w:rPr>
            </w:pPr>
          </w:p>
          <w:p w14:paraId="0C26EA7A"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PPPPP</w:t>
            </w:r>
          </w:p>
        </w:tc>
        <w:tc>
          <w:tcPr>
            <w:tcW w:w="7200" w:type="dxa"/>
            <w:tcBorders>
              <w:top w:val="single" w:sz="7" w:space="0" w:color="000000"/>
              <w:left w:val="single" w:sz="7" w:space="0" w:color="000000"/>
              <w:bottom w:val="single" w:sz="6" w:space="0" w:color="FFFFFF"/>
              <w:right w:val="double" w:sz="7" w:space="0" w:color="000000"/>
            </w:tcBorders>
          </w:tcPr>
          <w:p w14:paraId="4BFDF7CD" w14:textId="77777777" w:rsidR="00F27210" w:rsidRPr="00DD1A7D" w:rsidRDefault="00F27210" w:rsidP="00F27210">
            <w:pPr>
              <w:spacing w:line="163" w:lineRule="exact"/>
              <w:rPr>
                <w:rFonts w:ascii="Arial" w:hAnsi="Arial" w:cs="Arial"/>
              </w:rPr>
            </w:pPr>
          </w:p>
          <w:p w14:paraId="69185720"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CRC (parity) bits.</w:t>
            </w:r>
          </w:p>
        </w:tc>
      </w:tr>
      <w:tr w:rsidR="00F27210" w:rsidRPr="00DD1A7D" w14:paraId="02785330" w14:textId="77777777">
        <w:tc>
          <w:tcPr>
            <w:tcW w:w="1824" w:type="dxa"/>
            <w:tcBorders>
              <w:top w:val="single" w:sz="7" w:space="0" w:color="000000"/>
              <w:left w:val="double" w:sz="7" w:space="0" w:color="000000"/>
              <w:bottom w:val="single" w:sz="6" w:space="0" w:color="FFFFFF"/>
              <w:right w:val="single" w:sz="6" w:space="0" w:color="FFFFFF"/>
            </w:tcBorders>
          </w:tcPr>
          <w:p w14:paraId="77B5805C" w14:textId="77777777" w:rsidR="00F27210" w:rsidRPr="00DD1A7D" w:rsidRDefault="00F27210" w:rsidP="00F27210">
            <w:pPr>
              <w:spacing w:line="163" w:lineRule="exact"/>
              <w:rPr>
                <w:rFonts w:ascii="Arial" w:hAnsi="Arial" w:cs="Arial"/>
              </w:rPr>
            </w:pPr>
          </w:p>
          <w:p w14:paraId="090A48BB"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S2</w:t>
            </w:r>
          </w:p>
        </w:tc>
        <w:tc>
          <w:tcPr>
            <w:tcW w:w="7200" w:type="dxa"/>
            <w:tcBorders>
              <w:top w:val="single" w:sz="7" w:space="0" w:color="000000"/>
              <w:left w:val="single" w:sz="7" w:space="0" w:color="000000"/>
              <w:bottom w:val="single" w:sz="6" w:space="0" w:color="FFFFFF"/>
              <w:right w:val="double" w:sz="7" w:space="0" w:color="000000"/>
            </w:tcBorders>
          </w:tcPr>
          <w:p w14:paraId="6A94D26C" w14:textId="77777777" w:rsidR="00F27210" w:rsidRPr="00DD1A7D" w:rsidRDefault="00F27210" w:rsidP="00F27210">
            <w:pPr>
              <w:spacing w:line="163" w:lineRule="exact"/>
              <w:rPr>
                <w:rFonts w:ascii="Arial" w:hAnsi="Arial" w:cs="Arial"/>
              </w:rPr>
            </w:pPr>
          </w:p>
          <w:p w14:paraId="6A5964AE"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Stop bit (a single bit).</w:t>
            </w:r>
          </w:p>
        </w:tc>
      </w:tr>
      <w:tr w:rsidR="00F27210" w:rsidRPr="00DD1A7D" w14:paraId="2967F5D5" w14:textId="77777777">
        <w:tc>
          <w:tcPr>
            <w:tcW w:w="1824" w:type="dxa"/>
            <w:tcBorders>
              <w:top w:val="single" w:sz="7" w:space="0" w:color="000000"/>
              <w:left w:val="double" w:sz="7" w:space="0" w:color="000000"/>
              <w:bottom w:val="double" w:sz="7" w:space="0" w:color="000000"/>
              <w:right w:val="single" w:sz="6" w:space="0" w:color="FFFFFF"/>
            </w:tcBorders>
          </w:tcPr>
          <w:p w14:paraId="5D1C0219" w14:textId="77777777" w:rsidR="00F27210" w:rsidRPr="00DD1A7D" w:rsidRDefault="00F27210" w:rsidP="00F27210">
            <w:pPr>
              <w:spacing w:line="163" w:lineRule="exact"/>
              <w:rPr>
                <w:rFonts w:ascii="Arial" w:hAnsi="Arial" w:cs="Arial"/>
              </w:rPr>
            </w:pPr>
          </w:p>
          <w:p w14:paraId="168952A0" w14:textId="77777777" w:rsidR="00F27210" w:rsidRPr="00DD1A7D" w:rsidRDefault="00F27210" w:rsidP="00F27210">
            <w:pPr>
              <w:tabs>
                <w:tab w:val="left" w:pos="-1152"/>
                <w:tab w:val="left" w:pos="-720"/>
                <w:tab w:val="left" w:pos="0"/>
                <w:tab w:val="left" w:pos="900"/>
                <w:tab w:val="left" w:pos="1260"/>
                <w:tab w:val="left" w:pos="2160"/>
              </w:tabs>
              <w:spacing w:after="58"/>
              <w:rPr>
                <w:rFonts w:ascii="Arial" w:hAnsi="Arial" w:cs="Arial"/>
              </w:rPr>
            </w:pPr>
            <w:r w:rsidRPr="00DD1A7D">
              <w:rPr>
                <w:rFonts w:ascii="Arial" w:hAnsi="Arial" w:cs="Arial"/>
              </w:rPr>
              <w:t>DDDD</w:t>
            </w:r>
          </w:p>
        </w:tc>
        <w:tc>
          <w:tcPr>
            <w:tcW w:w="7200" w:type="dxa"/>
            <w:tcBorders>
              <w:top w:val="single" w:sz="7" w:space="0" w:color="000000"/>
              <w:left w:val="single" w:sz="7" w:space="0" w:color="000000"/>
              <w:bottom w:val="double" w:sz="7" w:space="0" w:color="000000"/>
              <w:right w:val="double" w:sz="7" w:space="0" w:color="000000"/>
            </w:tcBorders>
          </w:tcPr>
          <w:p w14:paraId="2D3390EE" w14:textId="77777777" w:rsidR="00F27210" w:rsidRPr="00DD1A7D" w:rsidRDefault="00F27210" w:rsidP="00F27210">
            <w:pPr>
              <w:spacing w:line="163" w:lineRule="exact"/>
              <w:rPr>
                <w:rFonts w:ascii="Arial" w:hAnsi="Arial" w:cs="Arial"/>
              </w:rPr>
            </w:pPr>
          </w:p>
          <w:p w14:paraId="2E4BB4E8" w14:textId="77777777" w:rsidR="00F27210" w:rsidRPr="00DD1A7D" w:rsidRDefault="00F27210" w:rsidP="00F27210">
            <w:pPr>
              <w:tabs>
                <w:tab w:val="left" w:pos="-1152"/>
                <w:tab w:val="left" w:pos="-720"/>
                <w:tab w:val="left" w:pos="0"/>
                <w:tab w:val="left" w:pos="900"/>
                <w:tab w:val="left" w:pos="1260"/>
                <w:tab w:val="left" w:pos="2160"/>
              </w:tabs>
              <w:spacing w:after="58"/>
              <w:rPr>
                <w:rFonts w:ascii="Arial" w:hAnsi="Arial" w:cs="Arial"/>
              </w:rPr>
            </w:pPr>
            <w:r w:rsidRPr="00DD1A7D">
              <w:rPr>
                <w:rFonts w:ascii="Arial" w:hAnsi="Arial" w:cs="Arial"/>
              </w:rPr>
              <w:t xml:space="preserve">Control output. </w:t>
            </w:r>
          </w:p>
        </w:tc>
      </w:tr>
    </w:tbl>
    <w:p w14:paraId="144EC625"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2D144425" w14:textId="410277F8" w:rsidR="00F27210" w:rsidRPr="00DD1A7D" w:rsidRDefault="008F32AD" w:rsidP="00F27210">
      <w:pPr>
        <w:framePr w:w="8270" w:h="12715" w:hRule="exact" w:hSpace="240" w:vSpace="240" w:wrap="auto" w:vAnchor="page" w:hAnchor="page" w:x="1696" w:y="1441"/>
        <w:pBdr>
          <w:top w:val="single" w:sz="18" w:space="0" w:color="000000"/>
          <w:left w:val="single" w:sz="18" w:space="0" w:color="000000"/>
          <w:bottom w:val="single" w:sz="18" w:space="0" w:color="000000"/>
          <w:right w:val="single" w:sz="18" w:space="0" w:color="000000"/>
        </w:pBdr>
        <w:rPr>
          <w:rFonts w:ascii="Arial" w:hAnsi="Arial" w:cs="Arial"/>
        </w:rPr>
      </w:pPr>
      <w:r w:rsidRPr="00DD1A7D">
        <w:rPr>
          <w:rFonts w:ascii="Arial" w:hAnsi="Arial" w:cs="Arial"/>
          <w:noProof/>
        </w:rPr>
        <w:drawing>
          <wp:inline distT="0" distB="0" distL="0" distR="0" wp14:anchorId="6294ECAC" wp14:editId="411796D6">
            <wp:extent cx="5251450" cy="75882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l="-462" t="-1552" r="-462" b="-1552"/>
                    <a:stretch>
                      <a:fillRect/>
                    </a:stretch>
                  </pic:blipFill>
                  <pic:spPr bwMode="auto">
                    <a:xfrm>
                      <a:off x="0" y="0"/>
                      <a:ext cx="5251450" cy="7588250"/>
                    </a:xfrm>
                    <a:prstGeom prst="rect">
                      <a:avLst/>
                    </a:prstGeom>
                    <a:noFill/>
                    <a:ln>
                      <a:noFill/>
                    </a:ln>
                  </pic:spPr>
                </pic:pic>
              </a:graphicData>
            </a:graphic>
          </wp:inline>
        </w:drawing>
      </w:r>
    </w:p>
    <w:p w14:paraId="7D871CF3"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436E8A7E" w14:textId="53DBD2FB" w:rsidR="00F27210" w:rsidRPr="00DD1A7D" w:rsidRDefault="008F32AD" w:rsidP="00F27210">
      <w:pPr>
        <w:framePr w:w="7606" w:h="12787" w:hRule="exact" w:hSpace="244" w:vSpace="244" w:wrap="auto" w:vAnchor="page" w:hAnchor="page" w:x="2052" w:y="1441"/>
        <w:pBdr>
          <w:top w:val="single" w:sz="18" w:space="0" w:color="000000"/>
          <w:left w:val="single" w:sz="18" w:space="0" w:color="000000"/>
          <w:bottom w:val="single" w:sz="18" w:space="0" w:color="000000"/>
          <w:right w:val="single" w:sz="18" w:space="0" w:color="000000"/>
        </w:pBdr>
        <w:rPr>
          <w:rFonts w:ascii="Arial" w:hAnsi="Arial" w:cs="Arial"/>
        </w:rPr>
      </w:pPr>
      <w:r w:rsidRPr="00DD1A7D">
        <w:rPr>
          <w:rFonts w:ascii="Arial" w:hAnsi="Arial" w:cs="Arial"/>
          <w:noProof/>
        </w:rPr>
        <w:drawing>
          <wp:inline distT="0" distB="0" distL="0" distR="0" wp14:anchorId="064866D1" wp14:editId="7B7508B4">
            <wp:extent cx="4705350" cy="7086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l="-195" t="-23109" r="-195" b="-23109"/>
                    <a:stretch>
                      <a:fillRect/>
                    </a:stretch>
                  </pic:blipFill>
                  <pic:spPr bwMode="auto">
                    <a:xfrm>
                      <a:off x="0" y="0"/>
                      <a:ext cx="4705350" cy="7086600"/>
                    </a:xfrm>
                    <a:prstGeom prst="rect">
                      <a:avLst/>
                    </a:prstGeom>
                    <a:noFill/>
                    <a:ln>
                      <a:noFill/>
                    </a:ln>
                  </pic:spPr>
                </pic:pic>
              </a:graphicData>
            </a:graphic>
          </wp:inline>
        </w:drawing>
      </w:r>
    </w:p>
    <w:p w14:paraId="02C3D320"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2D8733D0" w14:textId="01CE6620" w:rsidR="00F27210" w:rsidRPr="00DD1A7D" w:rsidRDefault="008F32AD" w:rsidP="00F27210">
      <w:pPr>
        <w:framePr w:w="7606" w:h="12729" w:hRule="exact" w:hSpace="240" w:vSpace="240" w:wrap="auto" w:vAnchor="page" w:hAnchor="page" w:x="2056" w:y="1441"/>
        <w:pBdr>
          <w:top w:val="single" w:sz="18" w:space="0" w:color="000000"/>
          <w:left w:val="single" w:sz="18" w:space="0" w:color="000000"/>
          <w:bottom w:val="single" w:sz="18" w:space="0" w:color="000000"/>
          <w:right w:val="single" w:sz="18" w:space="0" w:color="000000"/>
        </w:pBdr>
        <w:rPr>
          <w:rFonts w:ascii="Arial" w:hAnsi="Arial" w:cs="Arial"/>
        </w:rPr>
      </w:pPr>
      <w:r w:rsidRPr="00DD1A7D">
        <w:rPr>
          <w:rFonts w:ascii="Arial" w:hAnsi="Arial" w:cs="Arial"/>
          <w:noProof/>
        </w:rPr>
        <w:drawing>
          <wp:inline distT="0" distB="0" distL="0" distR="0" wp14:anchorId="229D1BB8" wp14:editId="6226B3D9">
            <wp:extent cx="4705350" cy="70548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l="-58" t="-39282" r="-58" b="-39282"/>
                    <a:stretch>
                      <a:fillRect/>
                    </a:stretch>
                  </pic:blipFill>
                  <pic:spPr bwMode="auto">
                    <a:xfrm>
                      <a:off x="0" y="0"/>
                      <a:ext cx="4705350" cy="7054850"/>
                    </a:xfrm>
                    <a:prstGeom prst="rect">
                      <a:avLst/>
                    </a:prstGeom>
                    <a:noFill/>
                    <a:ln>
                      <a:noFill/>
                    </a:ln>
                  </pic:spPr>
                </pic:pic>
              </a:graphicData>
            </a:graphic>
          </wp:inline>
        </w:drawing>
      </w:r>
    </w:p>
    <w:p w14:paraId="36DB8D74"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1FCE7249" w14:textId="43D20423" w:rsidR="00F27210" w:rsidRPr="00DD1A7D" w:rsidRDefault="008F32AD" w:rsidP="00F27210">
      <w:pPr>
        <w:framePr w:w="7606" w:h="12672" w:hRule="exact" w:hSpace="240" w:vSpace="240" w:wrap="auto" w:vAnchor="page" w:hAnchor="page" w:x="2056" w:y="1441"/>
        <w:pBdr>
          <w:top w:val="single" w:sz="18" w:space="0" w:color="000000"/>
          <w:left w:val="single" w:sz="18" w:space="0" w:color="000000"/>
          <w:bottom w:val="single" w:sz="18" w:space="0" w:color="000000"/>
          <w:right w:val="single" w:sz="18" w:space="0" w:color="000000"/>
        </w:pBdr>
        <w:rPr>
          <w:rFonts w:ascii="Arial" w:hAnsi="Arial" w:cs="Arial"/>
        </w:rPr>
      </w:pPr>
      <w:r w:rsidRPr="00DD1A7D">
        <w:rPr>
          <w:rFonts w:ascii="Arial" w:hAnsi="Arial" w:cs="Arial"/>
          <w:noProof/>
        </w:rPr>
        <w:drawing>
          <wp:inline distT="0" distB="0" distL="0" distR="0" wp14:anchorId="003D39BD" wp14:editId="1BB9D94C">
            <wp:extent cx="4699000" cy="70167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extLst>
                        <a:ext uri="{28A0092B-C50C-407E-A947-70E740481C1C}">
                          <a14:useLocalDpi xmlns:a14="http://schemas.microsoft.com/office/drawing/2010/main" val="0"/>
                        </a:ext>
                      </a:extLst>
                    </a:blip>
                    <a:srcRect l="-293" t="-23534" r="-293" b="-23534"/>
                    <a:stretch>
                      <a:fillRect/>
                    </a:stretch>
                  </pic:blipFill>
                  <pic:spPr bwMode="auto">
                    <a:xfrm>
                      <a:off x="0" y="0"/>
                      <a:ext cx="4699000" cy="7016750"/>
                    </a:xfrm>
                    <a:prstGeom prst="rect">
                      <a:avLst/>
                    </a:prstGeom>
                    <a:noFill/>
                    <a:ln>
                      <a:noFill/>
                    </a:ln>
                  </pic:spPr>
                </pic:pic>
              </a:graphicData>
            </a:graphic>
          </wp:inline>
        </w:drawing>
      </w:r>
    </w:p>
    <w:p w14:paraId="4E031783"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67A9D0E2" w14:textId="6D11E655" w:rsidR="00F27210" w:rsidRPr="00DD1A7D" w:rsidRDefault="008F32AD" w:rsidP="00F27210">
      <w:pPr>
        <w:framePr w:w="7606" w:h="12744" w:hRule="exact" w:hSpace="240" w:vSpace="240" w:wrap="auto" w:vAnchor="page" w:hAnchor="page" w:x="2056" w:y="1441"/>
        <w:pBdr>
          <w:top w:val="single" w:sz="18" w:space="0" w:color="000000"/>
          <w:left w:val="single" w:sz="18" w:space="0" w:color="000000"/>
          <w:bottom w:val="single" w:sz="18" w:space="0" w:color="000000"/>
          <w:right w:val="single" w:sz="18" w:space="0" w:color="000000"/>
        </w:pBdr>
        <w:rPr>
          <w:rFonts w:ascii="Arial" w:hAnsi="Arial" w:cs="Arial"/>
        </w:rPr>
      </w:pPr>
      <w:r w:rsidRPr="00DD1A7D">
        <w:rPr>
          <w:rFonts w:ascii="Arial" w:hAnsi="Arial" w:cs="Arial"/>
          <w:noProof/>
        </w:rPr>
        <w:drawing>
          <wp:inline distT="0" distB="0" distL="0" distR="0" wp14:anchorId="47DCBD9C" wp14:editId="2112E618">
            <wp:extent cx="4705350" cy="7061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extLst>
                        <a:ext uri="{28A0092B-C50C-407E-A947-70E740481C1C}">
                          <a14:useLocalDpi xmlns:a14="http://schemas.microsoft.com/office/drawing/2010/main" val="0"/>
                        </a:ext>
                      </a:extLst>
                    </a:blip>
                    <a:srcRect l="-195" t="-24168" r="-195" b="-24168"/>
                    <a:stretch>
                      <a:fillRect/>
                    </a:stretch>
                  </pic:blipFill>
                  <pic:spPr bwMode="auto">
                    <a:xfrm>
                      <a:off x="0" y="0"/>
                      <a:ext cx="4705350" cy="7061200"/>
                    </a:xfrm>
                    <a:prstGeom prst="rect">
                      <a:avLst/>
                    </a:prstGeom>
                    <a:noFill/>
                    <a:ln>
                      <a:noFill/>
                    </a:ln>
                  </pic:spPr>
                </pic:pic>
              </a:graphicData>
            </a:graphic>
          </wp:inline>
        </w:drawing>
      </w:r>
    </w:p>
    <w:p w14:paraId="78BF5533"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5F348355" w14:textId="2EBD5DAB" w:rsidR="00F27210" w:rsidRPr="00DD1A7D" w:rsidRDefault="008F32AD" w:rsidP="00F27210">
      <w:pPr>
        <w:framePr w:w="7606" w:h="12744" w:hRule="exact" w:hSpace="240" w:vSpace="240" w:wrap="auto" w:vAnchor="page" w:hAnchor="page" w:x="2056" w:y="1441"/>
        <w:pBdr>
          <w:top w:val="single" w:sz="18" w:space="0" w:color="000000"/>
          <w:left w:val="single" w:sz="18" w:space="0" w:color="000000"/>
          <w:bottom w:val="single" w:sz="18" w:space="0" w:color="000000"/>
          <w:right w:val="single" w:sz="18" w:space="0" w:color="000000"/>
        </w:pBdr>
        <w:rPr>
          <w:rFonts w:ascii="Arial" w:hAnsi="Arial" w:cs="Arial"/>
        </w:rPr>
      </w:pPr>
      <w:r w:rsidRPr="00DD1A7D">
        <w:rPr>
          <w:rFonts w:ascii="Arial" w:hAnsi="Arial" w:cs="Arial"/>
          <w:noProof/>
        </w:rPr>
        <w:drawing>
          <wp:inline distT="0" distB="0" distL="0" distR="0" wp14:anchorId="7A62DB1E" wp14:editId="5BA6F2CC">
            <wp:extent cx="4705350" cy="7061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cstate="print">
                      <a:extLst>
                        <a:ext uri="{28A0092B-C50C-407E-A947-70E740481C1C}">
                          <a14:useLocalDpi xmlns:a14="http://schemas.microsoft.com/office/drawing/2010/main" val="0"/>
                        </a:ext>
                      </a:extLst>
                    </a:blip>
                    <a:srcRect l="-195" t="-35222" r="-195" b="-35222"/>
                    <a:stretch>
                      <a:fillRect/>
                    </a:stretch>
                  </pic:blipFill>
                  <pic:spPr bwMode="auto">
                    <a:xfrm>
                      <a:off x="0" y="0"/>
                      <a:ext cx="4705350" cy="7061200"/>
                    </a:xfrm>
                    <a:prstGeom prst="rect">
                      <a:avLst/>
                    </a:prstGeom>
                    <a:noFill/>
                    <a:ln>
                      <a:noFill/>
                    </a:ln>
                  </pic:spPr>
                </pic:pic>
              </a:graphicData>
            </a:graphic>
          </wp:inline>
        </w:drawing>
      </w:r>
    </w:p>
    <w:p w14:paraId="7C9F2CD1"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01873F12" w14:textId="18AC0E93" w:rsidR="00F27210" w:rsidRPr="00DD1A7D" w:rsidRDefault="008F32AD" w:rsidP="00F27210">
      <w:pPr>
        <w:framePr w:w="7606" w:h="12729" w:hRule="exact" w:hSpace="240" w:vSpace="240" w:wrap="auto" w:vAnchor="page" w:hAnchor="page" w:x="2056" w:y="1441"/>
        <w:pBdr>
          <w:top w:val="single" w:sz="18" w:space="0" w:color="000000"/>
          <w:left w:val="single" w:sz="18" w:space="0" w:color="000000"/>
          <w:bottom w:val="single" w:sz="18" w:space="0" w:color="000000"/>
          <w:right w:val="single" w:sz="18" w:space="0" w:color="000000"/>
        </w:pBdr>
        <w:rPr>
          <w:rFonts w:ascii="Arial" w:hAnsi="Arial" w:cs="Arial"/>
        </w:rPr>
      </w:pPr>
      <w:r w:rsidRPr="00DD1A7D">
        <w:rPr>
          <w:rFonts w:ascii="Arial" w:hAnsi="Arial" w:cs="Arial"/>
          <w:noProof/>
        </w:rPr>
        <w:drawing>
          <wp:inline distT="0" distB="0" distL="0" distR="0" wp14:anchorId="3D7D0722" wp14:editId="09D70373">
            <wp:extent cx="4705350" cy="70485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cstate="print">
                      <a:extLst>
                        <a:ext uri="{28A0092B-C50C-407E-A947-70E740481C1C}">
                          <a14:useLocalDpi xmlns:a14="http://schemas.microsoft.com/office/drawing/2010/main" val="0"/>
                        </a:ext>
                      </a:extLst>
                    </a:blip>
                    <a:srcRect l="-195" t="-3017" r="-195" b="-3017"/>
                    <a:stretch>
                      <a:fillRect/>
                    </a:stretch>
                  </pic:blipFill>
                  <pic:spPr bwMode="auto">
                    <a:xfrm>
                      <a:off x="0" y="0"/>
                      <a:ext cx="4705350" cy="7048500"/>
                    </a:xfrm>
                    <a:prstGeom prst="rect">
                      <a:avLst/>
                    </a:prstGeom>
                    <a:noFill/>
                    <a:ln>
                      <a:noFill/>
                    </a:ln>
                  </pic:spPr>
                </pic:pic>
              </a:graphicData>
            </a:graphic>
          </wp:inline>
        </w:drawing>
      </w:r>
    </w:p>
    <w:p w14:paraId="3C8B53CE"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481ADD81"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t>CONTROL OUTPUT SEQUENCE</w:t>
      </w:r>
    </w:p>
    <w:p w14:paraId="49B070BC"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10E1B218"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 xml:space="preserve">The following sequence is a typical control output. The control is to be output at the following </w:t>
      </w:r>
      <w:proofErr w:type="gramStart"/>
      <w:r w:rsidRPr="00DD1A7D">
        <w:rPr>
          <w:rFonts w:ascii="Arial" w:hAnsi="Arial" w:cs="Arial"/>
        </w:rPr>
        <w:t>address:-</w:t>
      </w:r>
      <w:proofErr w:type="gramEnd"/>
    </w:p>
    <w:p w14:paraId="3D79F55F"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p>
    <w:p w14:paraId="0AC70F43" w14:textId="77777777" w:rsidR="00F27210" w:rsidRPr="00DD1A7D" w:rsidRDefault="00F27210" w:rsidP="00F27210">
      <w:pPr>
        <w:tabs>
          <w:tab w:val="left" w:pos="-1152"/>
          <w:tab w:val="left" w:pos="-720"/>
          <w:tab w:val="left" w:pos="0"/>
          <w:tab w:val="left" w:pos="900"/>
          <w:tab w:val="left" w:pos="1260"/>
          <w:tab w:val="left" w:pos="2160"/>
        </w:tabs>
        <w:ind w:left="900"/>
        <w:jc w:val="both"/>
        <w:rPr>
          <w:rFonts w:ascii="Arial" w:hAnsi="Arial" w:cs="Arial"/>
        </w:rPr>
      </w:pPr>
      <w:r w:rsidRPr="00DD1A7D">
        <w:rPr>
          <w:rFonts w:ascii="Arial" w:hAnsi="Arial" w:cs="Arial"/>
        </w:rPr>
        <w:t>OUTSTATION</w:t>
      </w:r>
      <w:r w:rsidRPr="00DD1A7D">
        <w:rPr>
          <w:rFonts w:ascii="Arial" w:hAnsi="Arial" w:cs="Arial"/>
        </w:rPr>
        <w:tab/>
        <w:t>21</w:t>
      </w:r>
    </w:p>
    <w:p w14:paraId="11A13756"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FUNCTION</w:t>
      </w:r>
      <w:r w:rsidRPr="00DD1A7D">
        <w:rPr>
          <w:rFonts w:ascii="Arial" w:hAnsi="Arial" w:cs="Arial"/>
        </w:rPr>
        <w:tab/>
      </w:r>
      <w:r w:rsidRPr="00DD1A7D">
        <w:rPr>
          <w:rFonts w:ascii="Arial" w:hAnsi="Arial" w:cs="Arial"/>
        </w:rPr>
        <w:tab/>
        <w:t>14</w:t>
      </w:r>
    </w:p>
    <w:p w14:paraId="70D4A858"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PART 1</w:t>
      </w:r>
      <w:r w:rsidRPr="00DD1A7D">
        <w:rPr>
          <w:rFonts w:ascii="Arial" w:hAnsi="Arial" w:cs="Arial"/>
        </w:rPr>
        <w:tab/>
      </w:r>
      <w:r w:rsidRPr="00DD1A7D">
        <w:rPr>
          <w:rFonts w:ascii="Arial" w:hAnsi="Arial" w:cs="Arial"/>
        </w:rPr>
        <w:tab/>
        <w:t xml:space="preserve"> 4</w:t>
      </w:r>
    </w:p>
    <w:p w14:paraId="294B2A76"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PART 2</w:t>
      </w:r>
      <w:r w:rsidRPr="00DD1A7D">
        <w:rPr>
          <w:rFonts w:ascii="Arial" w:hAnsi="Arial" w:cs="Arial"/>
        </w:rPr>
        <w:tab/>
      </w:r>
      <w:r w:rsidRPr="00DD1A7D">
        <w:rPr>
          <w:rFonts w:ascii="Arial" w:hAnsi="Arial" w:cs="Arial"/>
        </w:rPr>
        <w:tab/>
        <w:t xml:space="preserve"> 5</w:t>
      </w:r>
    </w:p>
    <w:p w14:paraId="43A8B953"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PART 3 (Control bit)</w:t>
      </w:r>
      <w:r w:rsidRPr="00DD1A7D">
        <w:rPr>
          <w:rFonts w:ascii="Arial" w:hAnsi="Arial" w:cs="Arial"/>
        </w:rPr>
        <w:tab/>
        <w:t xml:space="preserve"> 3</w:t>
      </w:r>
    </w:p>
    <w:p w14:paraId="3ADA716E"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693E5F5A"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The EXECUTE word is FUNCTION 15.</w:t>
      </w:r>
    </w:p>
    <w:p w14:paraId="18DCEA19"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6E0D71DC"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The reply after each stage is the same as the word received by the GI74 TCI, except possibly for bit 15 in the Select Reply and Execute Reply.</w:t>
      </w:r>
    </w:p>
    <w:p w14:paraId="14D5E848"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6D3CC03C" w14:textId="632BB0BA" w:rsidR="00F27210" w:rsidRPr="00DD1A7D" w:rsidRDefault="008F32AD" w:rsidP="00F27210">
      <w:pPr>
        <w:framePr w:w="7606" w:h="12744" w:hRule="exact" w:hSpace="240" w:vSpace="240" w:wrap="auto" w:vAnchor="page" w:hAnchor="page" w:x="2056" w:y="1441"/>
        <w:pBdr>
          <w:top w:val="single" w:sz="18" w:space="0" w:color="000000"/>
          <w:left w:val="single" w:sz="18" w:space="0" w:color="000000"/>
          <w:bottom w:val="single" w:sz="18" w:space="0" w:color="000000"/>
          <w:right w:val="single" w:sz="18" w:space="0" w:color="000000"/>
        </w:pBdr>
        <w:rPr>
          <w:rFonts w:ascii="Arial" w:hAnsi="Arial" w:cs="Arial"/>
        </w:rPr>
      </w:pPr>
      <w:r w:rsidRPr="00DD1A7D">
        <w:rPr>
          <w:rFonts w:ascii="Arial" w:hAnsi="Arial" w:cs="Arial"/>
          <w:noProof/>
        </w:rPr>
        <w:drawing>
          <wp:inline distT="0" distB="0" distL="0" distR="0" wp14:anchorId="0087794C" wp14:editId="31C4BA4C">
            <wp:extent cx="4705350" cy="70675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cstate="print">
                      <a:extLst>
                        <a:ext uri="{28A0092B-C50C-407E-A947-70E740481C1C}">
                          <a14:useLocalDpi xmlns:a14="http://schemas.microsoft.com/office/drawing/2010/main" val="0"/>
                        </a:ext>
                      </a:extLst>
                    </a:blip>
                    <a:srcRect l="-1509" t="-24" r="-1509" b="-24"/>
                    <a:stretch>
                      <a:fillRect/>
                    </a:stretch>
                  </pic:blipFill>
                  <pic:spPr bwMode="auto">
                    <a:xfrm>
                      <a:off x="0" y="0"/>
                      <a:ext cx="4705350" cy="7067550"/>
                    </a:xfrm>
                    <a:prstGeom prst="rect">
                      <a:avLst/>
                    </a:prstGeom>
                    <a:noFill/>
                    <a:ln>
                      <a:noFill/>
                    </a:ln>
                  </pic:spPr>
                </pic:pic>
              </a:graphicData>
            </a:graphic>
          </wp:inline>
        </w:drawing>
      </w:r>
    </w:p>
    <w:p w14:paraId="4EA7B2D6"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12848B18"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t>CHANGE MECHANISM SEQUENCE</w:t>
      </w:r>
    </w:p>
    <w:p w14:paraId="01D8D8E9"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7706172B"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 xml:space="preserve">The following sequence is a typical change notification and interrogation sequence. The changed point </w:t>
      </w:r>
      <w:proofErr w:type="gramStart"/>
      <w:r w:rsidRPr="00DD1A7D">
        <w:rPr>
          <w:rFonts w:ascii="Arial" w:hAnsi="Arial" w:cs="Arial"/>
        </w:rPr>
        <w:t>is:-</w:t>
      </w:r>
      <w:proofErr w:type="gramEnd"/>
    </w:p>
    <w:p w14:paraId="3FB3B320"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6BEBAFC2"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OUTSTATION ADDRESS</w:t>
      </w:r>
      <w:r w:rsidRPr="00DD1A7D">
        <w:rPr>
          <w:rFonts w:ascii="Arial" w:hAnsi="Arial" w:cs="Arial"/>
        </w:rPr>
        <w:tab/>
      </w:r>
      <w:r w:rsidRPr="00DD1A7D">
        <w:rPr>
          <w:rFonts w:ascii="Arial" w:hAnsi="Arial" w:cs="Arial"/>
        </w:rPr>
        <w:tab/>
        <w:t>21</w:t>
      </w:r>
    </w:p>
    <w:p w14:paraId="4BC29D36"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FUNCTION</w:t>
      </w:r>
      <w:r w:rsidRPr="00DD1A7D">
        <w:rPr>
          <w:rFonts w:ascii="Arial" w:hAnsi="Arial" w:cs="Arial"/>
        </w:rPr>
        <w:tab/>
      </w:r>
      <w:r w:rsidRPr="00DD1A7D">
        <w:rPr>
          <w:rFonts w:ascii="Arial" w:hAnsi="Arial" w:cs="Arial"/>
        </w:rPr>
        <w:tab/>
      </w:r>
      <w:r w:rsidRPr="00DD1A7D">
        <w:rPr>
          <w:rFonts w:ascii="Arial" w:hAnsi="Arial" w:cs="Arial"/>
        </w:rPr>
        <w:tab/>
      </w:r>
      <w:r w:rsidRPr="00DD1A7D">
        <w:rPr>
          <w:rFonts w:ascii="Arial" w:hAnsi="Arial" w:cs="Arial"/>
        </w:rPr>
        <w:tab/>
        <w:t xml:space="preserve"> 2</w:t>
      </w:r>
    </w:p>
    <w:p w14:paraId="041604A7"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BLOCK</w:t>
      </w:r>
      <w:r w:rsidRPr="00DD1A7D">
        <w:rPr>
          <w:rFonts w:ascii="Arial" w:hAnsi="Arial" w:cs="Arial"/>
        </w:rPr>
        <w:tab/>
      </w:r>
      <w:r w:rsidRPr="00DD1A7D">
        <w:rPr>
          <w:rFonts w:ascii="Arial" w:hAnsi="Arial" w:cs="Arial"/>
        </w:rPr>
        <w:tab/>
      </w:r>
      <w:r w:rsidRPr="00DD1A7D">
        <w:rPr>
          <w:rFonts w:ascii="Arial" w:hAnsi="Arial" w:cs="Arial"/>
        </w:rPr>
        <w:tab/>
      </w:r>
      <w:r w:rsidRPr="00DD1A7D">
        <w:rPr>
          <w:rFonts w:ascii="Arial" w:hAnsi="Arial" w:cs="Arial"/>
        </w:rPr>
        <w:tab/>
        <w:t xml:space="preserve"> 0</w:t>
      </w:r>
    </w:p>
    <w:p w14:paraId="5BBD1A96"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WORD</w:t>
      </w:r>
      <w:r w:rsidRPr="00DD1A7D">
        <w:rPr>
          <w:rFonts w:ascii="Arial" w:hAnsi="Arial" w:cs="Arial"/>
        </w:rPr>
        <w:tab/>
      </w:r>
      <w:r w:rsidRPr="00DD1A7D">
        <w:rPr>
          <w:rFonts w:ascii="Arial" w:hAnsi="Arial" w:cs="Arial"/>
        </w:rPr>
        <w:tab/>
      </w:r>
      <w:r w:rsidRPr="00DD1A7D">
        <w:rPr>
          <w:rFonts w:ascii="Arial" w:hAnsi="Arial" w:cs="Arial"/>
        </w:rPr>
        <w:tab/>
      </w:r>
      <w:r w:rsidRPr="00DD1A7D">
        <w:rPr>
          <w:rFonts w:ascii="Arial" w:hAnsi="Arial" w:cs="Arial"/>
        </w:rPr>
        <w:tab/>
        <w:t xml:space="preserve"> 3</w:t>
      </w:r>
    </w:p>
    <w:p w14:paraId="00B1D4DF"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BIT</w:t>
      </w:r>
      <w:r w:rsidRPr="00DD1A7D">
        <w:rPr>
          <w:rFonts w:ascii="Arial" w:hAnsi="Arial" w:cs="Arial"/>
        </w:rPr>
        <w:tab/>
      </w:r>
      <w:r w:rsidRPr="00DD1A7D">
        <w:rPr>
          <w:rFonts w:ascii="Arial" w:hAnsi="Arial" w:cs="Arial"/>
        </w:rPr>
        <w:tab/>
      </w:r>
      <w:r w:rsidRPr="00DD1A7D">
        <w:rPr>
          <w:rFonts w:ascii="Arial" w:hAnsi="Arial" w:cs="Arial"/>
        </w:rPr>
        <w:tab/>
      </w:r>
      <w:r w:rsidRPr="00DD1A7D">
        <w:rPr>
          <w:rFonts w:ascii="Arial" w:hAnsi="Arial" w:cs="Arial"/>
        </w:rPr>
        <w:tab/>
      </w:r>
      <w:r w:rsidRPr="00DD1A7D">
        <w:rPr>
          <w:rFonts w:ascii="Arial" w:hAnsi="Arial" w:cs="Arial"/>
        </w:rPr>
        <w:tab/>
        <w:t xml:space="preserve"> 7</w:t>
      </w:r>
    </w:p>
    <w:p w14:paraId="41402376"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549D4567"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The change occurs while a normal analogue scan (function 5, block 0) is taking place. After the changed data is returned the analogue scanning resumes with function 6, block 0.</w:t>
      </w:r>
    </w:p>
    <w:p w14:paraId="307C5610"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2CFE6EE4" w14:textId="67690C1A" w:rsidR="00F27210" w:rsidRPr="00DD1A7D" w:rsidRDefault="008F32AD" w:rsidP="00F27210">
      <w:pPr>
        <w:framePr w:w="7606" w:h="12744" w:hRule="exact" w:hSpace="240" w:vSpace="240" w:wrap="auto" w:vAnchor="page" w:hAnchor="page" w:x="2056" w:y="1441"/>
        <w:pBdr>
          <w:top w:val="single" w:sz="18" w:space="0" w:color="000000"/>
          <w:left w:val="single" w:sz="18" w:space="0" w:color="000000"/>
          <w:bottom w:val="single" w:sz="18" w:space="0" w:color="000000"/>
          <w:right w:val="single" w:sz="18" w:space="0" w:color="000000"/>
        </w:pBdr>
        <w:rPr>
          <w:rFonts w:ascii="Arial" w:hAnsi="Arial" w:cs="Arial"/>
        </w:rPr>
      </w:pPr>
      <w:r w:rsidRPr="00DD1A7D">
        <w:rPr>
          <w:rFonts w:ascii="Arial" w:hAnsi="Arial" w:cs="Arial"/>
          <w:noProof/>
        </w:rPr>
        <w:drawing>
          <wp:inline distT="0" distB="0" distL="0" distR="0" wp14:anchorId="68451932" wp14:editId="0F9BCF36">
            <wp:extent cx="4705350" cy="70612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cstate="print">
                      <a:extLst>
                        <a:ext uri="{28A0092B-C50C-407E-A947-70E740481C1C}">
                          <a14:useLocalDpi xmlns:a14="http://schemas.microsoft.com/office/drawing/2010/main" val="0"/>
                        </a:ext>
                      </a:extLst>
                    </a:blip>
                    <a:srcRect l="-58" t="-8318" r="-58" b="-8318"/>
                    <a:stretch>
                      <a:fillRect/>
                    </a:stretch>
                  </pic:blipFill>
                  <pic:spPr bwMode="auto">
                    <a:xfrm>
                      <a:off x="0" y="0"/>
                      <a:ext cx="4705350" cy="7061200"/>
                    </a:xfrm>
                    <a:prstGeom prst="rect">
                      <a:avLst/>
                    </a:prstGeom>
                    <a:noFill/>
                    <a:ln>
                      <a:noFill/>
                    </a:ln>
                  </pic:spPr>
                </pic:pic>
              </a:graphicData>
            </a:graphic>
          </wp:inline>
        </w:drawing>
      </w:r>
    </w:p>
    <w:p w14:paraId="37F0FAD1"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32D30389" w14:textId="1A9B23E0" w:rsidR="00F27210" w:rsidRPr="00DD1A7D" w:rsidRDefault="008F32AD" w:rsidP="00F27210">
      <w:pPr>
        <w:framePr w:w="7606" w:h="12744" w:hRule="exact" w:hSpace="240" w:vSpace="240" w:wrap="auto" w:vAnchor="page" w:hAnchor="page" w:x="2236" w:y="1441"/>
        <w:pBdr>
          <w:top w:val="single" w:sz="18" w:space="0" w:color="000000"/>
          <w:left w:val="single" w:sz="18" w:space="0" w:color="000000"/>
          <w:bottom w:val="single" w:sz="18" w:space="0" w:color="000000"/>
          <w:right w:val="single" w:sz="18" w:space="0" w:color="000000"/>
        </w:pBdr>
        <w:rPr>
          <w:rFonts w:ascii="Arial" w:hAnsi="Arial" w:cs="Arial"/>
        </w:rPr>
      </w:pPr>
      <w:r w:rsidRPr="00DD1A7D">
        <w:rPr>
          <w:rFonts w:ascii="Arial" w:hAnsi="Arial" w:cs="Arial"/>
          <w:noProof/>
        </w:rPr>
        <w:drawing>
          <wp:inline distT="0" distB="0" distL="0" distR="0" wp14:anchorId="3DE48309" wp14:editId="6093A12D">
            <wp:extent cx="4699000" cy="70675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8" cstate="print">
                      <a:extLst>
                        <a:ext uri="{28A0092B-C50C-407E-A947-70E740481C1C}">
                          <a14:useLocalDpi xmlns:a14="http://schemas.microsoft.com/office/drawing/2010/main" val="0"/>
                        </a:ext>
                      </a:extLst>
                    </a:blip>
                    <a:srcRect l="-313" t="-7590" r="-313" b="-7590"/>
                    <a:stretch>
                      <a:fillRect/>
                    </a:stretch>
                  </pic:blipFill>
                  <pic:spPr bwMode="auto">
                    <a:xfrm>
                      <a:off x="0" y="0"/>
                      <a:ext cx="4699000" cy="7067550"/>
                    </a:xfrm>
                    <a:prstGeom prst="rect">
                      <a:avLst/>
                    </a:prstGeom>
                    <a:noFill/>
                    <a:ln>
                      <a:noFill/>
                    </a:ln>
                  </pic:spPr>
                </pic:pic>
              </a:graphicData>
            </a:graphic>
          </wp:inline>
        </w:drawing>
      </w:r>
    </w:p>
    <w:p w14:paraId="643B6FEA"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57415958"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rPr>
      </w:pPr>
      <w:r w:rsidRPr="00DD1A7D">
        <w:rPr>
          <w:rFonts w:ascii="Arial" w:hAnsi="Arial" w:cs="Arial"/>
          <w:b/>
          <w:bCs/>
        </w:rPr>
        <w:t>APPENDIX A</w:t>
      </w:r>
      <w:r w:rsidR="00B44147">
        <w:rPr>
          <w:rFonts w:ascii="Arial" w:hAnsi="Arial" w:cs="Arial"/>
          <w:b/>
          <w:bCs/>
        </w:rPr>
        <w:t>-</w:t>
      </w:r>
      <w:r w:rsidRPr="00DD1A7D">
        <w:rPr>
          <w:rFonts w:ascii="Arial" w:hAnsi="Arial" w:cs="Arial"/>
          <w:b/>
          <w:bCs/>
        </w:rPr>
        <w:t>2</w:t>
      </w:r>
    </w:p>
    <w:p w14:paraId="010D700C"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rPr>
      </w:pPr>
    </w:p>
    <w:p w14:paraId="7B901F1F"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rPr>
      </w:pPr>
    </w:p>
    <w:p w14:paraId="6306F341"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sz w:val="22"/>
          <w:szCs w:val="22"/>
        </w:rPr>
      </w:pPr>
      <w:r w:rsidRPr="00DD1A7D">
        <w:rPr>
          <w:rFonts w:ascii="Arial" w:hAnsi="Arial" w:cs="Arial"/>
          <w:b/>
          <w:bCs/>
        </w:rPr>
        <w:t>CRC ALGORITHM</w:t>
      </w:r>
    </w:p>
    <w:p w14:paraId="1CAEE7E5"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sz w:val="22"/>
          <w:szCs w:val="22"/>
        </w:rPr>
      </w:pPr>
    </w:p>
    <w:p w14:paraId="7D030984"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 xml:space="preserve">There are </w:t>
      </w:r>
      <w:proofErr w:type="gramStart"/>
      <w:r w:rsidRPr="00DD1A7D">
        <w:rPr>
          <w:rFonts w:ascii="Arial" w:hAnsi="Arial" w:cs="Arial"/>
        </w:rPr>
        <w:t>a number of</w:t>
      </w:r>
      <w:proofErr w:type="gramEnd"/>
      <w:r w:rsidRPr="00DD1A7D">
        <w:rPr>
          <w:rFonts w:ascii="Arial" w:hAnsi="Arial" w:cs="Arial"/>
        </w:rPr>
        <w:t xml:space="preserve"> ways of generating the 5 CRC bits from 16 data bits. Two methods are outlined here to assist in the understanding of the requirement. The final implementation does not need to adopt either of these methods, providing the method used produces the required CRC bits for all data patterns.</w:t>
      </w:r>
    </w:p>
    <w:p w14:paraId="7890F82C"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6C8DAD7D"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In all cases the bit significance is least significant bit to the right. The least significant CRC bit becomes bit 16 in the GI74 word.</w:t>
      </w:r>
    </w:p>
    <w:p w14:paraId="124577D8"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0E134E72"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15B52F01"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t>Method 1</w:t>
      </w:r>
    </w:p>
    <w:p w14:paraId="62D8E6B1"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36171062"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 xml:space="preserve">The following is in pseudo code with the 16 data bits in DATA WORD and the required 5 CRC bits in PARITY BITS at the completion of the </w:t>
      </w:r>
      <w:proofErr w:type="gramStart"/>
      <w:r w:rsidRPr="00DD1A7D">
        <w:rPr>
          <w:rFonts w:ascii="Arial" w:hAnsi="Arial" w:cs="Arial"/>
        </w:rPr>
        <w:t>run:-</w:t>
      </w:r>
      <w:proofErr w:type="gramEnd"/>
    </w:p>
    <w:p w14:paraId="2DDC51A6"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7835232B"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29932EF8"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Write out %0000 0011 to PARITY BITS</w:t>
      </w:r>
    </w:p>
    <w:p w14:paraId="0E7DADCC"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06812C73"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FOR n = 0 to 15</w:t>
      </w:r>
    </w:p>
    <w:p w14:paraId="2492FA3E"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IF bit n of the DATA WORD is set</w:t>
      </w:r>
    </w:p>
    <w:p w14:paraId="3596D46C"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THEN</w:t>
      </w:r>
    </w:p>
    <w:p w14:paraId="765FFA0A" w14:textId="77777777" w:rsidR="00F27210" w:rsidRPr="00DD1A7D" w:rsidRDefault="00F27210" w:rsidP="00F27210">
      <w:pPr>
        <w:tabs>
          <w:tab w:val="left" w:pos="-1152"/>
          <w:tab w:val="left" w:pos="-720"/>
          <w:tab w:val="left" w:pos="0"/>
          <w:tab w:val="left" w:pos="900"/>
          <w:tab w:val="left" w:pos="1260"/>
          <w:tab w:val="left" w:pos="2160"/>
        </w:tabs>
        <w:ind w:left="1260"/>
        <w:jc w:val="both"/>
        <w:rPr>
          <w:rFonts w:ascii="Arial" w:hAnsi="Arial" w:cs="Arial"/>
        </w:rPr>
      </w:pPr>
      <w:r w:rsidRPr="00DD1A7D">
        <w:rPr>
          <w:rFonts w:ascii="Arial" w:hAnsi="Arial" w:cs="Arial"/>
        </w:rPr>
        <w:t>PARITY BITS = EOR of PATTERN n with PARITY BITS</w:t>
      </w:r>
    </w:p>
    <w:p w14:paraId="5B08446C"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FI</w:t>
      </w:r>
    </w:p>
    <w:p w14:paraId="6735C790"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NEXT n</w:t>
      </w:r>
    </w:p>
    <w:p w14:paraId="1535C179"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4A4BF07C"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END</w:t>
      </w:r>
    </w:p>
    <w:p w14:paraId="5E55A15B"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161C17DF"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4ECC8A7F"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FIXED DATA</w:t>
      </w:r>
    </w:p>
    <w:p w14:paraId="17EA04BA"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0</w:t>
      </w:r>
      <w:r w:rsidRPr="00DD1A7D">
        <w:rPr>
          <w:rFonts w:ascii="Arial" w:hAnsi="Arial" w:cs="Arial"/>
          <w:lang w:val="de-DE"/>
        </w:rPr>
        <w:tab/>
      </w:r>
      <w:r w:rsidRPr="00DD1A7D">
        <w:rPr>
          <w:rFonts w:ascii="Arial" w:hAnsi="Arial" w:cs="Arial"/>
          <w:lang w:val="de-DE"/>
        </w:rPr>
        <w:tab/>
        <w:t>%0000 0110</w:t>
      </w:r>
    </w:p>
    <w:p w14:paraId="07C41E34"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1</w:t>
      </w:r>
      <w:r w:rsidRPr="00DD1A7D">
        <w:rPr>
          <w:rFonts w:ascii="Arial" w:hAnsi="Arial" w:cs="Arial"/>
          <w:lang w:val="de-DE"/>
        </w:rPr>
        <w:tab/>
      </w:r>
      <w:r w:rsidRPr="00DD1A7D">
        <w:rPr>
          <w:rFonts w:ascii="Arial" w:hAnsi="Arial" w:cs="Arial"/>
          <w:lang w:val="de-DE"/>
        </w:rPr>
        <w:tab/>
        <w:t>%0000 1100</w:t>
      </w:r>
    </w:p>
    <w:p w14:paraId="09C76113"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2</w:t>
      </w:r>
      <w:r w:rsidRPr="00DD1A7D">
        <w:rPr>
          <w:rFonts w:ascii="Arial" w:hAnsi="Arial" w:cs="Arial"/>
          <w:lang w:val="de-DE"/>
        </w:rPr>
        <w:tab/>
      </w:r>
      <w:r w:rsidRPr="00DD1A7D">
        <w:rPr>
          <w:rFonts w:ascii="Arial" w:hAnsi="Arial" w:cs="Arial"/>
          <w:lang w:val="de-DE"/>
        </w:rPr>
        <w:tab/>
        <w:t>%0001 1000</w:t>
      </w:r>
    </w:p>
    <w:p w14:paraId="40E3C183"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3</w:t>
      </w:r>
      <w:r w:rsidRPr="00DD1A7D">
        <w:rPr>
          <w:rFonts w:ascii="Arial" w:hAnsi="Arial" w:cs="Arial"/>
          <w:lang w:val="de-DE"/>
        </w:rPr>
        <w:tab/>
      </w:r>
      <w:r w:rsidRPr="00DD1A7D">
        <w:rPr>
          <w:rFonts w:ascii="Arial" w:hAnsi="Arial" w:cs="Arial"/>
          <w:lang w:val="de-DE"/>
        </w:rPr>
        <w:tab/>
        <w:t>%0001 1001</w:t>
      </w:r>
    </w:p>
    <w:p w14:paraId="7C838D7C"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4</w:t>
      </w:r>
      <w:r w:rsidRPr="00DD1A7D">
        <w:rPr>
          <w:rFonts w:ascii="Arial" w:hAnsi="Arial" w:cs="Arial"/>
          <w:lang w:val="de-DE"/>
        </w:rPr>
        <w:tab/>
      </w:r>
      <w:r w:rsidRPr="00DD1A7D">
        <w:rPr>
          <w:rFonts w:ascii="Arial" w:hAnsi="Arial" w:cs="Arial"/>
          <w:lang w:val="de-DE"/>
        </w:rPr>
        <w:tab/>
        <w:t>%0001 1011</w:t>
      </w:r>
    </w:p>
    <w:p w14:paraId="5DD7D883"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5</w:t>
      </w:r>
      <w:r w:rsidRPr="00DD1A7D">
        <w:rPr>
          <w:rFonts w:ascii="Arial" w:hAnsi="Arial" w:cs="Arial"/>
          <w:lang w:val="de-DE"/>
        </w:rPr>
        <w:tab/>
      </w:r>
      <w:r w:rsidRPr="00DD1A7D">
        <w:rPr>
          <w:rFonts w:ascii="Arial" w:hAnsi="Arial" w:cs="Arial"/>
          <w:lang w:val="de-DE"/>
        </w:rPr>
        <w:tab/>
        <w:t>%0001 1111</w:t>
      </w:r>
    </w:p>
    <w:p w14:paraId="3C9A0D34"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6</w:t>
      </w:r>
      <w:r w:rsidRPr="00DD1A7D">
        <w:rPr>
          <w:rFonts w:ascii="Arial" w:hAnsi="Arial" w:cs="Arial"/>
          <w:lang w:val="de-DE"/>
        </w:rPr>
        <w:tab/>
      </w:r>
      <w:r w:rsidRPr="00DD1A7D">
        <w:rPr>
          <w:rFonts w:ascii="Arial" w:hAnsi="Arial" w:cs="Arial"/>
          <w:lang w:val="de-DE"/>
        </w:rPr>
        <w:tab/>
        <w:t>%0001 0111</w:t>
      </w:r>
    </w:p>
    <w:p w14:paraId="7CF96824"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7</w:t>
      </w:r>
      <w:r w:rsidRPr="00DD1A7D">
        <w:rPr>
          <w:rFonts w:ascii="Arial" w:hAnsi="Arial" w:cs="Arial"/>
          <w:lang w:val="de-DE"/>
        </w:rPr>
        <w:tab/>
      </w:r>
      <w:r w:rsidRPr="00DD1A7D">
        <w:rPr>
          <w:rFonts w:ascii="Arial" w:hAnsi="Arial" w:cs="Arial"/>
          <w:lang w:val="de-DE"/>
        </w:rPr>
        <w:tab/>
        <w:t>%0000 0111</w:t>
      </w:r>
    </w:p>
    <w:p w14:paraId="071D2EA2"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8</w:t>
      </w:r>
      <w:r w:rsidRPr="00DD1A7D">
        <w:rPr>
          <w:rFonts w:ascii="Arial" w:hAnsi="Arial" w:cs="Arial"/>
          <w:lang w:val="de-DE"/>
        </w:rPr>
        <w:tab/>
      </w:r>
      <w:r w:rsidRPr="00DD1A7D">
        <w:rPr>
          <w:rFonts w:ascii="Arial" w:hAnsi="Arial" w:cs="Arial"/>
          <w:lang w:val="de-DE"/>
        </w:rPr>
        <w:tab/>
        <w:t>%0000 1110</w:t>
      </w:r>
    </w:p>
    <w:p w14:paraId="0592B294"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9</w:t>
      </w:r>
      <w:r w:rsidRPr="00DD1A7D">
        <w:rPr>
          <w:rFonts w:ascii="Arial" w:hAnsi="Arial" w:cs="Arial"/>
          <w:lang w:val="de-DE"/>
        </w:rPr>
        <w:tab/>
      </w:r>
      <w:r w:rsidRPr="00DD1A7D">
        <w:rPr>
          <w:rFonts w:ascii="Arial" w:hAnsi="Arial" w:cs="Arial"/>
          <w:lang w:val="de-DE"/>
        </w:rPr>
        <w:tab/>
        <w:t>%0001 1100</w:t>
      </w:r>
    </w:p>
    <w:p w14:paraId="67D9944E"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10</w:t>
      </w:r>
      <w:r w:rsidRPr="00DD1A7D">
        <w:rPr>
          <w:rFonts w:ascii="Arial" w:hAnsi="Arial" w:cs="Arial"/>
          <w:lang w:val="de-DE"/>
        </w:rPr>
        <w:tab/>
        <w:t>%0001 0001</w:t>
      </w:r>
    </w:p>
    <w:p w14:paraId="211B6B8D"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11</w:t>
      </w:r>
      <w:r w:rsidRPr="00DD1A7D">
        <w:rPr>
          <w:rFonts w:ascii="Arial" w:hAnsi="Arial" w:cs="Arial"/>
          <w:lang w:val="de-DE"/>
        </w:rPr>
        <w:tab/>
        <w:t>%0000 1011</w:t>
      </w:r>
    </w:p>
    <w:p w14:paraId="33F9B353"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12</w:t>
      </w:r>
      <w:r w:rsidRPr="00DD1A7D">
        <w:rPr>
          <w:rFonts w:ascii="Arial" w:hAnsi="Arial" w:cs="Arial"/>
          <w:lang w:val="de-DE"/>
        </w:rPr>
        <w:tab/>
        <w:t>%0001 0110</w:t>
      </w:r>
    </w:p>
    <w:p w14:paraId="0D614C59"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13</w:t>
      </w:r>
      <w:r w:rsidRPr="00DD1A7D">
        <w:rPr>
          <w:rFonts w:ascii="Arial" w:hAnsi="Arial" w:cs="Arial"/>
          <w:lang w:val="de-DE"/>
        </w:rPr>
        <w:tab/>
        <w:t>%0000 0101</w:t>
      </w:r>
    </w:p>
    <w:p w14:paraId="68BAB9F6"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14</w:t>
      </w:r>
      <w:r w:rsidRPr="00DD1A7D">
        <w:rPr>
          <w:rFonts w:ascii="Arial" w:hAnsi="Arial" w:cs="Arial"/>
          <w:lang w:val="de-DE"/>
        </w:rPr>
        <w:tab/>
        <w:t>%0000 1010</w:t>
      </w:r>
    </w:p>
    <w:p w14:paraId="5E7D0515"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Pattern 15</w:t>
      </w:r>
      <w:r w:rsidRPr="00DD1A7D">
        <w:rPr>
          <w:rFonts w:ascii="Arial" w:hAnsi="Arial" w:cs="Arial"/>
        </w:rPr>
        <w:tab/>
        <w:t>%0001 0100</w:t>
      </w:r>
    </w:p>
    <w:p w14:paraId="7D38D3FC"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08297731"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t>Method 2</w:t>
      </w:r>
    </w:p>
    <w:p w14:paraId="39CE4408"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p>
    <w:p w14:paraId="3914A758"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 xml:space="preserve">The following is also in pseudo code with the 16 data bits in DATA WORD and the required 5 CRC bits in PARITY BITS at the completion of the </w:t>
      </w:r>
      <w:proofErr w:type="gramStart"/>
      <w:r w:rsidRPr="00DD1A7D">
        <w:rPr>
          <w:rFonts w:ascii="Arial" w:hAnsi="Arial" w:cs="Arial"/>
        </w:rPr>
        <w:t>run:-</w:t>
      </w:r>
      <w:proofErr w:type="gramEnd"/>
    </w:p>
    <w:p w14:paraId="6864BCE6"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p>
    <w:p w14:paraId="7BAFACE7"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PARITY BITS = EOR of DATA WORD with %0000 0000 0001 0100</w:t>
      </w:r>
    </w:p>
    <w:p w14:paraId="1D890298"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p>
    <w:p w14:paraId="2C35519E"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smartTag w:uri="urn:schemas-microsoft-com:office:smarttags" w:element="place">
        <w:r w:rsidRPr="00DD1A7D">
          <w:rPr>
            <w:rFonts w:ascii="Arial" w:hAnsi="Arial" w:cs="Arial"/>
          </w:rPr>
          <w:t>LOOP</w:t>
        </w:r>
      </w:smartTag>
      <w:r w:rsidRPr="00DD1A7D">
        <w:rPr>
          <w:rFonts w:ascii="Arial" w:hAnsi="Arial" w:cs="Arial"/>
        </w:rPr>
        <w:t xml:space="preserve"> until PARITY BITS are right shifted 16 times</w:t>
      </w:r>
    </w:p>
    <w:p w14:paraId="1488F06B"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p>
    <w:p w14:paraId="647C006D" w14:textId="77777777" w:rsidR="00F27210" w:rsidRPr="00DD1A7D" w:rsidRDefault="00F27210" w:rsidP="00F27210">
      <w:pPr>
        <w:keepNext/>
        <w:keepLines/>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IF LS bit of PARITY BITS is set</w:t>
      </w:r>
    </w:p>
    <w:p w14:paraId="04294159"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p>
    <w:p w14:paraId="3DBCAE73" w14:textId="77777777" w:rsidR="00F27210" w:rsidRPr="00DD1A7D" w:rsidRDefault="00F27210" w:rsidP="00F27210">
      <w:pPr>
        <w:keepNext/>
        <w:keepLines/>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THEN</w:t>
      </w:r>
    </w:p>
    <w:p w14:paraId="0A7D57AF" w14:textId="77777777" w:rsidR="00F27210" w:rsidRPr="00DD1A7D" w:rsidRDefault="00F27210" w:rsidP="00F27210">
      <w:pPr>
        <w:keepNext/>
        <w:keepLines/>
        <w:tabs>
          <w:tab w:val="left" w:pos="-1152"/>
          <w:tab w:val="left" w:pos="-720"/>
          <w:tab w:val="left" w:pos="0"/>
          <w:tab w:val="left" w:pos="900"/>
          <w:tab w:val="left" w:pos="1260"/>
          <w:tab w:val="left" w:pos="2160"/>
        </w:tabs>
        <w:ind w:firstLine="1260"/>
        <w:jc w:val="both"/>
        <w:rPr>
          <w:rFonts w:ascii="Arial" w:hAnsi="Arial" w:cs="Arial"/>
        </w:rPr>
      </w:pPr>
      <w:r w:rsidRPr="00DD1A7D">
        <w:rPr>
          <w:rFonts w:ascii="Arial" w:hAnsi="Arial" w:cs="Arial"/>
        </w:rPr>
        <w:t>PARITY BITS = EOR of PARITY BITS with %0000 0000 0010 1001</w:t>
      </w:r>
    </w:p>
    <w:p w14:paraId="05998941"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p>
    <w:p w14:paraId="6E332A53" w14:textId="77777777" w:rsidR="00F27210" w:rsidRPr="00DD1A7D" w:rsidRDefault="00F27210" w:rsidP="00F27210">
      <w:pPr>
        <w:keepNext/>
        <w:keepLines/>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ELSE</w:t>
      </w:r>
    </w:p>
    <w:p w14:paraId="3BEB9655" w14:textId="77777777" w:rsidR="00F27210" w:rsidRPr="00DD1A7D" w:rsidRDefault="00F27210" w:rsidP="00F27210">
      <w:pPr>
        <w:keepNext/>
        <w:keepLines/>
        <w:tabs>
          <w:tab w:val="left" w:pos="-1152"/>
          <w:tab w:val="left" w:pos="-720"/>
          <w:tab w:val="left" w:pos="0"/>
          <w:tab w:val="left" w:pos="900"/>
          <w:tab w:val="left" w:pos="1260"/>
          <w:tab w:val="left" w:pos="2160"/>
        </w:tabs>
        <w:ind w:firstLine="1260"/>
        <w:jc w:val="both"/>
        <w:rPr>
          <w:rFonts w:ascii="Arial" w:hAnsi="Arial" w:cs="Arial"/>
        </w:rPr>
      </w:pPr>
      <w:r w:rsidRPr="00DD1A7D">
        <w:rPr>
          <w:rFonts w:ascii="Arial" w:hAnsi="Arial" w:cs="Arial"/>
        </w:rPr>
        <w:t>Right shift PARITY BITS once (MS bit becomes 0)</w:t>
      </w:r>
    </w:p>
    <w:p w14:paraId="57F30F2C" w14:textId="77777777" w:rsidR="00F27210" w:rsidRPr="00DD1A7D" w:rsidRDefault="00F27210" w:rsidP="00F27210">
      <w:pPr>
        <w:keepNext/>
        <w:keepLines/>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FI</w:t>
      </w:r>
    </w:p>
    <w:p w14:paraId="2299F216"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p>
    <w:p w14:paraId="06E90D70"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POOL</w:t>
      </w:r>
    </w:p>
    <w:p w14:paraId="35B53431"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p>
    <w:p w14:paraId="039FFF9D"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END</w:t>
      </w:r>
    </w:p>
    <w:p w14:paraId="2C1DEC46" w14:textId="77777777" w:rsidR="00F27210" w:rsidRPr="00DD1A7D" w:rsidRDefault="00F27210" w:rsidP="00F27210">
      <w:pPr>
        <w:keepLines/>
        <w:tabs>
          <w:tab w:val="left" w:pos="-1152"/>
          <w:tab w:val="left" w:pos="-720"/>
          <w:tab w:val="left" w:pos="0"/>
          <w:tab w:val="left" w:pos="900"/>
          <w:tab w:val="left" w:pos="1260"/>
          <w:tab w:val="left" w:pos="2160"/>
        </w:tabs>
        <w:jc w:val="both"/>
        <w:rPr>
          <w:rFonts w:ascii="Arial" w:hAnsi="Arial" w:cs="Arial"/>
        </w:rPr>
        <w:sectPr w:rsidR="00F27210" w:rsidRPr="00DD1A7D">
          <w:type w:val="continuous"/>
          <w:pgSz w:w="11906" w:h="16838"/>
          <w:pgMar w:top="720" w:right="1440" w:bottom="720" w:left="1440" w:header="720" w:footer="720" w:gutter="0"/>
          <w:cols w:space="720"/>
          <w:noEndnote/>
        </w:sectPr>
      </w:pPr>
    </w:p>
    <w:p w14:paraId="12FE02CA"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rPr>
      </w:pPr>
      <w:r w:rsidRPr="00DD1A7D">
        <w:rPr>
          <w:rFonts w:ascii="Arial" w:hAnsi="Arial" w:cs="Arial"/>
          <w:b/>
          <w:bCs/>
        </w:rPr>
        <w:t>APPENDIX A</w:t>
      </w:r>
      <w:r w:rsidR="00B44147">
        <w:rPr>
          <w:rFonts w:ascii="Arial" w:hAnsi="Arial" w:cs="Arial"/>
          <w:b/>
          <w:bCs/>
        </w:rPr>
        <w:t>-</w:t>
      </w:r>
      <w:r w:rsidRPr="00DD1A7D">
        <w:rPr>
          <w:rFonts w:ascii="Arial" w:hAnsi="Arial" w:cs="Arial"/>
          <w:b/>
          <w:bCs/>
        </w:rPr>
        <w:t>3</w:t>
      </w:r>
    </w:p>
    <w:p w14:paraId="35BDAC31"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rPr>
      </w:pPr>
    </w:p>
    <w:p w14:paraId="48839F1B"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rPr>
      </w:pPr>
    </w:p>
    <w:p w14:paraId="7C7B9756"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t>BLOCK / OUTSTATION ADDRESS RELATIONSHIP</w:t>
      </w:r>
      <w:r w:rsidR="00C63161">
        <w:rPr>
          <w:rFonts w:ascii="Arial" w:hAnsi="Arial" w:cs="Arial"/>
        </w:rPr>
        <w:t xml:space="preserve"> </w:t>
      </w:r>
    </w:p>
    <w:p w14:paraId="2C69B7DA"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6EBEF88A"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sz w:val="22"/>
          <w:szCs w:val="22"/>
        </w:rPr>
      </w:pPr>
    </w:p>
    <w:p w14:paraId="2F51B7E0"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t xml:space="preserve">Size - 8 blocks, maximum address length 5 bits. </w:t>
      </w:r>
    </w:p>
    <w:p w14:paraId="6D07DC05"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tbl>
      <w:tblPr>
        <w:tblW w:w="0" w:type="auto"/>
        <w:tblInd w:w="136" w:type="dxa"/>
        <w:tblLayout w:type="fixed"/>
        <w:tblCellMar>
          <w:left w:w="136" w:type="dxa"/>
          <w:right w:w="136" w:type="dxa"/>
        </w:tblCellMar>
        <w:tblLook w:val="0000" w:firstRow="0" w:lastRow="0" w:firstColumn="0" w:lastColumn="0" w:noHBand="0" w:noVBand="0"/>
      </w:tblPr>
      <w:tblGrid>
        <w:gridCol w:w="1266"/>
        <w:gridCol w:w="864"/>
        <w:gridCol w:w="864"/>
        <w:gridCol w:w="864"/>
        <w:gridCol w:w="864"/>
        <w:gridCol w:w="864"/>
        <w:gridCol w:w="864"/>
        <w:gridCol w:w="864"/>
        <w:gridCol w:w="864"/>
      </w:tblGrid>
      <w:tr w:rsidR="00F27210" w:rsidRPr="00DD1A7D" w14:paraId="5699B130" w14:textId="77777777">
        <w:tc>
          <w:tcPr>
            <w:tcW w:w="1266" w:type="dxa"/>
            <w:tcBorders>
              <w:top w:val="single" w:sz="6" w:space="0" w:color="FFFFFF"/>
              <w:left w:val="single" w:sz="6" w:space="0" w:color="FFFFFF"/>
              <w:bottom w:val="single" w:sz="6" w:space="0" w:color="FFFFFF"/>
              <w:right w:val="single" w:sz="6" w:space="0" w:color="FFFFFF"/>
            </w:tcBorders>
          </w:tcPr>
          <w:p w14:paraId="6190AF3D" w14:textId="77777777" w:rsidR="00F27210" w:rsidRPr="00DD1A7D" w:rsidRDefault="00F27210" w:rsidP="00F27210">
            <w:pPr>
              <w:spacing w:line="144" w:lineRule="exact"/>
              <w:rPr>
                <w:rFonts w:ascii="Arial" w:hAnsi="Arial" w:cs="Arial"/>
              </w:rPr>
            </w:pPr>
          </w:p>
          <w:p w14:paraId="069FA815"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p>
        </w:tc>
        <w:tc>
          <w:tcPr>
            <w:tcW w:w="864" w:type="dxa"/>
            <w:gridSpan w:val="3"/>
            <w:tcBorders>
              <w:top w:val="single" w:sz="6" w:space="0" w:color="FFFFFF"/>
              <w:left w:val="single" w:sz="7" w:space="0" w:color="000000"/>
              <w:bottom w:val="single" w:sz="6" w:space="0" w:color="FFFFFF"/>
              <w:right w:val="single" w:sz="6" w:space="0" w:color="FFFFFF"/>
            </w:tcBorders>
          </w:tcPr>
          <w:p w14:paraId="35FFD6D7" w14:textId="77777777" w:rsidR="00F27210" w:rsidRPr="00DD1A7D" w:rsidRDefault="00F27210" w:rsidP="00F27210">
            <w:pPr>
              <w:spacing w:line="144" w:lineRule="exact"/>
              <w:rPr>
                <w:rFonts w:ascii="Arial" w:hAnsi="Arial" w:cs="Arial"/>
              </w:rPr>
            </w:pPr>
          </w:p>
          <w:p w14:paraId="32E1CC33"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gridSpan w:val="5"/>
            <w:tcBorders>
              <w:top w:val="single" w:sz="6" w:space="0" w:color="FFFFFF"/>
              <w:left w:val="single" w:sz="7" w:space="0" w:color="000000"/>
              <w:bottom w:val="single" w:sz="6" w:space="0" w:color="FFFFFF"/>
              <w:right w:val="single" w:sz="7" w:space="0" w:color="000000"/>
            </w:tcBorders>
          </w:tcPr>
          <w:p w14:paraId="1B638F0E" w14:textId="77777777" w:rsidR="00F27210" w:rsidRPr="00DD1A7D" w:rsidRDefault="00F27210" w:rsidP="00F27210">
            <w:pPr>
              <w:spacing w:line="144" w:lineRule="exact"/>
              <w:rPr>
                <w:rFonts w:ascii="Arial" w:hAnsi="Arial" w:cs="Arial"/>
              </w:rPr>
            </w:pPr>
          </w:p>
          <w:p w14:paraId="5573CD59" w14:textId="77777777" w:rsidR="00F27210" w:rsidRPr="00DD1A7D" w:rsidRDefault="00F27210" w:rsidP="00F27210">
            <w:pPr>
              <w:tabs>
                <w:tab w:val="center" w:leader="dot" w:pos="296"/>
                <w:tab w:val="right" w:leader="dot" w:pos="592"/>
                <w:tab w:val="left" w:pos="900"/>
                <w:tab w:val="left" w:pos="1260"/>
                <w:tab w:val="left" w:pos="2160"/>
              </w:tabs>
              <w:rPr>
                <w:rFonts w:ascii="Arial" w:hAnsi="Arial" w:cs="Arial"/>
              </w:rPr>
            </w:pPr>
            <w:r w:rsidRPr="00DD1A7D">
              <w:rPr>
                <w:rFonts w:ascii="Arial" w:hAnsi="Arial" w:cs="Arial"/>
              </w:rPr>
              <w:tab/>
              <w:t>OUTSTATION ADDRESS</w:t>
            </w:r>
            <w:r w:rsidRPr="00DD1A7D">
              <w:rPr>
                <w:rFonts w:ascii="Arial" w:hAnsi="Arial" w:cs="Arial"/>
              </w:rPr>
              <w:tab/>
            </w:r>
          </w:p>
        </w:tc>
      </w:tr>
      <w:tr w:rsidR="00F27210" w:rsidRPr="00DD1A7D" w14:paraId="52DFA2E1" w14:textId="77777777">
        <w:tc>
          <w:tcPr>
            <w:tcW w:w="1266" w:type="dxa"/>
            <w:tcBorders>
              <w:top w:val="single" w:sz="6" w:space="0" w:color="FFFFFF"/>
              <w:left w:val="single" w:sz="6" w:space="0" w:color="FFFFFF"/>
              <w:bottom w:val="single" w:sz="6" w:space="0" w:color="FFFFFF"/>
              <w:right w:val="single" w:sz="6" w:space="0" w:color="FFFFFF"/>
            </w:tcBorders>
          </w:tcPr>
          <w:p w14:paraId="612F60D1" w14:textId="77777777" w:rsidR="00F27210" w:rsidRPr="00DD1A7D" w:rsidRDefault="00F27210" w:rsidP="00F27210">
            <w:pPr>
              <w:spacing w:line="144" w:lineRule="exact"/>
              <w:rPr>
                <w:rFonts w:ascii="Arial" w:hAnsi="Arial" w:cs="Arial"/>
              </w:rPr>
            </w:pPr>
          </w:p>
          <w:p w14:paraId="71A21EB8"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p>
        </w:tc>
        <w:tc>
          <w:tcPr>
            <w:tcW w:w="864" w:type="dxa"/>
            <w:gridSpan w:val="3"/>
            <w:tcBorders>
              <w:top w:val="single" w:sz="6" w:space="0" w:color="FFFFFF"/>
              <w:left w:val="single" w:sz="7" w:space="0" w:color="000000"/>
              <w:bottom w:val="single" w:sz="6" w:space="0" w:color="FFFFFF"/>
              <w:right w:val="single" w:sz="6" w:space="0" w:color="FFFFFF"/>
            </w:tcBorders>
          </w:tcPr>
          <w:p w14:paraId="73816F27" w14:textId="77777777" w:rsidR="00F27210" w:rsidRPr="00DD1A7D" w:rsidRDefault="00F27210" w:rsidP="00F27210">
            <w:pPr>
              <w:spacing w:line="144" w:lineRule="exact"/>
              <w:rPr>
                <w:rFonts w:ascii="Arial" w:hAnsi="Arial" w:cs="Arial"/>
              </w:rPr>
            </w:pPr>
          </w:p>
          <w:p w14:paraId="4792242D" w14:textId="77777777" w:rsidR="00F27210" w:rsidRPr="00DD1A7D" w:rsidRDefault="00F27210" w:rsidP="00F27210">
            <w:pPr>
              <w:tabs>
                <w:tab w:val="center" w:leader="dot" w:pos="296"/>
                <w:tab w:val="right" w:leader="dot" w:pos="592"/>
                <w:tab w:val="left" w:pos="900"/>
                <w:tab w:val="left" w:pos="1260"/>
                <w:tab w:val="left" w:pos="2160"/>
              </w:tabs>
              <w:rPr>
                <w:rFonts w:ascii="Arial" w:hAnsi="Arial" w:cs="Arial"/>
              </w:rPr>
            </w:pPr>
            <w:r w:rsidRPr="00DD1A7D">
              <w:rPr>
                <w:rFonts w:ascii="Arial" w:hAnsi="Arial" w:cs="Arial"/>
              </w:rPr>
              <w:tab/>
              <w:t>BLOCK</w:t>
            </w:r>
            <w:r w:rsidRPr="00DD1A7D">
              <w:rPr>
                <w:rFonts w:ascii="Arial" w:hAnsi="Arial" w:cs="Arial"/>
              </w:rPr>
              <w:tab/>
            </w:r>
          </w:p>
        </w:tc>
        <w:tc>
          <w:tcPr>
            <w:tcW w:w="864" w:type="dxa"/>
            <w:gridSpan w:val="5"/>
            <w:tcBorders>
              <w:top w:val="single" w:sz="6" w:space="0" w:color="FFFFFF"/>
              <w:left w:val="single" w:sz="7" w:space="0" w:color="000000"/>
              <w:bottom w:val="single" w:sz="6" w:space="0" w:color="FFFFFF"/>
              <w:right w:val="single" w:sz="7" w:space="0" w:color="000000"/>
            </w:tcBorders>
          </w:tcPr>
          <w:p w14:paraId="4C82B9AC" w14:textId="77777777" w:rsidR="00F27210" w:rsidRPr="00DD1A7D" w:rsidRDefault="00F27210" w:rsidP="00F27210">
            <w:pPr>
              <w:spacing w:line="144" w:lineRule="exact"/>
              <w:rPr>
                <w:rFonts w:ascii="Arial" w:hAnsi="Arial" w:cs="Arial"/>
              </w:rPr>
            </w:pPr>
          </w:p>
          <w:p w14:paraId="4E19E7D5"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1AD95892" w14:textId="77777777">
        <w:tc>
          <w:tcPr>
            <w:tcW w:w="1266" w:type="dxa"/>
            <w:tcBorders>
              <w:top w:val="double" w:sz="7" w:space="0" w:color="000000"/>
              <w:left w:val="double" w:sz="7" w:space="0" w:color="000000"/>
              <w:bottom w:val="single" w:sz="6" w:space="0" w:color="FFFFFF"/>
              <w:right w:val="single" w:sz="6" w:space="0" w:color="FFFFFF"/>
            </w:tcBorders>
          </w:tcPr>
          <w:p w14:paraId="68787D09" w14:textId="77777777" w:rsidR="00F27210" w:rsidRPr="00DD1A7D" w:rsidRDefault="00F27210" w:rsidP="00F27210">
            <w:pPr>
              <w:spacing w:line="201" w:lineRule="exact"/>
              <w:rPr>
                <w:rFonts w:ascii="Arial" w:hAnsi="Arial" w:cs="Arial"/>
              </w:rPr>
            </w:pPr>
          </w:p>
          <w:p w14:paraId="7161A04D"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proofErr w:type="spellStart"/>
            <w:r w:rsidRPr="00DD1A7D">
              <w:rPr>
                <w:rFonts w:ascii="Arial" w:hAnsi="Arial" w:cs="Arial"/>
              </w:rPr>
              <w:t>Bit</w:t>
            </w:r>
            <w:proofErr w:type="spellEnd"/>
            <w:r w:rsidRPr="00DD1A7D">
              <w:rPr>
                <w:rFonts w:ascii="Arial" w:hAnsi="Arial" w:cs="Arial"/>
              </w:rPr>
              <w:t xml:space="preserve"> No.</w:t>
            </w:r>
          </w:p>
        </w:tc>
        <w:tc>
          <w:tcPr>
            <w:tcW w:w="864" w:type="dxa"/>
            <w:tcBorders>
              <w:top w:val="double" w:sz="7" w:space="0" w:color="000000"/>
              <w:left w:val="double" w:sz="7" w:space="0" w:color="000000"/>
              <w:bottom w:val="single" w:sz="6" w:space="0" w:color="FFFFFF"/>
              <w:right w:val="single" w:sz="6" w:space="0" w:color="FFFFFF"/>
            </w:tcBorders>
          </w:tcPr>
          <w:p w14:paraId="494FA89A" w14:textId="77777777" w:rsidR="00F27210" w:rsidRPr="00DD1A7D" w:rsidRDefault="00F27210" w:rsidP="00F27210">
            <w:pPr>
              <w:spacing w:line="201" w:lineRule="exact"/>
              <w:rPr>
                <w:rFonts w:ascii="Arial" w:hAnsi="Arial" w:cs="Arial"/>
              </w:rPr>
            </w:pPr>
          </w:p>
          <w:p w14:paraId="1003F4E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7</w:t>
            </w:r>
          </w:p>
        </w:tc>
        <w:tc>
          <w:tcPr>
            <w:tcW w:w="864" w:type="dxa"/>
            <w:tcBorders>
              <w:top w:val="double" w:sz="7" w:space="0" w:color="000000"/>
              <w:left w:val="single" w:sz="7" w:space="0" w:color="000000"/>
              <w:bottom w:val="single" w:sz="6" w:space="0" w:color="FFFFFF"/>
              <w:right w:val="single" w:sz="6" w:space="0" w:color="FFFFFF"/>
            </w:tcBorders>
          </w:tcPr>
          <w:p w14:paraId="02D6733F" w14:textId="77777777" w:rsidR="00F27210" w:rsidRPr="00DD1A7D" w:rsidRDefault="00F27210" w:rsidP="00F27210">
            <w:pPr>
              <w:spacing w:line="201" w:lineRule="exact"/>
              <w:rPr>
                <w:rFonts w:ascii="Arial" w:hAnsi="Arial" w:cs="Arial"/>
              </w:rPr>
            </w:pPr>
          </w:p>
          <w:p w14:paraId="780FF60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6</w:t>
            </w:r>
          </w:p>
        </w:tc>
        <w:tc>
          <w:tcPr>
            <w:tcW w:w="864" w:type="dxa"/>
            <w:tcBorders>
              <w:top w:val="double" w:sz="7" w:space="0" w:color="000000"/>
              <w:left w:val="single" w:sz="7" w:space="0" w:color="000000"/>
              <w:bottom w:val="single" w:sz="6" w:space="0" w:color="FFFFFF"/>
              <w:right w:val="single" w:sz="6" w:space="0" w:color="FFFFFF"/>
            </w:tcBorders>
          </w:tcPr>
          <w:p w14:paraId="175D4E19" w14:textId="77777777" w:rsidR="00F27210" w:rsidRPr="00DD1A7D" w:rsidRDefault="00F27210" w:rsidP="00F27210">
            <w:pPr>
              <w:spacing w:line="201" w:lineRule="exact"/>
              <w:rPr>
                <w:rFonts w:ascii="Arial" w:hAnsi="Arial" w:cs="Arial"/>
              </w:rPr>
            </w:pPr>
          </w:p>
          <w:p w14:paraId="7189D57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5</w:t>
            </w:r>
          </w:p>
        </w:tc>
        <w:tc>
          <w:tcPr>
            <w:tcW w:w="864" w:type="dxa"/>
            <w:tcBorders>
              <w:top w:val="double" w:sz="7" w:space="0" w:color="000000"/>
              <w:left w:val="single" w:sz="7" w:space="0" w:color="000000"/>
              <w:bottom w:val="single" w:sz="6" w:space="0" w:color="FFFFFF"/>
              <w:right w:val="single" w:sz="6" w:space="0" w:color="FFFFFF"/>
            </w:tcBorders>
          </w:tcPr>
          <w:p w14:paraId="4FCE5160" w14:textId="77777777" w:rsidR="00F27210" w:rsidRPr="00DD1A7D" w:rsidRDefault="00F27210" w:rsidP="00F27210">
            <w:pPr>
              <w:spacing w:line="201" w:lineRule="exact"/>
              <w:rPr>
                <w:rFonts w:ascii="Arial" w:hAnsi="Arial" w:cs="Arial"/>
              </w:rPr>
            </w:pPr>
          </w:p>
          <w:p w14:paraId="3914BD7F"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4</w:t>
            </w:r>
          </w:p>
        </w:tc>
        <w:tc>
          <w:tcPr>
            <w:tcW w:w="864" w:type="dxa"/>
            <w:tcBorders>
              <w:top w:val="double" w:sz="7" w:space="0" w:color="000000"/>
              <w:left w:val="single" w:sz="7" w:space="0" w:color="000000"/>
              <w:bottom w:val="single" w:sz="6" w:space="0" w:color="FFFFFF"/>
              <w:right w:val="single" w:sz="6" w:space="0" w:color="FFFFFF"/>
            </w:tcBorders>
          </w:tcPr>
          <w:p w14:paraId="6BB68102" w14:textId="77777777" w:rsidR="00F27210" w:rsidRPr="00DD1A7D" w:rsidRDefault="00F27210" w:rsidP="00F27210">
            <w:pPr>
              <w:spacing w:line="201" w:lineRule="exact"/>
              <w:rPr>
                <w:rFonts w:ascii="Arial" w:hAnsi="Arial" w:cs="Arial"/>
              </w:rPr>
            </w:pPr>
          </w:p>
          <w:p w14:paraId="53801BB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3</w:t>
            </w:r>
          </w:p>
        </w:tc>
        <w:tc>
          <w:tcPr>
            <w:tcW w:w="864" w:type="dxa"/>
            <w:tcBorders>
              <w:top w:val="double" w:sz="7" w:space="0" w:color="000000"/>
              <w:left w:val="single" w:sz="7" w:space="0" w:color="000000"/>
              <w:bottom w:val="single" w:sz="6" w:space="0" w:color="FFFFFF"/>
              <w:right w:val="single" w:sz="6" w:space="0" w:color="FFFFFF"/>
            </w:tcBorders>
          </w:tcPr>
          <w:p w14:paraId="74B339C7" w14:textId="77777777" w:rsidR="00F27210" w:rsidRPr="00DD1A7D" w:rsidRDefault="00F27210" w:rsidP="00F27210">
            <w:pPr>
              <w:spacing w:line="201" w:lineRule="exact"/>
              <w:rPr>
                <w:rFonts w:ascii="Arial" w:hAnsi="Arial" w:cs="Arial"/>
              </w:rPr>
            </w:pPr>
          </w:p>
          <w:p w14:paraId="1ABC776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2</w:t>
            </w:r>
          </w:p>
        </w:tc>
        <w:tc>
          <w:tcPr>
            <w:tcW w:w="864" w:type="dxa"/>
            <w:tcBorders>
              <w:top w:val="double" w:sz="7" w:space="0" w:color="000000"/>
              <w:left w:val="single" w:sz="7" w:space="0" w:color="000000"/>
              <w:bottom w:val="single" w:sz="6" w:space="0" w:color="FFFFFF"/>
              <w:right w:val="single" w:sz="6" w:space="0" w:color="FFFFFF"/>
            </w:tcBorders>
          </w:tcPr>
          <w:p w14:paraId="4B3CE09D" w14:textId="77777777" w:rsidR="00F27210" w:rsidRPr="00DD1A7D" w:rsidRDefault="00F27210" w:rsidP="00F27210">
            <w:pPr>
              <w:spacing w:line="201" w:lineRule="exact"/>
              <w:rPr>
                <w:rFonts w:ascii="Arial" w:hAnsi="Arial" w:cs="Arial"/>
              </w:rPr>
            </w:pPr>
          </w:p>
          <w:p w14:paraId="7981C418"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double" w:sz="7" w:space="0" w:color="000000"/>
              <w:left w:val="single" w:sz="7" w:space="0" w:color="000000"/>
              <w:bottom w:val="single" w:sz="6" w:space="0" w:color="FFFFFF"/>
              <w:right w:val="double" w:sz="7" w:space="0" w:color="000000"/>
            </w:tcBorders>
          </w:tcPr>
          <w:p w14:paraId="024CBD7D" w14:textId="77777777" w:rsidR="00F27210" w:rsidRPr="00DD1A7D" w:rsidRDefault="00F27210" w:rsidP="00F27210">
            <w:pPr>
              <w:spacing w:line="201" w:lineRule="exact"/>
              <w:rPr>
                <w:rFonts w:ascii="Arial" w:hAnsi="Arial" w:cs="Arial"/>
              </w:rPr>
            </w:pPr>
          </w:p>
          <w:p w14:paraId="550E261F"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r>
      <w:tr w:rsidR="00F27210" w:rsidRPr="00DD1A7D" w14:paraId="7BB733E7" w14:textId="77777777">
        <w:tc>
          <w:tcPr>
            <w:tcW w:w="1266" w:type="dxa"/>
            <w:tcBorders>
              <w:top w:val="single" w:sz="7" w:space="0" w:color="000000"/>
              <w:left w:val="double" w:sz="7" w:space="0" w:color="000000"/>
              <w:bottom w:val="double" w:sz="7" w:space="0" w:color="000000"/>
              <w:right w:val="single" w:sz="6" w:space="0" w:color="FFFFFF"/>
            </w:tcBorders>
          </w:tcPr>
          <w:p w14:paraId="1F279356" w14:textId="77777777" w:rsidR="00F27210" w:rsidRPr="00DD1A7D" w:rsidRDefault="00F27210" w:rsidP="00F27210">
            <w:pPr>
              <w:spacing w:line="163" w:lineRule="exact"/>
              <w:rPr>
                <w:rFonts w:ascii="Arial" w:hAnsi="Arial" w:cs="Arial"/>
              </w:rPr>
            </w:pPr>
          </w:p>
          <w:p w14:paraId="4C4C09DB" w14:textId="77777777" w:rsidR="00F27210" w:rsidRPr="00DD1A7D" w:rsidRDefault="00F27210" w:rsidP="00F27210">
            <w:pPr>
              <w:tabs>
                <w:tab w:val="left" w:pos="-1152"/>
                <w:tab w:val="left" w:pos="-720"/>
                <w:tab w:val="left" w:pos="0"/>
                <w:tab w:val="left" w:pos="900"/>
                <w:tab w:val="left" w:pos="1260"/>
                <w:tab w:val="left" w:pos="2160"/>
              </w:tabs>
              <w:spacing w:after="58"/>
              <w:jc w:val="right"/>
              <w:rPr>
                <w:rFonts w:ascii="Arial" w:hAnsi="Arial" w:cs="Arial"/>
              </w:rPr>
            </w:pPr>
            <w:r w:rsidRPr="00DD1A7D">
              <w:rPr>
                <w:rFonts w:ascii="Arial" w:hAnsi="Arial" w:cs="Arial"/>
              </w:rPr>
              <w:t>Weight</w:t>
            </w:r>
          </w:p>
        </w:tc>
        <w:tc>
          <w:tcPr>
            <w:tcW w:w="864" w:type="dxa"/>
            <w:tcBorders>
              <w:top w:val="single" w:sz="7" w:space="0" w:color="000000"/>
              <w:left w:val="double" w:sz="7" w:space="0" w:color="000000"/>
              <w:bottom w:val="double" w:sz="7" w:space="0" w:color="000000"/>
              <w:right w:val="single" w:sz="6" w:space="0" w:color="FFFFFF"/>
            </w:tcBorders>
          </w:tcPr>
          <w:p w14:paraId="1C22F891" w14:textId="77777777" w:rsidR="00F27210" w:rsidRPr="00DD1A7D" w:rsidRDefault="00F27210" w:rsidP="00F27210">
            <w:pPr>
              <w:spacing w:line="163" w:lineRule="exact"/>
              <w:rPr>
                <w:rFonts w:ascii="Arial" w:hAnsi="Arial" w:cs="Arial"/>
              </w:rPr>
            </w:pPr>
          </w:p>
          <w:p w14:paraId="04A69CA2"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128</w:t>
            </w:r>
          </w:p>
        </w:tc>
        <w:tc>
          <w:tcPr>
            <w:tcW w:w="864" w:type="dxa"/>
            <w:tcBorders>
              <w:top w:val="single" w:sz="7" w:space="0" w:color="000000"/>
              <w:left w:val="single" w:sz="7" w:space="0" w:color="000000"/>
              <w:bottom w:val="double" w:sz="7" w:space="0" w:color="000000"/>
              <w:right w:val="single" w:sz="6" w:space="0" w:color="FFFFFF"/>
            </w:tcBorders>
          </w:tcPr>
          <w:p w14:paraId="06D3B10C" w14:textId="77777777" w:rsidR="00F27210" w:rsidRPr="00DD1A7D" w:rsidRDefault="00F27210" w:rsidP="00F27210">
            <w:pPr>
              <w:spacing w:line="163" w:lineRule="exact"/>
              <w:rPr>
                <w:rFonts w:ascii="Arial" w:hAnsi="Arial" w:cs="Arial"/>
              </w:rPr>
            </w:pPr>
          </w:p>
          <w:p w14:paraId="023BC3B3"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64</w:t>
            </w:r>
          </w:p>
        </w:tc>
        <w:tc>
          <w:tcPr>
            <w:tcW w:w="864" w:type="dxa"/>
            <w:tcBorders>
              <w:top w:val="single" w:sz="7" w:space="0" w:color="000000"/>
              <w:left w:val="single" w:sz="7" w:space="0" w:color="000000"/>
              <w:bottom w:val="double" w:sz="7" w:space="0" w:color="000000"/>
              <w:right w:val="single" w:sz="6" w:space="0" w:color="FFFFFF"/>
            </w:tcBorders>
          </w:tcPr>
          <w:p w14:paraId="49CF4F31" w14:textId="77777777" w:rsidR="00F27210" w:rsidRPr="00DD1A7D" w:rsidRDefault="00F27210" w:rsidP="00F27210">
            <w:pPr>
              <w:spacing w:line="163" w:lineRule="exact"/>
              <w:rPr>
                <w:rFonts w:ascii="Arial" w:hAnsi="Arial" w:cs="Arial"/>
              </w:rPr>
            </w:pPr>
          </w:p>
          <w:p w14:paraId="311DE83D"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32</w:t>
            </w:r>
          </w:p>
        </w:tc>
        <w:tc>
          <w:tcPr>
            <w:tcW w:w="864" w:type="dxa"/>
            <w:tcBorders>
              <w:top w:val="single" w:sz="7" w:space="0" w:color="000000"/>
              <w:left w:val="single" w:sz="7" w:space="0" w:color="000000"/>
              <w:bottom w:val="double" w:sz="7" w:space="0" w:color="000000"/>
              <w:right w:val="single" w:sz="6" w:space="0" w:color="FFFFFF"/>
            </w:tcBorders>
          </w:tcPr>
          <w:p w14:paraId="63634A0B" w14:textId="77777777" w:rsidR="00F27210" w:rsidRPr="00DD1A7D" w:rsidRDefault="00F27210" w:rsidP="00F27210">
            <w:pPr>
              <w:spacing w:line="163" w:lineRule="exact"/>
              <w:rPr>
                <w:rFonts w:ascii="Arial" w:hAnsi="Arial" w:cs="Arial"/>
              </w:rPr>
            </w:pPr>
          </w:p>
          <w:p w14:paraId="731C78AF"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16</w:t>
            </w:r>
          </w:p>
        </w:tc>
        <w:tc>
          <w:tcPr>
            <w:tcW w:w="864" w:type="dxa"/>
            <w:tcBorders>
              <w:top w:val="single" w:sz="7" w:space="0" w:color="000000"/>
              <w:left w:val="single" w:sz="7" w:space="0" w:color="000000"/>
              <w:bottom w:val="double" w:sz="7" w:space="0" w:color="000000"/>
              <w:right w:val="single" w:sz="6" w:space="0" w:color="FFFFFF"/>
            </w:tcBorders>
          </w:tcPr>
          <w:p w14:paraId="264ED8F9" w14:textId="77777777" w:rsidR="00F27210" w:rsidRPr="00DD1A7D" w:rsidRDefault="00F27210" w:rsidP="00F27210">
            <w:pPr>
              <w:spacing w:line="163" w:lineRule="exact"/>
              <w:rPr>
                <w:rFonts w:ascii="Arial" w:hAnsi="Arial" w:cs="Arial"/>
              </w:rPr>
            </w:pPr>
          </w:p>
          <w:p w14:paraId="39E684A0"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8</w:t>
            </w:r>
          </w:p>
        </w:tc>
        <w:tc>
          <w:tcPr>
            <w:tcW w:w="864" w:type="dxa"/>
            <w:tcBorders>
              <w:top w:val="single" w:sz="7" w:space="0" w:color="000000"/>
              <w:left w:val="single" w:sz="7" w:space="0" w:color="000000"/>
              <w:bottom w:val="double" w:sz="7" w:space="0" w:color="000000"/>
              <w:right w:val="single" w:sz="6" w:space="0" w:color="FFFFFF"/>
            </w:tcBorders>
          </w:tcPr>
          <w:p w14:paraId="5B7AC27E" w14:textId="77777777" w:rsidR="00F27210" w:rsidRPr="00DD1A7D" w:rsidRDefault="00F27210" w:rsidP="00F27210">
            <w:pPr>
              <w:spacing w:line="163" w:lineRule="exact"/>
              <w:rPr>
                <w:rFonts w:ascii="Arial" w:hAnsi="Arial" w:cs="Arial"/>
              </w:rPr>
            </w:pPr>
          </w:p>
          <w:p w14:paraId="0F8449D9"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4</w:t>
            </w:r>
          </w:p>
        </w:tc>
        <w:tc>
          <w:tcPr>
            <w:tcW w:w="864" w:type="dxa"/>
            <w:tcBorders>
              <w:top w:val="single" w:sz="7" w:space="0" w:color="000000"/>
              <w:left w:val="single" w:sz="7" w:space="0" w:color="000000"/>
              <w:bottom w:val="double" w:sz="7" w:space="0" w:color="000000"/>
              <w:right w:val="single" w:sz="6" w:space="0" w:color="FFFFFF"/>
            </w:tcBorders>
          </w:tcPr>
          <w:p w14:paraId="6111B6CA" w14:textId="77777777" w:rsidR="00F27210" w:rsidRPr="00DD1A7D" w:rsidRDefault="00F27210" w:rsidP="00F27210">
            <w:pPr>
              <w:spacing w:line="163" w:lineRule="exact"/>
              <w:rPr>
                <w:rFonts w:ascii="Arial" w:hAnsi="Arial" w:cs="Arial"/>
              </w:rPr>
            </w:pPr>
          </w:p>
          <w:p w14:paraId="7F9E3C9E"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2</w:t>
            </w:r>
          </w:p>
        </w:tc>
        <w:tc>
          <w:tcPr>
            <w:tcW w:w="864" w:type="dxa"/>
            <w:tcBorders>
              <w:top w:val="single" w:sz="7" w:space="0" w:color="000000"/>
              <w:left w:val="single" w:sz="7" w:space="0" w:color="000000"/>
              <w:bottom w:val="double" w:sz="7" w:space="0" w:color="000000"/>
              <w:right w:val="double" w:sz="7" w:space="0" w:color="000000"/>
            </w:tcBorders>
          </w:tcPr>
          <w:p w14:paraId="74888669" w14:textId="77777777" w:rsidR="00F27210" w:rsidRPr="00DD1A7D" w:rsidRDefault="00F27210" w:rsidP="00F27210">
            <w:pPr>
              <w:spacing w:line="163" w:lineRule="exact"/>
              <w:rPr>
                <w:rFonts w:ascii="Arial" w:hAnsi="Arial" w:cs="Arial"/>
              </w:rPr>
            </w:pPr>
          </w:p>
          <w:p w14:paraId="349964A7"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r>
      <w:tr w:rsidR="00F27210" w:rsidRPr="00DD1A7D" w14:paraId="5B1918A5" w14:textId="77777777">
        <w:tc>
          <w:tcPr>
            <w:tcW w:w="1266" w:type="dxa"/>
            <w:tcBorders>
              <w:top w:val="single" w:sz="6" w:space="0" w:color="FFFFFF"/>
              <w:left w:val="double" w:sz="7" w:space="0" w:color="000000"/>
              <w:bottom w:val="single" w:sz="6" w:space="0" w:color="FFFFFF"/>
              <w:right w:val="single" w:sz="6" w:space="0" w:color="FFFFFF"/>
            </w:tcBorders>
          </w:tcPr>
          <w:p w14:paraId="3E4F31EF" w14:textId="77777777" w:rsidR="00F27210" w:rsidRPr="00DD1A7D" w:rsidRDefault="00F27210" w:rsidP="00F27210">
            <w:pPr>
              <w:spacing w:line="144" w:lineRule="exact"/>
              <w:rPr>
                <w:rFonts w:ascii="Arial" w:hAnsi="Arial" w:cs="Arial"/>
              </w:rPr>
            </w:pPr>
          </w:p>
          <w:p w14:paraId="7F3B71F7"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Block No.</w:t>
            </w:r>
          </w:p>
        </w:tc>
        <w:tc>
          <w:tcPr>
            <w:tcW w:w="864" w:type="dxa"/>
            <w:gridSpan w:val="3"/>
            <w:tcBorders>
              <w:top w:val="single" w:sz="6" w:space="0" w:color="FFFFFF"/>
              <w:left w:val="double" w:sz="7" w:space="0" w:color="000000"/>
              <w:bottom w:val="single" w:sz="6" w:space="0" w:color="FFFFFF"/>
              <w:right w:val="single" w:sz="6" w:space="0" w:color="FFFFFF"/>
            </w:tcBorders>
          </w:tcPr>
          <w:p w14:paraId="26901043" w14:textId="77777777" w:rsidR="00F27210" w:rsidRPr="00DD1A7D" w:rsidRDefault="00F27210" w:rsidP="00F27210">
            <w:pPr>
              <w:spacing w:line="144" w:lineRule="exact"/>
              <w:rPr>
                <w:rFonts w:ascii="Arial" w:hAnsi="Arial" w:cs="Arial"/>
              </w:rPr>
            </w:pPr>
          </w:p>
          <w:p w14:paraId="7FCC93C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Binary value</w:t>
            </w:r>
          </w:p>
        </w:tc>
        <w:tc>
          <w:tcPr>
            <w:tcW w:w="864" w:type="dxa"/>
            <w:gridSpan w:val="5"/>
            <w:tcBorders>
              <w:top w:val="single" w:sz="6" w:space="0" w:color="FFFFFF"/>
              <w:left w:val="single" w:sz="7" w:space="0" w:color="000000"/>
              <w:bottom w:val="single" w:sz="6" w:space="0" w:color="FFFFFF"/>
              <w:right w:val="double" w:sz="7" w:space="0" w:color="000000"/>
            </w:tcBorders>
          </w:tcPr>
          <w:p w14:paraId="664F5240" w14:textId="77777777" w:rsidR="00F27210" w:rsidRPr="00DD1A7D" w:rsidRDefault="00F27210" w:rsidP="00F27210">
            <w:pPr>
              <w:spacing w:line="144" w:lineRule="exact"/>
              <w:rPr>
                <w:rFonts w:ascii="Arial" w:hAnsi="Arial" w:cs="Arial"/>
              </w:rPr>
            </w:pPr>
          </w:p>
          <w:p w14:paraId="0C134A61" w14:textId="77777777" w:rsidR="00F27210" w:rsidRPr="00DD1A7D" w:rsidRDefault="00F27210" w:rsidP="00F27210">
            <w:pPr>
              <w:tabs>
                <w:tab w:val="left" w:pos="-1152"/>
                <w:tab w:val="left" w:pos="-720"/>
                <w:tab w:val="left" w:pos="0"/>
                <w:tab w:val="left" w:pos="900"/>
                <w:tab w:val="left" w:pos="1260"/>
                <w:tab w:val="left" w:pos="2160"/>
              </w:tabs>
              <w:ind w:firstLine="900"/>
              <w:rPr>
                <w:rFonts w:ascii="Arial" w:hAnsi="Arial" w:cs="Arial"/>
              </w:rPr>
            </w:pPr>
            <w:r w:rsidRPr="00DD1A7D">
              <w:rPr>
                <w:rFonts w:ascii="Arial" w:hAnsi="Arial" w:cs="Arial"/>
              </w:rPr>
              <w:t>Possible Outstation Addresses</w:t>
            </w:r>
          </w:p>
        </w:tc>
      </w:tr>
      <w:tr w:rsidR="00F27210" w:rsidRPr="00DD1A7D" w14:paraId="49C2A722" w14:textId="77777777">
        <w:tc>
          <w:tcPr>
            <w:tcW w:w="1266" w:type="dxa"/>
            <w:tcBorders>
              <w:top w:val="single" w:sz="7" w:space="0" w:color="000000"/>
              <w:left w:val="double" w:sz="7" w:space="0" w:color="000000"/>
              <w:bottom w:val="single" w:sz="6" w:space="0" w:color="FFFFFF"/>
              <w:right w:val="single" w:sz="6" w:space="0" w:color="FFFFFF"/>
            </w:tcBorders>
          </w:tcPr>
          <w:p w14:paraId="6CD34EA0" w14:textId="77777777" w:rsidR="00F27210" w:rsidRPr="00DD1A7D" w:rsidRDefault="00F27210" w:rsidP="00F27210">
            <w:pPr>
              <w:spacing w:line="163" w:lineRule="exact"/>
              <w:rPr>
                <w:rFonts w:ascii="Arial" w:hAnsi="Arial" w:cs="Arial"/>
              </w:rPr>
            </w:pPr>
          </w:p>
          <w:p w14:paraId="017C446B"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0</w:t>
            </w:r>
          </w:p>
        </w:tc>
        <w:tc>
          <w:tcPr>
            <w:tcW w:w="864" w:type="dxa"/>
            <w:tcBorders>
              <w:top w:val="single" w:sz="7" w:space="0" w:color="000000"/>
              <w:left w:val="double" w:sz="7" w:space="0" w:color="000000"/>
              <w:bottom w:val="single" w:sz="6" w:space="0" w:color="FFFFFF"/>
              <w:right w:val="single" w:sz="6" w:space="0" w:color="FFFFFF"/>
            </w:tcBorders>
          </w:tcPr>
          <w:p w14:paraId="17596CC1" w14:textId="77777777" w:rsidR="00F27210" w:rsidRPr="00DD1A7D" w:rsidRDefault="00F27210" w:rsidP="00F27210">
            <w:pPr>
              <w:spacing w:line="163" w:lineRule="exact"/>
              <w:rPr>
                <w:rFonts w:ascii="Arial" w:hAnsi="Arial" w:cs="Arial"/>
              </w:rPr>
            </w:pPr>
          </w:p>
          <w:p w14:paraId="5CADDE36"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1532A881" w14:textId="77777777" w:rsidR="00F27210" w:rsidRPr="00DD1A7D" w:rsidRDefault="00F27210" w:rsidP="00F27210">
            <w:pPr>
              <w:spacing w:line="163" w:lineRule="exact"/>
              <w:rPr>
                <w:rFonts w:ascii="Arial" w:hAnsi="Arial" w:cs="Arial"/>
              </w:rPr>
            </w:pPr>
          </w:p>
          <w:p w14:paraId="537727CA"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1D3E62CD" w14:textId="77777777" w:rsidR="00F27210" w:rsidRPr="00DD1A7D" w:rsidRDefault="00F27210" w:rsidP="00F27210">
            <w:pPr>
              <w:spacing w:line="163" w:lineRule="exact"/>
              <w:rPr>
                <w:rFonts w:ascii="Arial" w:hAnsi="Arial" w:cs="Arial"/>
              </w:rPr>
            </w:pPr>
          </w:p>
          <w:p w14:paraId="7D6113F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tcBorders>
              <w:top w:val="single" w:sz="7" w:space="0" w:color="000000"/>
              <w:left w:val="single" w:sz="7" w:space="0" w:color="000000"/>
              <w:bottom w:val="single" w:sz="6" w:space="0" w:color="FFFFFF"/>
              <w:right w:val="double" w:sz="7" w:space="0" w:color="000000"/>
            </w:tcBorders>
          </w:tcPr>
          <w:p w14:paraId="104794C5" w14:textId="77777777" w:rsidR="00F27210" w:rsidRPr="00DD1A7D" w:rsidRDefault="00F27210" w:rsidP="00F27210">
            <w:pPr>
              <w:spacing w:line="163" w:lineRule="exact"/>
              <w:rPr>
                <w:rFonts w:ascii="Arial" w:hAnsi="Arial" w:cs="Arial"/>
              </w:rPr>
            </w:pPr>
          </w:p>
          <w:p w14:paraId="2522F94C"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tc>
      </w:tr>
      <w:tr w:rsidR="00F27210" w:rsidRPr="00DD1A7D" w14:paraId="4E26FCA8" w14:textId="77777777">
        <w:tc>
          <w:tcPr>
            <w:tcW w:w="1266" w:type="dxa"/>
            <w:tcBorders>
              <w:top w:val="single" w:sz="6" w:space="0" w:color="FFFFFF"/>
              <w:left w:val="double" w:sz="7" w:space="0" w:color="000000"/>
              <w:bottom w:val="single" w:sz="6" w:space="0" w:color="FFFFFF"/>
              <w:right w:val="single" w:sz="6" w:space="0" w:color="FFFFFF"/>
            </w:tcBorders>
          </w:tcPr>
          <w:p w14:paraId="4B92AAFA" w14:textId="77777777" w:rsidR="00F27210" w:rsidRPr="00DD1A7D" w:rsidRDefault="00F27210" w:rsidP="00F27210">
            <w:pPr>
              <w:spacing w:line="144" w:lineRule="exact"/>
              <w:rPr>
                <w:rFonts w:ascii="Arial" w:hAnsi="Arial" w:cs="Arial"/>
              </w:rPr>
            </w:pPr>
          </w:p>
          <w:p w14:paraId="54B61AAD"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1</w:t>
            </w:r>
          </w:p>
        </w:tc>
        <w:tc>
          <w:tcPr>
            <w:tcW w:w="864" w:type="dxa"/>
            <w:tcBorders>
              <w:top w:val="single" w:sz="6" w:space="0" w:color="FFFFFF"/>
              <w:left w:val="double" w:sz="7" w:space="0" w:color="000000"/>
              <w:bottom w:val="single" w:sz="6" w:space="0" w:color="FFFFFF"/>
              <w:right w:val="single" w:sz="6" w:space="0" w:color="FFFFFF"/>
            </w:tcBorders>
          </w:tcPr>
          <w:p w14:paraId="692A413A" w14:textId="77777777" w:rsidR="00F27210" w:rsidRPr="00DD1A7D" w:rsidRDefault="00F27210" w:rsidP="00F27210">
            <w:pPr>
              <w:spacing w:line="144" w:lineRule="exact"/>
              <w:rPr>
                <w:rFonts w:ascii="Arial" w:hAnsi="Arial" w:cs="Arial"/>
              </w:rPr>
            </w:pPr>
          </w:p>
          <w:p w14:paraId="15153AD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6" w:space="0" w:color="FFFFFF"/>
              <w:bottom w:val="single" w:sz="6" w:space="0" w:color="FFFFFF"/>
              <w:right w:val="single" w:sz="6" w:space="0" w:color="FFFFFF"/>
            </w:tcBorders>
          </w:tcPr>
          <w:p w14:paraId="6A802698" w14:textId="77777777" w:rsidR="00F27210" w:rsidRPr="00DD1A7D" w:rsidRDefault="00F27210" w:rsidP="00F27210">
            <w:pPr>
              <w:spacing w:line="144" w:lineRule="exact"/>
              <w:rPr>
                <w:rFonts w:ascii="Arial" w:hAnsi="Arial" w:cs="Arial"/>
              </w:rPr>
            </w:pPr>
          </w:p>
          <w:p w14:paraId="51558E2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6" w:space="0" w:color="FFFFFF"/>
              <w:bottom w:val="single" w:sz="6" w:space="0" w:color="FFFFFF"/>
              <w:right w:val="single" w:sz="6" w:space="0" w:color="FFFFFF"/>
            </w:tcBorders>
          </w:tcPr>
          <w:p w14:paraId="5A3B4E73" w14:textId="77777777" w:rsidR="00F27210" w:rsidRPr="00DD1A7D" w:rsidRDefault="00F27210" w:rsidP="00F27210">
            <w:pPr>
              <w:spacing w:line="144" w:lineRule="exact"/>
              <w:rPr>
                <w:rFonts w:ascii="Arial" w:hAnsi="Arial" w:cs="Arial"/>
              </w:rPr>
            </w:pPr>
          </w:p>
          <w:p w14:paraId="303D7B4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single" w:sz="6" w:space="0" w:color="FFFFFF"/>
              <w:right w:val="single" w:sz="6" w:space="0" w:color="FFFFFF"/>
            </w:tcBorders>
          </w:tcPr>
          <w:p w14:paraId="41AF230B" w14:textId="77777777" w:rsidR="00F27210" w:rsidRPr="00DD1A7D" w:rsidRDefault="00F27210" w:rsidP="00F27210">
            <w:pPr>
              <w:spacing w:line="144" w:lineRule="exact"/>
              <w:rPr>
                <w:rFonts w:ascii="Arial" w:hAnsi="Arial" w:cs="Arial"/>
              </w:rPr>
            </w:pPr>
          </w:p>
          <w:p w14:paraId="76E0251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0FFB4011" w14:textId="77777777" w:rsidR="00F27210" w:rsidRPr="00DD1A7D" w:rsidRDefault="00F27210" w:rsidP="00F27210">
            <w:pPr>
              <w:spacing w:line="144" w:lineRule="exact"/>
              <w:rPr>
                <w:rFonts w:ascii="Arial" w:hAnsi="Arial" w:cs="Arial"/>
              </w:rPr>
            </w:pPr>
          </w:p>
          <w:p w14:paraId="34D590E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00241D99" w14:textId="77777777" w:rsidR="00F27210" w:rsidRPr="00DD1A7D" w:rsidRDefault="00F27210" w:rsidP="00F27210">
            <w:pPr>
              <w:spacing w:line="144" w:lineRule="exact"/>
              <w:rPr>
                <w:rFonts w:ascii="Arial" w:hAnsi="Arial" w:cs="Arial"/>
              </w:rPr>
            </w:pPr>
          </w:p>
          <w:p w14:paraId="049034DA"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2B484080" w14:textId="77777777" w:rsidR="00F27210" w:rsidRPr="00DD1A7D" w:rsidRDefault="00F27210" w:rsidP="00F27210">
            <w:pPr>
              <w:spacing w:line="144" w:lineRule="exact"/>
              <w:rPr>
                <w:rFonts w:ascii="Arial" w:hAnsi="Arial" w:cs="Arial"/>
              </w:rPr>
            </w:pPr>
          </w:p>
          <w:p w14:paraId="0DDF4448"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tc>
        <w:tc>
          <w:tcPr>
            <w:tcW w:w="864" w:type="dxa"/>
            <w:tcBorders>
              <w:top w:val="single" w:sz="6" w:space="0" w:color="FFFFFF"/>
              <w:left w:val="single" w:sz="6" w:space="0" w:color="FFFFFF"/>
              <w:bottom w:val="single" w:sz="6" w:space="0" w:color="FFFFFF"/>
              <w:right w:val="double" w:sz="7" w:space="0" w:color="000000"/>
            </w:tcBorders>
          </w:tcPr>
          <w:p w14:paraId="494B4048" w14:textId="77777777" w:rsidR="00F27210" w:rsidRPr="00DD1A7D" w:rsidRDefault="00F27210" w:rsidP="00F27210">
            <w:pPr>
              <w:spacing w:line="144" w:lineRule="exact"/>
              <w:rPr>
                <w:rFonts w:ascii="Arial" w:hAnsi="Arial" w:cs="Arial"/>
              </w:rPr>
            </w:pPr>
          </w:p>
          <w:p w14:paraId="66EDDC3D"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tc>
      </w:tr>
      <w:tr w:rsidR="00F27210" w:rsidRPr="00DD1A7D" w14:paraId="475DDD39" w14:textId="77777777">
        <w:tc>
          <w:tcPr>
            <w:tcW w:w="1266" w:type="dxa"/>
            <w:tcBorders>
              <w:top w:val="single" w:sz="6" w:space="0" w:color="FFFFFF"/>
              <w:left w:val="double" w:sz="7" w:space="0" w:color="000000"/>
              <w:bottom w:val="single" w:sz="6" w:space="0" w:color="FFFFFF"/>
              <w:right w:val="single" w:sz="6" w:space="0" w:color="FFFFFF"/>
            </w:tcBorders>
          </w:tcPr>
          <w:p w14:paraId="48B79378" w14:textId="77777777" w:rsidR="00F27210" w:rsidRPr="00DD1A7D" w:rsidRDefault="00F27210" w:rsidP="00F27210">
            <w:pPr>
              <w:spacing w:line="144" w:lineRule="exact"/>
              <w:rPr>
                <w:rFonts w:ascii="Arial" w:hAnsi="Arial" w:cs="Arial"/>
              </w:rPr>
            </w:pPr>
          </w:p>
          <w:p w14:paraId="45A145A6"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2</w:t>
            </w:r>
          </w:p>
        </w:tc>
        <w:tc>
          <w:tcPr>
            <w:tcW w:w="864" w:type="dxa"/>
            <w:tcBorders>
              <w:top w:val="single" w:sz="6" w:space="0" w:color="FFFFFF"/>
              <w:left w:val="double" w:sz="7" w:space="0" w:color="000000"/>
              <w:bottom w:val="single" w:sz="6" w:space="0" w:color="FFFFFF"/>
              <w:right w:val="single" w:sz="6" w:space="0" w:color="FFFFFF"/>
            </w:tcBorders>
          </w:tcPr>
          <w:p w14:paraId="56F9D017" w14:textId="77777777" w:rsidR="00F27210" w:rsidRPr="00DD1A7D" w:rsidRDefault="00F27210" w:rsidP="00F27210">
            <w:pPr>
              <w:spacing w:line="144" w:lineRule="exact"/>
              <w:rPr>
                <w:rFonts w:ascii="Arial" w:hAnsi="Arial" w:cs="Arial"/>
              </w:rPr>
            </w:pPr>
          </w:p>
          <w:p w14:paraId="48B0D394"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6" w:space="0" w:color="FFFFFF"/>
              <w:bottom w:val="single" w:sz="6" w:space="0" w:color="FFFFFF"/>
              <w:right w:val="single" w:sz="6" w:space="0" w:color="FFFFFF"/>
            </w:tcBorders>
          </w:tcPr>
          <w:p w14:paraId="42B1AAB5" w14:textId="77777777" w:rsidR="00F27210" w:rsidRPr="00DD1A7D" w:rsidRDefault="00F27210" w:rsidP="00F27210">
            <w:pPr>
              <w:spacing w:line="144" w:lineRule="exact"/>
              <w:rPr>
                <w:rFonts w:ascii="Arial" w:hAnsi="Arial" w:cs="Arial"/>
              </w:rPr>
            </w:pPr>
          </w:p>
          <w:p w14:paraId="34EEC8B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single" w:sz="6" w:space="0" w:color="FFFFFF"/>
              <w:right w:val="single" w:sz="6" w:space="0" w:color="FFFFFF"/>
            </w:tcBorders>
          </w:tcPr>
          <w:p w14:paraId="47969142" w14:textId="77777777" w:rsidR="00F27210" w:rsidRPr="00DD1A7D" w:rsidRDefault="00F27210" w:rsidP="00F27210">
            <w:pPr>
              <w:spacing w:line="144" w:lineRule="exact"/>
              <w:rPr>
                <w:rFonts w:ascii="Arial" w:hAnsi="Arial" w:cs="Arial"/>
              </w:rPr>
            </w:pPr>
          </w:p>
          <w:p w14:paraId="764F721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tcBorders>
              <w:top w:val="single" w:sz="6" w:space="0" w:color="FFFFFF"/>
              <w:left w:val="single" w:sz="7" w:space="0" w:color="000000"/>
              <w:bottom w:val="single" w:sz="6" w:space="0" w:color="FFFFFF"/>
              <w:right w:val="double" w:sz="7" w:space="0" w:color="000000"/>
            </w:tcBorders>
          </w:tcPr>
          <w:p w14:paraId="60D8790D" w14:textId="77777777" w:rsidR="00F27210" w:rsidRPr="00DD1A7D" w:rsidRDefault="00F27210" w:rsidP="00F27210">
            <w:pPr>
              <w:spacing w:line="144" w:lineRule="exact"/>
              <w:rPr>
                <w:rFonts w:ascii="Arial" w:hAnsi="Arial" w:cs="Arial"/>
              </w:rPr>
            </w:pPr>
          </w:p>
          <w:p w14:paraId="6BA8D77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tc>
      </w:tr>
      <w:tr w:rsidR="00F27210" w:rsidRPr="00DD1A7D" w14:paraId="6C5967AC" w14:textId="77777777">
        <w:tc>
          <w:tcPr>
            <w:tcW w:w="1266" w:type="dxa"/>
            <w:tcBorders>
              <w:top w:val="single" w:sz="6" w:space="0" w:color="FFFFFF"/>
              <w:left w:val="double" w:sz="7" w:space="0" w:color="000000"/>
              <w:bottom w:val="single" w:sz="6" w:space="0" w:color="FFFFFF"/>
              <w:right w:val="single" w:sz="6" w:space="0" w:color="FFFFFF"/>
            </w:tcBorders>
          </w:tcPr>
          <w:p w14:paraId="76FC9F28" w14:textId="77777777" w:rsidR="00F27210" w:rsidRPr="00DD1A7D" w:rsidRDefault="00F27210" w:rsidP="00F27210">
            <w:pPr>
              <w:spacing w:line="144" w:lineRule="exact"/>
              <w:rPr>
                <w:rFonts w:ascii="Arial" w:hAnsi="Arial" w:cs="Arial"/>
              </w:rPr>
            </w:pPr>
          </w:p>
          <w:p w14:paraId="5472BE5C"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3</w:t>
            </w:r>
          </w:p>
        </w:tc>
        <w:tc>
          <w:tcPr>
            <w:tcW w:w="864" w:type="dxa"/>
            <w:tcBorders>
              <w:top w:val="single" w:sz="6" w:space="0" w:color="FFFFFF"/>
              <w:left w:val="double" w:sz="7" w:space="0" w:color="000000"/>
              <w:bottom w:val="single" w:sz="6" w:space="0" w:color="FFFFFF"/>
              <w:right w:val="single" w:sz="6" w:space="0" w:color="FFFFFF"/>
            </w:tcBorders>
          </w:tcPr>
          <w:p w14:paraId="50FDC0F0" w14:textId="77777777" w:rsidR="00F27210" w:rsidRPr="00DD1A7D" w:rsidRDefault="00F27210" w:rsidP="00F27210">
            <w:pPr>
              <w:spacing w:line="144" w:lineRule="exact"/>
              <w:rPr>
                <w:rFonts w:ascii="Arial" w:hAnsi="Arial" w:cs="Arial"/>
              </w:rPr>
            </w:pPr>
          </w:p>
          <w:p w14:paraId="31DF982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6" w:space="0" w:color="FFFFFF"/>
              <w:bottom w:val="single" w:sz="6" w:space="0" w:color="FFFFFF"/>
              <w:right w:val="single" w:sz="6" w:space="0" w:color="FFFFFF"/>
            </w:tcBorders>
          </w:tcPr>
          <w:p w14:paraId="69DC9EED" w14:textId="77777777" w:rsidR="00F27210" w:rsidRPr="00DD1A7D" w:rsidRDefault="00F27210" w:rsidP="00F27210">
            <w:pPr>
              <w:spacing w:line="144" w:lineRule="exact"/>
              <w:rPr>
                <w:rFonts w:ascii="Arial" w:hAnsi="Arial" w:cs="Arial"/>
              </w:rPr>
            </w:pPr>
          </w:p>
          <w:p w14:paraId="4FC9E1F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single" w:sz="6" w:space="0" w:color="FFFFFF"/>
              <w:right w:val="single" w:sz="6" w:space="0" w:color="FFFFFF"/>
            </w:tcBorders>
          </w:tcPr>
          <w:p w14:paraId="0EEF4C01" w14:textId="77777777" w:rsidR="00F27210" w:rsidRPr="00DD1A7D" w:rsidRDefault="00F27210" w:rsidP="00F27210">
            <w:pPr>
              <w:spacing w:line="144" w:lineRule="exact"/>
              <w:rPr>
                <w:rFonts w:ascii="Arial" w:hAnsi="Arial" w:cs="Arial"/>
              </w:rPr>
            </w:pPr>
          </w:p>
          <w:p w14:paraId="0D437278"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gridSpan w:val="5"/>
            <w:tcBorders>
              <w:top w:val="single" w:sz="6" w:space="0" w:color="FFFFFF"/>
              <w:left w:val="single" w:sz="7" w:space="0" w:color="000000"/>
              <w:bottom w:val="single" w:sz="6" w:space="0" w:color="FFFFFF"/>
              <w:right w:val="double" w:sz="7" w:space="0" w:color="000000"/>
            </w:tcBorders>
          </w:tcPr>
          <w:p w14:paraId="6F8B3098" w14:textId="77777777" w:rsidR="00F27210" w:rsidRPr="00DD1A7D" w:rsidRDefault="00F27210" w:rsidP="00F27210">
            <w:pPr>
              <w:spacing w:line="144" w:lineRule="exact"/>
              <w:rPr>
                <w:rFonts w:ascii="Arial" w:hAnsi="Arial" w:cs="Arial"/>
              </w:rPr>
            </w:pPr>
          </w:p>
          <w:p w14:paraId="49D4309A"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1 - 31</w:t>
            </w:r>
          </w:p>
        </w:tc>
      </w:tr>
      <w:tr w:rsidR="00F27210" w:rsidRPr="00DD1A7D" w14:paraId="598C880F" w14:textId="77777777">
        <w:tc>
          <w:tcPr>
            <w:tcW w:w="1266" w:type="dxa"/>
            <w:tcBorders>
              <w:top w:val="single" w:sz="6" w:space="0" w:color="FFFFFF"/>
              <w:left w:val="double" w:sz="7" w:space="0" w:color="000000"/>
              <w:bottom w:val="single" w:sz="6" w:space="0" w:color="FFFFFF"/>
              <w:right w:val="single" w:sz="6" w:space="0" w:color="FFFFFF"/>
            </w:tcBorders>
          </w:tcPr>
          <w:p w14:paraId="3CEB289F" w14:textId="77777777" w:rsidR="00F27210" w:rsidRPr="00DD1A7D" w:rsidRDefault="00F27210" w:rsidP="00F27210">
            <w:pPr>
              <w:spacing w:line="144" w:lineRule="exact"/>
              <w:rPr>
                <w:rFonts w:ascii="Arial" w:hAnsi="Arial" w:cs="Arial"/>
              </w:rPr>
            </w:pPr>
          </w:p>
          <w:p w14:paraId="24822E69"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4</w:t>
            </w:r>
          </w:p>
        </w:tc>
        <w:tc>
          <w:tcPr>
            <w:tcW w:w="864" w:type="dxa"/>
            <w:tcBorders>
              <w:top w:val="single" w:sz="6" w:space="0" w:color="FFFFFF"/>
              <w:left w:val="double" w:sz="7" w:space="0" w:color="000000"/>
              <w:bottom w:val="single" w:sz="6" w:space="0" w:color="FFFFFF"/>
              <w:right w:val="single" w:sz="6" w:space="0" w:color="FFFFFF"/>
            </w:tcBorders>
          </w:tcPr>
          <w:p w14:paraId="313B3309" w14:textId="77777777" w:rsidR="00F27210" w:rsidRPr="00DD1A7D" w:rsidRDefault="00F27210" w:rsidP="00F27210">
            <w:pPr>
              <w:spacing w:line="144" w:lineRule="exact"/>
              <w:rPr>
                <w:rFonts w:ascii="Arial" w:hAnsi="Arial" w:cs="Arial"/>
              </w:rPr>
            </w:pPr>
          </w:p>
          <w:p w14:paraId="47219F4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single" w:sz="6" w:space="0" w:color="FFFFFF"/>
              <w:right w:val="single" w:sz="6" w:space="0" w:color="FFFFFF"/>
            </w:tcBorders>
          </w:tcPr>
          <w:p w14:paraId="6FE88424" w14:textId="77777777" w:rsidR="00F27210" w:rsidRPr="00DD1A7D" w:rsidRDefault="00F27210" w:rsidP="00F27210">
            <w:pPr>
              <w:spacing w:line="144" w:lineRule="exact"/>
              <w:rPr>
                <w:rFonts w:ascii="Arial" w:hAnsi="Arial" w:cs="Arial"/>
              </w:rPr>
            </w:pPr>
          </w:p>
          <w:p w14:paraId="4622440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6" w:space="0" w:color="FFFFFF"/>
              <w:bottom w:val="single" w:sz="6" w:space="0" w:color="FFFFFF"/>
              <w:right w:val="single" w:sz="6" w:space="0" w:color="FFFFFF"/>
            </w:tcBorders>
          </w:tcPr>
          <w:p w14:paraId="2B9795A2" w14:textId="77777777" w:rsidR="00F27210" w:rsidRPr="00DD1A7D" w:rsidRDefault="00F27210" w:rsidP="00F27210">
            <w:pPr>
              <w:spacing w:line="144" w:lineRule="exact"/>
              <w:rPr>
                <w:rFonts w:ascii="Arial" w:hAnsi="Arial" w:cs="Arial"/>
              </w:rPr>
            </w:pPr>
          </w:p>
          <w:p w14:paraId="7154355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7" w:space="0" w:color="000000"/>
              <w:bottom w:val="single" w:sz="6" w:space="0" w:color="FFFFFF"/>
              <w:right w:val="single" w:sz="6" w:space="0" w:color="FFFFFF"/>
            </w:tcBorders>
          </w:tcPr>
          <w:p w14:paraId="468EAA50" w14:textId="77777777" w:rsidR="00F27210" w:rsidRPr="00DD1A7D" w:rsidRDefault="00F27210" w:rsidP="00F27210">
            <w:pPr>
              <w:spacing w:line="144" w:lineRule="exact"/>
              <w:rPr>
                <w:rFonts w:ascii="Arial" w:hAnsi="Arial" w:cs="Arial"/>
              </w:rPr>
            </w:pPr>
          </w:p>
          <w:p w14:paraId="6A288DF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30DAFA79" w14:textId="77777777" w:rsidR="00F27210" w:rsidRPr="00DD1A7D" w:rsidRDefault="00F27210" w:rsidP="00F27210">
            <w:pPr>
              <w:spacing w:line="144" w:lineRule="exact"/>
              <w:rPr>
                <w:rFonts w:ascii="Arial" w:hAnsi="Arial" w:cs="Arial"/>
              </w:rPr>
            </w:pPr>
          </w:p>
          <w:p w14:paraId="5BC7C135"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194BF283" w14:textId="77777777" w:rsidR="00F27210" w:rsidRPr="00DD1A7D" w:rsidRDefault="00F27210" w:rsidP="00F27210">
            <w:pPr>
              <w:spacing w:line="144" w:lineRule="exact"/>
              <w:rPr>
                <w:rFonts w:ascii="Arial" w:hAnsi="Arial" w:cs="Arial"/>
              </w:rPr>
            </w:pPr>
          </w:p>
          <w:p w14:paraId="11A3406B"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3EEAFE85" w14:textId="77777777" w:rsidR="00F27210" w:rsidRPr="00DD1A7D" w:rsidRDefault="00F27210" w:rsidP="00F27210">
            <w:pPr>
              <w:spacing w:line="144" w:lineRule="exact"/>
              <w:rPr>
                <w:rFonts w:ascii="Arial" w:hAnsi="Arial" w:cs="Arial"/>
              </w:rPr>
            </w:pPr>
          </w:p>
          <w:p w14:paraId="58331041"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double" w:sz="7" w:space="0" w:color="000000"/>
            </w:tcBorders>
          </w:tcPr>
          <w:p w14:paraId="3A036295" w14:textId="77777777" w:rsidR="00F27210" w:rsidRPr="00DD1A7D" w:rsidRDefault="00F27210" w:rsidP="00F27210">
            <w:pPr>
              <w:spacing w:line="144" w:lineRule="exact"/>
              <w:rPr>
                <w:rFonts w:ascii="Arial" w:hAnsi="Arial" w:cs="Arial"/>
              </w:rPr>
            </w:pPr>
          </w:p>
          <w:p w14:paraId="2EE9C738"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39413209" w14:textId="77777777">
        <w:tc>
          <w:tcPr>
            <w:tcW w:w="1266" w:type="dxa"/>
            <w:tcBorders>
              <w:top w:val="single" w:sz="6" w:space="0" w:color="FFFFFF"/>
              <w:left w:val="double" w:sz="7" w:space="0" w:color="000000"/>
              <w:bottom w:val="single" w:sz="6" w:space="0" w:color="FFFFFF"/>
              <w:right w:val="single" w:sz="6" w:space="0" w:color="FFFFFF"/>
            </w:tcBorders>
          </w:tcPr>
          <w:p w14:paraId="7F4C83AF" w14:textId="77777777" w:rsidR="00F27210" w:rsidRPr="00DD1A7D" w:rsidRDefault="00F27210" w:rsidP="00F27210">
            <w:pPr>
              <w:spacing w:line="144" w:lineRule="exact"/>
              <w:rPr>
                <w:rFonts w:ascii="Arial" w:hAnsi="Arial" w:cs="Arial"/>
              </w:rPr>
            </w:pPr>
          </w:p>
          <w:p w14:paraId="3564C16B"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5</w:t>
            </w:r>
          </w:p>
        </w:tc>
        <w:tc>
          <w:tcPr>
            <w:tcW w:w="864" w:type="dxa"/>
            <w:tcBorders>
              <w:top w:val="single" w:sz="6" w:space="0" w:color="FFFFFF"/>
              <w:left w:val="double" w:sz="7" w:space="0" w:color="000000"/>
              <w:bottom w:val="single" w:sz="6" w:space="0" w:color="FFFFFF"/>
              <w:right w:val="single" w:sz="6" w:space="0" w:color="FFFFFF"/>
            </w:tcBorders>
          </w:tcPr>
          <w:p w14:paraId="755CEEA0" w14:textId="77777777" w:rsidR="00F27210" w:rsidRPr="00DD1A7D" w:rsidRDefault="00F27210" w:rsidP="00F27210">
            <w:pPr>
              <w:spacing w:line="144" w:lineRule="exact"/>
              <w:rPr>
                <w:rFonts w:ascii="Arial" w:hAnsi="Arial" w:cs="Arial"/>
              </w:rPr>
            </w:pPr>
          </w:p>
          <w:p w14:paraId="093B584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single" w:sz="6" w:space="0" w:color="FFFFFF"/>
              <w:right w:val="single" w:sz="6" w:space="0" w:color="FFFFFF"/>
            </w:tcBorders>
          </w:tcPr>
          <w:p w14:paraId="44B661DA" w14:textId="77777777" w:rsidR="00F27210" w:rsidRPr="00DD1A7D" w:rsidRDefault="00F27210" w:rsidP="00F27210">
            <w:pPr>
              <w:spacing w:line="144" w:lineRule="exact"/>
              <w:rPr>
                <w:rFonts w:ascii="Arial" w:hAnsi="Arial" w:cs="Arial"/>
              </w:rPr>
            </w:pPr>
          </w:p>
          <w:p w14:paraId="23D4BBA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6" w:space="0" w:color="FFFFFF"/>
              <w:bottom w:val="single" w:sz="6" w:space="0" w:color="FFFFFF"/>
              <w:right w:val="single" w:sz="6" w:space="0" w:color="FFFFFF"/>
            </w:tcBorders>
          </w:tcPr>
          <w:p w14:paraId="33304FEF" w14:textId="77777777" w:rsidR="00F27210" w:rsidRPr="00DD1A7D" w:rsidRDefault="00F27210" w:rsidP="00F27210">
            <w:pPr>
              <w:spacing w:line="144" w:lineRule="exact"/>
              <w:rPr>
                <w:rFonts w:ascii="Arial" w:hAnsi="Arial" w:cs="Arial"/>
              </w:rPr>
            </w:pPr>
          </w:p>
          <w:p w14:paraId="5F77623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single" w:sz="6" w:space="0" w:color="FFFFFF"/>
              <w:right w:val="single" w:sz="6" w:space="0" w:color="FFFFFF"/>
            </w:tcBorders>
          </w:tcPr>
          <w:p w14:paraId="02006C8B" w14:textId="77777777" w:rsidR="00F27210" w:rsidRPr="00DD1A7D" w:rsidRDefault="00F27210" w:rsidP="00F27210">
            <w:pPr>
              <w:spacing w:line="144" w:lineRule="exact"/>
              <w:rPr>
                <w:rFonts w:ascii="Arial" w:hAnsi="Arial" w:cs="Arial"/>
              </w:rPr>
            </w:pPr>
          </w:p>
          <w:p w14:paraId="6550D4AE"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68FBFC4A" w14:textId="77777777" w:rsidR="00F27210" w:rsidRPr="00DD1A7D" w:rsidRDefault="00F27210" w:rsidP="00F27210">
            <w:pPr>
              <w:spacing w:line="144" w:lineRule="exact"/>
              <w:rPr>
                <w:rFonts w:ascii="Arial" w:hAnsi="Arial" w:cs="Arial"/>
              </w:rPr>
            </w:pPr>
          </w:p>
          <w:p w14:paraId="260A9500"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7F02ECF9" w14:textId="77777777" w:rsidR="00F27210" w:rsidRPr="00DD1A7D" w:rsidRDefault="00F27210" w:rsidP="00F27210">
            <w:pPr>
              <w:spacing w:line="144" w:lineRule="exact"/>
              <w:rPr>
                <w:rFonts w:ascii="Arial" w:hAnsi="Arial" w:cs="Arial"/>
              </w:rPr>
            </w:pPr>
          </w:p>
          <w:p w14:paraId="2E4A13B4"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6AE2B4FB" w14:textId="77777777" w:rsidR="00F27210" w:rsidRPr="00DD1A7D" w:rsidRDefault="00F27210" w:rsidP="00F27210">
            <w:pPr>
              <w:spacing w:line="144" w:lineRule="exact"/>
              <w:rPr>
                <w:rFonts w:ascii="Arial" w:hAnsi="Arial" w:cs="Arial"/>
              </w:rPr>
            </w:pPr>
          </w:p>
          <w:p w14:paraId="16460429"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double" w:sz="7" w:space="0" w:color="000000"/>
            </w:tcBorders>
          </w:tcPr>
          <w:p w14:paraId="171A5FDB" w14:textId="77777777" w:rsidR="00F27210" w:rsidRPr="00DD1A7D" w:rsidRDefault="00F27210" w:rsidP="00F27210">
            <w:pPr>
              <w:spacing w:line="144" w:lineRule="exact"/>
              <w:rPr>
                <w:rFonts w:ascii="Arial" w:hAnsi="Arial" w:cs="Arial"/>
              </w:rPr>
            </w:pPr>
          </w:p>
          <w:p w14:paraId="69DC088E"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44FAAA6E" w14:textId="77777777">
        <w:tc>
          <w:tcPr>
            <w:tcW w:w="1266" w:type="dxa"/>
            <w:tcBorders>
              <w:top w:val="single" w:sz="6" w:space="0" w:color="FFFFFF"/>
              <w:left w:val="double" w:sz="7" w:space="0" w:color="000000"/>
              <w:bottom w:val="single" w:sz="6" w:space="0" w:color="FFFFFF"/>
              <w:right w:val="single" w:sz="6" w:space="0" w:color="FFFFFF"/>
            </w:tcBorders>
          </w:tcPr>
          <w:p w14:paraId="1529662E" w14:textId="77777777" w:rsidR="00F27210" w:rsidRPr="00DD1A7D" w:rsidRDefault="00F27210" w:rsidP="00F27210">
            <w:pPr>
              <w:spacing w:line="144" w:lineRule="exact"/>
              <w:rPr>
                <w:rFonts w:ascii="Arial" w:hAnsi="Arial" w:cs="Arial"/>
              </w:rPr>
            </w:pPr>
          </w:p>
          <w:p w14:paraId="70419D31"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6</w:t>
            </w:r>
          </w:p>
        </w:tc>
        <w:tc>
          <w:tcPr>
            <w:tcW w:w="864" w:type="dxa"/>
            <w:tcBorders>
              <w:top w:val="single" w:sz="6" w:space="0" w:color="FFFFFF"/>
              <w:left w:val="double" w:sz="7" w:space="0" w:color="000000"/>
              <w:bottom w:val="single" w:sz="6" w:space="0" w:color="FFFFFF"/>
              <w:right w:val="single" w:sz="6" w:space="0" w:color="FFFFFF"/>
            </w:tcBorders>
          </w:tcPr>
          <w:p w14:paraId="203860A1" w14:textId="77777777" w:rsidR="00F27210" w:rsidRPr="00DD1A7D" w:rsidRDefault="00F27210" w:rsidP="00F27210">
            <w:pPr>
              <w:spacing w:line="144" w:lineRule="exact"/>
              <w:rPr>
                <w:rFonts w:ascii="Arial" w:hAnsi="Arial" w:cs="Arial"/>
              </w:rPr>
            </w:pPr>
          </w:p>
          <w:p w14:paraId="2DDFD5D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single" w:sz="6" w:space="0" w:color="FFFFFF"/>
              <w:right w:val="single" w:sz="6" w:space="0" w:color="FFFFFF"/>
            </w:tcBorders>
          </w:tcPr>
          <w:p w14:paraId="7F1B21F2" w14:textId="77777777" w:rsidR="00F27210" w:rsidRPr="00DD1A7D" w:rsidRDefault="00F27210" w:rsidP="00F27210">
            <w:pPr>
              <w:spacing w:line="144" w:lineRule="exact"/>
              <w:rPr>
                <w:rFonts w:ascii="Arial" w:hAnsi="Arial" w:cs="Arial"/>
              </w:rPr>
            </w:pPr>
          </w:p>
          <w:p w14:paraId="4EF22B6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single" w:sz="6" w:space="0" w:color="FFFFFF"/>
              <w:right w:val="single" w:sz="6" w:space="0" w:color="FFFFFF"/>
            </w:tcBorders>
          </w:tcPr>
          <w:p w14:paraId="3B775326" w14:textId="77777777" w:rsidR="00F27210" w:rsidRPr="00DD1A7D" w:rsidRDefault="00F27210" w:rsidP="00F27210">
            <w:pPr>
              <w:spacing w:line="144" w:lineRule="exact"/>
              <w:rPr>
                <w:rFonts w:ascii="Arial" w:hAnsi="Arial" w:cs="Arial"/>
              </w:rPr>
            </w:pPr>
          </w:p>
          <w:p w14:paraId="6BBDBF0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7" w:space="0" w:color="000000"/>
              <w:bottom w:val="single" w:sz="6" w:space="0" w:color="FFFFFF"/>
              <w:right w:val="single" w:sz="6" w:space="0" w:color="FFFFFF"/>
            </w:tcBorders>
          </w:tcPr>
          <w:p w14:paraId="69558046" w14:textId="77777777" w:rsidR="00F27210" w:rsidRPr="00DD1A7D" w:rsidRDefault="00F27210" w:rsidP="00F27210">
            <w:pPr>
              <w:spacing w:line="144" w:lineRule="exact"/>
              <w:rPr>
                <w:rFonts w:ascii="Arial" w:hAnsi="Arial" w:cs="Arial"/>
              </w:rPr>
            </w:pPr>
          </w:p>
          <w:p w14:paraId="1026E17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3EA43226" w14:textId="77777777" w:rsidR="00F27210" w:rsidRPr="00DD1A7D" w:rsidRDefault="00F27210" w:rsidP="00F27210">
            <w:pPr>
              <w:spacing w:line="144" w:lineRule="exact"/>
              <w:rPr>
                <w:rFonts w:ascii="Arial" w:hAnsi="Arial" w:cs="Arial"/>
              </w:rPr>
            </w:pPr>
          </w:p>
          <w:p w14:paraId="3C24C42E"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6986F386" w14:textId="77777777" w:rsidR="00F27210" w:rsidRPr="00DD1A7D" w:rsidRDefault="00F27210" w:rsidP="00F27210">
            <w:pPr>
              <w:spacing w:line="144" w:lineRule="exact"/>
              <w:rPr>
                <w:rFonts w:ascii="Arial" w:hAnsi="Arial" w:cs="Arial"/>
              </w:rPr>
            </w:pPr>
          </w:p>
          <w:p w14:paraId="79393B3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23A17729" w14:textId="77777777" w:rsidR="00F27210" w:rsidRPr="00DD1A7D" w:rsidRDefault="00F27210" w:rsidP="00F27210">
            <w:pPr>
              <w:spacing w:line="144" w:lineRule="exact"/>
              <w:rPr>
                <w:rFonts w:ascii="Arial" w:hAnsi="Arial" w:cs="Arial"/>
              </w:rPr>
            </w:pPr>
          </w:p>
          <w:p w14:paraId="04653325"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double" w:sz="7" w:space="0" w:color="000000"/>
            </w:tcBorders>
          </w:tcPr>
          <w:p w14:paraId="3967BE5A" w14:textId="77777777" w:rsidR="00F27210" w:rsidRPr="00DD1A7D" w:rsidRDefault="00F27210" w:rsidP="00F27210">
            <w:pPr>
              <w:spacing w:line="144" w:lineRule="exact"/>
              <w:rPr>
                <w:rFonts w:ascii="Arial" w:hAnsi="Arial" w:cs="Arial"/>
              </w:rPr>
            </w:pPr>
          </w:p>
          <w:p w14:paraId="5BFE471A"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3379BF69" w14:textId="77777777">
        <w:tc>
          <w:tcPr>
            <w:tcW w:w="1266" w:type="dxa"/>
            <w:tcBorders>
              <w:top w:val="single" w:sz="6" w:space="0" w:color="FFFFFF"/>
              <w:left w:val="double" w:sz="7" w:space="0" w:color="000000"/>
              <w:bottom w:val="double" w:sz="7" w:space="0" w:color="000000"/>
              <w:right w:val="single" w:sz="6" w:space="0" w:color="FFFFFF"/>
            </w:tcBorders>
          </w:tcPr>
          <w:p w14:paraId="5F690CB5" w14:textId="77777777" w:rsidR="00F27210" w:rsidRPr="00DD1A7D" w:rsidRDefault="00F27210" w:rsidP="00F27210">
            <w:pPr>
              <w:spacing w:line="144" w:lineRule="exact"/>
              <w:rPr>
                <w:rFonts w:ascii="Arial" w:hAnsi="Arial" w:cs="Arial"/>
              </w:rPr>
            </w:pPr>
          </w:p>
          <w:p w14:paraId="5C197849" w14:textId="77777777" w:rsidR="00F27210" w:rsidRPr="00DD1A7D" w:rsidRDefault="00F27210" w:rsidP="00F27210">
            <w:pPr>
              <w:tabs>
                <w:tab w:val="left" w:pos="-1152"/>
                <w:tab w:val="left" w:pos="-720"/>
                <w:tab w:val="left" w:pos="0"/>
                <w:tab w:val="left" w:pos="900"/>
                <w:tab w:val="left" w:pos="1260"/>
                <w:tab w:val="left" w:pos="2160"/>
              </w:tabs>
              <w:spacing w:after="58"/>
              <w:jc w:val="right"/>
              <w:rPr>
                <w:rFonts w:ascii="Arial" w:hAnsi="Arial" w:cs="Arial"/>
              </w:rPr>
            </w:pPr>
            <w:r w:rsidRPr="00DD1A7D">
              <w:rPr>
                <w:rFonts w:ascii="Arial" w:hAnsi="Arial" w:cs="Arial"/>
              </w:rPr>
              <w:t>7</w:t>
            </w:r>
          </w:p>
        </w:tc>
        <w:tc>
          <w:tcPr>
            <w:tcW w:w="864" w:type="dxa"/>
            <w:tcBorders>
              <w:top w:val="single" w:sz="6" w:space="0" w:color="FFFFFF"/>
              <w:left w:val="double" w:sz="7" w:space="0" w:color="000000"/>
              <w:bottom w:val="double" w:sz="7" w:space="0" w:color="000000"/>
              <w:right w:val="single" w:sz="6" w:space="0" w:color="FFFFFF"/>
            </w:tcBorders>
          </w:tcPr>
          <w:p w14:paraId="58285E03" w14:textId="77777777" w:rsidR="00F27210" w:rsidRPr="00DD1A7D" w:rsidRDefault="00F27210" w:rsidP="00F27210">
            <w:pPr>
              <w:spacing w:line="144" w:lineRule="exact"/>
              <w:rPr>
                <w:rFonts w:ascii="Arial" w:hAnsi="Arial" w:cs="Arial"/>
              </w:rPr>
            </w:pPr>
          </w:p>
          <w:p w14:paraId="1FAB7C99"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double" w:sz="7" w:space="0" w:color="000000"/>
              <w:right w:val="single" w:sz="6" w:space="0" w:color="FFFFFF"/>
            </w:tcBorders>
          </w:tcPr>
          <w:p w14:paraId="10D7B574" w14:textId="77777777" w:rsidR="00F27210" w:rsidRPr="00DD1A7D" w:rsidRDefault="00F27210" w:rsidP="00F27210">
            <w:pPr>
              <w:spacing w:line="144" w:lineRule="exact"/>
              <w:rPr>
                <w:rFonts w:ascii="Arial" w:hAnsi="Arial" w:cs="Arial"/>
              </w:rPr>
            </w:pPr>
          </w:p>
          <w:p w14:paraId="3E58DBA3"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double" w:sz="7" w:space="0" w:color="000000"/>
              <w:right w:val="single" w:sz="6" w:space="0" w:color="FFFFFF"/>
            </w:tcBorders>
          </w:tcPr>
          <w:p w14:paraId="71EED467" w14:textId="77777777" w:rsidR="00F27210" w:rsidRPr="00DD1A7D" w:rsidRDefault="00F27210" w:rsidP="00F27210">
            <w:pPr>
              <w:spacing w:line="144" w:lineRule="exact"/>
              <w:rPr>
                <w:rFonts w:ascii="Arial" w:hAnsi="Arial" w:cs="Arial"/>
              </w:rPr>
            </w:pPr>
          </w:p>
          <w:p w14:paraId="72576B9A"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double" w:sz="7" w:space="0" w:color="000000"/>
              <w:right w:val="single" w:sz="6" w:space="0" w:color="FFFFFF"/>
            </w:tcBorders>
          </w:tcPr>
          <w:p w14:paraId="1EC7DA46" w14:textId="77777777" w:rsidR="00F27210" w:rsidRPr="00DD1A7D" w:rsidRDefault="00F27210" w:rsidP="00F27210">
            <w:pPr>
              <w:spacing w:line="144" w:lineRule="exact"/>
              <w:rPr>
                <w:rFonts w:ascii="Arial" w:hAnsi="Arial" w:cs="Arial"/>
              </w:rPr>
            </w:pPr>
          </w:p>
          <w:p w14:paraId="740D757C" w14:textId="77777777" w:rsidR="00F27210" w:rsidRPr="00DD1A7D" w:rsidRDefault="00F27210" w:rsidP="00F27210">
            <w:pPr>
              <w:tabs>
                <w:tab w:val="left" w:pos="-1152"/>
                <w:tab w:val="left" w:pos="-720"/>
                <w:tab w:val="left" w:pos="0"/>
                <w:tab w:val="left" w:pos="900"/>
                <w:tab w:val="left" w:pos="1260"/>
                <w:tab w:val="left" w:pos="2160"/>
              </w:tabs>
              <w:spacing w:after="58"/>
              <w:rPr>
                <w:rFonts w:ascii="Arial" w:hAnsi="Arial" w:cs="Arial"/>
              </w:rPr>
            </w:pPr>
          </w:p>
        </w:tc>
        <w:tc>
          <w:tcPr>
            <w:tcW w:w="864" w:type="dxa"/>
            <w:tcBorders>
              <w:top w:val="single" w:sz="6" w:space="0" w:color="FFFFFF"/>
              <w:left w:val="single" w:sz="6" w:space="0" w:color="FFFFFF"/>
              <w:bottom w:val="double" w:sz="7" w:space="0" w:color="000000"/>
              <w:right w:val="single" w:sz="6" w:space="0" w:color="FFFFFF"/>
            </w:tcBorders>
          </w:tcPr>
          <w:p w14:paraId="43610FE1" w14:textId="77777777" w:rsidR="00F27210" w:rsidRPr="00DD1A7D" w:rsidRDefault="00F27210" w:rsidP="00F27210">
            <w:pPr>
              <w:spacing w:line="144" w:lineRule="exact"/>
              <w:rPr>
                <w:rFonts w:ascii="Arial" w:hAnsi="Arial" w:cs="Arial"/>
              </w:rPr>
            </w:pPr>
          </w:p>
          <w:p w14:paraId="7DAB1210" w14:textId="77777777" w:rsidR="00F27210" w:rsidRPr="00DD1A7D" w:rsidRDefault="00F27210" w:rsidP="00F27210">
            <w:pPr>
              <w:tabs>
                <w:tab w:val="left" w:pos="-1152"/>
                <w:tab w:val="left" w:pos="-720"/>
                <w:tab w:val="left" w:pos="0"/>
                <w:tab w:val="left" w:pos="900"/>
                <w:tab w:val="left" w:pos="1260"/>
                <w:tab w:val="left" w:pos="2160"/>
              </w:tabs>
              <w:spacing w:after="58"/>
              <w:rPr>
                <w:rFonts w:ascii="Arial" w:hAnsi="Arial" w:cs="Arial"/>
              </w:rPr>
            </w:pPr>
          </w:p>
        </w:tc>
        <w:tc>
          <w:tcPr>
            <w:tcW w:w="864" w:type="dxa"/>
            <w:tcBorders>
              <w:top w:val="single" w:sz="6" w:space="0" w:color="FFFFFF"/>
              <w:left w:val="single" w:sz="6" w:space="0" w:color="FFFFFF"/>
              <w:bottom w:val="double" w:sz="7" w:space="0" w:color="000000"/>
              <w:right w:val="single" w:sz="6" w:space="0" w:color="FFFFFF"/>
            </w:tcBorders>
          </w:tcPr>
          <w:p w14:paraId="26E0DC29" w14:textId="77777777" w:rsidR="00F27210" w:rsidRPr="00DD1A7D" w:rsidRDefault="00F27210" w:rsidP="00F27210">
            <w:pPr>
              <w:spacing w:line="144" w:lineRule="exact"/>
              <w:rPr>
                <w:rFonts w:ascii="Arial" w:hAnsi="Arial" w:cs="Arial"/>
              </w:rPr>
            </w:pPr>
          </w:p>
          <w:p w14:paraId="1B6ADD8C" w14:textId="77777777" w:rsidR="00F27210" w:rsidRPr="00DD1A7D" w:rsidRDefault="00F27210" w:rsidP="00F27210">
            <w:pPr>
              <w:tabs>
                <w:tab w:val="left" w:pos="-1152"/>
                <w:tab w:val="left" w:pos="-720"/>
                <w:tab w:val="left" w:pos="0"/>
                <w:tab w:val="left" w:pos="900"/>
                <w:tab w:val="left" w:pos="1260"/>
                <w:tab w:val="left" w:pos="2160"/>
              </w:tabs>
              <w:spacing w:after="58"/>
              <w:rPr>
                <w:rFonts w:ascii="Arial" w:hAnsi="Arial" w:cs="Arial"/>
              </w:rPr>
            </w:pPr>
          </w:p>
        </w:tc>
        <w:tc>
          <w:tcPr>
            <w:tcW w:w="864" w:type="dxa"/>
            <w:tcBorders>
              <w:top w:val="single" w:sz="6" w:space="0" w:color="FFFFFF"/>
              <w:left w:val="single" w:sz="6" w:space="0" w:color="FFFFFF"/>
              <w:bottom w:val="double" w:sz="7" w:space="0" w:color="000000"/>
              <w:right w:val="single" w:sz="6" w:space="0" w:color="FFFFFF"/>
            </w:tcBorders>
          </w:tcPr>
          <w:p w14:paraId="6DC216BA" w14:textId="77777777" w:rsidR="00F27210" w:rsidRPr="00DD1A7D" w:rsidRDefault="00F27210" w:rsidP="00F27210">
            <w:pPr>
              <w:spacing w:line="144" w:lineRule="exact"/>
              <w:rPr>
                <w:rFonts w:ascii="Arial" w:hAnsi="Arial" w:cs="Arial"/>
              </w:rPr>
            </w:pPr>
          </w:p>
          <w:p w14:paraId="49EED9BA" w14:textId="77777777" w:rsidR="00F27210" w:rsidRPr="00DD1A7D" w:rsidRDefault="00F27210" w:rsidP="00F27210">
            <w:pPr>
              <w:tabs>
                <w:tab w:val="left" w:pos="-1152"/>
                <w:tab w:val="left" w:pos="-720"/>
                <w:tab w:val="left" w:pos="0"/>
                <w:tab w:val="left" w:pos="900"/>
                <w:tab w:val="left" w:pos="1260"/>
                <w:tab w:val="left" w:pos="2160"/>
              </w:tabs>
              <w:spacing w:after="58"/>
              <w:rPr>
                <w:rFonts w:ascii="Arial" w:hAnsi="Arial" w:cs="Arial"/>
              </w:rPr>
            </w:pPr>
          </w:p>
        </w:tc>
        <w:tc>
          <w:tcPr>
            <w:tcW w:w="864" w:type="dxa"/>
            <w:tcBorders>
              <w:top w:val="single" w:sz="6" w:space="0" w:color="FFFFFF"/>
              <w:left w:val="single" w:sz="6" w:space="0" w:color="FFFFFF"/>
              <w:bottom w:val="double" w:sz="7" w:space="0" w:color="000000"/>
              <w:right w:val="double" w:sz="7" w:space="0" w:color="000000"/>
            </w:tcBorders>
          </w:tcPr>
          <w:p w14:paraId="6B238DA8" w14:textId="77777777" w:rsidR="00F27210" w:rsidRPr="00DD1A7D" w:rsidRDefault="00F27210" w:rsidP="00F27210">
            <w:pPr>
              <w:spacing w:line="144" w:lineRule="exact"/>
              <w:rPr>
                <w:rFonts w:ascii="Arial" w:hAnsi="Arial" w:cs="Arial"/>
              </w:rPr>
            </w:pPr>
          </w:p>
          <w:p w14:paraId="4DFE651C" w14:textId="77777777" w:rsidR="00F27210" w:rsidRPr="00DD1A7D" w:rsidRDefault="00F27210" w:rsidP="00F27210">
            <w:pPr>
              <w:tabs>
                <w:tab w:val="left" w:pos="-1152"/>
                <w:tab w:val="left" w:pos="-720"/>
                <w:tab w:val="left" w:pos="0"/>
                <w:tab w:val="left" w:pos="900"/>
                <w:tab w:val="left" w:pos="1260"/>
                <w:tab w:val="left" w:pos="2160"/>
              </w:tabs>
              <w:spacing w:after="58"/>
              <w:rPr>
                <w:rFonts w:ascii="Arial" w:hAnsi="Arial" w:cs="Arial"/>
              </w:rPr>
            </w:pPr>
          </w:p>
        </w:tc>
      </w:tr>
    </w:tbl>
    <w:p w14:paraId="60B0E99F"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7DFF67BA"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4A3B4B26"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t>Size - 4 blocks, maximum address length 6 bits.</w:t>
      </w:r>
    </w:p>
    <w:p w14:paraId="5FBEBEF4"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tbl>
      <w:tblPr>
        <w:tblW w:w="0" w:type="auto"/>
        <w:tblInd w:w="136" w:type="dxa"/>
        <w:tblLayout w:type="fixed"/>
        <w:tblCellMar>
          <w:left w:w="136" w:type="dxa"/>
          <w:right w:w="136" w:type="dxa"/>
        </w:tblCellMar>
        <w:tblLook w:val="0000" w:firstRow="0" w:lastRow="0" w:firstColumn="0" w:lastColumn="0" w:noHBand="0" w:noVBand="0"/>
      </w:tblPr>
      <w:tblGrid>
        <w:gridCol w:w="1266"/>
        <w:gridCol w:w="864"/>
        <w:gridCol w:w="864"/>
        <w:gridCol w:w="864"/>
        <w:gridCol w:w="864"/>
        <w:gridCol w:w="864"/>
        <w:gridCol w:w="864"/>
        <w:gridCol w:w="864"/>
        <w:gridCol w:w="864"/>
      </w:tblGrid>
      <w:tr w:rsidR="00F27210" w:rsidRPr="00DD1A7D" w14:paraId="1A84D03D" w14:textId="77777777">
        <w:tc>
          <w:tcPr>
            <w:tcW w:w="1266" w:type="dxa"/>
            <w:tcBorders>
              <w:top w:val="single" w:sz="6" w:space="0" w:color="FFFFFF"/>
              <w:left w:val="single" w:sz="6" w:space="0" w:color="FFFFFF"/>
              <w:bottom w:val="single" w:sz="6" w:space="0" w:color="FFFFFF"/>
              <w:right w:val="single" w:sz="6" w:space="0" w:color="FFFFFF"/>
            </w:tcBorders>
          </w:tcPr>
          <w:p w14:paraId="33B081CA" w14:textId="77777777" w:rsidR="00F27210" w:rsidRPr="00DD1A7D" w:rsidRDefault="00F27210" w:rsidP="00F27210">
            <w:pPr>
              <w:spacing w:line="144" w:lineRule="exact"/>
              <w:rPr>
                <w:rFonts w:ascii="Arial" w:hAnsi="Arial" w:cs="Arial"/>
              </w:rPr>
            </w:pPr>
          </w:p>
          <w:p w14:paraId="156FF27C"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p>
        </w:tc>
        <w:tc>
          <w:tcPr>
            <w:tcW w:w="864" w:type="dxa"/>
            <w:gridSpan w:val="2"/>
            <w:tcBorders>
              <w:top w:val="single" w:sz="6" w:space="0" w:color="FFFFFF"/>
              <w:left w:val="single" w:sz="7" w:space="0" w:color="000000"/>
              <w:bottom w:val="single" w:sz="6" w:space="0" w:color="FFFFFF"/>
              <w:right w:val="single" w:sz="6" w:space="0" w:color="FFFFFF"/>
            </w:tcBorders>
          </w:tcPr>
          <w:p w14:paraId="02B63932" w14:textId="77777777" w:rsidR="00F27210" w:rsidRPr="00DD1A7D" w:rsidRDefault="00F27210" w:rsidP="00F27210">
            <w:pPr>
              <w:spacing w:line="144" w:lineRule="exact"/>
              <w:rPr>
                <w:rFonts w:ascii="Arial" w:hAnsi="Arial" w:cs="Arial"/>
              </w:rPr>
            </w:pPr>
          </w:p>
          <w:p w14:paraId="23BCE4D8"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gridSpan w:val="6"/>
            <w:tcBorders>
              <w:top w:val="single" w:sz="6" w:space="0" w:color="FFFFFF"/>
              <w:left w:val="single" w:sz="7" w:space="0" w:color="000000"/>
              <w:bottom w:val="single" w:sz="6" w:space="0" w:color="FFFFFF"/>
              <w:right w:val="single" w:sz="7" w:space="0" w:color="000000"/>
            </w:tcBorders>
          </w:tcPr>
          <w:p w14:paraId="20A3F65C" w14:textId="77777777" w:rsidR="00F27210" w:rsidRPr="00DD1A7D" w:rsidRDefault="00F27210" w:rsidP="00F27210">
            <w:pPr>
              <w:spacing w:line="144" w:lineRule="exact"/>
              <w:rPr>
                <w:rFonts w:ascii="Arial" w:hAnsi="Arial" w:cs="Arial"/>
              </w:rPr>
            </w:pPr>
          </w:p>
          <w:p w14:paraId="4D2EE144" w14:textId="77777777" w:rsidR="00F27210" w:rsidRPr="00DD1A7D" w:rsidRDefault="00F27210" w:rsidP="00F27210">
            <w:pPr>
              <w:tabs>
                <w:tab w:val="center" w:leader="dot" w:pos="296"/>
                <w:tab w:val="right" w:leader="dot" w:pos="592"/>
                <w:tab w:val="left" w:pos="900"/>
                <w:tab w:val="left" w:pos="1260"/>
                <w:tab w:val="left" w:pos="2160"/>
              </w:tabs>
              <w:rPr>
                <w:rFonts w:ascii="Arial" w:hAnsi="Arial" w:cs="Arial"/>
              </w:rPr>
            </w:pPr>
            <w:r w:rsidRPr="00DD1A7D">
              <w:rPr>
                <w:rFonts w:ascii="Arial" w:hAnsi="Arial" w:cs="Arial"/>
              </w:rPr>
              <w:tab/>
              <w:t>OUTSTATION ADDRESS</w:t>
            </w:r>
            <w:r w:rsidRPr="00DD1A7D">
              <w:rPr>
                <w:rFonts w:ascii="Arial" w:hAnsi="Arial" w:cs="Arial"/>
              </w:rPr>
              <w:tab/>
            </w:r>
          </w:p>
        </w:tc>
      </w:tr>
      <w:tr w:rsidR="00F27210" w:rsidRPr="00DD1A7D" w14:paraId="12A68322" w14:textId="77777777">
        <w:tc>
          <w:tcPr>
            <w:tcW w:w="1266" w:type="dxa"/>
            <w:tcBorders>
              <w:top w:val="single" w:sz="6" w:space="0" w:color="FFFFFF"/>
              <w:left w:val="single" w:sz="6" w:space="0" w:color="FFFFFF"/>
              <w:bottom w:val="single" w:sz="6" w:space="0" w:color="FFFFFF"/>
              <w:right w:val="single" w:sz="6" w:space="0" w:color="FFFFFF"/>
            </w:tcBorders>
          </w:tcPr>
          <w:p w14:paraId="7435622A" w14:textId="77777777" w:rsidR="00F27210" w:rsidRPr="00DD1A7D" w:rsidRDefault="00F27210" w:rsidP="00F27210">
            <w:pPr>
              <w:spacing w:line="144" w:lineRule="exact"/>
              <w:rPr>
                <w:rFonts w:ascii="Arial" w:hAnsi="Arial" w:cs="Arial"/>
              </w:rPr>
            </w:pPr>
          </w:p>
          <w:p w14:paraId="3F03D354"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p>
        </w:tc>
        <w:tc>
          <w:tcPr>
            <w:tcW w:w="864" w:type="dxa"/>
            <w:gridSpan w:val="3"/>
            <w:tcBorders>
              <w:top w:val="single" w:sz="6" w:space="0" w:color="FFFFFF"/>
              <w:left w:val="single" w:sz="7" w:space="0" w:color="000000"/>
              <w:bottom w:val="single" w:sz="6" w:space="0" w:color="FFFFFF"/>
              <w:right w:val="single" w:sz="6" w:space="0" w:color="FFFFFF"/>
            </w:tcBorders>
          </w:tcPr>
          <w:p w14:paraId="10CF10EA" w14:textId="77777777" w:rsidR="00F27210" w:rsidRPr="00DD1A7D" w:rsidRDefault="00F27210" w:rsidP="00F27210">
            <w:pPr>
              <w:spacing w:line="144" w:lineRule="exact"/>
              <w:rPr>
                <w:rFonts w:ascii="Arial" w:hAnsi="Arial" w:cs="Arial"/>
              </w:rPr>
            </w:pPr>
          </w:p>
          <w:p w14:paraId="72C89ADA" w14:textId="77777777" w:rsidR="00F27210" w:rsidRPr="00DD1A7D" w:rsidRDefault="00F27210" w:rsidP="00F27210">
            <w:pPr>
              <w:tabs>
                <w:tab w:val="center" w:leader="dot" w:pos="296"/>
                <w:tab w:val="right" w:leader="dot" w:pos="592"/>
                <w:tab w:val="left" w:pos="900"/>
                <w:tab w:val="left" w:pos="1260"/>
                <w:tab w:val="left" w:pos="2160"/>
              </w:tabs>
              <w:rPr>
                <w:rFonts w:ascii="Arial" w:hAnsi="Arial" w:cs="Arial"/>
              </w:rPr>
            </w:pPr>
            <w:r w:rsidRPr="00DD1A7D">
              <w:rPr>
                <w:rFonts w:ascii="Arial" w:hAnsi="Arial" w:cs="Arial"/>
              </w:rPr>
              <w:tab/>
              <w:t>BLOCK</w:t>
            </w:r>
            <w:r w:rsidRPr="00DD1A7D">
              <w:rPr>
                <w:rFonts w:ascii="Arial" w:hAnsi="Arial" w:cs="Arial"/>
              </w:rPr>
              <w:tab/>
            </w:r>
          </w:p>
        </w:tc>
        <w:tc>
          <w:tcPr>
            <w:tcW w:w="864" w:type="dxa"/>
            <w:gridSpan w:val="5"/>
            <w:tcBorders>
              <w:top w:val="single" w:sz="6" w:space="0" w:color="FFFFFF"/>
              <w:left w:val="single" w:sz="7" w:space="0" w:color="000000"/>
              <w:bottom w:val="single" w:sz="6" w:space="0" w:color="FFFFFF"/>
              <w:right w:val="single" w:sz="7" w:space="0" w:color="000000"/>
            </w:tcBorders>
          </w:tcPr>
          <w:p w14:paraId="14E97FBB" w14:textId="77777777" w:rsidR="00F27210" w:rsidRPr="00DD1A7D" w:rsidRDefault="00F27210" w:rsidP="00F27210">
            <w:pPr>
              <w:spacing w:line="144" w:lineRule="exact"/>
              <w:rPr>
                <w:rFonts w:ascii="Arial" w:hAnsi="Arial" w:cs="Arial"/>
              </w:rPr>
            </w:pPr>
          </w:p>
          <w:p w14:paraId="5CD5D703"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42D51A00" w14:textId="77777777">
        <w:tc>
          <w:tcPr>
            <w:tcW w:w="1266" w:type="dxa"/>
            <w:tcBorders>
              <w:top w:val="double" w:sz="7" w:space="0" w:color="000000"/>
              <w:left w:val="double" w:sz="7" w:space="0" w:color="000000"/>
              <w:bottom w:val="single" w:sz="6" w:space="0" w:color="FFFFFF"/>
              <w:right w:val="single" w:sz="6" w:space="0" w:color="FFFFFF"/>
            </w:tcBorders>
          </w:tcPr>
          <w:p w14:paraId="19015831" w14:textId="77777777" w:rsidR="00F27210" w:rsidRPr="00DD1A7D" w:rsidRDefault="00F27210" w:rsidP="00F27210">
            <w:pPr>
              <w:spacing w:line="201" w:lineRule="exact"/>
              <w:rPr>
                <w:rFonts w:ascii="Arial" w:hAnsi="Arial" w:cs="Arial"/>
              </w:rPr>
            </w:pPr>
          </w:p>
          <w:p w14:paraId="63A1030D"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proofErr w:type="spellStart"/>
            <w:r w:rsidRPr="00DD1A7D">
              <w:rPr>
                <w:rFonts w:ascii="Arial" w:hAnsi="Arial" w:cs="Arial"/>
              </w:rPr>
              <w:t>Bit</w:t>
            </w:r>
            <w:proofErr w:type="spellEnd"/>
            <w:r w:rsidRPr="00DD1A7D">
              <w:rPr>
                <w:rFonts w:ascii="Arial" w:hAnsi="Arial" w:cs="Arial"/>
              </w:rPr>
              <w:t xml:space="preserve"> No.</w:t>
            </w:r>
          </w:p>
        </w:tc>
        <w:tc>
          <w:tcPr>
            <w:tcW w:w="864" w:type="dxa"/>
            <w:tcBorders>
              <w:top w:val="double" w:sz="7" w:space="0" w:color="000000"/>
              <w:left w:val="double" w:sz="7" w:space="0" w:color="000000"/>
              <w:bottom w:val="single" w:sz="6" w:space="0" w:color="FFFFFF"/>
              <w:right w:val="single" w:sz="6" w:space="0" w:color="FFFFFF"/>
            </w:tcBorders>
          </w:tcPr>
          <w:p w14:paraId="32FEECDB" w14:textId="77777777" w:rsidR="00F27210" w:rsidRPr="00DD1A7D" w:rsidRDefault="00F27210" w:rsidP="00F27210">
            <w:pPr>
              <w:spacing w:line="201" w:lineRule="exact"/>
              <w:rPr>
                <w:rFonts w:ascii="Arial" w:hAnsi="Arial" w:cs="Arial"/>
              </w:rPr>
            </w:pPr>
          </w:p>
          <w:p w14:paraId="78D14CF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7</w:t>
            </w:r>
          </w:p>
        </w:tc>
        <w:tc>
          <w:tcPr>
            <w:tcW w:w="864" w:type="dxa"/>
            <w:tcBorders>
              <w:top w:val="double" w:sz="7" w:space="0" w:color="000000"/>
              <w:left w:val="single" w:sz="7" w:space="0" w:color="000000"/>
              <w:bottom w:val="single" w:sz="6" w:space="0" w:color="FFFFFF"/>
              <w:right w:val="single" w:sz="6" w:space="0" w:color="FFFFFF"/>
            </w:tcBorders>
          </w:tcPr>
          <w:p w14:paraId="1081D362" w14:textId="77777777" w:rsidR="00F27210" w:rsidRPr="00DD1A7D" w:rsidRDefault="00F27210" w:rsidP="00F27210">
            <w:pPr>
              <w:spacing w:line="201" w:lineRule="exact"/>
              <w:rPr>
                <w:rFonts w:ascii="Arial" w:hAnsi="Arial" w:cs="Arial"/>
              </w:rPr>
            </w:pPr>
          </w:p>
          <w:p w14:paraId="5F9706A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6</w:t>
            </w:r>
          </w:p>
        </w:tc>
        <w:tc>
          <w:tcPr>
            <w:tcW w:w="864" w:type="dxa"/>
            <w:tcBorders>
              <w:top w:val="double" w:sz="7" w:space="0" w:color="000000"/>
              <w:left w:val="single" w:sz="7" w:space="0" w:color="000000"/>
              <w:bottom w:val="single" w:sz="6" w:space="0" w:color="FFFFFF"/>
              <w:right w:val="single" w:sz="6" w:space="0" w:color="FFFFFF"/>
            </w:tcBorders>
          </w:tcPr>
          <w:p w14:paraId="3FE638E3" w14:textId="77777777" w:rsidR="00F27210" w:rsidRPr="00DD1A7D" w:rsidRDefault="00F27210" w:rsidP="00F27210">
            <w:pPr>
              <w:spacing w:line="201" w:lineRule="exact"/>
              <w:rPr>
                <w:rFonts w:ascii="Arial" w:hAnsi="Arial" w:cs="Arial"/>
              </w:rPr>
            </w:pPr>
          </w:p>
          <w:p w14:paraId="7E21339A"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5</w:t>
            </w:r>
          </w:p>
        </w:tc>
        <w:tc>
          <w:tcPr>
            <w:tcW w:w="864" w:type="dxa"/>
            <w:tcBorders>
              <w:top w:val="double" w:sz="7" w:space="0" w:color="000000"/>
              <w:left w:val="single" w:sz="7" w:space="0" w:color="000000"/>
              <w:bottom w:val="single" w:sz="6" w:space="0" w:color="FFFFFF"/>
              <w:right w:val="single" w:sz="6" w:space="0" w:color="FFFFFF"/>
            </w:tcBorders>
          </w:tcPr>
          <w:p w14:paraId="5AC5A4AA" w14:textId="77777777" w:rsidR="00F27210" w:rsidRPr="00DD1A7D" w:rsidRDefault="00F27210" w:rsidP="00F27210">
            <w:pPr>
              <w:spacing w:line="201" w:lineRule="exact"/>
              <w:rPr>
                <w:rFonts w:ascii="Arial" w:hAnsi="Arial" w:cs="Arial"/>
              </w:rPr>
            </w:pPr>
          </w:p>
          <w:p w14:paraId="6B4AE23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4</w:t>
            </w:r>
          </w:p>
        </w:tc>
        <w:tc>
          <w:tcPr>
            <w:tcW w:w="864" w:type="dxa"/>
            <w:tcBorders>
              <w:top w:val="double" w:sz="7" w:space="0" w:color="000000"/>
              <w:left w:val="single" w:sz="7" w:space="0" w:color="000000"/>
              <w:bottom w:val="single" w:sz="6" w:space="0" w:color="FFFFFF"/>
              <w:right w:val="single" w:sz="6" w:space="0" w:color="FFFFFF"/>
            </w:tcBorders>
          </w:tcPr>
          <w:p w14:paraId="32D4B391" w14:textId="77777777" w:rsidR="00F27210" w:rsidRPr="00DD1A7D" w:rsidRDefault="00F27210" w:rsidP="00F27210">
            <w:pPr>
              <w:spacing w:line="201" w:lineRule="exact"/>
              <w:rPr>
                <w:rFonts w:ascii="Arial" w:hAnsi="Arial" w:cs="Arial"/>
              </w:rPr>
            </w:pPr>
          </w:p>
          <w:p w14:paraId="24F9910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3</w:t>
            </w:r>
          </w:p>
        </w:tc>
        <w:tc>
          <w:tcPr>
            <w:tcW w:w="864" w:type="dxa"/>
            <w:tcBorders>
              <w:top w:val="double" w:sz="7" w:space="0" w:color="000000"/>
              <w:left w:val="single" w:sz="7" w:space="0" w:color="000000"/>
              <w:bottom w:val="single" w:sz="6" w:space="0" w:color="FFFFFF"/>
              <w:right w:val="single" w:sz="6" w:space="0" w:color="FFFFFF"/>
            </w:tcBorders>
          </w:tcPr>
          <w:p w14:paraId="153D7ABC" w14:textId="77777777" w:rsidR="00F27210" w:rsidRPr="00DD1A7D" w:rsidRDefault="00F27210" w:rsidP="00F27210">
            <w:pPr>
              <w:spacing w:line="201" w:lineRule="exact"/>
              <w:rPr>
                <w:rFonts w:ascii="Arial" w:hAnsi="Arial" w:cs="Arial"/>
              </w:rPr>
            </w:pPr>
          </w:p>
          <w:p w14:paraId="729A32D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2</w:t>
            </w:r>
          </w:p>
        </w:tc>
        <w:tc>
          <w:tcPr>
            <w:tcW w:w="864" w:type="dxa"/>
            <w:tcBorders>
              <w:top w:val="double" w:sz="7" w:space="0" w:color="000000"/>
              <w:left w:val="single" w:sz="7" w:space="0" w:color="000000"/>
              <w:bottom w:val="single" w:sz="6" w:space="0" w:color="FFFFFF"/>
              <w:right w:val="single" w:sz="6" w:space="0" w:color="FFFFFF"/>
            </w:tcBorders>
          </w:tcPr>
          <w:p w14:paraId="209C88CB" w14:textId="77777777" w:rsidR="00F27210" w:rsidRPr="00DD1A7D" w:rsidRDefault="00F27210" w:rsidP="00F27210">
            <w:pPr>
              <w:spacing w:line="201" w:lineRule="exact"/>
              <w:rPr>
                <w:rFonts w:ascii="Arial" w:hAnsi="Arial" w:cs="Arial"/>
              </w:rPr>
            </w:pPr>
          </w:p>
          <w:p w14:paraId="303899C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double" w:sz="7" w:space="0" w:color="000000"/>
              <w:left w:val="single" w:sz="7" w:space="0" w:color="000000"/>
              <w:bottom w:val="single" w:sz="6" w:space="0" w:color="FFFFFF"/>
              <w:right w:val="double" w:sz="7" w:space="0" w:color="000000"/>
            </w:tcBorders>
          </w:tcPr>
          <w:p w14:paraId="0671474F" w14:textId="77777777" w:rsidR="00F27210" w:rsidRPr="00DD1A7D" w:rsidRDefault="00F27210" w:rsidP="00F27210">
            <w:pPr>
              <w:spacing w:line="201" w:lineRule="exact"/>
              <w:rPr>
                <w:rFonts w:ascii="Arial" w:hAnsi="Arial" w:cs="Arial"/>
              </w:rPr>
            </w:pPr>
          </w:p>
          <w:p w14:paraId="42C9628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r>
      <w:tr w:rsidR="00F27210" w:rsidRPr="00DD1A7D" w14:paraId="169AD082" w14:textId="77777777">
        <w:tc>
          <w:tcPr>
            <w:tcW w:w="1266" w:type="dxa"/>
            <w:tcBorders>
              <w:top w:val="single" w:sz="7" w:space="0" w:color="000000"/>
              <w:left w:val="double" w:sz="7" w:space="0" w:color="000000"/>
              <w:bottom w:val="double" w:sz="7" w:space="0" w:color="000000"/>
              <w:right w:val="single" w:sz="6" w:space="0" w:color="FFFFFF"/>
            </w:tcBorders>
          </w:tcPr>
          <w:p w14:paraId="045346BF" w14:textId="77777777" w:rsidR="00F27210" w:rsidRPr="00DD1A7D" w:rsidRDefault="00F27210" w:rsidP="00F27210">
            <w:pPr>
              <w:spacing w:line="163" w:lineRule="exact"/>
              <w:rPr>
                <w:rFonts w:ascii="Arial" w:hAnsi="Arial" w:cs="Arial"/>
              </w:rPr>
            </w:pPr>
          </w:p>
          <w:p w14:paraId="09CDD193" w14:textId="77777777" w:rsidR="00F27210" w:rsidRPr="00DD1A7D" w:rsidRDefault="00F27210" w:rsidP="00F27210">
            <w:pPr>
              <w:tabs>
                <w:tab w:val="left" w:pos="-1152"/>
                <w:tab w:val="left" w:pos="-720"/>
                <w:tab w:val="left" w:pos="0"/>
                <w:tab w:val="left" w:pos="900"/>
                <w:tab w:val="left" w:pos="1260"/>
                <w:tab w:val="left" w:pos="2160"/>
              </w:tabs>
              <w:spacing w:after="58"/>
              <w:jc w:val="right"/>
              <w:rPr>
                <w:rFonts w:ascii="Arial" w:hAnsi="Arial" w:cs="Arial"/>
              </w:rPr>
            </w:pPr>
            <w:r w:rsidRPr="00DD1A7D">
              <w:rPr>
                <w:rFonts w:ascii="Arial" w:hAnsi="Arial" w:cs="Arial"/>
              </w:rPr>
              <w:t>Weight</w:t>
            </w:r>
          </w:p>
        </w:tc>
        <w:tc>
          <w:tcPr>
            <w:tcW w:w="864" w:type="dxa"/>
            <w:tcBorders>
              <w:top w:val="single" w:sz="7" w:space="0" w:color="000000"/>
              <w:left w:val="double" w:sz="7" w:space="0" w:color="000000"/>
              <w:bottom w:val="double" w:sz="7" w:space="0" w:color="000000"/>
              <w:right w:val="single" w:sz="6" w:space="0" w:color="FFFFFF"/>
            </w:tcBorders>
          </w:tcPr>
          <w:p w14:paraId="37EDB31E" w14:textId="77777777" w:rsidR="00F27210" w:rsidRPr="00DD1A7D" w:rsidRDefault="00F27210" w:rsidP="00F27210">
            <w:pPr>
              <w:spacing w:line="163" w:lineRule="exact"/>
              <w:rPr>
                <w:rFonts w:ascii="Arial" w:hAnsi="Arial" w:cs="Arial"/>
              </w:rPr>
            </w:pPr>
          </w:p>
          <w:p w14:paraId="34FD6103"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128</w:t>
            </w:r>
          </w:p>
        </w:tc>
        <w:tc>
          <w:tcPr>
            <w:tcW w:w="864" w:type="dxa"/>
            <w:tcBorders>
              <w:top w:val="single" w:sz="7" w:space="0" w:color="000000"/>
              <w:left w:val="single" w:sz="7" w:space="0" w:color="000000"/>
              <w:bottom w:val="double" w:sz="7" w:space="0" w:color="000000"/>
              <w:right w:val="single" w:sz="6" w:space="0" w:color="FFFFFF"/>
            </w:tcBorders>
          </w:tcPr>
          <w:p w14:paraId="777F8521" w14:textId="77777777" w:rsidR="00F27210" w:rsidRPr="00DD1A7D" w:rsidRDefault="00F27210" w:rsidP="00F27210">
            <w:pPr>
              <w:spacing w:line="163" w:lineRule="exact"/>
              <w:rPr>
                <w:rFonts w:ascii="Arial" w:hAnsi="Arial" w:cs="Arial"/>
              </w:rPr>
            </w:pPr>
          </w:p>
          <w:p w14:paraId="72234968"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64</w:t>
            </w:r>
          </w:p>
        </w:tc>
        <w:tc>
          <w:tcPr>
            <w:tcW w:w="864" w:type="dxa"/>
            <w:tcBorders>
              <w:top w:val="single" w:sz="7" w:space="0" w:color="000000"/>
              <w:left w:val="single" w:sz="7" w:space="0" w:color="000000"/>
              <w:bottom w:val="double" w:sz="7" w:space="0" w:color="000000"/>
              <w:right w:val="single" w:sz="6" w:space="0" w:color="FFFFFF"/>
            </w:tcBorders>
          </w:tcPr>
          <w:p w14:paraId="4EC415E3" w14:textId="77777777" w:rsidR="00F27210" w:rsidRPr="00DD1A7D" w:rsidRDefault="00F27210" w:rsidP="00F27210">
            <w:pPr>
              <w:spacing w:line="163" w:lineRule="exact"/>
              <w:rPr>
                <w:rFonts w:ascii="Arial" w:hAnsi="Arial" w:cs="Arial"/>
              </w:rPr>
            </w:pPr>
          </w:p>
          <w:p w14:paraId="53889016"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32</w:t>
            </w:r>
          </w:p>
        </w:tc>
        <w:tc>
          <w:tcPr>
            <w:tcW w:w="864" w:type="dxa"/>
            <w:tcBorders>
              <w:top w:val="single" w:sz="7" w:space="0" w:color="000000"/>
              <w:left w:val="single" w:sz="7" w:space="0" w:color="000000"/>
              <w:bottom w:val="double" w:sz="7" w:space="0" w:color="000000"/>
              <w:right w:val="single" w:sz="6" w:space="0" w:color="FFFFFF"/>
            </w:tcBorders>
          </w:tcPr>
          <w:p w14:paraId="390C880A" w14:textId="77777777" w:rsidR="00F27210" w:rsidRPr="00DD1A7D" w:rsidRDefault="00F27210" w:rsidP="00F27210">
            <w:pPr>
              <w:spacing w:line="163" w:lineRule="exact"/>
              <w:rPr>
                <w:rFonts w:ascii="Arial" w:hAnsi="Arial" w:cs="Arial"/>
              </w:rPr>
            </w:pPr>
          </w:p>
          <w:p w14:paraId="30CBBEA0"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16</w:t>
            </w:r>
          </w:p>
        </w:tc>
        <w:tc>
          <w:tcPr>
            <w:tcW w:w="864" w:type="dxa"/>
            <w:tcBorders>
              <w:top w:val="single" w:sz="7" w:space="0" w:color="000000"/>
              <w:left w:val="single" w:sz="7" w:space="0" w:color="000000"/>
              <w:bottom w:val="double" w:sz="7" w:space="0" w:color="000000"/>
              <w:right w:val="single" w:sz="6" w:space="0" w:color="FFFFFF"/>
            </w:tcBorders>
          </w:tcPr>
          <w:p w14:paraId="135CD58C" w14:textId="77777777" w:rsidR="00F27210" w:rsidRPr="00DD1A7D" w:rsidRDefault="00F27210" w:rsidP="00F27210">
            <w:pPr>
              <w:spacing w:line="163" w:lineRule="exact"/>
              <w:rPr>
                <w:rFonts w:ascii="Arial" w:hAnsi="Arial" w:cs="Arial"/>
              </w:rPr>
            </w:pPr>
          </w:p>
          <w:p w14:paraId="6B791208"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8</w:t>
            </w:r>
          </w:p>
        </w:tc>
        <w:tc>
          <w:tcPr>
            <w:tcW w:w="864" w:type="dxa"/>
            <w:tcBorders>
              <w:top w:val="single" w:sz="7" w:space="0" w:color="000000"/>
              <w:left w:val="single" w:sz="7" w:space="0" w:color="000000"/>
              <w:bottom w:val="double" w:sz="7" w:space="0" w:color="000000"/>
              <w:right w:val="single" w:sz="6" w:space="0" w:color="FFFFFF"/>
            </w:tcBorders>
          </w:tcPr>
          <w:p w14:paraId="1EB5A343" w14:textId="77777777" w:rsidR="00F27210" w:rsidRPr="00DD1A7D" w:rsidRDefault="00F27210" w:rsidP="00F27210">
            <w:pPr>
              <w:spacing w:line="163" w:lineRule="exact"/>
              <w:rPr>
                <w:rFonts w:ascii="Arial" w:hAnsi="Arial" w:cs="Arial"/>
              </w:rPr>
            </w:pPr>
          </w:p>
          <w:p w14:paraId="3944F99D"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4</w:t>
            </w:r>
          </w:p>
        </w:tc>
        <w:tc>
          <w:tcPr>
            <w:tcW w:w="864" w:type="dxa"/>
            <w:tcBorders>
              <w:top w:val="single" w:sz="7" w:space="0" w:color="000000"/>
              <w:left w:val="single" w:sz="7" w:space="0" w:color="000000"/>
              <w:bottom w:val="double" w:sz="7" w:space="0" w:color="000000"/>
              <w:right w:val="single" w:sz="6" w:space="0" w:color="FFFFFF"/>
            </w:tcBorders>
          </w:tcPr>
          <w:p w14:paraId="2628BF53" w14:textId="77777777" w:rsidR="00F27210" w:rsidRPr="00DD1A7D" w:rsidRDefault="00F27210" w:rsidP="00F27210">
            <w:pPr>
              <w:spacing w:line="163" w:lineRule="exact"/>
              <w:rPr>
                <w:rFonts w:ascii="Arial" w:hAnsi="Arial" w:cs="Arial"/>
              </w:rPr>
            </w:pPr>
          </w:p>
          <w:p w14:paraId="04408AFA"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2</w:t>
            </w:r>
          </w:p>
        </w:tc>
        <w:tc>
          <w:tcPr>
            <w:tcW w:w="864" w:type="dxa"/>
            <w:tcBorders>
              <w:top w:val="single" w:sz="7" w:space="0" w:color="000000"/>
              <w:left w:val="single" w:sz="7" w:space="0" w:color="000000"/>
              <w:bottom w:val="double" w:sz="7" w:space="0" w:color="000000"/>
              <w:right w:val="double" w:sz="7" w:space="0" w:color="000000"/>
            </w:tcBorders>
          </w:tcPr>
          <w:p w14:paraId="3B2058A9" w14:textId="77777777" w:rsidR="00F27210" w:rsidRPr="00DD1A7D" w:rsidRDefault="00F27210" w:rsidP="00F27210">
            <w:pPr>
              <w:spacing w:line="163" w:lineRule="exact"/>
              <w:rPr>
                <w:rFonts w:ascii="Arial" w:hAnsi="Arial" w:cs="Arial"/>
              </w:rPr>
            </w:pPr>
          </w:p>
          <w:p w14:paraId="62F61BF1"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r>
      <w:tr w:rsidR="00F27210" w:rsidRPr="00DD1A7D" w14:paraId="466BD06E" w14:textId="77777777">
        <w:tc>
          <w:tcPr>
            <w:tcW w:w="1266" w:type="dxa"/>
            <w:tcBorders>
              <w:top w:val="single" w:sz="6" w:space="0" w:color="FFFFFF"/>
              <w:left w:val="double" w:sz="7" w:space="0" w:color="000000"/>
              <w:bottom w:val="single" w:sz="6" w:space="0" w:color="FFFFFF"/>
              <w:right w:val="single" w:sz="6" w:space="0" w:color="FFFFFF"/>
            </w:tcBorders>
          </w:tcPr>
          <w:p w14:paraId="4C3DCA8A" w14:textId="77777777" w:rsidR="00F27210" w:rsidRPr="00DD1A7D" w:rsidRDefault="00F27210" w:rsidP="00F27210">
            <w:pPr>
              <w:spacing w:line="144" w:lineRule="exact"/>
              <w:rPr>
                <w:rFonts w:ascii="Arial" w:hAnsi="Arial" w:cs="Arial"/>
              </w:rPr>
            </w:pPr>
          </w:p>
          <w:p w14:paraId="798FFCA0"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Block No.</w:t>
            </w:r>
          </w:p>
        </w:tc>
        <w:tc>
          <w:tcPr>
            <w:tcW w:w="864" w:type="dxa"/>
            <w:gridSpan w:val="3"/>
            <w:tcBorders>
              <w:top w:val="single" w:sz="6" w:space="0" w:color="FFFFFF"/>
              <w:left w:val="double" w:sz="7" w:space="0" w:color="000000"/>
              <w:bottom w:val="single" w:sz="6" w:space="0" w:color="FFFFFF"/>
              <w:right w:val="single" w:sz="6" w:space="0" w:color="FFFFFF"/>
            </w:tcBorders>
          </w:tcPr>
          <w:p w14:paraId="23DB86EE" w14:textId="77777777" w:rsidR="00F27210" w:rsidRPr="00DD1A7D" w:rsidRDefault="00F27210" w:rsidP="00F27210">
            <w:pPr>
              <w:spacing w:line="144" w:lineRule="exact"/>
              <w:rPr>
                <w:rFonts w:ascii="Arial" w:hAnsi="Arial" w:cs="Arial"/>
              </w:rPr>
            </w:pPr>
          </w:p>
          <w:p w14:paraId="37D4153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Binary value</w:t>
            </w:r>
          </w:p>
        </w:tc>
        <w:tc>
          <w:tcPr>
            <w:tcW w:w="864" w:type="dxa"/>
            <w:gridSpan w:val="5"/>
            <w:tcBorders>
              <w:top w:val="single" w:sz="6" w:space="0" w:color="FFFFFF"/>
              <w:left w:val="single" w:sz="7" w:space="0" w:color="000000"/>
              <w:bottom w:val="single" w:sz="6" w:space="0" w:color="FFFFFF"/>
              <w:right w:val="double" w:sz="7" w:space="0" w:color="000000"/>
            </w:tcBorders>
          </w:tcPr>
          <w:p w14:paraId="5E3F37D2" w14:textId="77777777" w:rsidR="00F27210" w:rsidRPr="00DD1A7D" w:rsidRDefault="00F27210" w:rsidP="00F27210">
            <w:pPr>
              <w:spacing w:line="144" w:lineRule="exact"/>
              <w:rPr>
                <w:rFonts w:ascii="Arial" w:hAnsi="Arial" w:cs="Arial"/>
              </w:rPr>
            </w:pPr>
          </w:p>
          <w:p w14:paraId="3A4D66C1" w14:textId="77777777" w:rsidR="00F27210" w:rsidRPr="00DD1A7D" w:rsidRDefault="00F27210" w:rsidP="00F27210">
            <w:pPr>
              <w:tabs>
                <w:tab w:val="left" w:pos="-1152"/>
                <w:tab w:val="left" w:pos="-720"/>
                <w:tab w:val="left" w:pos="0"/>
                <w:tab w:val="left" w:pos="900"/>
                <w:tab w:val="left" w:pos="1260"/>
                <w:tab w:val="left" w:pos="2160"/>
              </w:tabs>
              <w:ind w:firstLine="900"/>
              <w:rPr>
                <w:rFonts w:ascii="Arial" w:hAnsi="Arial" w:cs="Arial"/>
              </w:rPr>
            </w:pPr>
            <w:r w:rsidRPr="00DD1A7D">
              <w:rPr>
                <w:rFonts w:ascii="Arial" w:hAnsi="Arial" w:cs="Arial"/>
              </w:rPr>
              <w:t>Possible Outstation Addresses</w:t>
            </w:r>
          </w:p>
        </w:tc>
      </w:tr>
      <w:tr w:rsidR="00F27210" w:rsidRPr="00DD1A7D" w14:paraId="5DAF611B" w14:textId="77777777">
        <w:tc>
          <w:tcPr>
            <w:tcW w:w="1266" w:type="dxa"/>
            <w:tcBorders>
              <w:top w:val="single" w:sz="7" w:space="0" w:color="000000"/>
              <w:left w:val="double" w:sz="7" w:space="0" w:color="000000"/>
              <w:bottom w:val="single" w:sz="6" w:space="0" w:color="FFFFFF"/>
              <w:right w:val="single" w:sz="6" w:space="0" w:color="FFFFFF"/>
            </w:tcBorders>
          </w:tcPr>
          <w:p w14:paraId="3127EF64" w14:textId="77777777" w:rsidR="00F27210" w:rsidRPr="00DD1A7D" w:rsidRDefault="00F27210" w:rsidP="00F27210">
            <w:pPr>
              <w:spacing w:line="163" w:lineRule="exact"/>
              <w:rPr>
                <w:rFonts w:ascii="Arial" w:hAnsi="Arial" w:cs="Arial"/>
              </w:rPr>
            </w:pPr>
          </w:p>
          <w:p w14:paraId="6417AA97"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0</w:t>
            </w:r>
          </w:p>
        </w:tc>
        <w:tc>
          <w:tcPr>
            <w:tcW w:w="864" w:type="dxa"/>
            <w:tcBorders>
              <w:top w:val="single" w:sz="7" w:space="0" w:color="000000"/>
              <w:left w:val="double" w:sz="7" w:space="0" w:color="000000"/>
              <w:bottom w:val="single" w:sz="6" w:space="0" w:color="FFFFFF"/>
              <w:right w:val="single" w:sz="6" w:space="0" w:color="FFFFFF"/>
            </w:tcBorders>
          </w:tcPr>
          <w:p w14:paraId="7AF845D5" w14:textId="77777777" w:rsidR="00F27210" w:rsidRPr="00DD1A7D" w:rsidRDefault="00F27210" w:rsidP="00F27210">
            <w:pPr>
              <w:spacing w:line="163" w:lineRule="exact"/>
              <w:rPr>
                <w:rFonts w:ascii="Arial" w:hAnsi="Arial" w:cs="Arial"/>
              </w:rPr>
            </w:pPr>
          </w:p>
          <w:p w14:paraId="219BFA8F"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77E8154A" w14:textId="77777777" w:rsidR="00F27210" w:rsidRPr="00DD1A7D" w:rsidRDefault="00F27210" w:rsidP="00F27210">
            <w:pPr>
              <w:spacing w:line="163" w:lineRule="exact"/>
              <w:rPr>
                <w:rFonts w:ascii="Arial" w:hAnsi="Arial" w:cs="Arial"/>
              </w:rPr>
            </w:pPr>
          </w:p>
          <w:p w14:paraId="1D85B3D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7" w:space="0" w:color="000000"/>
              <w:bottom w:val="single" w:sz="6" w:space="0" w:color="FFFFFF"/>
              <w:right w:val="single" w:sz="6" w:space="0" w:color="FFFFFF"/>
            </w:tcBorders>
          </w:tcPr>
          <w:p w14:paraId="2D501D30" w14:textId="77777777" w:rsidR="00F27210" w:rsidRPr="00DD1A7D" w:rsidRDefault="00F27210" w:rsidP="00F27210">
            <w:pPr>
              <w:spacing w:line="163" w:lineRule="exact"/>
              <w:rPr>
                <w:rFonts w:ascii="Arial" w:hAnsi="Arial" w:cs="Arial"/>
              </w:rPr>
            </w:pPr>
          </w:p>
          <w:p w14:paraId="757C801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vMerge w:val="restart"/>
            <w:tcBorders>
              <w:top w:val="single" w:sz="7" w:space="0" w:color="000000"/>
              <w:left w:val="single" w:sz="7" w:space="0" w:color="000000"/>
              <w:bottom w:val="nil"/>
              <w:right w:val="double" w:sz="7" w:space="0" w:color="000000"/>
            </w:tcBorders>
          </w:tcPr>
          <w:p w14:paraId="444BFC41" w14:textId="77777777" w:rsidR="00F27210" w:rsidRPr="00DD1A7D" w:rsidRDefault="00F27210" w:rsidP="00F27210">
            <w:pPr>
              <w:spacing w:line="163" w:lineRule="exact"/>
              <w:rPr>
                <w:rFonts w:ascii="Arial" w:hAnsi="Arial" w:cs="Arial"/>
              </w:rPr>
            </w:pPr>
          </w:p>
          <w:p w14:paraId="32191F1C"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p w14:paraId="08CB325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p w14:paraId="7656094A"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1 - 31</w:t>
            </w:r>
          </w:p>
        </w:tc>
      </w:tr>
      <w:tr w:rsidR="00F27210" w:rsidRPr="00DD1A7D" w14:paraId="1D77401E" w14:textId="77777777">
        <w:tc>
          <w:tcPr>
            <w:tcW w:w="1266" w:type="dxa"/>
            <w:tcBorders>
              <w:top w:val="single" w:sz="6" w:space="0" w:color="FFFFFF"/>
              <w:left w:val="double" w:sz="7" w:space="0" w:color="000000"/>
              <w:bottom w:val="single" w:sz="6" w:space="0" w:color="FFFFFF"/>
              <w:right w:val="single" w:sz="6" w:space="0" w:color="FFFFFF"/>
            </w:tcBorders>
          </w:tcPr>
          <w:p w14:paraId="2C2D2127" w14:textId="77777777" w:rsidR="00F27210" w:rsidRPr="00DD1A7D" w:rsidRDefault="00F27210" w:rsidP="00F27210">
            <w:pPr>
              <w:spacing w:line="144" w:lineRule="exact"/>
              <w:rPr>
                <w:rFonts w:ascii="Arial" w:hAnsi="Arial" w:cs="Arial"/>
              </w:rPr>
            </w:pPr>
          </w:p>
          <w:p w14:paraId="5A5D8E90"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2</w:t>
            </w:r>
          </w:p>
        </w:tc>
        <w:tc>
          <w:tcPr>
            <w:tcW w:w="864" w:type="dxa"/>
            <w:tcBorders>
              <w:top w:val="single" w:sz="6" w:space="0" w:color="FFFFFF"/>
              <w:left w:val="double" w:sz="7" w:space="0" w:color="000000"/>
              <w:bottom w:val="single" w:sz="6" w:space="0" w:color="FFFFFF"/>
              <w:right w:val="single" w:sz="6" w:space="0" w:color="FFFFFF"/>
            </w:tcBorders>
          </w:tcPr>
          <w:p w14:paraId="52330965" w14:textId="77777777" w:rsidR="00F27210" w:rsidRPr="00DD1A7D" w:rsidRDefault="00F27210" w:rsidP="00F27210">
            <w:pPr>
              <w:spacing w:line="144" w:lineRule="exact"/>
              <w:rPr>
                <w:rFonts w:ascii="Arial" w:hAnsi="Arial" w:cs="Arial"/>
              </w:rPr>
            </w:pPr>
          </w:p>
          <w:p w14:paraId="0AFC54CA"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6" w:space="0" w:color="FFFFFF"/>
              <w:bottom w:val="single" w:sz="6" w:space="0" w:color="FFFFFF"/>
              <w:right w:val="single" w:sz="6" w:space="0" w:color="FFFFFF"/>
            </w:tcBorders>
          </w:tcPr>
          <w:p w14:paraId="0D4D8ED8" w14:textId="77777777" w:rsidR="00F27210" w:rsidRPr="00DD1A7D" w:rsidRDefault="00F27210" w:rsidP="00F27210">
            <w:pPr>
              <w:spacing w:line="144" w:lineRule="exact"/>
              <w:rPr>
                <w:rFonts w:ascii="Arial" w:hAnsi="Arial" w:cs="Arial"/>
              </w:rPr>
            </w:pPr>
          </w:p>
          <w:p w14:paraId="736DB68D"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single" w:sz="6" w:space="0" w:color="FFFFFF"/>
              <w:right w:val="single" w:sz="6" w:space="0" w:color="FFFFFF"/>
            </w:tcBorders>
          </w:tcPr>
          <w:p w14:paraId="5301475E" w14:textId="77777777" w:rsidR="00F27210" w:rsidRPr="00DD1A7D" w:rsidRDefault="00F27210" w:rsidP="00F27210">
            <w:pPr>
              <w:spacing w:line="144" w:lineRule="exact"/>
              <w:rPr>
                <w:rFonts w:ascii="Arial" w:hAnsi="Arial" w:cs="Arial"/>
              </w:rPr>
            </w:pPr>
          </w:p>
          <w:p w14:paraId="731BBCA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vMerge/>
            <w:tcBorders>
              <w:top w:val="nil"/>
              <w:left w:val="single" w:sz="7" w:space="0" w:color="000000"/>
              <w:bottom w:val="nil"/>
              <w:right w:val="single" w:sz="6" w:space="0" w:color="FFFFFF"/>
            </w:tcBorders>
          </w:tcPr>
          <w:p w14:paraId="0A208ABE"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017B6B52" w14:textId="77777777">
        <w:tc>
          <w:tcPr>
            <w:tcW w:w="1266" w:type="dxa"/>
            <w:tcBorders>
              <w:top w:val="single" w:sz="6" w:space="0" w:color="FFFFFF"/>
              <w:left w:val="double" w:sz="7" w:space="0" w:color="000000"/>
              <w:bottom w:val="single" w:sz="6" w:space="0" w:color="FFFFFF"/>
              <w:right w:val="single" w:sz="6" w:space="0" w:color="FFFFFF"/>
            </w:tcBorders>
          </w:tcPr>
          <w:p w14:paraId="02E36F02" w14:textId="77777777" w:rsidR="00F27210" w:rsidRPr="00DD1A7D" w:rsidRDefault="00F27210" w:rsidP="00F27210">
            <w:pPr>
              <w:spacing w:line="144" w:lineRule="exact"/>
              <w:rPr>
                <w:rFonts w:ascii="Arial" w:hAnsi="Arial" w:cs="Arial"/>
              </w:rPr>
            </w:pPr>
          </w:p>
          <w:p w14:paraId="6A26445D"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4</w:t>
            </w:r>
          </w:p>
        </w:tc>
        <w:tc>
          <w:tcPr>
            <w:tcW w:w="864" w:type="dxa"/>
            <w:tcBorders>
              <w:top w:val="single" w:sz="6" w:space="0" w:color="FFFFFF"/>
              <w:left w:val="double" w:sz="7" w:space="0" w:color="000000"/>
              <w:bottom w:val="single" w:sz="6" w:space="0" w:color="FFFFFF"/>
              <w:right w:val="single" w:sz="6" w:space="0" w:color="FFFFFF"/>
            </w:tcBorders>
          </w:tcPr>
          <w:p w14:paraId="59199D2C" w14:textId="77777777" w:rsidR="00F27210" w:rsidRPr="00DD1A7D" w:rsidRDefault="00F27210" w:rsidP="00F27210">
            <w:pPr>
              <w:spacing w:line="144" w:lineRule="exact"/>
              <w:rPr>
                <w:rFonts w:ascii="Arial" w:hAnsi="Arial" w:cs="Arial"/>
              </w:rPr>
            </w:pPr>
          </w:p>
          <w:p w14:paraId="46AF755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single" w:sz="6" w:space="0" w:color="FFFFFF"/>
              <w:right w:val="single" w:sz="6" w:space="0" w:color="FFFFFF"/>
            </w:tcBorders>
          </w:tcPr>
          <w:p w14:paraId="5435EBC4" w14:textId="77777777" w:rsidR="00F27210" w:rsidRPr="00DD1A7D" w:rsidRDefault="00F27210" w:rsidP="00F27210">
            <w:pPr>
              <w:spacing w:line="144" w:lineRule="exact"/>
              <w:rPr>
                <w:rFonts w:ascii="Arial" w:hAnsi="Arial" w:cs="Arial"/>
              </w:rPr>
            </w:pPr>
          </w:p>
          <w:p w14:paraId="33A29186"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7" w:space="0" w:color="000000"/>
              <w:bottom w:val="single" w:sz="6" w:space="0" w:color="FFFFFF"/>
              <w:right w:val="single" w:sz="6" w:space="0" w:color="FFFFFF"/>
            </w:tcBorders>
          </w:tcPr>
          <w:p w14:paraId="7EB59AEA" w14:textId="77777777" w:rsidR="00F27210" w:rsidRPr="00DD1A7D" w:rsidRDefault="00F27210" w:rsidP="00F27210">
            <w:pPr>
              <w:spacing w:line="144" w:lineRule="exact"/>
              <w:rPr>
                <w:rFonts w:ascii="Arial" w:hAnsi="Arial" w:cs="Arial"/>
              </w:rPr>
            </w:pPr>
          </w:p>
          <w:p w14:paraId="1805100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vMerge/>
            <w:tcBorders>
              <w:top w:val="nil"/>
              <w:left w:val="single" w:sz="7" w:space="0" w:color="000000"/>
              <w:bottom w:val="nil"/>
              <w:right w:val="single" w:sz="6" w:space="0" w:color="FFFFFF"/>
            </w:tcBorders>
          </w:tcPr>
          <w:p w14:paraId="15448A54"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17349532" w14:textId="77777777">
        <w:tc>
          <w:tcPr>
            <w:tcW w:w="1266" w:type="dxa"/>
            <w:tcBorders>
              <w:top w:val="single" w:sz="6" w:space="0" w:color="FFFFFF"/>
              <w:left w:val="double" w:sz="7" w:space="0" w:color="000000"/>
              <w:bottom w:val="single" w:sz="6" w:space="0" w:color="FFFFFF"/>
              <w:right w:val="single" w:sz="6" w:space="0" w:color="FFFFFF"/>
            </w:tcBorders>
          </w:tcPr>
          <w:p w14:paraId="76D0E21B" w14:textId="77777777" w:rsidR="00F27210" w:rsidRPr="00DD1A7D" w:rsidRDefault="00F27210" w:rsidP="00F27210">
            <w:pPr>
              <w:spacing w:line="144" w:lineRule="exact"/>
              <w:rPr>
                <w:rFonts w:ascii="Arial" w:hAnsi="Arial" w:cs="Arial"/>
              </w:rPr>
            </w:pPr>
          </w:p>
          <w:p w14:paraId="467F244A"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6</w:t>
            </w:r>
          </w:p>
        </w:tc>
        <w:tc>
          <w:tcPr>
            <w:tcW w:w="864" w:type="dxa"/>
            <w:tcBorders>
              <w:top w:val="single" w:sz="6" w:space="0" w:color="FFFFFF"/>
              <w:left w:val="double" w:sz="7" w:space="0" w:color="000000"/>
              <w:bottom w:val="single" w:sz="6" w:space="0" w:color="FFFFFF"/>
              <w:right w:val="single" w:sz="6" w:space="0" w:color="FFFFFF"/>
            </w:tcBorders>
          </w:tcPr>
          <w:p w14:paraId="16A00147" w14:textId="77777777" w:rsidR="00F27210" w:rsidRPr="00DD1A7D" w:rsidRDefault="00F27210" w:rsidP="00F27210">
            <w:pPr>
              <w:spacing w:line="144" w:lineRule="exact"/>
              <w:rPr>
                <w:rFonts w:ascii="Arial" w:hAnsi="Arial" w:cs="Arial"/>
              </w:rPr>
            </w:pPr>
          </w:p>
          <w:p w14:paraId="135DC4D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single" w:sz="6" w:space="0" w:color="FFFFFF"/>
              <w:right w:val="single" w:sz="6" w:space="0" w:color="FFFFFF"/>
            </w:tcBorders>
          </w:tcPr>
          <w:p w14:paraId="0F54D029" w14:textId="77777777" w:rsidR="00F27210" w:rsidRPr="00DD1A7D" w:rsidRDefault="00F27210" w:rsidP="00F27210">
            <w:pPr>
              <w:spacing w:line="144" w:lineRule="exact"/>
              <w:rPr>
                <w:rFonts w:ascii="Arial" w:hAnsi="Arial" w:cs="Arial"/>
              </w:rPr>
            </w:pPr>
          </w:p>
          <w:p w14:paraId="43C271E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single" w:sz="6" w:space="0" w:color="FFFFFF"/>
              <w:right w:val="single" w:sz="6" w:space="0" w:color="FFFFFF"/>
            </w:tcBorders>
          </w:tcPr>
          <w:p w14:paraId="1597E5C3" w14:textId="77777777" w:rsidR="00F27210" w:rsidRPr="00DD1A7D" w:rsidRDefault="00F27210" w:rsidP="00F27210">
            <w:pPr>
              <w:spacing w:line="144" w:lineRule="exact"/>
              <w:rPr>
                <w:rFonts w:ascii="Arial" w:hAnsi="Arial" w:cs="Arial"/>
              </w:rPr>
            </w:pPr>
          </w:p>
          <w:p w14:paraId="7F562A9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vMerge/>
            <w:tcBorders>
              <w:top w:val="nil"/>
              <w:left w:val="single" w:sz="7" w:space="0" w:color="000000"/>
              <w:bottom w:val="single" w:sz="6" w:space="0" w:color="FFFFFF"/>
              <w:right w:val="single" w:sz="6" w:space="0" w:color="FFFFFF"/>
            </w:tcBorders>
          </w:tcPr>
          <w:p w14:paraId="27AC4735"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4941FE68" w14:textId="77777777">
        <w:tc>
          <w:tcPr>
            <w:tcW w:w="1266" w:type="dxa"/>
            <w:tcBorders>
              <w:top w:val="single" w:sz="7" w:space="0" w:color="000000"/>
              <w:left w:val="double" w:sz="7" w:space="0" w:color="000000"/>
              <w:bottom w:val="single" w:sz="6" w:space="0" w:color="FFFFFF"/>
              <w:right w:val="single" w:sz="6" w:space="0" w:color="FFFFFF"/>
            </w:tcBorders>
          </w:tcPr>
          <w:p w14:paraId="574C69F1" w14:textId="77777777" w:rsidR="00F27210" w:rsidRPr="00DD1A7D" w:rsidRDefault="00F27210" w:rsidP="00F27210">
            <w:pPr>
              <w:spacing w:line="163" w:lineRule="exact"/>
              <w:rPr>
                <w:rFonts w:ascii="Arial" w:hAnsi="Arial" w:cs="Arial"/>
              </w:rPr>
            </w:pPr>
          </w:p>
          <w:p w14:paraId="29892708" w14:textId="77777777" w:rsidR="00F27210" w:rsidRPr="00DD1A7D" w:rsidRDefault="00F27210" w:rsidP="00F27210">
            <w:pPr>
              <w:tabs>
                <w:tab w:val="right" w:pos="994"/>
                <w:tab w:val="left" w:pos="1260"/>
                <w:tab w:val="left" w:pos="2160"/>
              </w:tabs>
              <w:rPr>
                <w:rFonts w:ascii="Arial" w:hAnsi="Arial" w:cs="Arial"/>
              </w:rPr>
            </w:pPr>
            <w:r w:rsidRPr="00DD1A7D">
              <w:rPr>
                <w:rFonts w:ascii="Arial" w:hAnsi="Arial" w:cs="Arial"/>
              </w:rPr>
              <w:t>or</w:t>
            </w:r>
            <w:r w:rsidRPr="00DD1A7D">
              <w:rPr>
                <w:rFonts w:ascii="Arial" w:hAnsi="Arial" w:cs="Arial"/>
              </w:rPr>
              <w:tab/>
              <w:t>1</w:t>
            </w:r>
          </w:p>
        </w:tc>
        <w:tc>
          <w:tcPr>
            <w:tcW w:w="864" w:type="dxa"/>
            <w:tcBorders>
              <w:top w:val="single" w:sz="7" w:space="0" w:color="000000"/>
              <w:left w:val="double" w:sz="7" w:space="0" w:color="000000"/>
              <w:bottom w:val="single" w:sz="6" w:space="0" w:color="FFFFFF"/>
              <w:right w:val="single" w:sz="6" w:space="0" w:color="FFFFFF"/>
            </w:tcBorders>
          </w:tcPr>
          <w:p w14:paraId="0DAB27A4" w14:textId="77777777" w:rsidR="00F27210" w:rsidRPr="00DD1A7D" w:rsidRDefault="00F27210" w:rsidP="00F27210">
            <w:pPr>
              <w:spacing w:line="163" w:lineRule="exact"/>
              <w:rPr>
                <w:rFonts w:ascii="Arial" w:hAnsi="Arial" w:cs="Arial"/>
              </w:rPr>
            </w:pPr>
          </w:p>
          <w:p w14:paraId="7A1C67DC"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2EC96659" w14:textId="77777777" w:rsidR="00F27210" w:rsidRPr="00DD1A7D" w:rsidRDefault="00F27210" w:rsidP="00F27210">
            <w:pPr>
              <w:spacing w:line="163" w:lineRule="exact"/>
              <w:rPr>
                <w:rFonts w:ascii="Arial" w:hAnsi="Arial" w:cs="Arial"/>
              </w:rPr>
            </w:pPr>
          </w:p>
          <w:p w14:paraId="7F682EE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7" w:space="0" w:color="000000"/>
              <w:bottom w:val="single" w:sz="6" w:space="0" w:color="FFFFFF"/>
              <w:right w:val="single" w:sz="6" w:space="0" w:color="FFFFFF"/>
            </w:tcBorders>
          </w:tcPr>
          <w:p w14:paraId="5ADB8A0A" w14:textId="77777777" w:rsidR="00F27210" w:rsidRPr="00DD1A7D" w:rsidRDefault="00F27210" w:rsidP="00F27210">
            <w:pPr>
              <w:spacing w:line="163" w:lineRule="exact"/>
              <w:rPr>
                <w:rFonts w:ascii="Arial" w:hAnsi="Arial" w:cs="Arial"/>
              </w:rPr>
            </w:pPr>
          </w:p>
          <w:p w14:paraId="334B77E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gridSpan w:val="5"/>
            <w:vMerge w:val="restart"/>
            <w:tcBorders>
              <w:top w:val="single" w:sz="7" w:space="0" w:color="000000"/>
              <w:left w:val="single" w:sz="7" w:space="0" w:color="000000"/>
              <w:bottom w:val="nil"/>
              <w:right w:val="double" w:sz="7" w:space="0" w:color="000000"/>
            </w:tcBorders>
          </w:tcPr>
          <w:p w14:paraId="7142A8D5" w14:textId="77777777" w:rsidR="00F27210" w:rsidRPr="00DD1A7D" w:rsidRDefault="00F27210" w:rsidP="00F27210">
            <w:pPr>
              <w:spacing w:line="163" w:lineRule="exact"/>
              <w:rPr>
                <w:rFonts w:ascii="Arial" w:hAnsi="Arial" w:cs="Arial"/>
              </w:rPr>
            </w:pPr>
          </w:p>
          <w:p w14:paraId="2553F92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p w14:paraId="2189234F"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p w14:paraId="251C49A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32 - 64</w:t>
            </w:r>
          </w:p>
        </w:tc>
      </w:tr>
      <w:tr w:rsidR="00F27210" w:rsidRPr="00DD1A7D" w14:paraId="6E6DCA93" w14:textId="77777777">
        <w:tc>
          <w:tcPr>
            <w:tcW w:w="1266" w:type="dxa"/>
            <w:tcBorders>
              <w:top w:val="single" w:sz="6" w:space="0" w:color="FFFFFF"/>
              <w:left w:val="double" w:sz="7" w:space="0" w:color="000000"/>
              <w:bottom w:val="single" w:sz="6" w:space="0" w:color="FFFFFF"/>
              <w:right w:val="single" w:sz="6" w:space="0" w:color="FFFFFF"/>
            </w:tcBorders>
          </w:tcPr>
          <w:p w14:paraId="03C9AFDB" w14:textId="77777777" w:rsidR="00F27210" w:rsidRPr="00DD1A7D" w:rsidRDefault="00F27210" w:rsidP="00F27210">
            <w:pPr>
              <w:spacing w:line="144" w:lineRule="exact"/>
              <w:rPr>
                <w:rFonts w:ascii="Arial" w:hAnsi="Arial" w:cs="Arial"/>
              </w:rPr>
            </w:pPr>
          </w:p>
          <w:p w14:paraId="6B6C1064"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3</w:t>
            </w:r>
          </w:p>
        </w:tc>
        <w:tc>
          <w:tcPr>
            <w:tcW w:w="864" w:type="dxa"/>
            <w:tcBorders>
              <w:top w:val="single" w:sz="6" w:space="0" w:color="FFFFFF"/>
              <w:left w:val="double" w:sz="7" w:space="0" w:color="000000"/>
              <w:bottom w:val="single" w:sz="6" w:space="0" w:color="FFFFFF"/>
              <w:right w:val="single" w:sz="6" w:space="0" w:color="FFFFFF"/>
            </w:tcBorders>
          </w:tcPr>
          <w:p w14:paraId="2BBDB022" w14:textId="77777777" w:rsidR="00F27210" w:rsidRPr="00DD1A7D" w:rsidRDefault="00F27210" w:rsidP="00F27210">
            <w:pPr>
              <w:spacing w:line="144" w:lineRule="exact"/>
              <w:rPr>
                <w:rFonts w:ascii="Arial" w:hAnsi="Arial" w:cs="Arial"/>
              </w:rPr>
            </w:pPr>
          </w:p>
          <w:p w14:paraId="271AE018"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6" w:space="0" w:color="FFFFFF"/>
              <w:bottom w:val="single" w:sz="6" w:space="0" w:color="FFFFFF"/>
              <w:right w:val="single" w:sz="6" w:space="0" w:color="FFFFFF"/>
            </w:tcBorders>
          </w:tcPr>
          <w:p w14:paraId="4D13C718" w14:textId="77777777" w:rsidR="00F27210" w:rsidRPr="00DD1A7D" w:rsidRDefault="00F27210" w:rsidP="00F27210">
            <w:pPr>
              <w:spacing w:line="144" w:lineRule="exact"/>
              <w:rPr>
                <w:rFonts w:ascii="Arial" w:hAnsi="Arial" w:cs="Arial"/>
              </w:rPr>
            </w:pPr>
          </w:p>
          <w:p w14:paraId="0AC9BD6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single" w:sz="6" w:space="0" w:color="FFFFFF"/>
              <w:right w:val="single" w:sz="6" w:space="0" w:color="FFFFFF"/>
            </w:tcBorders>
          </w:tcPr>
          <w:p w14:paraId="787428E0" w14:textId="77777777" w:rsidR="00F27210" w:rsidRPr="00DD1A7D" w:rsidRDefault="00F27210" w:rsidP="00F27210">
            <w:pPr>
              <w:spacing w:line="144" w:lineRule="exact"/>
              <w:rPr>
                <w:rFonts w:ascii="Arial" w:hAnsi="Arial" w:cs="Arial"/>
              </w:rPr>
            </w:pPr>
          </w:p>
          <w:p w14:paraId="1B51215F"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gridSpan w:val="5"/>
            <w:vMerge/>
            <w:tcBorders>
              <w:top w:val="nil"/>
              <w:left w:val="single" w:sz="7" w:space="0" w:color="000000"/>
              <w:bottom w:val="nil"/>
              <w:right w:val="single" w:sz="6" w:space="0" w:color="FFFFFF"/>
            </w:tcBorders>
          </w:tcPr>
          <w:p w14:paraId="127A0711"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04597B21" w14:textId="77777777">
        <w:tc>
          <w:tcPr>
            <w:tcW w:w="1266" w:type="dxa"/>
            <w:tcBorders>
              <w:top w:val="single" w:sz="6" w:space="0" w:color="FFFFFF"/>
              <w:left w:val="double" w:sz="7" w:space="0" w:color="000000"/>
              <w:bottom w:val="single" w:sz="6" w:space="0" w:color="FFFFFF"/>
              <w:right w:val="single" w:sz="6" w:space="0" w:color="FFFFFF"/>
            </w:tcBorders>
          </w:tcPr>
          <w:p w14:paraId="05015A79" w14:textId="77777777" w:rsidR="00F27210" w:rsidRPr="00DD1A7D" w:rsidRDefault="00F27210" w:rsidP="00F27210">
            <w:pPr>
              <w:spacing w:line="144" w:lineRule="exact"/>
              <w:rPr>
                <w:rFonts w:ascii="Arial" w:hAnsi="Arial" w:cs="Arial"/>
              </w:rPr>
            </w:pPr>
          </w:p>
          <w:p w14:paraId="1FF88B2E"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5</w:t>
            </w:r>
          </w:p>
        </w:tc>
        <w:tc>
          <w:tcPr>
            <w:tcW w:w="864" w:type="dxa"/>
            <w:tcBorders>
              <w:top w:val="single" w:sz="6" w:space="0" w:color="FFFFFF"/>
              <w:left w:val="double" w:sz="7" w:space="0" w:color="000000"/>
              <w:bottom w:val="single" w:sz="6" w:space="0" w:color="FFFFFF"/>
              <w:right w:val="single" w:sz="6" w:space="0" w:color="FFFFFF"/>
            </w:tcBorders>
          </w:tcPr>
          <w:p w14:paraId="1D003888" w14:textId="77777777" w:rsidR="00F27210" w:rsidRPr="00DD1A7D" w:rsidRDefault="00F27210" w:rsidP="00F27210">
            <w:pPr>
              <w:spacing w:line="144" w:lineRule="exact"/>
              <w:rPr>
                <w:rFonts w:ascii="Arial" w:hAnsi="Arial" w:cs="Arial"/>
              </w:rPr>
            </w:pPr>
          </w:p>
          <w:p w14:paraId="2C85849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single" w:sz="6" w:space="0" w:color="FFFFFF"/>
              <w:right w:val="single" w:sz="6" w:space="0" w:color="FFFFFF"/>
            </w:tcBorders>
          </w:tcPr>
          <w:p w14:paraId="193B42E9" w14:textId="77777777" w:rsidR="00F27210" w:rsidRPr="00DD1A7D" w:rsidRDefault="00F27210" w:rsidP="00F27210">
            <w:pPr>
              <w:spacing w:line="144" w:lineRule="exact"/>
              <w:rPr>
                <w:rFonts w:ascii="Arial" w:hAnsi="Arial" w:cs="Arial"/>
              </w:rPr>
            </w:pPr>
          </w:p>
          <w:p w14:paraId="118299C6"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7" w:space="0" w:color="000000"/>
              <w:bottom w:val="single" w:sz="6" w:space="0" w:color="FFFFFF"/>
              <w:right w:val="single" w:sz="6" w:space="0" w:color="FFFFFF"/>
            </w:tcBorders>
          </w:tcPr>
          <w:p w14:paraId="5A51EC16" w14:textId="77777777" w:rsidR="00F27210" w:rsidRPr="00DD1A7D" w:rsidRDefault="00F27210" w:rsidP="00F27210">
            <w:pPr>
              <w:spacing w:line="144" w:lineRule="exact"/>
              <w:rPr>
                <w:rFonts w:ascii="Arial" w:hAnsi="Arial" w:cs="Arial"/>
              </w:rPr>
            </w:pPr>
          </w:p>
          <w:p w14:paraId="13DAF9D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gridSpan w:val="5"/>
            <w:vMerge/>
            <w:tcBorders>
              <w:top w:val="nil"/>
              <w:left w:val="single" w:sz="7" w:space="0" w:color="000000"/>
              <w:bottom w:val="nil"/>
              <w:right w:val="single" w:sz="6" w:space="0" w:color="FFFFFF"/>
            </w:tcBorders>
          </w:tcPr>
          <w:p w14:paraId="52AE50AA"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60BA3871" w14:textId="77777777">
        <w:tc>
          <w:tcPr>
            <w:tcW w:w="1266" w:type="dxa"/>
            <w:tcBorders>
              <w:top w:val="single" w:sz="6" w:space="0" w:color="FFFFFF"/>
              <w:left w:val="double" w:sz="7" w:space="0" w:color="000000"/>
              <w:bottom w:val="double" w:sz="7" w:space="0" w:color="000000"/>
              <w:right w:val="single" w:sz="6" w:space="0" w:color="FFFFFF"/>
            </w:tcBorders>
          </w:tcPr>
          <w:p w14:paraId="77D54DA4" w14:textId="77777777" w:rsidR="00F27210" w:rsidRPr="00DD1A7D" w:rsidRDefault="00F27210" w:rsidP="00F27210">
            <w:pPr>
              <w:spacing w:line="144" w:lineRule="exact"/>
              <w:rPr>
                <w:rFonts w:ascii="Arial" w:hAnsi="Arial" w:cs="Arial"/>
              </w:rPr>
            </w:pPr>
          </w:p>
          <w:p w14:paraId="4D1096AC" w14:textId="77777777" w:rsidR="00F27210" w:rsidRPr="00DD1A7D" w:rsidRDefault="00F27210" w:rsidP="00F27210">
            <w:pPr>
              <w:tabs>
                <w:tab w:val="left" w:pos="-1152"/>
                <w:tab w:val="left" w:pos="-720"/>
                <w:tab w:val="left" w:pos="0"/>
                <w:tab w:val="left" w:pos="900"/>
                <w:tab w:val="left" w:pos="1260"/>
                <w:tab w:val="left" w:pos="2160"/>
              </w:tabs>
              <w:spacing w:after="58"/>
              <w:jc w:val="right"/>
              <w:rPr>
                <w:rFonts w:ascii="Arial" w:hAnsi="Arial" w:cs="Arial"/>
              </w:rPr>
            </w:pPr>
            <w:r w:rsidRPr="00DD1A7D">
              <w:rPr>
                <w:rFonts w:ascii="Arial" w:hAnsi="Arial" w:cs="Arial"/>
              </w:rPr>
              <w:t>7</w:t>
            </w:r>
          </w:p>
        </w:tc>
        <w:tc>
          <w:tcPr>
            <w:tcW w:w="864" w:type="dxa"/>
            <w:tcBorders>
              <w:top w:val="single" w:sz="6" w:space="0" w:color="FFFFFF"/>
              <w:left w:val="double" w:sz="7" w:space="0" w:color="000000"/>
              <w:bottom w:val="double" w:sz="7" w:space="0" w:color="000000"/>
              <w:right w:val="single" w:sz="6" w:space="0" w:color="FFFFFF"/>
            </w:tcBorders>
          </w:tcPr>
          <w:p w14:paraId="10711556" w14:textId="77777777" w:rsidR="00F27210" w:rsidRPr="00DD1A7D" w:rsidRDefault="00F27210" w:rsidP="00F27210">
            <w:pPr>
              <w:spacing w:line="144" w:lineRule="exact"/>
              <w:rPr>
                <w:rFonts w:ascii="Arial" w:hAnsi="Arial" w:cs="Arial"/>
              </w:rPr>
            </w:pPr>
          </w:p>
          <w:p w14:paraId="5D4C3758"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double" w:sz="7" w:space="0" w:color="000000"/>
              <w:right w:val="single" w:sz="6" w:space="0" w:color="FFFFFF"/>
            </w:tcBorders>
          </w:tcPr>
          <w:p w14:paraId="4FF40029" w14:textId="77777777" w:rsidR="00F27210" w:rsidRPr="00DD1A7D" w:rsidRDefault="00F27210" w:rsidP="00F27210">
            <w:pPr>
              <w:spacing w:line="144" w:lineRule="exact"/>
              <w:rPr>
                <w:rFonts w:ascii="Arial" w:hAnsi="Arial" w:cs="Arial"/>
              </w:rPr>
            </w:pPr>
          </w:p>
          <w:p w14:paraId="5EB712E3"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double" w:sz="7" w:space="0" w:color="000000"/>
              <w:right w:val="single" w:sz="6" w:space="0" w:color="FFFFFF"/>
            </w:tcBorders>
          </w:tcPr>
          <w:p w14:paraId="305C812E" w14:textId="77777777" w:rsidR="00F27210" w:rsidRPr="00DD1A7D" w:rsidRDefault="00F27210" w:rsidP="00F27210">
            <w:pPr>
              <w:spacing w:line="144" w:lineRule="exact"/>
              <w:rPr>
                <w:rFonts w:ascii="Arial" w:hAnsi="Arial" w:cs="Arial"/>
              </w:rPr>
            </w:pPr>
          </w:p>
          <w:p w14:paraId="67D49F12"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gridSpan w:val="5"/>
            <w:vMerge/>
            <w:tcBorders>
              <w:top w:val="nil"/>
              <w:left w:val="single" w:sz="7" w:space="0" w:color="000000"/>
              <w:bottom w:val="double" w:sz="7" w:space="0" w:color="000000"/>
              <w:right w:val="single" w:sz="6" w:space="0" w:color="FFFFFF"/>
            </w:tcBorders>
          </w:tcPr>
          <w:p w14:paraId="62E75BD0" w14:textId="77777777" w:rsidR="00F27210" w:rsidRPr="00DD1A7D" w:rsidRDefault="00F27210" w:rsidP="00F27210">
            <w:pPr>
              <w:tabs>
                <w:tab w:val="left" w:pos="-1152"/>
                <w:tab w:val="left" w:pos="-720"/>
                <w:tab w:val="left" w:pos="0"/>
                <w:tab w:val="left" w:pos="900"/>
                <w:tab w:val="left" w:pos="1260"/>
                <w:tab w:val="left" w:pos="2160"/>
              </w:tabs>
              <w:spacing w:after="58"/>
              <w:rPr>
                <w:rFonts w:ascii="Arial" w:hAnsi="Arial" w:cs="Arial"/>
              </w:rPr>
            </w:pPr>
          </w:p>
        </w:tc>
      </w:tr>
    </w:tbl>
    <w:p w14:paraId="631426E2"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17249228"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7107CB24"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53091046"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p>
    <w:p w14:paraId="1DC2325C"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t>Size - 2 blocks, maximum address length 7 bits.</w:t>
      </w:r>
    </w:p>
    <w:p w14:paraId="3E12C099"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p>
    <w:tbl>
      <w:tblPr>
        <w:tblW w:w="0" w:type="auto"/>
        <w:tblInd w:w="136" w:type="dxa"/>
        <w:tblLayout w:type="fixed"/>
        <w:tblCellMar>
          <w:left w:w="136" w:type="dxa"/>
          <w:right w:w="136" w:type="dxa"/>
        </w:tblCellMar>
        <w:tblLook w:val="0000" w:firstRow="0" w:lastRow="0" w:firstColumn="0" w:lastColumn="0" w:noHBand="0" w:noVBand="0"/>
      </w:tblPr>
      <w:tblGrid>
        <w:gridCol w:w="1266"/>
        <w:gridCol w:w="864"/>
        <w:gridCol w:w="864"/>
        <w:gridCol w:w="864"/>
        <w:gridCol w:w="864"/>
        <w:gridCol w:w="864"/>
        <w:gridCol w:w="864"/>
        <w:gridCol w:w="864"/>
        <w:gridCol w:w="864"/>
      </w:tblGrid>
      <w:tr w:rsidR="00F27210" w:rsidRPr="00DD1A7D" w14:paraId="0DF988E7" w14:textId="77777777">
        <w:tc>
          <w:tcPr>
            <w:tcW w:w="1266" w:type="dxa"/>
            <w:tcBorders>
              <w:top w:val="single" w:sz="6" w:space="0" w:color="FFFFFF"/>
              <w:left w:val="single" w:sz="6" w:space="0" w:color="FFFFFF"/>
              <w:bottom w:val="single" w:sz="6" w:space="0" w:color="FFFFFF"/>
              <w:right w:val="single" w:sz="6" w:space="0" w:color="FFFFFF"/>
            </w:tcBorders>
          </w:tcPr>
          <w:p w14:paraId="70738ADD" w14:textId="77777777" w:rsidR="00F27210" w:rsidRPr="00DD1A7D" w:rsidRDefault="00F27210" w:rsidP="00F27210">
            <w:pPr>
              <w:spacing w:line="144" w:lineRule="exact"/>
              <w:rPr>
                <w:rFonts w:ascii="Arial" w:hAnsi="Arial" w:cs="Arial"/>
              </w:rPr>
            </w:pPr>
          </w:p>
          <w:p w14:paraId="1BA345F6" w14:textId="77777777" w:rsidR="00F27210" w:rsidRPr="00DD1A7D" w:rsidRDefault="00F27210" w:rsidP="00F27210">
            <w:pPr>
              <w:keepNext/>
              <w:keepLines/>
              <w:tabs>
                <w:tab w:val="left" w:pos="-1152"/>
                <w:tab w:val="left" w:pos="-720"/>
                <w:tab w:val="left" w:pos="0"/>
                <w:tab w:val="left" w:pos="900"/>
                <w:tab w:val="left" w:pos="1260"/>
                <w:tab w:val="left" w:pos="2160"/>
              </w:tabs>
              <w:jc w:val="right"/>
              <w:rPr>
                <w:rFonts w:ascii="Arial" w:hAnsi="Arial" w:cs="Arial"/>
              </w:rPr>
            </w:pPr>
          </w:p>
        </w:tc>
        <w:tc>
          <w:tcPr>
            <w:tcW w:w="864" w:type="dxa"/>
            <w:tcBorders>
              <w:top w:val="single" w:sz="6" w:space="0" w:color="FFFFFF"/>
              <w:left w:val="single" w:sz="7" w:space="0" w:color="000000"/>
              <w:bottom w:val="single" w:sz="6" w:space="0" w:color="FFFFFF"/>
              <w:right w:val="single" w:sz="6" w:space="0" w:color="FFFFFF"/>
            </w:tcBorders>
          </w:tcPr>
          <w:p w14:paraId="61BFA3A4" w14:textId="77777777" w:rsidR="00F27210" w:rsidRPr="00DD1A7D" w:rsidRDefault="00F27210" w:rsidP="00F27210">
            <w:pPr>
              <w:spacing w:line="144" w:lineRule="exact"/>
              <w:rPr>
                <w:rFonts w:ascii="Arial" w:hAnsi="Arial" w:cs="Arial"/>
              </w:rPr>
            </w:pPr>
          </w:p>
          <w:p w14:paraId="0FF5AA0A" w14:textId="77777777" w:rsidR="00F27210" w:rsidRPr="00DD1A7D" w:rsidRDefault="00F27210" w:rsidP="00F27210">
            <w:pPr>
              <w:keepNext/>
              <w:keepLines/>
              <w:tabs>
                <w:tab w:val="left" w:pos="-1152"/>
                <w:tab w:val="left" w:pos="-720"/>
                <w:tab w:val="left" w:pos="0"/>
                <w:tab w:val="left" w:pos="900"/>
                <w:tab w:val="left" w:pos="1260"/>
                <w:tab w:val="left" w:pos="2160"/>
              </w:tabs>
              <w:rPr>
                <w:rFonts w:ascii="Arial" w:hAnsi="Arial" w:cs="Arial"/>
              </w:rPr>
            </w:pPr>
          </w:p>
        </w:tc>
        <w:tc>
          <w:tcPr>
            <w:tcW w:w="864" w:type="dxa"/>
            <w:gridSpan w:val="7"/>
            <w:tcBorders>
              <w:top w:val="single" w:sz="6" w:space="0" w:color="FFFFFF"/>
              <w:left w:val="single" w:sz="7" w:space="0" w:color="000000"/>
              <w:bottom w:val="single" w:sz="6" w:space="0" w:color="FFFFFF"/>
              <w:right w:val="single" w:sz="7" w:space="0" w:color="000000"/>
            </w:tcBorders>
          </w:tcPr>
          <w:p w14:paraId="5E8904D8" w14:textId="77777777" w:rsidR="00F27210" w:rsidRPr="00DD1A7D" w:rsidRDefault="00F27210" w:rsidP="00F27210">
            <w:pPr>
              <w:spacing w:line="144" w:lineRule="exact"/>
              <w:rPr>
                <w:rFonts w:ascii="Arial" w:hAnsi="Arial" w:cs="Arial"/>
              </w:rPr>
            </w:pPr>
          </w:p>
          <w:p w14:paraId="498BA9AF" w14:textId="77777777" w:rsidR="00F27210" w:rsidRPr="00DD1A7D" w:rsidRDefault="00F27210" w:rsidP="00F27210">
            <w:pPr>
              <w:keepNext/>
              <w:keepLines/>
              <w:tabs>
                <w:tab w:val="center" w:leader="dot" w:pos="296"/>
                <w:tab w:val="right" w:leader="dot" w:pos="592"/>
                <w:tab w:val="left" w:pos="900"/>
                <w:tab w:val="left" w:pos="1260"/>
                <w:tab w:val="left" w:pos="2160"/>
              </w:tabs>
              <w:rPr>
                <w:rFonts w:ascii="Arial" w:hAnsi="Arial" w:cs="Arial"/>
              </w:rPr>
            </w:pPr>
            <w:r w:rsidRPr="00DD1A7D">
              <w:rPr>
                <w:rFonts w:ascii="Arial" w:hAnsi="Arial" w:cs="Arial"/>
              </w:rPr>
              <w:tab/>
              <w:t>OUTSTATION ADDRESS</w:t>
            </w:r>
            <w:r w:rsidRPr="00DD1A7D">
              <w:rPr>
                <w:rFonts w:ascii="Arial" w:hAnsi="Arial" w:cs="Arial"/>
              </w:rPr>
              <w:tab/>
            </w:r>
          </w:p>
        </w:tc>
      </w:tr>
      <w:tr w:rsidR="00F27210" w:rsidRPr="00DD1A7D" w14:paraId="2C085F43" w14:textId="77777777">
        <w:tc>
          <w:tcPr>
            <w:tcW w:w="1266" w:type="dxa"/>
            <w:tcBorders>
              <w:top w:val="single" w:sz="6" w:space="0" w:color="FFFFFF"/>
              <w:left w:val="single" w:sz="6" w:space="0" w:color="FFFFFF"/>
              <w:bottom w:val="single" w:sz="6" w:space="0" w:color="FFFFFF"/>
              <w:right w:val="single" w:sz="6" w:space="0" w:color="FFFFFF"/>
            </w:tcBorders>
          </w:tcPr>
          <w:p w14:paraId="3905AFBB" w14:textId="77777777" w:rsidR="00F27210" w:rsidRPr="00DD1A7D" w:rsidRDefault="00F27210" w:rsidP="00F27210">
            <w:pPr>
              <w:spacing w:line="163" w:lineRule="exact"/>
              <w:rPr>
                <w:rFonts w:ascii="Arial" w:hAnsi="Arial" w:cs="Arial"/>
              </w:rPr>
            </w:pPr>
          </w:p>
          <w:p w14:paraId="2A335A0C" w14:textId="77777777" w:rsidR="00F27210" w:rsidRPr="00DD1A7D" w:rsidRDefault="00F27210" w:rsidP="00F27210">
            <w:pPr>
              <w:keepNext/>
              <w:keepLines/>
              <w:tabs>
                <w:tab w:val="left" w:pos="-1152"/>
                <w:tab w:val="left" w:pos="-720"/>
                <w:tab w:val="left" w:pos="0"/>
                <w:tab w:val="left" w:pos="900"/>
                <w:tab w:val="left" w:pos="1260"/>
                <w:tab w:val="left" w:pos="2160"/>
              </w:tabs>
              <w:jc w:val="right"/>
              <w:rPr>
                <w:rFonts w:ascii="Arial" w:hAnsi="Arial" w:cs="Arial"/>
              </w:rPr>
            </w:pPr>
          </w:p>
        </w:tc>
        <w:tc>
          <w:tcPr>
            <w:tcW w:w="864" w:type="dxa"/>
            <w:gridSpan w:val="3"/>
            <w:tcBorders>
              <w:top w:val="single" w:sz="6" w:space="0" w:color="FFFFFF"/>
              <w:left w:val="single" w:sz="7" w:space="0" w:color="000000"/>
              <w:bottom w:val="single" w:sz="6" w:space="0" w:color="FFFFFF"/>
              <w:right w:val="single" w:sz="6" w:space="0" w:color="FFFFFF"/>
            </w:tcBorders>
          </w:tcPr>
          <w:p w14:paraId="0F125248" w14:textId="77777777" w:rsidR="00F27210" w:rsidRPr="00DD1A7D" w:rsidRDefault="00F27210" w:rsidP="00F27210">
            <w:pPr>
              <w:spacing w:line="163" w:lineRule="exact"/>
              <w:rPr>
                <w:rFonts w:ascii="Arial" w:hAnsi="Arial" w:cs="Arial"/>
              </w:rPr>
            </w:pPr>
          </w:p>
          <w:p w14:paraId="4CEB586A" w14:textId="77777777" w:rsidR="00F27210" w:rsidRPr="00DD1A7D" w:rsidRDefault="00F27210" w:rsidP="00F27210">
            <w:pPr>
              <w:keepNext/>
              <w:keepLines/>
              <w:tabs>
                <w:tab w:val="center" w:leader="dot" w:pos="296"/>
                <w:tab w:val="right" w:leader="dot" w:pos="592"/>
                <w:tab w:val="left" w:pos="900"/>
                <w:tab w:val="left" w:pos="1260"/>
                <w:tab w:val="left" w:pos="2160"/>
              </w:tabs>
              <w:rPr>
                <w:rFonts w:ascii="Arial" w:hAnsi="Arial" w:cs="Arial"/>
              </w:rPr>
            </w:pPr>
            <w:r w:rsidRPr="00DD1A7D">
              <w:rPr>
                <w:rFonts w:ascii="Arial" w:hAnsi="Arial" w:cs="Arial"/>
              </w:rPr>
              <w:tab/>
              <w:t>BLOCK</w:t>
            </w:r>
            <w:r w:rsidRPr="00DD1A7D">
              <w:rPr>
                <w:rFonts w:ascii="Arial" w:hAnsi="Arial" w:cs="Arial"/>
              </w:rPr>
              <w:tab/>
            </w:r>
          </w:p>
        </w:tc>
        <w:tc>
          <w:tcPr>
            <w:tcW w:w="864" w:type="dxa"/>
            <w:gridSpan w:val="5"/>
            <w:tcBorders>
              <w:top w:val="single" w:sz="6" w:space="0" w:color="FFFFFF"/>
              <w:left w:val="single" w:sz="7" w:space="0" w:color="000000"/>
              <w:bottom w:val="single" w:sz="6" w:space="0" w:color="FFFFFF"/>
              <w:right w:val="single" w:sz="7" w:space="0" w:color="000000"/>
            </w:tcBorders>
          </w:tcPr>
          <w:p w14:paraId="7BABC68D" w14:textId="77777777" w:rsidR="00F27210" w:rsidRPr="00DD1A7D" w:rsidRDefault="00F27210" w:rsidP="00F27210">
            <w:pPr>
              <w:spacing w:line="163" w:lineRule="exact"/>
              <w:rPr>
                <w:rFonts w:ascii="Arial" w:hAnsi="Arial" w:cs="Arial"/>
              </w:rPr>
            </w:pPr>
          </w:p>
          <w:p w14:paraId="07ED0C95" w14:textId="77777777" w:rsidR="00F27210" w:rsidRPr="00DD1A7D" w:rsidRDefault="00F27210" w:rsidP="00F27210">
            <w:pPr>
              <w:keepNext/>
              <w:keepLines/>
              <w:tabs>
                <w:tab w:val="left" w:pos="-1152"/>
                <w:tab w:val="left" w:pos="-720"/>
                <w:tab w:val="left" w:pos="0"/>
                <w:tab w:val="left" w:pos="900"/>
                <w:tab w:val="left" w:pos="1260"/>
                <w:tab w:val="left" w:pos="2160"/>
              </w:tabs>
              <w:rPr>
                <w:rFonts w:ascii="Arial" w:hAnsi="Arial" w:cs="Arial"/>
              </w:rPr>
            </w:pPr>
          </w:p>
        </w:tc>
      </w:tr>
      <w:tr w:rsidR="00F27210" w:rsidRPr="00DD1A7D" w14:paraId="4F401D9E" w14:textId="77777777">
        <w:tc>
          <w:tcPr>
            <w:tcW w:w="1266" w:type="dxa"/>
            <w:tcBorders>
              <w:top w:val="double" w:sz="7" w:space="0" w:color="000000"/>
              <w:left w:val="double" w:sz="7" w:space="0" w:color="000000"/>
              <w:bottom w:val="single" w:sz="6" w:space="0" w:color="FFFFFF"/>
              <w:right w:val="single" w:sz="6" w:space="0" w:color="FFFFFF"/>
            </w:tcBorders>
          </w:tcPr>
          <w:p w14:paraId="583B4A7B" w14:textId="77777777" w:rsidR="00F27210" w:rsidRPr="00DD1A7D" w:rsidRDefault="00F27210" w:rsidP="00F27210">
            <w:pPr>
              <w:spacing w:line="201" w:lineRule="exact"/>
              <w:rPr>
                <w:rFonts w:ascii="Arial" w:hAnsi="Arial" w:cs="Arial"/>
              </w:rPr>
            </w:pPr>
          </w:p>
          <w:p w14:paraId="75A532E9" w14:textId="77777777" w:rsidR="00F27210" w:rsidRPr="00DD1A7D" w:rsidRDefault="00F27210" w:rsidP="00F27210">
            <w:pPr>
              <w:keepNext/>
              <w:keepLines/>
              <w:tabs>
                <w:tab w:val="left" w:pos="-1152"/>
                <w:tab w:val="left" w:pos="-720"/>
                <w:tab w:val="left" w:pos="0"/>
                <w:tab w:val="left" w:pos="900"/>
                <w:tab w:val="left" w:pos="1260"/>
                <w:tab w:val="left" w:pos="2160"/>
              </w:tabs>
              <w:jc w:val="right"/>
              <w:rPr>
                <w:rFonts w:ascii="Arial" w:hAnsi="Arial" w:cs="Arial"/>
              </w:rPr>
            </w:pPr>
            <w:proofErr w:type="spellStart"/>
            <w:r w:rsidRPr="00DD1A7D">
              <w:rPr>
                <w:rFonts w:ascii="Arial" w:hAnsi="Arial" w:cs="Arial"/>
              </w:rPr>
              <w:t>Bit</w:t>
            </w:r>
            <w:proofErr w:type="spellEnd"/>
            <w:r w:rsidRPr="00DD1A7D">
              <w:rPr>
                <w:rFonts w:ascii="Arial" w:hAnsi="Arial" w:cs="Arial"/>
              </w:rPr>
              <w:t xml:space="preserve"> No.</w:t>
            </w:r>
          </w:p>
        </w:tc>
        <w:tc>
          <w:tcPr>
            <w:tcW w:w="864" w:type="dxa"/>
            <w:tcBorders>
              <w:top w:val="double" w:sz="7" w:space="0" w:color="000000"/>
              <w:left w:val="double" w:sz="7" w:space="0" w:color="000000"/>
              <w:bottom w:val="single" w:sz="6" w:space="0" w:color="FFFFFF"/>
              <w:right w:val="single" w:sz="6" w:space="0" w:color="FFFFFF"/>
            </w:tcBorders>
          </w:tcPr>
          <w:p w14:paraId="5D9F19DE" w14:textId="77777777" w:rsidR="00F27210" w:rsidRPr="00DD1A7D" w:rsidRDefault="00F27210" w:rsidP="00F27210">
            <w:pPr>
              <w:spacing w:line="201" w:lineRule="exact"/>
              <w:rPr>
                <w:rFonts w:ascii="Arial" w:hAnsi="Arial" w:cs="Arial"/>
              </w:rPr>
            </w:pPr>
          </w:p>
          <w:p w14:paraId="3BB031FD"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7</w:t>
            </w:r>
          </w:p>
        </w:tc>
        <w:tc>
          <w:tcPr>
            <w:tcW w:w="864" w:type="dxa"/>
            <w:tcBorders>
              <w:top w:val="double" w:sz="7" w:space="0" w:color="000000"/>
              <w:left w:val="single" w:sz="7" w:space="0" w:color="000000"/>
              <w:bottom w:val="single" w:sz="6" w:space="0" w:color="FFFFFF"/>
              <w:right w:val="single" w:sz="6" w:space="0" w:color="FFFFFF"/>
            </w:tcBorders>
          </w:tcPr>
          <w:p w14:paraId="717A96AA" w14:textId="77777777" w:rsidR="00F27210" w:rsidRPr="00DD1A7D" w:rsidRDefault="00F27210" w:rsidP="00F27210">
            <w:pPr>
              <w:spacing w:line="201" w:lineRule="exact"/>
              <w:rPr>
                <w:rFonts w:ascii="Arial" w:hAnsi="Arial" w:cs="Arial"/>
              </w:rPr>
            </w:pPr>
          </w:p>
          <w:p w14:paraId="06F2FD35"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6</w:t>
            </w:r>
          </w:p>
        </w:tc>
        <w:tc>
          <w:tcPr>
            <w:tcW w:w="864" w:type="dxa"/>
            <w:tcBorders>
              <w:top w:val="double" w:sz="7" w:space="0" w:color="000000"/>
              <w:left w:val="single" w:sz="7" w:space="0" w:color="000000"/>
              <w:bottom w:val="single" w:sz="6" w:space="0" w:color="FFFFFF"/>
              <w:right w:val="single" w:sz="6" w:space="0" w:color="FFFFFF"/>
            </w:tcBorders>
          </w:tcPr>
          <w:p w14:paraId="32E8A110" w14:textId="77777777" w:rsidR="00F27210" w:rsidRPr="00DD1A7D" w:rsidRDefault="00F27210" w:rsidP="00F27210">
            <w:pPr>
              <w:spacing w:line="201" w:lineRule="exact"/>
              <w:rPr>
                <w:rFonts w:ascii="Arial" w:hAnsi="Arial" w:cs="Arial"/>
              </w:rPr>
            </w:pPr>
          </w:p>
          <w:p w14:paraId="2177AF3E"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5</w:t>
            </w:r>
          </w:p>
        </w:tc>
        <w:tc>
          <w:tcPr>
            <w:tcW w:w="864" w:type="dxa"/>
            <w:tcBorders>
              <w:top w:val="double" w:sz="7" w:space="0" w:color="000000"/>
              <w:left w:val="single" w:sz="7" w:space="0" w:color="000000"/>
              <w:bottom w:val="single" w:sz="6" w:space="0" w:color="FFFFFF"/>
              <w:right w:val="single" w:sz="6" w:space="0" w:color="FFFFFF"/>
            </w:tcBorders>
          </w:tcPr>
          <w:p w14:paraId="078A9B7E" w14:textId="77777777" w:rsidR="00F27210" w:rsidRPr="00DD1A7D" w:rsidRDefault="00F27210" w:rsidP="00F27210">
            <w:pPr>
              <w:spacing w:line="201" w:lineRule="exact"/>
              <w:rPr>
                <w:rFonts w:ascii="Arial" w:hAnsi="Arial" w:cs="Arial"/>
              </w:rPr>
            </w:pPr>
          </w:p>
          <w:p w14:paraId="6B7BEC90"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4</w:t>
            </w:r>
          </w:p>
        </w:tc>
        <w:tc>
          <w:tcPr>
            <w:tcW w:w="864" w:type="dxa"/>
            <w:tcBorders>
              <w:top w:val="double" w:sz="7" w:space="0" w:color="000000"/>
              <w:left w:val="single" w:sz="7" w:space="0" w:color="000000"/>
              <w:bottom w:val="single" w:sz="6" w:space="0" w:color="FFFFFF"/>
              <w:right w:val="single" w:sz="6" w:space="0" w:color="FFFFFF"/>
            </w:tcBorders>
          </w:tcPr>
          <w:p w14:paraId="0C2F4E92" w14:textId="77777777" w:rsidR="00F27210" w:rsidRPr="00DD1A7D" w:rsidRDefault="00F27210" w:rsidP="00F27210">
            <w:pPr>
              <w:spacing w:line="201" w:lineRule="exact"/>
              <w:rPr>
                <w:rFonts w:ascii="Arial" w:hAnsi="Arial" w:cs="Arial"/>
              </w:rPr>
            </w:pPr>
          </w:p>
          <w:p w14:paraId="0DE5ED11"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3</w:t>
            </w:r>
          </w:p>
        </w:tc>
        <w:tc>
          <w:tcPr>
            <w:tcW w:w="864" w:type="dxa"/>
            <w:tcBorders>
              <w:top w:val="double" w:sz="7" w:space="0" w:color="000000"/>
              <w:left w:val="single" w:sz="7" w:space="0" w:color="000000"/>
              <w:bottom w:val="single" w:sz="6" w:space="0" w:color="FFFFFF"/>
              <w:right w:val="single" w:sz="6" w:space="0" w:color="FFFFFF"/>
            </w:tcBorders>
          </w:tcPr>
          <w:p w14:paraId="48C4573A" w14:textId="77777777" w:rsidR="00F27210" w:rsidRPr="00DD1A7D" w:rsidRDefault="00F27210" w:rsidP="00F27210">
            <w:pPr>
              <w:spacing w:line="201" w:lineRule="exact"/>
              <w:rPr>
                <w:rFonts w:ascii="Arial" w:hAnsi="Arial" w:cs="Arial"/>
              </w:rPr>
            </w:pPr>
          </w:p>
          <w:p w14:paraId="2F5332CC"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2</w:t>
            </w:r>
          </w:p>
        </w:tc>
        <w:tc>
          <w:tcPr>
            <w:tcW w:w="864" w:type="dxa"/>
            <w:tcBorders>
              <w:top w:val="double" w:sz="7" w:space="0" w:color="000000"/>
              <w:left w:val="single" w:sz="7" w:space="0" w:color="000000"/>
              <w:bottom w:val="single" w:sz="6" w:space="0" w:color="FFFFFF"/>
              <w:right w:val="single" w:sz="6" w:space="0" w:color="FFFFFF"/>
            </w:tcBorders>
          </w:tcPr>
          <w:p w14:paraId="25D09713" w14:textId="77777777" w:rsidR="00F27210" w:rsidRPr="00DD1A7D" w:rsidRDefault="00F27210" w:rsidP="00F27210">
            <w:pPr>
              <w:spacing w:line="201" w:lineRule="exact"/>
              <w:rPr>
                <w:rFonts w:ascii="Arial" w:hAnsi="Arial" w:cs="Arial"/>
              </w:rPr>
            </w:pPr>
          </w:p>
          <w:p w14:paraId="4E407B02"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double" w:sz="7" w:space="0" w:color="000000"/>
              <w:left w:val="single" w:sz="7" w:space="0" w:color="000000"/>
              <w:bottom w:val="single" w:sz="6" w:space="0" w:color="FFFFFF"/>
              <w:right w:val="double" w:sz="7" w:space="0" w:color="000000"/>
            </w:tcBorders>
          </w:tcPr>
          <w:p w14:paraId="1ABBE408" w14:textId="77777777" w:rsidR="00F27210" w:rsidRPr="00DD1A7D" w:rsidRDefault="00F27210" w:rsidP="00F27210">
            <w:pPr>
              <w:spacing w:line="201" w:lineRule="exact"/>
              <w:rPr>
                <w:rFonts w:ascii="Arial" w:hAnsi="Arial" w:cs="Arial"/>
              </w:rPr>
            </w:pPr>
          </w:p>
          <w:p w14:paraId="3527B464"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r>
      <w:tr w:rsidR="00F27210" w:rsidRPr="00DD1A7D" w14:paraId="3883CB54" w14:textId="77777777">
        <w:tc>
          <w:tcPr>
            <w:tcW w:w="1266" w:type="dxa"/>
            <w:tcBorders>
              <w:top w:val="single" w:sz="7" w:space="0" w:color="000000"/>
              <w:left w:val="double" w:sz="7" w:space="0" w:color="000000"/>
              <w:bottom w:val="double" w:sz="7" w:space="0" w:color="000000"/>
              <w:right w:val="single" w:sz="6" w:space="0" w:color="FFFFFF"/>
            </w:tcBorders>
          </w:tcPr>
          <w:p w14:paraId="69BD2690" w14:textId="77777777" w:rsidR="00F27210" w:rsidRPr="00DD1A7D" w:rsidRDefault="00F27210" w:rsidP="00F27210">
            <w:pPr>
              <w:spacing w:line="163" w:lineRule="exact"/>
              <w:rPr>
                <w:rFonts w:ascii="Arial" w:hAnsi="Arial" w:cs="Arial"/>
              </w:rPr>
            </w:pPr>
          </w:p>
          <w:p w14:paraId="187D5F4C"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right"/>
              <w:rPr>
                <w:rFonts w:ascii="Arial" w:hAnsi="Arial" w:cs="Arial"/>
              </w:rPr>
            </w:pPr>
            <w:r w:rsidRPr="00DD1A7D">
              <w:rPr>
                <w:rFonts w:ascii="Arial" w:hAnsi="Arial" w:cs="Arial"/>
              </w:rPr>
              <w:t>Weight</w:t>
            </w:r>
          </w:p>
        </w:tc>
        <w:tc>
          <w:tcPr>
            <w:tcW w:w="864" w:type="dxa"/>
            <w:tcBorders>
              <w:top w:val="single" w:sz="7" w:space="0" w:color="000000"/>
              <w:left w:val="double" w:sz="7" w:space="0" w:color="000000"/>
              <w:bottom w:val="double" w:sz="7" w:space="0" w:color="000000"/>
              <w:right w:val="single" w:sz="6" w:space="0" w:color="FFFFFF"/>
            </w:tcBorders>
          </w:tcPr>
          <w:p w14:paraId="1CBD9930" w14:textId="77777777" w:rsidR="00F27210" w:rsidRPr="00DD1A7D" w:rsidRDefault="00F27210" w:rsidP="00F27210">
            <w:pPr>
              <w:spacing w:line="163" w:lineRule="exact"/>
              <w:rPr>
                <w:rFonts w:ascii="Arial" w:hAnsi="Arial" w:cs="Arial"/>
              </w:rPr>
            </w:pPr>
          </w:p>
          <w:p w14:paraId="30AA9138"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128</w:t>
            </w:r>
          </w:p>
        </w:tc>
        <w:tc>
          <w:tcPr>
            <w:tcW w:w="864" w:type="dxa"/>
            <w:tcBorders>
              <w:top w:val="single" w:sz="7" w:space="0" w:color="000000"/>
              <w:left w:val="single" w:sz="7" w:space="0" w:color="000000"/>
              <w:bottom w:val="double" w:sz="7" w:space="0" w:color="000000"/>
              <w:right w:val="single" w:sz="6" w:space="0" w:color="FFFFFF"/>
            </w:tcBorders>
          </w:tcPr>
          <w:p w14:paraId="1A91CF76" w14:textId="77777777" w:rsidR="00F27210" w:rsidRPr="00DD1A7D" w:rsidRDefault="00F27210" w:rsidP="00F27210">
            <w:pPr>
              <w:spacing w:line="163" w:lineRule="exact"/>
              <w:rPr>
                <w:rFonts w:ascii="Arial" w:hAnsi="Arial" w:cs="Arial"/>
              </w:rPr>
            </w:pPr>
          </w:p>
          <w:p w14:paraId="66D0AB98"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64</w:t>
            </w:r>
          </w:p>
        </w:tc>
        <w:tc>
          <w:tcPr>
            <w:tcW w:w="864" w:type="dxa"/>
            <w:tcBorders>
              <w:top w:val="single" w:sz="7" w:space="0" w:color="000000"/>
              <w:left w:val="single" w:sz="7" w:space="0" w:color="000000"/>
              <w:bottom w:val="double" w:sz="7" w:space="0" w:color="000000"/>
              <w:right w:val="single" w:sz="6" w:space="0" w:color="FFFFFF"/>
            </w:tcBorders>
          </w:tcPr>
          <w:p w14:paraId="6E53DC3A" w14:textId="77777777" w:rsidR="00F27210" w:rsidRPr="00DD1A7D" w:rsidRDefault="00F27210" w:rsidP="00F27210">
            <w:pPr>
              <w:spacing w:line="163" w:lineRule="exact"/>
              <w:rPr>
                <w:rFonts w:ascii="Arial" w:hAnsi="Arial" w:cs="Arial"/>
              </w:rPr>
            </w:pPr>
          </w:p>
          <w:p w14:paraId="2234A07F"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32</w:t>
            </w:r>
          </w:p>
        </w:tc>
        <w:tc>
          <w:tcPr>
            <w:tcW w:w="864" w:type="dxa"/>
            <w:tcBorders>
              <w:top w:val="single" w:sz="7" w:space="0" w:color="000000"/>
              <w:left w:val="single" w:sz="7" w:space="0" w:color="000000"/>
              <w:bottom w:val="double" w:sz="7" w:space="0" w:color="000000"/>
              <w:right w:val="single" w:sz="6" w:space="0" w:color="FFFFFF"/>
            </w:tcBorders>
          </w:tcPr>
          <w:p w14:paraId="57FDF2B0" w14:textId="77777777" w:rsidR="00F27210" w:rsidRPr="00DD1A7D" w:rsidRDefault="00F27210" w:rsidP="00F27210">
            <w:pPr>
              <w:spacing w:line="163" w:lineRule="exact"/>
              <w:rPr>
                <w:rFonts w:ascii="Arial" w:hAnsi="Arial" w:cs="Arial"/>
              </w:rPr>
            </w:pPr>
          </w:p>
          <w:p w14:paraId="44543FE0"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16</w:t>
            </w:r>
          </w:p>
        </w:tc>
        <w:tc>
          <w:tcPr>
            <w:tcW w:w="864" w:type="dxa"/>
            <w:tcBorders>
              <w:top w:val="single" w:sz="7" w:space="0" w:color="000000"/>
              <w:left w:val="single" w:sz="7" w:space="0" w:color="000000"/>
              <w:bottom w:val="double" w:sz="7" w:space="0" w:color="000000"/>
              <w:right w:val="single" w:sz="6" w:space="0" w:color="FFFFFF"/>
            </w:tcBorders>
          </w:tcPr>
          <w:p w14:paraId="6F234A77" w14:textId="77777777" w:rsidR="00F27210" w:rsidRPr="00DD1A7D" w:rsidRDefault="00F27210" w:rsidP="00F27210">
            <w:pPr>
              <w:spacing w:line="163" w:lineRule="exact"/>
              <w:rPr>
                <w:rFonts w:ascii="Arial" w:hAnsi="Arial" w:cs="Arial"/>
              </w:rPr>
            </w:pPr>
          </w:p>
          <w:p w14:paraId="37ECAC1F"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8</w:t>
            </w:r>
          </w:p>
        </w:tc>
        <w:tc>
          <w:tcPr>
            <w:tcW w:w="864" w:type="dxa"/>
            <w:tcBorders>
              <w:top w:val="single" w:sz="7" w:space="0" w:color="000000"/>
              <w:left w:val="single" w:sz="7" w:space="0" w:color="000000"/>
              <w:bottom w:val="double" w:sz="7" w:space="0" w:color="000000"/>
              <w:right w:val="single" w:sz="6" w:space="0" w:color="FFFFFF"/>
            </w:tcBorders>
          </w:tcPr>
          <w:p w14:paraId="0D93E287" w14:textId="77777777" w:rsidR="00F27210" w:rsidRPr="00DD1A7D" w:rsidRDefault="00F27210" w:rsidP="00F27210">
            <w:pPr>
              <w:spacing w:line="163" w:lineRule="exact"/>
              <w:rPr>
                <w:rFonts w:ascii="Arial" w:hAnsi="Arial" w:cs="Arial"/>
              </w:rPr>
            </w:pPr>
          </w:p>
          <w:p w14:paraId="7D661088"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4</w:t>
            </w:r>
          </w:p>
        </w:tc>
        <w:tc>
          <w:tcPr>
            <w:tcW w:w="864" w:type="dxa"/>
            <w:tcBorders>
              <w:top w:val="single" w:sz="7" w:space="0" w:color="000000"/>
              <w:left w:val="single" w:sz="7" w:space="0" w:color="000000"/>
              <w:bottom w:val="double" w:sz="7" w:space="0" w:color="000000"/>
              <w:right w:val="single" w:sz="6" w:space="0" w:color="FFFFFF"/>
            </w:tcBorders>
          </w:tcPr>
          <w:p w14:paraId="4F953A26" w14:textId="77777777" w:rsidR="00F27210" w:rsidRPr="00DD1A7D" w:rsidRDefault="00F27210" w:rsidP="00F27210">
            <w:pPr>
              <w:spacing w:line="163" w:lineRule="exact"/>
              <w:rPr>
                <w:rFonts w:ascii="Arial" w:hAnsi="Arial" w:cs="Arial"/>
              </w:rPr>
            </w:pPr>
          </w:p>
          <w:p w14:paraId="2AE4B0AD"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2</w:t>
            </w:r>
          </w:p>
        </w:tc>
        <w:tc>
          <w:tcPr>
            <w:tcW w:w="864" w:type="dxa"/>
            <w:tcBorders>
              <w:top w:val="single" w:sz="7" w:space="0" w:color="000000"/>
              <w:left w:val="single" w:sz="7" w:space="0" w:color="000000"/>
              <w:bottom w:val="double" w:sz="7" w:space="0" w:color="000000"/>
              <w:right w:val="double" w:sz="7" w:space="0" w:color="000000"/>
            </w:tcBorders>
          </w:tcPr>
          <w:p w14:paraId="225AB3C4" w14:textId="77777777" w:rsidR="00F27210" w:rsidRPr="00DD1A7D" w:rsidRDefault="00F27210" w:rsidP="00F27210">
            <w:pPr>
              <w:spacing w:line="163" w:lineRule="exact"/>
              <w:rPr>
                <w:rFonts w:ascii="Arial" w:hAnsi="Arial" w:cs="Arial"/>
              </w:rPr>
            </w:pPr>
          </w:p>
          <w:p w14:paraId="0CAF34A8"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r>
      <w:tr w:rsidR="00F27210" w:rsidRPr="00DD1A7D" w14:paraId="67F5E212" w14:textId="77777777">
        <w:tc>
          <w:tcPr>
            <w:tcW w:w="1266" w:type="dxa"/>
            <w:tcBorders>
              <w:top w:val="single" w:sz="6" w:space="0" w:color="FFFFFF"/>
              <w:left w:val="double" w:sz="7" w:space="0" w:color="000000"/>
              <w:bottom w:val="single" w:sz="6" w:space="0" w:color="FFFFFF"/>
              <w:right w:val="single" w:sz="6" w:space="0" w:color="FFFFFF"/>
            </w:tcBorders>
          </w:tcPr>
          <w:p w14:paraId="331C1522" w14:textId="77777777" w:rsidR="00F27210" w:rsidRPr="00DD1A7D" w:rsidRDefault="00F27210" w:rsidP="00F27210">
            <w:pPr>
              <w:spacing w:line="144" w:lineRule="exact"/>
              <w:rPr>
                <w:rFonts w:ascii="Arial" w:hAnsi="Arial" w:cs="Arial"/>
              </w:rPr>
            </w:pPr>
          </w:p>
          <w:p w14:paraId="576374FE" w14:textId="77777777" w:rsidR="00F27210" w:rsidRPr="00DD1A7D" w:rsidRDefault="00F27210" w:rsidP="00F27210">
            <w:pPr>
              <w:keepNext/>
              <w:keepLines/>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Block No.</w:t>
            </w:r>
          </w:p>
        </w:tc>
        <w:tc>
          <w:tcPr>
            <w:tcW w:w="864" w:type="dxa"/>
            <w:gridSpan w:val="3"/>
            <w:tcBorders>
              <w:top w:val="single" w:sz="6" w:space="0" w:color="FFFFFF"/>
              <w:left w:val="double" w:sz="7" w:space="0" w:color="000000"/>
              <w:bottom w:val="single" w:sz="6" w:space="0" w:color="FFFFFF"/>
              <w:right w:val="single" w:sz="6" w:space="0" w:color="FFFFFF"/>
            </w:tcBorders>
          </w:tcPr>
          <w:p w14:paraId="1D8C2498" w14:textId="77777777" w:rsidR="00F27210" w:rsidRPr="00DD1A7D" w:rsidRDefault="00F27210" w:rsidP="00F27210">
            <w:pPr>
              <w:spacing w:line="144" w:lineRule="exact"/>
              <w:rPr>
                <w:rFonts w:ascii="Arial" w:hAnsi="Arial" w:cs="Arial"/>
              </w:rPr>
            </w:pPr>
          </w:p>
          <w:p w14:paraId="24649969"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Binary value</w:t>
            </w:r>
          </w:p>
        </w:tc>
        <w:tc>
          <w:tcPr>
            <w:tcW w:w="864" w:type="dxa"/>
            <w:gridSpan w:val="5"/>
            <w:tcBorders>
              <w:top w:val="single" w:sz="6" w:space="0" w:color="FFFFFF"/>
              <w:left w:val="single" w:sz="7" w:space="0" w:color="000000"/>
              <w:bottom w:val="single" w:sz="6" w:space="0" w:color="FFFFFF"/>
              <w:right w:val="double" w:sz="7" w:space="0" w:color="000000"/>
            </w:tcBorders>
          </w:tcPr>
          <w:p w14:paraId="425E21D8" w14:textId="77777777" w:rsidR="00F27210" w:rsidRPr="00DD1A7D" w:rsidRDefault="00F27210" w:rsidP="00F27210">
            <w:pPr>
              <w:spacing w:line="144" w:lineRule="exact"/>
              <w:rPr>
                <w:rFonts w:ascii="Arial" w:hAnsi="Arial" w:cs="Arial"/>
              </w:rPr>
            </w:pPr>
          </w:p>
          <w:p w14:paraId="304526FF" w14:textId="77777777" w:rsidR="00F27210" w:rsidRPr="00DD1A7D" w:rsidRDefault="00F27210" w:rsidP="00F27210">
            <w:pPr>
              <w:keepNext/>
              <w:keepLines/>
              <w:tabs>
                <w:tab w:val="left" w:pos="-1152"/>
                <w:tab w:val="left" w:pos="-720"/>
                <w:tab w:val="left" w:pos="0"/>
                <w:tab w:val="left" w:pos="900"/>
                <w:tab w:val="left" w:pos="1260"/>
                <w:tab w:val="left" w:pos="2160"/>
              </w:tabs>
              <w:ind w:firstLine="900"/>
              <w:rPr>
                <w:rFonts w:ascii="Arial" w:hAnsi="Arial" w:cs="Arial"/>
              </w:rPr>
            </w:pPr>
            <w:r w:rsidRPr="00DD1A7D">
              <w:rPr>
                <w:rFonts w:ascii="Arial" w:hAnsi="Arial" w:cs="Arial"/>
              </w:rPr>
              <w:t>Possible Outstation Addresses</w:t>
            </w:r>
          </w:p>
        </w:tc>
      </w:tr>
      <w:tr w:rsidR="00F27210" w:rsidRPr="00DD1A7D" w14:paraId="27EBCFC9" w14:textId="77777777">
        <w:tc>
          <w:tcPr>
            <w:tcW w:w="1266" w:type="dxa"/>
            <w:tcBorders>
              <w:top w:val="single" w:sz="7" w:space="0" w:color="000000"/>
              <w:left w:val="double" w:sz="7" w:space="0" w:color="000000"/>
              <w:bottom w:val="single" w:sz="6" w:space="0" w:color="FFFFFF"/>
              <w:right w:val="single" w:sz="6" w:space="0" w:color="FFFFFF"/>
            </w:tcBorders>
          </w:tcPr>
          <w:p w14:paraId="5EEEB9C8" w14:textId="77777777" w:rsidR="00F27210" w:rsidRPr="00DD1A7D" w:rsidRDefault="00F27210" w:rsidP="00F27210">
            <w:pPr>
              <w:spacing w:line="163" w:lineRule="exact"/>
              <w:rPr>
                <w:rFonts w:ascii="Arial" w:hAnsi="Arial" w:cs="Arial"/>
              </w:rPr>
            </w:pPr>
          </w:p>
          <w:p w14:paraId="075A276B" w14:textId="77777777" w:rsidR="00F27210" w:rsidRPr="00DD1A7D" w:rsidRDefault="00F27210" w:rsidP="00F27210">
            <w:pPr>
              <w:keepNext/>
              <w:keepLines/>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0</w:t>
            </w:r>
          </w:p>
        </w:tc>
        <w:tc>
          <w:tcPr>
            <w:tcW w:w="864" w:type="dxa"/>
            <w:tcBorders>
              <w:top w:val="single" w:sz="7" w:space="0" w:color="000000"/>
              <w:left w:val="double" w:sz="7" w:space="0" w:color="000000"/>
              <w:bottom w:val="single" w:sz="6" w:space="0" w:color="FFFFFF"/>
              <w:right w:val="single" w:sz="6" w:space="0" w:color="FFFFFF"/>
            </w:tcBorders>
          </w:tcPr>
          <w:p w14:paraId="28A6EDB8" w14:textId="77777777" w:rsidR="00F27210" w:rsidRPr="00DD1A7D" w:rsidRDefault="00F27210" w:rsidP="00F27210">
            <w:pPr>
              <w:spacing w:line="163" w:lineRule="exact"/>
              <w:rPr>
                <w:rFonts w:ascii="Arial" w:hAnsi="Arial" w:cs="Arial"/>
              </w:rPr>
            </w:pPr>
          </w:p>
          <w:p w14:paraId="26FA6803"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7" w:space="0" w:color="000000"/>
              <w:bottom w:val="single" w:sz="6" w:space="0" w:color="FFFFFF"/>
              <w:right w:val="single" w:sz="6" w:space="0" w:color="FFFFFF"/>
            </w:tcBorders>
          </w:tcPr>
          <w:p w14:paraId="6F750F75" w14:textId="77777777" w:rsidR="00F27210" w:rsidRPr="00DD1A7D" w:rsidRDefault="00F27210" w:rsidP="00F27210">
            <w:pPr>
              <w:spacing w:line="163" w:lineRule="exact"/>
              <w:rPr>
                <w:rFonts w:ascii="Arial" w:hAnsi="Arial" w:cs="Arial"/>
              </w:rPr>
            </w:pPr>
          </w:p>
          <w:p w14:paraId="78DEE992"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1AB37FCD" w14:textId="77777777" w:rsidR="00F27210" w:rsidRPr="00DD1A7D" w:rsidRDefault="00F27210" w:rsidP="00F27210">
            <w:pPr>
              <w:spacing w:line="163" w:lineRule="exact"/>
              <w:rPr>
                <w:rFonts w:ascii="Arial" w:hAnsi="Arial" w:cs="Arial"/>
              </w:rPr>
            </w:pPr>
          </w:p>
          <w:p w14:paraId="733A9564"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vMerge w:val="restart"/>
            <w:tcBorders>
              <w:top w:val="single" w:sz="7" w:space="0" w:color="000000"/>
              <w:left w:val="single" w:sz="7" w:space="0" w:color="000000"/>
              <w:bottom w:val="nil"/>
              <w:right w:val="double" w:sz="7" w:space="0" w:color="000000"/>
            </w:tcBorders>
          </w:tcPr>
          <w:p w14:paraId="298206D4" w14:textId="77777777" w:rsidR="00F27210" w:rsidRPr="00DD1A7D" w:rsidRDefault="00F27210" w:rsidP="00F27210">
            <w:pPr>
              <w:spacing w:line="163" w:lineRule="exact"/>
              <w:rPr>
                <w:rFonts w:ascii="Arial" w:hAnsi="Arial" w:cs="Arial"/>
              </w:rPr>
            </w:pPr>
          </w:p>
          <w:p w14:paraId="7C4CC343"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1 - 31</w:t>
            </w:r>
          </w:p>
        </w:tc>
      </w:tr>
      <w:tr w:rsidR="00F27210" w:rsidRPr="00DD1A7D" w14:paraId="5CB6FE76" w14:textId="77777777">
        <w:tc>
          <w:tcPr>
            <w:tcW w:w="1266" w:type="dxa"/>
            <w:tcBorders>
              <w:top w:val="single" w:sz="6" w:space="0" w:color="FFFFFF"/>
              <w:left w:val="double" w:sz="7" w:space="0" w:color="000000"/>
              <w:bottom w:val="single" w:sz="6" w:space="0" w:color="FFFFFF"/>
              <w:right w:val="single" w:sz="6" w:space="0" w:color="FFFFFF"/>
            </w:tcBorders>
          </w:tcPr>
          <w:p w14:paraId="1C8F21F8" w14:textId="77777777" w:rsidR="00F27210" w:rsidRPr="00DD1A7D" w:rsidRDefault="00F27210" w:rsidP="00F27210">
            <w:pPr>
              <w:spacing w:line="144" w:lineRule="exact"/>
              <w:rPr>
                <w:rFonts w:ascii="Arial" w:hAnsi="Arial" w:cs="Arial"/>
              </w:rPr>
            </w:pPr>
          </w:p>
          <w:p w14:paraId="3A16F9AA" w14:textId="77777777" w:rsidR="00F27210" w:rsidRPr="00DD1A7D" w:rsidRDefault="00F27210" w:rsidP="00F27210">
            <w:pPr>
              <w:keepNext/>
              <w:keepLines/>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4</w:t>
            </w:r>
          </w:p>
        </w:tc>
        <w:tc>
          <w:tcPr>
            <w:tcW w:w="864" w:type="dxa"/>
            <w:tcBorders>
              <w:top w:val="single" w:sz="6" w:space="0" w:color="FFFFFF"/>
              <w:left w:val="double" w:sz="7" w:space="0" w:color="000000"/>
              <w:bottom w:val="single" w:sz="6" w:space="0" w:color="FFFFFF"/>
              <w:right w:val="single" w:sz="6" w:space="0" w:color="FFFFFF"/>
            </w:tcBorders>
          </w:tcPr>
          <w:p w14:paraId="1E74CF0B" w14:textId="77777777" w:rsidR="00F27210" w:rsidRPr="00DD1A7D" w:rsidRDefault="00F27210" w:rsidP="00F27210">
            <w:pPr>
              <w:spacing w:line="144" w:lineRule="exact"/>
              <w:rPr>
                <w:rFonts w:ascii="Arial" w:hAnsi="Arial" w:cs="Arial"/>
              </w:rPr>
            </w:pPr>
          </w:p>
          <w:p w14:paraId="02379C23"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single" w:sz="6" w:space="0" w:color="FFFFFF"/>
              <w:right w:val="single" w:sz="6" w:space="0" w:color="FFFFFF"/>
            </w:tcBorders>
          </w:tcPr>
          <w:p w14:paraId="2A6D949A" w14:textId="77777777" w:rsidR="00F27210" w:rsidRPr="00DD1A7D" w:rsidRDefault="00F27210" w:rsidP="00F27210">
            <w:pPr>
              <w:spacing w:line="144" w:lineRule="exact"/>
              <w:rPr>
                <w:rFonts w:ascii="Arial" w:hAnsi="Arial" w:cs="Arial"/>
              </w:rPr>
            </w:pPr>
          </w:p>
          <w:p w14:paraId="48EAA007"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6" w:space="0" w:color="FFFFFF"/>
              <w:bottom w:val="single" w:sz="6" w:space="0" w:color="FFFFFF"/>
              <w:right w:val="single" w:sz="6" w:space="0" w:color="FFFFFF"/>
            </w:tcBorders>
          </w:tcPr>
          <w:p w14:paraId="6C0A1358" w14:textId="77777777" w:rsidR="00F27210" w:rsidRPr="00DD1A7D" w:rsidRDefault="00F27210" w:rsidP="00F27210">
            <w:pPr>
              <w:spacing w:line="144" w:lineRule="exact"/>
              <w:rPr>
                <w:rFonts w:ascii="Arial" w:hAnsi="Arial" w:cs="Arial"/>
              </w:rPr>
            </w:pPr>
          </w:p>
          <w:p w14:paraId="5994F8E6"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vMerge/>
            <w:tcBorders>
              <w:top w:val="nil"/>
              <w:left w:val="single" w:sz="7" w:space="0" w:color="000000"/>
              <w:bottom w:val="single" w:sz="6" w:space="0" w:color="FFFFFF"/>
              <w:right w:val="single" w:sz="6" w:space="0" w:color="FFFFFF"/>
            </w:tcBorders>
          </w:tcPr>
          <w:p w14:paraId="431D78FB" w14:textId="77777777" w:rsidR="00F27210" w:rsidRPr="00DD1A7D" w:rsidRDefault="00F27210" w:rsidP="00F27210">
            <w:pPr>
              <w:keepNext/>
              <w:keepLines/>
              <w:tabs>
                <w:tab w:val="left" w:pos="-1152"/>
                <w:tab w:val="left" w:pos="-720"/>
                <w:tab w:val="left" w:pos="0"/>
                <w:tab w:val="left" w:pos="900"/>
                <w:tab w:val="left" w:pos="1260"/>
                <w:tab w:val="left" w:pos="2160"/>
              </w:tabs>
              <w:rPr>
                <w:rFonts w:ascii="Arial" w:hAnsi="Arial" w:cs="Arial"/>
              </w:rPr>
            </w:pPr>
          </w:p>
        </w:tc>
      </w:tr>
      <w:tr w:rsidR="00F27210" w:rsidRPr="00DD1A7D" w14:paraId="2C2C1E90" w14:textId="77777777">
        <w:tc>
          <w:tcPr>
            <w:tcW w:w="1266" w:type="dxa"/>
            <w:tcBorders>
              <w:top w:val="single" w:sz="7" w:space="0" w:color="000000"/>
              <w:left w:val="double" w:sz="7" w:space="0" w:color="000000"/>
              <w:bottom w:val="single" w:sz="6" w:space="0" w:color="FFFFFF"/>
              <w:right w:val="single" w:sz="6" w:space="0" w:color="FFFFFF"/>
            </w:tcBorders>
          </w:tcPr>
          <w:p w14:paraId="734CE76E" w14:textId="77777777" w:rsidR="00F27210" w:rsidRPr="00DD1A7D" w:rsidRDefault="00F27210" w:rsidP="00F27210">
            <w:pPr>
              <w:spacing w:line="163" w:lineRule="exact"/>
              <w:rPr>
                <w:rFonts w:ascii="Arial" w:hAnsi="Arial" w:cs="Arial"/>
              </w:rPr>
            </w:pPr>
          </w:p>
          <w:p w14:paraId="68575CBF" w14:textId="77777777" w:rsidR="00F27210" w:rsidRPr="00DD1A7D" w:rsidRDefault="00F27210" w:rsidP="00F27210">
            <w:pPr>
              <w:keepNext/>
              <w:keepLines/>
              <w:tabs>
                <w:tab w:val="right" w:pos="994"/>
                <w:tab w:val="left" w:pos="1260"/>
                <w:tab w:val="left" w:pos="2160"/>
              </w:tabs>
              <w:rPr>
                <w:rFonts w:ascii="Arial" w:hAnsi="Arial" w:cs="Arial"/>
              </w:rPr>
            </w:pPr>
            <w:r w:rsidRPr="00DD1A7D">
              <w:rPr>
                <w:rFonts w:ascii="Arial" w:hAnsi="Arial" w:cs="Arial"/>
              </w:rPr>
              <w:t>or</w:t>
            </w:r>
            <w:r w:rsidRPr="00DD1A7D">
              <w:rPr>
                <w:rFonts w:ascii="Arial" w:hAnsi="Arial" w:cs="Arial"/>
              </w:rPr>
              <w:tab/>
              <w:t>1</w:t>
            </w:r>
          </w:p>
        </w:tc>
        <w:tc>
          <w:tcPr>
            <w:tcW w:w="864" w:type="dxa"/>
            <w:tcBorders>
              <w:top w:val="single" w:sz="7" w:space="0" w:color="000000"/>
              <w:left w:val="double" w:sz="7" w:space="0" w:color="000000"/>
              <w:bottom w:val="single" w:sz="6" w:space="0" w:color="FFFFFF"/>
              <w:right w:val="single" w:sz="6" w:space="0" w:color="FFFFFF"/>
            </w:tcBorders>
          </w:tcPr>
          <w:p w14:paraId="7A8DF9E7" w14:textId="77777777" w:rsidR="00F27210" w:rsidRPr="00DD1A7D" w:rsidRDefault="00F27210" w:rsidP="00F27210">
            <w:pPr>
              <w:spacing w:line="163" w:lineRule="exact"/>
              <w:rPr>
                <w:rFonts w:ascii="Arial" w:hAnsi="Arial" w:cs="Arial"/>
              </w:rPr>
            </w:pPr>
          </w:p>
          <w:p w14:paraId="33B9100D"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7" w:space="0" w:color="000000"/>
              <w:bottom w:val="single" w:sz="6" w:space="0" w:color="FFFFFF"/>
              <w:right w:val="single" w:sz="6" w:space="0" w:color="FFFFFF"/>
            </w:tcBorders>
          </w:tcPr>
          <w:p w14:paraId="5DA98362" w14:textId="77777777" w:rsidR="00F27210" w:rsidRPr="00DD1A7D" w:rsidRDefault="00F27210" w:rsidP="00F27210">
            <w:pPr>
              <w:spacing w:line="163" w:lineRule="exact"/>
              <w:rPr>
                <w:rFonts w:ascii="Arial" w:hAnsi="Arial" w:cs="Arial"/>
              </w:rPr>
            </w:pPr>
          </w:p>
          <w:p w14:paraId="4B223D70"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7B9BCEAC" w14:textId="77777777" w:rsidR="00F27210" w:rsidRPr="00DD1A7D" w:rsidRDefault="00F27210" w:rsidP="00F27210">
            <w:pPr>
              <w:spacing w:line="163" w:lineRule="exact"/>
              <w:rPr>
                <w:rFonts w:ascii="Arial" w:hAnsi="Arial" w:cs="Arial"/>
              </w:rPr>
            </w:pPr>
          </w:p>
          <w:p w14:paraId="23548649"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gridSpan w:val="5"/>
            <w:vMerge w:val="restart"/>
            <w:tcBorders>
              <w:top w:val="single" w:sz="7" w:space="0" w:color="000000"/>
              <w:left w:val="single" w:sz="7" w:space="0" w:color="000000"/>
              <w:bottom w:val="nil"/>
              <w:right w:val="double" w:sz="7" w:space="0" w:color="000000"/>
            </w:tcBorders>
          </w:tcPr>
          <w:p w14:paraId="7CB06446" w14:textId="77777777" w:rsidR="00F27210" w:rsidRPr="00DD1A7D" w:rsidRDefault="00F27210" w:rsidP="00F27210">
            <w:pPr>
              <w:spacing w:line="163" w:lineRule="exact"/>
              <w:rPr>
                <w:rFonts w:ascii="Arial" w:hAnsi="Arial" w:cs="Arial"/>
              </w:rPr>
            </w:pPr>
          </w:p>
          <w:p w14:paraId="1603D5C2"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32 -63</w:t>
            </w:r>
          </w:p>
        </w:tc>
      </w:tr>
      <w:tr w:rsidR="00F27210" w:rsidRPr="00DD1A7D" w14:paraId="4D6E406E" w14:textId="77777777">
        <w:tc>
          <w:tcPr>
            <w:tcW w:w="1266" w:type="dxa"/>
            <w:tcBorders>
              <w:top w:val="single" w:sz="6" w:space="0" w:color="FFFFFF"/>
              <w:left w:val="double" w:sz="7" w:space="0" w:color="000000"/>
              <w:bottom w:val="single" w:sz="6" w:space="0" w:color="FFFFFF"/>
              <w:right w:val="single" w:sz="6" w:space="0" w:color="FFFFFF"/>
            </w:tcBorders>
          </w:tcPr>
          <w:p w14:paraId="339D3ECC" w14:textId="77777777" w:rsidR="00F27210" w:rsidRPr="00DD1A7D" w:rsidRDefault="00F27210" w:rsidP="00F27210">
            <w:pPr>
              <w:spacing w:line="144" w:lineRule="exact"/>
              <w:rPr>
                <w:rFonts w:ascii="Arial" w:hAnsi="Arial" w:cs="Arial"/>
              </w:rPr>
            </w:pPr>
          </w:p>
          <w:p w14:paraId="327EF2B3" w14:textId="77777777" w:rsidR="00F27210" w:rsidRPr="00DD1A7D" w:rsidRDefault="00F27210" w:rsidP="00F27210">
            <w:pPr>
              <w:keepNext/>
              <w:keepLines/>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5</w:t>
            </w:r>
          </w:p>
        </w:tc>
        <w:tc>
          <w:tcPr>
            <w:tcW w:w="864" w:type="dxa"/>
            <w:tcBorders>
              <w:top w:val="single" w:sz="6" w:space="0" w:color="FFFFFF"/>
              <w:left w:val="double" w:sz="7" w:space="0" w:color="000000"/>
              <w:bottom w:val="single" w:sz="6" w:space="0" w:color="FFFFFF"/>
              <w:right w:val="single" w:sz="6" w:space="0" w:color="FFFFFF"/>
            </w:tcBorders>
          </w:tcPr>
          <w:p w14:paraId="4B3187A8" w14:textId="77777777" w:rsidR="00F27210" w:rsidRPr="00DD1A7D" w:rsidRDefault="00F27210" w:rsidP="00F27210">
            <w:pPr>
              <w:spacing w:line="144" w:lineRule="exact"/>
              <w:rPr>
                <w:rFonts w:ascii="Arial" w:hAnsi="Arial" w:cs="Arial"/>
              </w:rPr>
            </w:pPr>
          </w:p>
          <w:p w14:paraId="462E0E93"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single" w:sz="6" w:space="0" w:color="FFFFFF"/>
              <w:right w:val="single" w:sz="6" w:space="0" w:color="FFFFFF"/>
            </w:tcBorders>
          </w:tcPr>
          <w:p w14:paraId="6FF1EF5F" w14:textId="77777777" w:rsidR="00F27210" w:rsidRPr="00DD1A7D" w:rsidRDefault="00F27210" w:rsidP="00F27210">
            <w:pPr>
              <w:spacing w:line="144" w:lineRule="exact"/>
              <w:rPr>
                <w:rFonts w:ascii="Arial" w:hAnsi="Arial" w:cs="Arial"/>
              </w:rPr>
            </w:pPr>
          </w:p>
          <w:p w14:paraId="2F7904C7"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6" w:space="0" w:color="FFFFFF"/>
              <w:bottom w:val="single" w:sz="6" w:space="0" w:color="FFFFFF"/>
              <w:right w:val="single" w:sz="6" w:space="0" w:color="FFFFFF"/>
            </w:tcBorders>
          </w:tcPr>
          <w:p w14:paraId="50B9041C" w14:textId="77777777" w:rsidR="00F27210" w:rsidRPr="00DD1A7D" w:rsidRDefault="00F27210" w:rsidP="00F27210">
            <w:pPr>
              <w:spacing w:line="144" w:lineRule="exact"/>
              <w:rPr>
                <w:rFonts w:ascii="Arial" w:hAnsi="Arial" w:cs="Arial"/>
              </w:rPr>
            </w:pPr>
          </w:p>
          <w:p w14:paraId="64DF7A64"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gridSpan w:val="5"/>
            <w:vMerge/>
            <w:tcBorders>
              <w:top w:val="nil"/>
              <w:left w:val="single" w:sz="7" w:space="0" w:color="000000"/>
              <w:bottom w:val="single" w:sz="6" w:space="0" w:color="FFFFFF"/>
              <w:right w:val="single" w:sz="6" w:space="0" w:color="FFFFFF"/>
            </w:tcBorders>
          </w:tcPr>
          <w:p w14:paraId="6C672E75" w14:textId="77777777" w:rsidR="00F27210" w:rsidRPr="00DD1A7D" w:rsidRDefault="00F27210" w:rsidP="00F27210">
            <w:pPr>
              <w:keepNext/>
              <w:keepLines/>
              <w:tabs>
                <w:tab w:val="left" w:pos="-1152"/>
                <w:tab w:val="left" w:pos="-720"/>
                <w:tab w:val="left" w:pos="0"/>
                <w:tab w:val="left" w:pos="900"/>
                <w:tab w:val="left" w:pos="1260"/>
                <w:tab w:val="left" w:pos="2160"/>
              </w:tabs>
              <w:rPr>
                <w:rFonts w:ascii="Arial" w:hAnsi="Arial" w:cs="Arial"/>
              </w:rPr>
            </w:pPr>
          </w:p>
        </w:tc>
      </w:tr>
      <w:tr w:rsidR="00F27210" w:rsidRPr="00DD1A7D" w14:paraId="21B505BB" w14:textId="77777777">
        <w:tc>
          <w:tcPr>
            <w:tcW w:w="1266" w:type="dxa"/>
            <w:tcBorders>
              <w:top w:val="single" w:sz="7" w:space="0" w:color="000000"/>
              <w:left w:val="double" w:sz="7" w:space="0" w:color="000000"/>
              <w:bottom w:val="single" w:sz="6" w:space="0" w:color="FFFFFF"/>
              <w:right w:val="single" w:sz="6" w:space="0" w:color="FFFFFF"/>
            </w:tcBorders>
          </w:tcPr>
          <w:p w14:paraId="19AA949B" w14:textId="77777777" w:rsidR="00F27210" w:rsidRPr="00DD1A7D" w:rsidRDefault="00F27210" w:rsidP="00F27210">
            <w:pPr>
              <w:spacing w:line="163" w:lineRule="exact"/>
              <w:rPr>
                <w:rFonts w:ascii="Arial" w:hAnsi="Arial" w:cs="Arial"/>
              </w:rPr>
            </w:pPr>
          </w:p>
          <w:p w14:paraId="4013AD37" w14:textId="77777777" w:rsidR="00F27210" w:rsidRPr="00DD1A7D" w:rsidRDefault="00F27210" w:rsidP="00F27210">
            <w:pPr>
              <w:keepNext/>
              <w:keepLines/>
              <w:tabs>
                <w:tab w:val="right" w:pos="994"/>
                <w:tab w:val="left" w:pos="1260"/>
                <w:tab w:val="left" w:pos="2160"/>
              </w:tabs>
              <w:rPr>
                <w:rFonts w:ascii="Arial" w:hAnsi="Arial" w:cs="Arial"/>
              </w:rPr>
            </w:pPr>
            <w:r w:rsidRPr="00DD1A7D">
              <w:rPr>
                <w:rFonts w:ascii="Arial" w:hAnsi="Arial" w:cs="Arial"/>
              </w:rPr>
              <w:t>or</w:t>
            </w:r>
            <w:r w:rsidRPr="00DD1A7D">
              <w:rPr>
                <w:rFonts w:ascii="Arial" w:hAnsi="Arial" w:cs="Arial"/>
              </w:rPr>
              <w:tab/>
              <w:t>2</w:t>
            </w:r>
          </w:p>
        </w:tc>
        <w:tc>
          <w:tcPr>
            <w:tcW w:w="864" w:type="dxa"/>
            <w:tcBorders>
              <w:top w:val="single" w:sz="7" w:space="0" w:color="000000"/>
              <w:left w:val="double" w:sz="7" w:space="0" w:color="000000"/>
              <w:bottom w:val="single" w:sz="6" w:space="0" w:color="FFFFFF"/>
              <w:right w:val="single" w:sz="6" w:space="0" w:color="FFFFFF"/>
            </w:tcBorders>
          </w:tcPr>
          <w:p w14:paraId="4DE8E594" w14:textId="77777777" w:rsidR="00F27210" w:rsidRPr="00DD1A7D" w:rsidRDefault="00F27210" w:rsidP="00F27210">
            <w:pPr>
              <w:spacing w:line="163" w:lineRule="exact"/>
              <w:rPr>
                <w:rFonts w:ascii="Arial" w:hAnsi="Arial" w:cs="Arial"/>
              </w:rPr>
            </w:pPr>
          </w:p>
          <w:p w14:paraId="7ABC4D5B"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7" w:space="0" w:color="000000"/>
              <w:bottom w:val="single" w:sz="6" w:space="0" w:color="FFFFFF"/>
              <w:right w:val="single" w:sz="6" w:space="0" w:color="FFFFFF"/>
            </w:tcBorders>
          </w:tcPr>
          <w:p w14:paraId="24F0A029" w14:textId="77777777" w:rsidR="00F27210" w:rsidRPr="00DD1A7D" w:rsidRDefault="00F27210" w:rsidP="00F27210">
            <w:pPr>
              <w:spacing w:line="163" w:lineRule="exact"/>
              <w:rPr>
                <w:rFonts w:ascii="Arial" w:hAnsi="Arial" w:cs="Arial"/>
              </w:rPr>
            </w:pPr>
          </w:p>
          <w:p w14:paraId="3E3D015D"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7" w:space="0" w:color="000000"/>
              <w:left w:val="single" w:sz="6" w:space="0" w:color="FFFFFF"/>
              <w:bottom w:val="single" w:sz="6" w:space="0" w:color="FFFFFF"/>
              <w:right w:val="single" w:sz="6" w:space="0" w:color="FFFFFF"/>
            </w:tcBorders>
          </w:tcPr>
          <w:p w14:paraId="456A16AA" w14:textId="77777777" w:rsidR="00F27210" w:rsidRPr="00DD1A7D" w:rsidRDefault="00F27210" w:rsidP="00F27210">
            <w:pPr>
              <w:spacing w:line="163" w:lineRule="exact"/>
              <w:rPr>
                <w:rFonts w:ascii="Arial" w:hAnsi="Arial" w:cs="Arial"/>
              </w:rPr>
            </w:pPr>
          </w:p>
          <w:p w14:paraId="11F45559"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vMerge w:val="restart"/>
            <w:tcBorders>
              <w:top w:val="single" w:sz="7" w:space="0" w:color="000000"/>
              <w:left w:val="single" w:sz="7" w:space="0" w:color="000000"/>
              <w:bottom w:val="nil"/>
              <w:right w:val="double" w:sz="7" w:space="0" w:color="000000"/>
            </w:tcBorders>
            <w:vAlign w:val="bottom"/>
          </w:tcPr>
          <w:p w14:paraId="657AE5C9" w14:textId="77777777" w:rsidR="00F27210" w:rsidRPr="00DD1A7D" w:rsidRDefault="00F27210" w:rsidP="00F27210">
            <w:pPr>
              <w:spacing w:line="163" w:lineRule="exact"/>
              <w:rPr>
                <w:rFonts w:ascii="Arial" w:hAnsi="Arial" w:cs="Arial"/>
              </w:rPr>
            </w:pPr>
          </w:p>
          <w:p w14:paraId="36CE4189"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64 - 95</w:t>
            </w:r>
          </w:p>
        </w:tc>
      </w:tr>
      <w:tr w:rsidR="00F27210" w:rsidRPr="00DD1A7D" w14:paraId="3A3BD468" w14:textId="77777777">
        <w:tc>
          <w:tcPr>
            <w:tcW w:w="1266" w:type="dxa"/>
            <w:tcBorders>
              <w:top w:val="single" w:sz="6" w:space="0" w:color="FFFFFF"/>
              <w:left w:val="double" w:sz="7" w:space="0" w:color="000000"/>
              <w:bottom w:val="single" w:sz="6" w:space="0" w:color="FFFFFF"/>
              <w:right w:val="single" w:sz="6" w:space="0" w:color="FFFFFF"/>
            </w:tcBorders>
          </w:tcPr>
          <w:p w14:paraId="38A98C0F" w14:textId="77777777" w:rsidR="00F27210" w:rsidRPr="00DD1A7D" w:rsidRDefault="00F27210" w:rsidP="00F27210">
            <w:pPr>
              <w:spacing w:line="144" w:lineRule="exact"/>
              <w:rPr>
                <w:rFonts w:ascii="Arial" w:hAnsi="Arial" w:cs="Arial"/>
              </w:rPr>
            </w:pPr>
          </w:p>
          <w:p w14:paraId="5B6EECF8" w14:textId="77777777" w:rsidR="00F27210" w:rsidRPr="00DD1A7D" w:rsidRDefault="00F27210" w:rsidP="00F27210">
            <w:pPr>
              <w:keepNext/>
              <w:keepLines/>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6</w:t>
            </w:r>
          </w:p>
        </w:tc>
        <w:tc>
          <w:tcPr>
            <w:tcW w:w="864" w:type="dxa"/>
            <w:tcBorders>
              <w:top w:val="single" w:sz="6" w:space="0" w:color="FFFFFF"/>
              <w:left w:val="double" w:sz="7" w:space="0" w:color="000000"/>
              <w:bottom w:val="single" w:sz="6" w:space="0" w:color="FFFFFF"/>
              <w:right w:val="single" w:sz="6" w:space="0" w:color="FFFFFF"/>
            </w:tcBorders>
          </w:tcPr>
          <w:p w14:paraId="4985D7E9" w14:textId="77777777" w:rsidR="00F27210" w:rsidRPr="00DD1A7D" w:rsidRDefault="00F27210" w:rsidP="00F27210">
            <w:pPr>
              <w:spacing w:line="144" w:lineRule="exact"/>
              <w:rPr>
                <w:rFonts w:ascii="Arial" w:hAnsi="Arial" w:cs="Arial"/>
              </w:rPr>
            </w:pPr>
          </w:p>
          <w:p w14:paraId="2EB8DC1D"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single" w:sz="6" w:space="0" w:color="FFFFFF"/>
              <w:right w:val="single" w:sz="6" w:space="0" w:color="FFFFFF"/>
            </w:tcBorders>
          </w:tcPr>
          <w:p w14:paraId="04E10F8B" w14:textId="77777777" w:rsidR="00F27210" w:rsidRPr="00DD1A7D" w:rsidRDefault="00F27210" w:rsidP="00F27210">
            <w:pPr>
              <w:spacing w:line="144" w:lineRule="exact"/>
              <w:rPr>
                <w:rFonts w:ascii="Arial" w:hAnsi="Arial" w:cs="Arial"/>
              </w:rPr>
            </w:pPr>
          </w:p>
          <w:p w14:paraId="491DF427"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single" w:sz="6" w:space="0" w:color="FFFFFF"/>
              <w:right w:val="single" w:sz="6" w:space="0" w:color="FFFFFF"/>
            </w:tcBorders>
          </w:tcPr>
          <w:p w14:paraId="1D2C5FE6" w14:textId="77777777" w:rsidR="00F27210" w:rsidRPr="00DD1A7D" w:rsidRDefault="00F27210" w:rsidP="00F27210">
            <w:pPr>
              <w:spacing w:line="144" w:lineRule="exact"/>
              <w:rPr>
                <w:rFonts w:ascii="Arial" w:hAnsi="Arial" w:cs="Arial"/>
              </w:rPr>
            </w:pPr>
          </w:p>
          <w:p w14:paraId="4A67CB54"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vMerge/>
            <w:tcBorders>
              <w:top w:val="nil"/>
              <w:left w:val="single" w:sz="7" w:space="0" w:color="000000"/>
              <w:bottom w:val="single" w:sz="6" w:space="0" w:color="FFFFFF"/>
              <w:right w:val="single" w:sz="6" w:space="0" w:color="FFFFFF"/>
            </w:tcBorders>
          </w:tcPr>
          <w:p w14:paraId="0AF02804" w14:textId="77777777" w:rsidR="00F27210" w:rsidRPr="00DD1A7D" w:rsidRDefault="00F27210" w:rsidP="00F27210">
            <w:pPr>
              <w:keepNext/>
              <w:keepLines/>
              <w:tabs>
                <w:tab w:val="left" w:pos="-1152"/>
                <w:tab w:val="left" w:pos="-720"/>
                <w:tab w:val="left" w:pos="0"/>
                <w:tab w:val="left" w:pos="900"/>
                <w:tab w:val="left" w:pos="1260"/>
                <w:tab w:val="left" w:pos="2160"/>
              </w:tabs>
              <w:rPr>
                <w:rFonts w:ascii="Arial" w:hAnsi="Arial" w:cs="Arial"/>
              </w:rPr>
            </w:pPr>
          </w:p>
        </w:tc>
      </w:tr>
      <w:tr w:rsidR="00F27210" w:rsidRPr="00DD1A7D" w14:paraId="3D72AD70" w14:textId="77777777">
        <w:tc>
          <w:tcPr>
            <w:tcW w:w="1266" w:type="dxa"/>
            <w:tcBorders>
              <w:top w:val="single" w:sz="7" w:space="0" w:color="000000"/>
              <w:left w:val="double" w:sz="7" w:space="0" w:color="000000"/>
              <w:bottom w:val="single" w:sz="6" w:space="0" w:color="FFFFFF"/>
              <w:right w:val="single" w:sz="6" w:space="0" w:color="FFFFFF"/>
            </w:tcBorders>
          </w:tcPr>
          <w:p w14:paraId="2450610A" w14:textId="77777777" w:rsidR="00F27210" w:rsidRPr="00DD1A7D" w:rsidRDefault="00F27210" w:rsidP="00F27210">
            <w:pPr>
              <w:spacing w:line="163" w:lineRule="exact"/>
              <w:rPr>
                <w:rFonts w:ascii="Arial" w:hAnsi="Arial" w:cs="Arial"/>
              </w:rPr>
            </w:pPr>
          </w:p>
          <w:p w14:paraId="3AA78C82" w14:textId="77777777" w:rsidR="00F27210" w:rsidRPr="00DD1A7D" w:rsidRDefault="00F27210" w:rsidP="00F27210">
            <w:pPr>
              <w:keepNext/>
              <w:keepLines/>
              <w:tabs>
                <w:tab w:val="right" w:pos="994"/>
                <w:tab w:val="left" w:pos="1260"/>
                <w:tab w:val="left" w:pos="2160"/>
              </w:tabs>
              <w:rPr>
                <w:rFonts w:ascii="Arial" w:hAnsi="Arial" w:cs="Arial"/>
              </w:rPr>
            </w:pPr>
            <w:r w:rsidRPr="00DD1A7D">
              <w:rPr>
                <w:rFonts w:ascii="Arial" w:hAnsi="Arial" w:cs="Arial"/>
              </w:rPr>
              <w:t>or</w:t>
            </w:r>
            <w:r w:rsidRPr="00DD1A7D">
              <w:rPr>
                <w:rFonts w:ascii="Arial" w:hAnsi="Arial" w:cs="Arial"/>
              </w:rPr>
              <w:tab/>
              <w:t>4</w:t>
            </w:r>
          </w:p>
        </w:tc>
        <w:tc>
          <w:tcPr>
            <w:tcW w:w="864" w:type="dxa"/>
            <w:tcBorders>
              <w:top w:val="single" w:sz="7" w:space="0" w:color="000000"/>
              <w:left w:val="double" w:sz="7" w:space="0" w:color="000000"/>
              <w:bottom w:val="single" w:sz="6" w:space="0" w:color="FFFFFF"/>
              <w:right w:val="single" w:sz="6" w:space="0" w:color="FFFFFF"/>
            </w:tcBorders>
          </w:tcPr>
          <w:p w14:paraId="48C622D4" w14:textId="77777777" w:rsidR="00F27210" w:rsidRPr="00DD1A7D" w:rsidRDefault="00F27210" w:rsidP="00F27210">
            <w:pPr>
              <w:spacing w:line="163" w:lineRule="exact"/>
              <w:rPr>
                <w:rFonts w:ascii="Arial" w:hAnsi="Arial" w:cs="Arial"/>
              </w:rPr>
            </w:pPr>
          </w:p>
          <w:p w14:paraId="7433036B"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7" w:space="0" w:color="000000"/>
              <w:bottom w:val="single" w:sz="6" w:space="0" w:color="FFFFFF"/>
              <w:right w:val="single" w:sz="6" w:space="0" w:color="FFFFFF"/>
            </w:tcBorders>
          </w:tcPr>
          <w:p w14:paraId="641708FE" w14:textId="77777777" w:rsidR="00F27210" w:rsidRPr="00DD1A7D" w:rsidRDefault="00F27210" w:rsidP="00F27210">
            <w:pPr>
              <w:spacing w:line="163" w:lineRule="exact"/>
              <w:rPr>
                <w:rFonts w:ascii="Arial" w:hAnsi="Arial" w:cs="Arial"/>
              </w:rPr>
            </w:pPr>
          </w:p>
          <w:p w14:paraId="62C0F27B"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7" w:space="0" w:color="000000"/>
              <w:left w:val="single" w:sz="6" w:space="0" w:color="FFFFFF"/>
              <w:bottom w:val="single" w:sz="6" w:space="0" w:color="FFFFFF"/>
              <w:right w:val="single" w:sz="6" w:space="0" w:color="FFFFFF"/>
            </w:tcBorders>
          </w:tcPr>
          <w:p w14:paraId="1F233C57" w14:textId="77777777" w:rsidR="00F27210" w:rsidRPr="00DD1A7D" w:rsidRDefault="00F27210" w:rsidP="00F27210">
            <w:pPr>
              <w:spacing w:line="163" w:lineRule="exact"/>
              <w:rPr>
                <w:rFonts w:ascii="Arial" w:hAnsi="Arial" w:cs="Arial"/>
              </w:rPr>
            </w:pPr>
          </w:p>
          <w:p w14:paraId="25CE9F69"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gridSpan w:val="5"/>
            <w:vMerge w:val="restart"/>
            <w:tcBorders>
              <w:top w:val="single" w:sz="7" w:space="0" w:color="000000"/>
              <w:left w:val="single" w:sz="7" w:space="0" w:color="000000"/>
              <w:bottom w:val="nil"/>
              <w:right w:val="double" w:sz="7" w:space="0" w:color="000000"/>
            </w:tcBorders>
            <w:vAlign w:val="bottom"/>
          </w:tcPr>
          <w:p w14:paraId="02C655C4" w14:textId="77777777" w:rsidR="00F27210" w:rsidRPr="00DD1A7D" w:rsidRDefault="00F27210" w:rsidP="00F27210">
            <w:pPr>
              <w:spacing w:line="163" w:lineRule="exact"/>
              <w:rPr>
                <w:rFonts w:ascii="Arial" w:hAnsi="Arial" w:cs="Arial"/>
              </w:rPr>
            </w:pPr>
          </w:p>
          <w:p w14:paraId="0DD4F2C8"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96 - 127</w:t>
            </w:r>
          </w:p>
        </w:tc>
      </w:tr>
      <w:tr w:rsidR="00F27210" w:rsidRPr="00DD1A7D" w14:paraId="38FCFFF0" w14:textId="77777777">
        <w:tc>
          <w:tcPr>
            <w:tcW w:w="1266" w:type="dxa"/>
            <w:tcBorders>
              <w:top w:val="single" w:sz="6" w:space="0" w:color="FFFFFF"/>
              <w:left w:val="double" w:sz="7" w:space="0" w:color="000000"/>
              <w:bottom w:val="double" w:sz="7" w:space="0" w:color="000000"/>
              <w:right w:val="single" w:sz="6" w:space="0" w:color="FFFFFF"/>
            </w:tcBorders>
          </w:tcPr>
          <w:p w14:paraId="737476CE" w14:textId="77777777" w:rsidR="00F27210" w:rsidRPr="00DD1A7D" w:rsidRDefault="00F27210" w:rsidP="00F27210">
            <w:pPr>
              <w:spacing w:line="144" w:lineRule="exact"/>
              <w:rPr>
                <w:rFonts w:ascii="Arial" w:hAnsi="Arial" w:cs="Arial"/>
              </w:rPr>
            </w:pPr>
          </w:p>
          <w:p w14:paraId="55FEA3DD"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right"/>
              <w:rPr>
                <w:rFonts w:ascii="Arial" w:hAnsi="Arial" w:cs="Arial"/>
              </w:rPr>
            </w:pPr>
            <w:r w:rsidRPr="00DD1A7D">
              <w:rPr>
                <w:rFonts w:ascii="Arial" w:hAnsi="Arial" w:cs="Arial"/>
              </w:rPr>
              <w:t>7</w:t>
            </w:r>
          </w:p>
        </w:tc>
        <w:tc>
          <w:tcPr>
            <w:tcW w:w="864" w:type="dxa"/>
            <w:tcBorders>
              <w:top w:val="single" w:sz="6" w:space="0" w:color="FFFFFF"/>
              <w:left w:val="double" w:sz="7" w:space="0" w:color="000000"/>
              <w:bottom w:val="double" w:sz="7" w:space="0" w:color="000000"/>
              <w:right w:val="single" w:sz="6" w:space="0" w:color="FFFFFF"/>
            </w:tcBorders>
          </w:tcPr>
          <w:p w14:paraId="24E125D6" w14:textId="77777777" w:rsidR="00F27210" w:rsidRPr="00DD1A7D" w:rsidRDefault="00F27210" w:rsidP="00F27210">
            <w:pPr>
              <w:spacing w:line="144" w:lineRule="exact"/>
              <w:rPr>
                <w:rFonts w:ascii="Arial" w:hAnsi="Arial" w:cs="Arial"/>
              </w:rPr>
            </w:pPr>
          </w:p>
          <w:p w14:paraId="6C754055"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double" w:sz="7" w:space="0" w:color="000000"/>
              <w:right w:val="single" w:sz="6" w:space="0" w:color="FFFFFF"/>
            </w:tcBorders>
          </w:tcPr>
          <w:p w14:paraId="6931E28E" w14:textId="77777777" w:rsidR="00F27210" w:rsidRPr="00DD1A7D" w:rsidRDefault="00F27210" w:rsidP="00F27210">
            <w:pPr>
              <w:spacing w:line="144" w:lineRule="exact"/>
              <w:rPr>
                <w:rFonts w:ascii="Arial" w:hAnsi="Arial" w:cs="Arial"/>
              </w:rPr>
            </w:pPr>
          </w:p>
          <w:p w14:paraId="39CD4E28"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double" w:sz="7" w:space="0" w:color="000000"/>
              <w:right w:val="single" w:sz="6" w:space="0" w:color="FFFFFF"/>
            </w:tcBorders>
          </w:tcPr>
          <w:p w14:paraId="143C35F1" w14:textId="77777777" w:rsidR="00F27210" w:rsidRPr="00DD1A7D" w:rsidRDefault="00F27210" w:rsidP="00F27210">
            <w:pPr>
              <w:spacing w:line="144" w:lineRule="exact"/>
              <w:rPr>
                <w:rFonts w:ascii="Arial" w:hAnsi="Arial" w:cs="Arial"/>
              </w:rPr>
            </w:pPr>
          </w:p>
          <w:p w14:paraId="64EE171F"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gridSpan w:val="5"/>
            <w:vMerge/>
            <w:tcBorders>
              <w:top w:val="nil"/>
              <w:left w:val="single" w:sz="7" w:space="0" w:color="000000"/>
              <w:bottom w:val="double" w:sz="7" w:space="0" w:color="000000"/>
              <w:right w:val="single" w:sz="6" w:space="0" w:color="FFFFFF"/>
            </w:tcBorders>
          </w:tcPr>
          <w:p w14:paraId="1CF9DF6C" w14:textId="77777777" w:rsidR="00F27210" w:rsidRPr="00DD1A7D" w:rsidRDefault="00F27210" w:rsidP="00F27210">
            <w:pPr>
              <w:keepNext/>
              <w:keepLines/>
              <w:tabs>
                <w:tab w:val="left" w:pos="-1152"/>
                <w:tab w:val="left" w:pos="-720"/>
                <w:tab w:val="left" w:pos="0"/>
                <w:tab w:val="left" w:pos="900"/>
                <w:tab w:val="left" w:pos="1260"/>
                <w:tab w:val="left" w:pos="2160"/>
              </w:tabs>
              <w:spacing w:after="58"/>
              <w:rPr>
                <w:rFonts w:ascii="Arial" w:hAnsi="Arial" w:cs="Arial"/>
              </w:rPr>
            </w:pPr>
          </w:p>
        </w:tc>
      </w:tr>
    </w:tbl>
    <w:p w14:paraId="5CF35B86" w14:textId="77777777" w:rsidR="00F27210" w:rsidRPr="00DD1A7D" w:rsidRDefault="00F27210" w:rsidP="00F27210">
      <w:pPr>
        <w:keepLines/>
        <w:tabs>
          <w:tab w:val="left" w:pos="-1152"/>
          <w:tab w:val="left" w:pos="-720"/>
          <w:tab w:val="left" w:pos="0"/>
          <w:tab w:val="left" w:pos="900"/>
          <w:tab w:val="left" w:pos="1260"/>
          <w:tab w:val="left" w:pos="2160"/>
        </w:tabs>
        <w:jc w:val="both"/>
        <w:rPr>
          <w:rFonts w:ascii="Arial" w:hAnsi="Arial" w:cs="Arial"/>
        </w:rPr>
      </w:pPr>
    </w:p>
    <w:p w14:paraId="7F0B0C80"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65EB8F1F"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t>Size - 1 block, maximum address length 8 bits.</w:t>
      </w:r>
    </w:p>
    <w:p w14:paraId="18DE8596"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tbl>
      <w:tblPr>
        <w:tblW w:w="0" w:type="auto"/>
        <w:tblInd w:w="136" w:type="dxa"/>
        <w:tblLayout w:type="fixed"/>
        <w:tblCellMar>
          <w:left w:w="136" w:type="dxa"/>
          <w:right w:w="136" w:type="dxa"/>
        </w:tblCellMar>
        <w:tblLook w:val="0000" w:firstRow="0" w:lastRow="0" w:firstColumn="0" w:lastColumn="0" w:noHBand="0" w:noVBand="0"/>
      </w:tblPr>
      <w:tblGrid>
        <w:gridCol w:w="1266"/>
        <w:gridCol w:w="864"/>
        <w:gridCol w:w="864"/>
        <w:gridCol w:w="864"/>
        <w:gridCol w:w="864"/>
        <w:gridCol w:w="864"/>
        <w:gridCol w:w="864"/>
        <w:gridCol w:w="864"/>
        <w:gridCol w:w="864"/>
      </w:tblGrid>
      <w:tr w:rsidR="00F27210" w:rsidRPr="00DD1A7D" w14:paraId="6E9EA2BF" w14:textId="77777777">
        <w:tc>
          <w:tcPr>
            <w:tcW w:w="1266" w:type="dxa"/>
            <w:tcBorders>
              <w:top w:val="single" w:sz="6" w:space="0" w:color="FFFFFF"/>
              <w:left w:val="single" w:sz="6" w:space="0" w:color="FFFFFF"/>
              <w:bottom w:val="single" w:sz="6" w:space="0" w:color="FFFFFF"/>
              <w:right w:val="single" w:sz="6" w:space="0" w:color="FFFFFF"/>
            </w:tcBorders>
          </w:tcPr>
          <w:p w14:paraId="2BB77F7E" w14:textId="77777777" w:rsidR="00F27210" w:rsidRPr="00DD1A7D" w:rsidRDefault="00F27210" w:rsidP="00F27210">
            <w:pPr>
              <w:spacing w:line="144" w:lineRule="exact"/>
              <w:rPr>
                <w:rFonts w:ascii="Arial" w:hAnsi="Arial" w:cs="Arial"/>
              </w:rPr>
            </w:pPr>
          </w:p>
          <w:p w14:paraId="39A2E0DC"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p>
        </w:tc>
        <w:tc>
          <w:tcPr>
            <w:tcW w:w="864" w:type="dxa"/>
            <w:gridSpan w:val="8"/>
            <w:tcBorders>
              <w:top w:val="single" w:sz="6" w:space="0" w:color="FFFFFF"/>
              <w:left w:val="single" w:sz="7" w:space="0" w:color="000000"/>
              <w:bottom w:val="single" w:sz="6" w:space="0" w:color="FFFFFF"/>
              <w:right w:val="single" w:sz="7" w:space="0" w:color="000000"/>
            </w:tcBorders>
          </w:tcPr>
          <w:p w14:paraId="38993AD4" w14:textId="77777777" w:rsidR="00F27210" w:rsidRPr="00DD1A7D" w:rsidRDefault="00F27210" w:rsidP="00F27210">
            <w:pPr>
              <w:spacing w:line="144" w:lineRule="exact"/>
              <w:rPr>
                <w:rFonts w:ascii="Arial" w:hAnsi="Arial" w:cs="Arial"/>
              </w:rPr>
            </w:pPr>
          </w:p>
          <w:p w14:paraId="6972A7DC" w14:textId="77777777" w:rsidR="00F27210" w:rsidRPr="00DD1A7D" w:rsidRDefault="00F27210" w:rsidP="00F27210">
            <w:pPr>
              <w:tabs>
                <w:tab w:val="center" w:leader="dot" w:pos="296"/>
                <w:tab w:val="right" w:leader="dot" w:pos="592"/>
                <w:tab w:val="left" w:pos="900"/>
                <w:tab w:val="left" w:pos="1260"/>
                <w:tab w:val="left" w:pos="2160"/>
              </w:tabs>
              <w:rPr>
                <w:rFonts w:ascii="Arial" w:hAnsi="Arial" w:cs="Arial"/>
              </w:rPr>
            </w:pPr>
            <w:r w:rsidRPr="00DD1A7D">
              <w:rPr>
                <w:rFonts w:ascii="Arial" w:hAnsi="Arial" w:cs="Arial"/>
              </w:rPr>
              <w:tab/>
              <w:t>OUTSTATION ADDRESS</w:t>
            </w:r>
            <w:r w:rsidRPr="00DD1A7D">
              <w:rPr>
                <w:rFonts w:ascii="Arial" w:hAnsi="Arial" w:cs="Arial"/>
              </w:rPr>
              <w:tab/>
            </w:r>
          </w:p>
        </w:tc>
      </w:tr>
      <w:tr w:rsidR="00F27210" w:rsidRPr="00DD1A7D" w14:paraId="62625152" w14:textId="77777777">
        <w:tc>
          <w:tcPr>
            <w:tcW w:w="1266" w:type="dxa"/>
            <w:tcBorders>
              <w:top w:val="single" w:sz="6" w:space="0" w:color="FFFFFF"/>
              <w:left w:val="single" w:sz="6" w:space="0" w:color="FFFFFF"/>
              <w:bottom w:val="single" w:sz="6" w:space="0" w:color="FFFFFF"/>
              <w:right w:val="single" w:sz="6" w:space="0" w:color="FFFFFF"/>
            </w:tcBorders>
          </w:tcPr>
          <w:p w14:paraId="56D674F1" w14:textId="77777777" w:rsidR="00F27210" w:rsidRPr="00DD1A7D" w:rsidRDefault="00F27210" w:rsidP="00F27210">
            <w:pPr>
              <w:spacing w:line="144" w:lineRule="exact"/>
              <w:rPr>
                <w:rFonts w:ascii="Arial" w:hAnsi="Arial" w:cs="Arial"/>
              </w:rPr>
            </w:pPr>
          </w:p>
          <w:p w14:paraId="7C512F9E"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p>
        </w:tc>
        <w:tc>
          <w:tcPr>
            <w:tcW w:w="864" w:type="dxa"/>
            <w:gridSpan w:val="3"/>
            <w:tcBorders>
              <w:top w:val="single" w:sz="6" w:space="0" w:color="FFFFFF"/>
              <w:left w:val="single" w:sz="7" w:space="0" w:color="000000"/>
              <w:bottom w:val="single" w:sz="6" w:space="0" w:color="FFFFFF"/>
              <w:right w:val="single" w:sz="6" w:space="0" w:color="FFFFFF"/>
            </w:tcBorders>
          </w:tcPr>
          <w:p w14:paraId="519CBA15" w14:textId="77777777" w:rsidR="00F27210" w:rsidRPr="00DD1A7D" w:rsidRDefault="00F27210" w:rsidP="00F27210">
            <w:pPr>
              <w:spacing w:line="144" w:lineRule="exact"/>
              <w:rPr>
                <w:rFonts w:ascii="Arial" w:hAnsi="Arial" w:cs="Arial"/>
              </w:rPr>
            </w:pPr>
          </w:p>
          <w:p w14:paraId="049B90DF" w14:textId="77777777" w:rsidR="00F27210" w:rsidRPr="00DD1A7D" w:rsidRDefault="00F27210" w:rsidP="00F27210">
            <w:pPr>
              <w:tabs>
                <w:tab w:val="center" w:leader="dot" w:pos="296"/>
                <w:tab w:val="right" w:leader="dot" w:pos="592"/>
                <w:tab w:val="left" w:pos="900"/>
                <w:tab w:val="left" w:pos="1260"/>
                <w:tab w:val="left" w:pos="2160"/>
              </w:tabs>
              <w:rPr>
                <w:rFonts w:ascii="Arial" w:hAnsi="Arial" w:cs="Arial"/>
              </w:rPr>
            </w:pPr>
            <w:r w:rsidRPr="00DD1A7D">
              <w:rPr>
                <w:rFonts w:ascii="Arial" w:hAnsi="Arial" w:cs="Arial"/>
              </w:rPr>
              <w:tab/>
              <w:t>BLOCK</w:t>
            </w:r>
            <w:r w:rsidRPr="00DD1A7D">
              <w:rPr>
                <w:rFonts w:ascii="Arial" w:hAnsi="Arial" w:cs="Arial"/>
              </w:rPr>
              <w:tab/>
            </w:r>
          </w:p>
        </w:tc>
        <w:tc>
          <w:tcPr>
            <w:tcW w:w="864" w:type="dxa"/>
            <w:gridSpan w:val="5"/>
            <w:tcBorders>
              <w:top w:val="single" w:sz="6" w:space="0" w:color="FFFFFF"/>
              <w:left w:val="single" w:sz="7" w:space="0" w:color="000000"/>
              <w:bottom w:val="single" w:sz="6" w:space="0" w:color="FFFFFF"/>
              <w:right w:val="single" w:sz="7" w:space="0" w:color="000000"/>
            </w:tcBorders>
          </w:tcPr>
          <w:p w14:paraId="5F117B4C" w14:textId="77777777" w:rsidR="00F27210" w:rsidRPr="00DD1A7D" w:rsidRDefault="00F27210" w:rsidP="00F27210">
            <w:pPr>
              <w:spacing w:line="144" w:lineRule="exact"/>
              <w:rPr>
                <w:rFonts w:ascii="Arial" w:hAnsi="Arial" w:cs="Arial"/>
              </w:rPr>
            </w:pPr>
          </w:p>
          <w:p w14:paraId="3CB40CF8"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7C4DD83C" w14:textId="77777777">
        <w:tc>
          <w:tcPr>
            <w:tcW w:w="1266" w:type="dxa"/>
            <w:tcBorders>
              <w:top w:val="double" w:sz="7" w:space="0" w:color="000000"/>
              <w:left w:val="double" w:sz="7" w:space="0" w:color="000000"/>
              <w:bottom w:val="single" w:sz="6" w:space="0" w:color="FFFFFF"/>
              <w:right w:val="single" w:sz="6" w:space="0" w:color="FFFFFF"/>
            </w:tcBorders>
          </w:tcPr>
          <w:p w14:paraId="70D69EB6" w14:textId="77777777" w:rsidR="00F27210" w:rsidRPr="00DD1A7D" w:rsidRDefault="00F27210" w:rsidP="00F27210">
            <w:pPr>
              <w:spacing w:line="201" w:lineRule="exact"/>
              <w:rPr>
                <w:rFonts w:ascii="Arial" w:hAnsi="Arial" w:cs="Arial"/>
              </w:rPr>
            </w:pPr>
          </w:p>
          <w:p w14:paraId="7493A9D8"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proofErr w:type="spellStart"/>
            <w:r w:rsidRPr="00DD1A7D">
              <w:rPr>
                <w:rFonts w:ascii="Arial" w:hAnsi="Arial" w:cs="Arial"/>
              </w:rPr>
              <w:t>Bit</w:t>
            </w:r>
            <w:proofErr w:type="spellEnd"/>
            <w:r w:rsidRPr="00DD1A7D">
              <w:rPr>
                <w:rFonts w:ascii="Arial" w:hAnsi="Arial" w:cs="Arial"/>
              </w:rPr>
              <w:t xml:space="preserve"> No.</w:t>
            </w:r>
          </w:p>
        </w:tc>
        <w:tc>
          <w:tcPr>
            <w:tcW w:w="864" w:type="dxa"/>
            <w:tcBorders>
              <w:top w:val="double" w:sz="7" w:space="0" w:color="000000"/>
              <w:left w:val="double" w:sz="7" w:space="0" w:color="000000"/>
              <w:bottom w:val="single" w:sz="6" w:space="0" w:color="FFFFFF"/>
              <w:right w:val="single" w:sz="6" w:space="0" w:color="FFFFFF"/>
            </w:tcBorders>
          </w:tcPr>
          <w:p w14:paraId="5FE7BBE0" w14:textId="77777777" w:rsidR="00F27210" w:rsidRPr="00DD1A7D" w:rsidRDefault="00F27210" w:rsidP="00F27210">
            <w:pPr>
              <w:spacing w:line="201" w:lineRule="exact"/>
              <w:rPr>
                <w:rFonts w:ascii="Arial" w:hAnsi="Arial" w:cs="Arial"/>
              </w:rPr>
            </w:pPr>
          </w:p>
          <w:p w14:paraId="581F7CA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7</w:t>
            </w:r>
          </w:p>
        </w:tc>
        <w:tc>
          <w:tcPr>
            <w:tcW w:w="864" w:type="dxa"/>
            <w:tcBorders>
              <w:top w:val="double" w:sz="7" w:space="0" w:color="000000"/>
              <w:left w:val="single" w:sz="7" w:space="0" w:color="000000"/>
              <w:bottom w:val="single" w:sz="6" w:space="0" w:color="FFFFFF"/>
              <w:right w:val="single" w:sz="6" w:space="0" w:color="FFFFFF"/>
            </w:tcBorders>
          </w:tcPr>
          <w:p w14:paraId="4AFF0629" w14:textId="77777777" w:rsidR="00F27210" w:rsidRPr="00DD1A7D" w:rsidRDefault="00F27210" w:rsidP="00F27210">
            <w:pPr>
              <w:spacing w:line="201" w:lineRule="exact"/>
              <w:rPr>
                <w:rFonts w:ascii="Arial" w:hAnsi="Arial" w:cs="Arial"/>
              </w:rPr>
            </w:pPr>
          </w:p>
          <w:p w14:paraId="349C42C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6</w:t>
            </w:r>
          </w:p>
        </w:tc>
        <w:tc>
          <w:tcPr>
            <w:tcW w:w="864" w:type="dxa"/>
            <w:tcBorders>
              <w:top w:val="double" w:sz="7" w:space="0" w:color="000000"/>
              <w:left w:val="single" w:sz="7" w:space="0" w:color="000000"/>
              <w:bottom w:val="single" w:sz="6" w:space="0" w:color="FFFFFF"/>
              <w:right w:val="single" w:sz="6" w:space="0" w:color="FFFFFF"/>
            </w:tcBorders>
          </w:tcPr>
          <w:p w14:paraId="69BA13F2" w14:textId="77777777" w:rsidR="00F27210" w:rsidRPr="00DD1A7D" w:rsidRDefault="00F27210" w:rsidP="00F27210">
            <w:pPr>
              <w:spacing w:line="201" w:lineRule="exact"/>
              <w:rPr>
                <w:rFonts w:ascii="Arial" w:hAnsi="Arial" w:cs="Arial"/>
              </w:rPr>
            </w:pPr>
          </w:p>
          <w:p w14:paraId="229C145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5</w:t>
            </w:r>
          </w:p>
        </w:tc>
        <w:tc>
          <w:tcPr>
            <w:tcW w:w="864" w:type="dxa"/>
            <w:tcBorders>
              <w:top w:val="double" w:sz="7" w:space="0" w:color="000000"/>
              <w:left w:val="single" w:sz="7" w:space="0" w:color="000000"/>
              <w:bottom w:val="single" w:sz="6" w:space="0" w:color="FFFFFF"/>
              <w:right w:val="single" w:sz="6" w:space="0" w:color="FFFFFF"/>
            </w:tcBorders>
          </w:tcPr>
          <w:p w14:paraId="58C516E2" w14:textId="77777777" w:rsidR="00F27210" w:rsidRPr="00DD1A7D" w:rsidRDefault="00F27210" w:rsidP="00F27210">
            <w:pPr>
              <w:spacing w:line="201" w:lineRule="exact"/>
              <w:rPr>
                <w:rFonts w:ascii="Arial" w:hAnsi="Arial" w:cs="Arial"/>
              </w:rPr>
            </w:pPr>
          </w:p>
          <w:p w14:paraId="1C0BCEA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4</w:t>
            </w:r>
          </w:p>
        </w:tc>
        <w:tc>
          <w:tcPr>
            <w:tcW w:w="864" w:type="dxa"/>
            <w:tcBorders>
              <w:top w:val="double" w:sz="7" w:space="0" w:color="000000"/>
              <w:left w:val="single" w:sz="7" w:space="0" w:color="000000"/>
              <w:bottom w:val="single" w:sz="6" w:space="0" w:color="FFFFFF"/>
              <w:right w:val="single" w:sz="6" w:space="0" w:color="FFFFFF"/>
            </w:tcBorders>
          </w:tcPr>
          <w:p w14:paraId="0C04458C" w14:textId="77777777" w:rsidR="00F27210" w:rsidRPr="00DD1A7D" w:rsidRDefault="00F27210" w:rsidP="00F27210">
            <w:pPr>
              <w:spacing w:line="201" w:lineRule="exact"/>
              <w:rPr>
                <w:rFonts w:ascii="Arial" w:hAnsi="Arial" w:cs="Arial"/>
              </w:rPr>
            </w:pPr>
          </w:p>
          <w:p w14:paraId="1AECD40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3</w:t>
            </w:r>
          </w:p>
        </w:tc>
        <w:tc>
          <w:tcPr>
            <w:tcW w:w="864" w:type="dxa"/>
            <w:tcBorders>
              <w:top w:val="double" w:sz="7" w:space="0" w:color="000000"/>
              <w:left w:val="single" w:sz="7" w:space="0" w:color="000000"/>
              <w:bottom w:val="single" w:sz="6" w:space="0" w:color="FFFFFF"/>
              <w:right w:val="single" w:sz="6" w:space="0" w:color="FFFFFF"/>
            </w:tcBorders>
          </w:tcPr>
          <w:p w14:paraId="0A8E7439" w14:textId="77777777" w:rsidR="00F27210" w:rsidRPr="00DD1A7D" w:rsidRDefault="00F27210" w:rsidP="00F27210">
            <w:pPr>
              <w:spacing w:line="201" w:lineRule="exact"/>
              <w:rPr>
                <w:rFonts w:ascii="Arial" w:hAnsi="Arial" w:cs="Arial"/>
              </w:rPr>
            </w:pPr>
          </w:p>
          <w:p w14:paraId="160D6F3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2</w:t>
            </w:r>
          </w:p>
        </w:tc>
        <w:tc>
          <w:tcPr>
            <w:tcW w:w="864" w:type="dxa"/>
            <w:tcBorders>
              <w:top w:val="double" w:sz="7" w:space="0" w:color="000000"/>
              <w:left w:val="single" w:sz="7" w:space="0" w:color="000000"/>
              <w:bottom w:val="single" w:sz="6" w:space="0" w:color="FFFFFF"/>
              <w:right w:val="single" w:sz="6" w:space="0" w:color="FFFFFF"/>
            </w:tcBorders>
          </w:tcPr>
          <w:p w14:paraId="1C70A03F" w14:textId="77777777" w:rsidR="00F27210" w:rsidRPr="00DD1A7D" w:rsidRDefault="00F27210" w:rsidP="00F27210">
            <w:pPr>
              <w:spacing w:line="201" w:lineRule="exact"/>
              <w:rPr>
                <w:rFonts w:ascii="Arial" w:hAnsi="Arial" w:cs="Arial"/>
              </w:rPr>
            </w:pPr>
          </w:p>
          <w:p w14:paraId="27C04FC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double" w:sz="7" w:space="0" w:color="000000"/>
              <w:left w:val="single" w:sz="7" w:space="0" w:color="000000"/>
              <w:bottom w:val="single" w:sz="6" w:space="0" w:color="FFFFFF"/>
              <w:right w:val="double" w:sz="7" w:space="0" w:color="000000"/>
            </w:tcBorders>
          </w:tcPr>
          <w:p w14:paraId="17C061CD" w14:textId="77777777" w:rsidR="00F27210" w:rsidRPr="00DD1A7D" w:rsidRDefault="00F27210" w:rsidP="00F27210">
            <w:pPr>
              <w:spacing w:line="201" w:lineRule="exact"/>
              <w:rPr>
                <w:rFonts w:ascii="Arial" w:hAnsi="Arial" w:cs="Arial"/>
              </w:rPr>
            </w:pPr>
          </w:p>
          <w:p w14:paraId="4A74C246"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r>
      <w:tr w:rsidR="00F27210" w:rsidRPr="00DD1A7D" w14:paraId="61EB5640" w14:textId="77777777">
        <w:tc>
          <w:tcPr>
            <w:tcW w:w="1266" w:type="dxa"/>
            <w:tcBorders>
              <w:top w:val="single" w:sz="7" w:space="0" w:color="000000"/>
              <w:left w:val="double" w:sz="7" w:space="0" w:color="000000"/>
              <w:bottom w:val="double" w:sz="7" w:space="0" w:color="000000"/>
              <w:right w:val="single" w:sz="6" w:space="0" w:color="FFFFFF"/>
            </w:tcBorders>
          </w:tcPr>
          <w:p w14:paraId="516D69B6" w14:textId="77777777" w:rsidR="00F27210" w:rsidRPr="00DD1A7D" w:rsidRDefault="00F27210" w:rsidP="00F27210">
            <w:pPr>
              <w:spacing w:line="163" w:lineRule="exact"/>
              <w:rPr>
                <w:rFonts w:ascii="Arial" w:hAnsi="Arial" w:cs="Arial"/>
              </w:rPr>
            </w:pPr>
          </w:p>
          <w:p w14:paraId="6D7D44F4" w14:textId="77777777" w:rsidR="00F27210" w:rsidRPr="00DD1A7D" w:rsidRDefault="00F27210" w:rsidP="00F27210">
            <w:pPr>
              <w:tabs>
                <w:tab w:val="left" w:pos="-1152"/>
                <w:tab w:val="left" w:pos="-720"/>
                <w:tab w:val="left" w:pos="0"/>
                <w:tab w:val="left" w:pos="900"/>
                <w:tab w:val="left" w:pos="1260"/>
                <w:tab w:val="left" w:pos="2160"/>
              </w:tabs>
              <w:spacing w:after="58"/>
              <w:jc w:val="right"/>
              <w:rPr>
                <w:rFonts w:ascii="Arial" w:hAnsi="Arial" w:cs="Arial"/>
              </w:rPr>
            </w:pPr>
            <w:r w:rsidRPr="00DD1A7D">
              <w:rPr>
                <w:rFonts w:ascii="Arial" w:hAnsi="Arial" w:cs="Arial"/>
              </w:rPr>
              <w:t>Weight</w:t>
            </w:r>
          </w:p>
        </w:tc>
        <w:tc>
          <w:tcPr>
            <w:tcW w:w="864" w:type="dxa"/>
            <w:tcBorders>
              <w:top w:val="single" w:sz="7" w:space="0" w:color="000000"/>
              <w:left w:val="double" w:sz="7" w:space="0" w:color="000000"/>
              <w:bottom w:val="double" w:sz="7" w:space="0" w:color="000000"/>
              <w:right w:val="single" w:sz="6" w:space="0" w:color="FFFFFF"/>
            </w:tcBorders>
          </w:tcPr>
          <w:p w14:paraId="79CB3CAC" w14:textId="77777777" w:rsidR="00F27210" w:rsidRPr="00DD1A7D" w:rsidRDefault="00F27210" w:rsidP="00F27210">
            <w:pPr>
              <w:spacing w:line="163" w:lineRule="exact"/>
              <w:rPr>
                <w:rFonts w:ascii="Arial" w:hAnsi="Arial" w:cs="Arial"/>
              </w:rPr>
            </w:pPr>
          </w:p>
          <w:p w14:paraId="04E39264"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128</w:t>
            </w:r>
          </w:p>
        </w:tc>
        <w:tc>
          <w:tcPr>
            <w:tcW w:w="864" w:type="dxa"/>
            <w:tcBorders>
              <w:top w:val="single" w:sz="7" w:space="0" w:color="000000"/>
              <w:left w:val="single" w:sz="7" w:space="0" w:color="000000"/>
              <w:bottom w:val="double" w:sz="7" w:space="0" w:color="000000"/>
              <w:right w:val="single" w:sz="6" w:space="0" w:color="FFFFFF"/>
            </w:tcBorders>
          </w:tcPr>
          <w:p w14:paraId="2973BC34" w14:textId="77777777" w:rsidR="00F27210" w:rsidRPr="00DD1A7D" w:rsidRDefault="00F27210" w:rsidP="00F27210">
            <w:pPr>
              <w:spacing w:line="163" w:lineRule="exact"/>
              <w:rPr>
                <w:rFonts w:ascii="Arial" w:hAnsi="Arial" w:cs="Arial"/>
              </w:rPr>
            </w:pPr>
          </w:p>
          <w:p w14:paraId="5807E15E"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64</w:t>
            </w:r>
          </w:p>
        </w:tc>
        <w:tc>
          <w:tcPr>
            <w:tcW w:w="864" w:type="dxa"/>
            <w:tcBorders>
              <w:top w:val="single" w:sz="7" w:space="0" w:color="000000"/>
              <w:left w:val="single" w:sz="7" w:space="0" w:color="000000"/>
              <w:bottom w:val="double" w:sz="7" w:space="0" w:color="000000"/>
              <w:right w:val="single" w:sz="6" w:space="0" w:color="FFFFFF"/>
            </w:tcBorders>
          </w:tcPr>
          <w:p w14:paraId="415DC21E" w14:textId="77777777" w:rsidR="00F27210" w:rsidRPr="00DD1A7D" w:rsidRDefault="00F27210" w:rsidP="00F27210">
            <w:pPr>
              <w:spacing w:line="163" w:lineRule="exact"/>
              <w:rPr>
                <w:rFonts w:ascii="Arial" w:hAnsi="Arial" w:cs="Arial"/>
              </w:rPr>
            </w:pPr>
          </w:p>
          <w:p w14:paraId="44ECD31D"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32</w:t>
            </w:r>
          </w:p>
        </w:tc>
        <w:tc>
          <w:tcPr>
            <w:tcW w:w="864" w:type="dxa"/>
            <w:tcBorders>
              <w:top w:val="single" w:sz="7" w:space="0" w:color="000000"/>
              <w:left w:val="single" w:sz="7" w:space="0" w:color="000000"/>
              <w:bottom w:val="double" w:sz="7" w:space="0" w:color="000000"/>
              <w:right w:val="single" w:sz="6" w:space="0" w:color="FFFFFF"/>
            </w:tcBorders>
          </w:tcPr>
          <w:p w14:paraId="4C6BCDAF" w14:textId="77777777" w:rsidR="00F27210" w:rsidRPr="00DD1A7D" w:rsidRDefault="00F27210" w:rsidP="00F27210">
            <w:pPr>
              <w:spacing w:line="163" w:lineRule="exact"/>
              <w:rPr>
                <w:rFonts w:ascii="Arial" w:hAnsi="Arial" w:cs="Arial"/>
              </w:rPr>
            </w:pPr>
          </w:p>
          <w:p w14:paraId="5EBE9DB8"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16</w:t>
            </w:r>
          </w:p>
        </w:tc>
        <w:tc>
          <w:tcPr>
            <w:tcW w:w="864" w:type="dxa"/>
            <w:tcBorders>
              <w:top w:val="single" w:sz="7" w:space="0" w:color="000000"/>
              <w:left w:val="single" w:sz="7" w:space="0" w:color="000000"/>
              <w:bottom w:val="double" w:sz="7" w:space="0" w:color="000000"/>
              <w:right w:val="single" w:sz="6" w:space="0" w:color="FFFFFF"/>
            </w:tcBorders>
          </w:tcPr>
          <w:p w14:paraId="51B5924E" w14:textId="77777777" w:rsidR="00F27210" w:rsidRPr="00DD1A7D" w:rsidRDefault="00F27210" w:rsidP="00F27210">
            <w:pPr>
              <w:spacing w:line="163" w:lineRule="exact"/>
              <w:rPr>
                <w:rFonts w:ascii="Arial" w:hAnsi="Arial" w:cs="Arial"/>
              </w:rPr>
            </w:pPr>
          </w:p>
          <w:p w14:paraId="3DBA9AD8"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8</w:t>
            </w:r>
          </w:p>
        </w:tc>
        <w:tc>
          <w:tcPr>
            <w:tcW w:w="864" w:type="dxa"/>
            <w:tcBorders>
              <w:top w:val="single" w:sz="7" w:space="0" w:color="000000"/>
              <w:left w:val="single" w:sz="7" w:space="0" w:color="000000"/>
              <w:bottom w:val="double" w:sz="7" w:space="0" w:color="000000"/>
              <w:right w:val="single" w:sz="6" w:space="0" w:color="FFFFFF"/>
            </w:tcBorders>
          </w:tcPr>
          <w:p w14:paraId="3AD32883" w14:textId="77777777" w:rsidR="00F27210" w:rsidRPr="00DD1A7D" w:rsidRDefault="00F27210" w:rsidP="00F27210">
            <w:pPr>
              <w:spacing w:line="163" w:lineRule="exact"/>
              <w:rPr>
                <w:rFonts w:ascii="Arial" w:hAnsi="Arial" w:cs="Arial"/>
              </w:rPr>
            </w:pPr>
          </w:p>
          <w:p w14:paraId="51C5ED79"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4</w:t>
            </w:r>
          </w:p>
        </w:tc>
        <w:tc>
          <w:tcPr>
            <w:tcW w:w="864" w:type="dxa"/>
            <w:tcBorders>
              <w:top w:val="single" w:sz="7" w:space="0" w:color="000000"/>
              <w:left w:val="single" w:sz="7" w:space="0" w:color="000000"/>
              <w:bottom w:val="double" w:sz="7" w:space="0" w:color="000000"/>
              <w:right w:val="single" w:sz="6" w:space="0" w:color="FFFFFF"/>
            </w:tcBorders>
          </w:tcPr>
          <w:p w14:paraId="31342A87" w14:textId="77777777" w:rsidR="00F27210" w:rsidRPr="00DD1A7D" w:rsidRDefault="00F27210" w:rsidP="00F27210">
            <w:pPr>
              <w:spacing w:line="163" w:lineRule="exact"/>
              <w:rPr>
                <w:rFonts w:ascii="Arial" w:hAnsi="Arial" w:cs="Arial"/>
              </w:rPr>
            </w:pPr>
          </w:p>
          <w:p w14:paraId="39504247"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2</w:t>
            </w:r>
          </w:p>
        </w:tc>
        <w:tc>
          <w:tcPr>
            <w:tcW w:w="864" w:type="dxa"/>
            <w:tcBorders>
              <w:top w:val="single" w:sz="7" w:space="0" w:color="000000"/>
              <w:left w:val="single" w:sz="7" w:space="0" w:color="000000"/>
              <w:bottom w:val="double" w:sz="7" w:space="0" w:color="000000"/>
              <w:right w:val="double" w:sz="7" w:space="0" w:color="000000"/>
            </w:tcBorders>
          </w:tcPr>
          <w:p w14:paraId="570B7156" w14:textId="77777777" w:rsidR="00F27210" w:rsidRPr="00DD1A7D" w:rsidRDefault="00F27210" w:rsidP="00F27210">
            <w:pPr>
              <w:spacing w:line="163" w:lineRule="exact"/>
              <w:rPr>
                <w:rFonts w:ascii="Arial" w:hAnsi="Arial" w:cs="Arial"/>
              </w:rPr>
            </w:pPr>
          </w:p>
          <w:p w14:paraId="6D07DE62"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r>
      <w:tr w:rsidR="00F27210" w:rsidRPr="00DD1A7D" w14:paraId="00B86AC8" w14:textId="77777777">
        <w:tc>
          <w:tcPr>
            <w:tcW w:w="1266" w:type="dxa"/>
            <w:tcBorders>
              <w:top w:val="single" w:sz="6" w:space="0" w:color="FFFFFF"/>
              <w:left w:val="double" w:sz="7" w:space="0" w:color="000000"/>
              <w:bottom w:val="single" w:sz="6" w:space="0" w:color="FFFFFF"/>
              <w:right w:val="single" w:sz="6" w:space="0" w:color="FFFFFF"/>
            </w:tcBorders>
          </w:tcPr>
          <w:p w14:paraId="1C58D0CF" w14:textId="77777777" w:rsidR="00F27210" w:rsidRPr="00DD1A7D" w:rsidRDefault="00F27210" w:rsidP="00F27210">
            <w:pPr>
              <w:spacing w:line="144" w:lineRule="exact"/>
              <w:rPr>
                <w:rFonts w:ascii="Arial" w:hAnsi="Arial" w:cs="Arial"/>
              </w:rPr>
            </w:pPr>
          </w:p>
          <w:p w14:paraId="164F5CD5"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Block No.</w:t>
            </w:r>
          </w:p>
        </w:tc>
        <w:tc>
          <w:tcPr>
            <w:tcW w:w="864" w:type="dxa"/>
            <w:gridSpan w:val="3"/>
            <w:tcBorders>
              <w:top w:val="single" w:sz="6" w:space="0" w:color="FFFFFF"/>
              <w:left w:val="double" w:sz="7" w:space="0" w:color="000000"/>
              <w:bottom w:val="single" w:sz="6" w:space="0" w:color="FFFFFF"/>
              <w:right w:val="single" w:sz="6" w:space="0" w:color="FFFFFF"/>
            </w:tcBorders>
          </w:tcPr>
          <w:p w14:paraId="7DA923BA" w14:textId="77777777" w:rsidR="00F27210" w:rsidRPr="00DD1A7D" w:rsidRDefault="00F27210" w:rsidP="00F27210">
            <w:pPr>
              <w:spacing w:line="144" w:lineRule="exact"/>
              <w:rPr>
                <w:rFonts w:ascii="Arial" w:hAnsi="Arial" w:cs="Arial"/>
              </w:rPr>
            </w:pPr>
          </w:p>
          <w:p w14:paraId="5CCC9A4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Binary value</w:t>
            </w:r>
          </w:p>
        </w:tc>
        <w:tc>
          <w:tcPr>
            <w:tcW w:w="864" w:type="dxa"/>
            <w:gridSpan w:val="5"/>
            <w:tcBorders>
              <w:top w:val="single" w:sz="6" w:space="0" w:color="FFFFFF"/>
              <w:left w:val="single" w:sz="7" w:space="0" w:color="000000"/>
              <w:bottom w:val="single" w:sz="6" w:space="0" w:color="FFFFFF"/>
              <w:right w:val="double" w:sz="7" w:space="0" w:color="000000"/>
            </w:tcBorders>
          </w:tcPr>
          <w:p w14:paraId="304815AD" w14:textId="77777777" w:rsidR="00F27210" w:rsidRPr="00DD1A7D" w:rsidRDefault="00F27210" w:rsidP="00F27210">
            <w:pPr>
              <w:spacing w:line="144" w:lineRule="exact"/>
              <w:rPr>
                <w:rFonts w:ascii="Arial" w:hAnsi="Arial" w:cs="Arial"/>
              </w:rPr>
            </w:pPr>
          </w:p>
          <w:p w14:paraId="58744CF0" w14:textId="77777777" w:rsidR="00F27210" w:rsidRPr="00DD1A7D" w:rsidRDefault="00F27210" w:rsidP="00F27210">
            <w:pPr>
              <w:tabs>
                <w:tab w:val="left" w:pos="-1152"/>
                <w:tab w:val="left" w:pos="-720"/>
                <w:tab w:val="left" w:pos="0"/>
                <w:tab w:val="left" w:pos="900"/>
                <w:tab w:val="left" w:pos="1260"/>
                <w:tab w:val="left" w:pos="2160"/>
              </w:tabs>
              <w:ind w:firstLine="900"/>
              <w:rPr>
                <w:rFonts w:ascii="Arial" w:hAnsi="Arial" w:cs="Arial"/>
              </w:rPr>
            </w:pPr>
            <w:r w:rsidRPr="00DD1A7D">
              <w:rPr>
                <w:rFonts w:ascii="Arial" w:hAnsi="Arial" w:cs="Arial"/>
              </w:rPr>
              <w:t>Possible Outstation Addresses</w:t>
            </w:r>
          </w:p>
        </w:tc>
      </w:tr>
      <w:tr w:rsidR="00F27210" w:rsidRPr="00DD1A7D" w14:paraId="523C3CE5" w14:textId="77777777">
        <w:tc>
          <w:tcPr>
            <w:tcW w:w="1266" w:type="dxa"/>
            <w:tcBorders>
              <w:top w:val="single" w:sz="7" w:space="0" w:color="000000"/>
              <w:left w:val="double" w:sz="7" w:space="0" w:color="000000"/>
              <w:bottom w:val="single" w:sz="6" w:space="0" w:color="FFFFFF"/>
              <w:right w:val="single" w:sz="6" w:space="0" w:color="FFFFFF"/>
            </w:tcBorders>
          </w:tcPr>
          <w:p w14:paraId="3DE53B18" w14:textId="77777777" w:rsidR="00F27210" w:rsidRPr="00DD1A7D" w:rsidRDefault="00F27210" w:rsidP="00F27210">
            <w:pPr>
              <w:spacing w:line="163" w:lineRule="exact"/>
              <w:rPr>
                <w:rFonts w:ascii="Arial" w:hAnsi="Arial" w:cs="Arial"/>
              </w:rPr>
            </w:pPr>
          </w:p>
          <w:p w14:paraId="1E18E9A7"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0</w:t>
            </w:r>
          </w:p>
        </w:tc>
        <w:tc>
          <w:tcPr>
            <w:tcW w:w="864" w:type="dxa"/>
            <w:tcBorders>
              <w:top w:val="single" w:sz="7" w:space="0" w:color="000000"/>
              <w:left w:val="double" w:sz="7" w:space="0" w:color="000000"/>
              <w:bottom w:val="single" w:sz="6" w:space="0" w:color="FFFFFF"/>
              <w:right w:val="single" w:sz="6" w:space="0" w:color="FFFFFF"/>
            </w:tcBorders>
          </w:tcPr>
          <w:p w14:paraId="3CC87A1E" w14:textId="77777777" w:rsidR="00F27210" w:rsidRPr="00DD1A7D" w:rsidRDefault="00F27210" w:rsidP="00F27210">
            <w:pPr>
              <w:spacing w:line="163" w:lineRule="exact"/>
              <w:rPr>
                <w:rFonts w:ascii="Arial" w:hAnsi="Arial" w:cs="Arial"/>
              </w:rPr>
            </w:pPr>
          </w:p>
          <w:p w14:paraId="7201B18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46057A90" w14:textId="77777777" w:rsidR="00F27210" w:rsidRPr="00DD1A7D" w:rsidRDefault="00F27210" w:rsidP="00F27210">
            <w:pPr>
              <w:spacing w:line="163" w:lineRule="exact"/>
              <w:rPr>
                <w:rFonts w:ascii="Arial" w:hAnsi="Arial" w:cs="Arial"/>
              </w:rPr>
            </w:pPr>
          </w:p>
          <w:p w14:paraId="5B3BC864"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1F839B9E" w14:textId="77777777" w:rsidR="00F27210" w:rsidRPr="00DD1A7D" w:rsidRDefault="00F27210" w:rsidP="00F27210">
            <w:pPr>
              <w:spacing w:line="163" w:lineRule="exact"/>
              <w:rPr>
                <w:rFonts w:ascii="Arial" w:hAnsi="Arial" w:cs="Arial"/>
              </w:rPr>
            </w:pPr>
          </w:p>
          <w:p w14:paraId="16F5B678"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tcBorders>
              <w:top w:val="single" w:sz="7" w:space="0" w:color="000000"/>
              <w:left w:val="single" w:sz="7" w:space="0" w:color="000000"/>
              <w:bottom w:val="single" w:sz="6" w:space="0" w:color="FFFFFF"/>
              <w:right w:val="double" w:sz="7" w:space="0" w:color="000000"/>
            </w:tcBorders>
          </w:tcPr>
          <w:p w14:paraId="6B65EAAA" w14:textId="77777777" w:rsidR="00F27210" w:rsidRPr="00DD1A7D" w:rsidRDefault="00F27210" w:rsidP="00F27210">
            <w:pPr>
              <w:spacing w:line="163" w:lineRule="exact"/>
              <w:rPr>
                <w:rFonts w:ascii="Arial" w:hAnsi="Arial" w:cs="Arial"/>
              </w:rPr>
            </w:pPr>
          </w:p>
          <w:p w14:paraId="3FE86A2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1 - 31</w:t>
            </w:r>
          </w:p>
        </w:tc>
      </w:tr>
      <w:tr w:rsidR="00F27210" w:rsidRPr="00DD1A7D" w14:paraId="4C927B4A" w14:textId="77777777">
        <w:tc>
          <w:tcPr>
            <w:tcW w:w="1266" w:type="dxa"/>
            <w:tcBorders>
              <w:top w:val="single" w:sz="7" w:space="0" w:color="000000"/>
              <w:left w:val="double" w:sz="7" w:space="0" w:color="000000"/>
              <w:bottom w:val="single" w:sz="6" w:space="0" w:color="FFFFFF"/>
              <w:right w:val="single" w:sz="6" w:space="0" w:color="FFFFFF"/>
            </w:tcBorders>
          </w:tcPr>
          <w:p w14:paraId="6BF8ECEA" w14:textId="77777777" w:rsidR="00F27210" w:rsidRPr="00DD1A7D" w:rsidRDefault="00F27210" w:rsidP="00F27210">
            <w:pPr>
              <w:spacing w:line="163" w:lineRule="exact"/>
              <w:rPr>
                <w:rFonts w:ascii="Arial" w:hAnsi="Arial" w:cs="Arial"/>
              </w:rPr>
            </w:pPr>
          </w:p>
          <w:p w14:paraId="47A5B109" w14:textId="77777777" w:rsidR="00F27210" w:rsidRPr="00DD1A7D" w:rsidRDefault="00F27210" w:rsidP="00F27210">
            <w:pPr>
              <w:tabs>
                <w:tab w:val="right" w:pos="994"/>
                <w:tab w:val="left" w:pos="1260"/>
                <w:tab w:val="left" w:pos="2160"/>
              </w:tabs>
              <w:rPr>
                <w:rFonts w:ascii="Arial" w:hAnsi="Arial" w:cs="Arial"/>
              </w:rPr>
            </w:pPr>
            <w:r w:rsidRPr="00DD1A7D">
              <w:rPr>
                <w:rFonts w:ascii="Arial" w:hAnsi="Arial" w:cs="Arial"/>
              </w:rPr>
              <w:t>or</w:t>
            </w:r>
            <w:r w:rsidRPr="00DD1A7D">
              <w:rPr>
                <w:rFonts w:ascii="Arial" w:hAnsi="Arial" w:cs="Arial"/>
              </w:rPr>
              <w:tab/>
              <w:t>1</w:t>
            </w:r>
          </w:p>
        </w:tc>
        <w:tc>
          <w:tcPr>
            <w:tcW w:w="864" w:type="dxa"/>
            <w:tcBorders>
              <w:top w:val="single" w:sz="7" w:space="0" w:color="000000"/>
              <w:left w:val="double" w:sz="7" w:space="0" w:color="000000"/>
              <w:bottom w:val="single" w:sz="6" w:space="0" w:color="FFFFFF"/>
              <w:right w:val="single" w:sz="6" w:space="0" w:color="FFFFFF"/>
            </w:tcBorders>
          </w:tcPr>
          <w:p w14:paraId="3A8592FE" w14:textId="77777777" w:rsidR="00F27210" w:rsidRPr="00DD1A7D" w:rsidRDefault="00F27210" w:rsidP="00F27210">
            <w:pPr>
              <w:spacing w:line="163" w:lineRule="exact"/>
              <w:rPr>
                <w:rFonts w:ascii="Arial" w:hAnsi="Arial" w:cs="Arial"/>
              </w:rPr>
            </w:pPr>
          </w:p>
          <w:p w14:paraId="3164E34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066F0B4F" w14:textId="77777777" w:rsidR="00F27210" w:rsidRPr="00DD1A7D" w:rsidRDefault="00F27210" w:rsidP="00F27210">
            <w:pPr>
              <w:spacing w:line="163" w:lineRule="exact"/>
              <w:rPr>
                <w:rFonts w:ascii="Arial" w:hAnsi="Arial" w:cs="Arial"/>
              </w:rPr>
            </w:pPr>
          </w:p>
          <w:p w14:paraId="6D118F3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55B12A8B" w14:textId="77777777" w:rsidR="00F27210" w:rsidRPr="00DD1A7D" w:rsidRDefault="00F27210" w:rsidP="00F27210">
            <w:pPr>
              <w:spacing w:line="163" w:lineRule="exact"/>
              <w:rPr>
                <w:rFonts w:ascii="Arial" w:hAnsi="Arial" w:cs="Arial"/>
              </w:rPr>
            </w:pPr>
          </w:p>
          <w:p w14:paraId="08B9FB6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gridSpan w:val="5"/>
            <w:tcBorders>
              <w:top w:val="single" w:sz="7" w:space="0" w:color="000000"/>
              <w:left w:val="single" w:sz="7" w:space="0" w:color="000000"/>
              <w:bottom w:val="single" w:sz="6" w:space="0" w:color="FFFFFF"/>
              <w:right w:val="double" w:sz="7" w:space="0" w:color="000000"/>
            </w:tcBorders>
          </w:tcPr>
          <w:p w14:paraId="61EF51C6" w14:textId="77777777" w:rsidR="00F27210" w:rsidRPr="00DD1A7D" w:rsidRDefault="00F27210" w:rsidP="00F27210">
            <w:pPr>
              <w:spacing w:line="163" w:lineRule="exact"/>
              <w:rPr>
                <w:rFonts w:ascii="Arial" w:hAnsi="Arial" w:cs="Arial"/>
              </w:rPr>
            </w:pPr>
          </w:p>
          <w:p w14:paraId="3520F63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32 -63</w:t>
            </w:r>
          </w:p>
        </w:tc>
      </w:tr>
      <w:tr w:rsidR="00F27210" w:rsidRPr="00DD1A7D" w14:paraId="5B39CEA6" w14:textId="77777777">
        <w:tc>
          <w:tcPr>
            <w:tcW w:w="1266" w:type="dxa"/>
            <w:tcBorders>
              <w:top w:val="single" w:sz="7" w:space="0" w:color="000000"/>
              <w:left w:val="double" w:sz="7" w:space="0" w:color="000000"/>
              <w:bottom w:val="single" w:sz="6" w:space="0" w:color="FFFFFF"/>
              <w:right w:val="single" w:sz="6" w:space="0" w:color="FFFFFF"/>
            </w:tcBorders>
          </w:tcPr>
          <w:p w14:paraId="2A90A186" w14:textId="77777777" w:rsidR="00F27210" w:rsidRPr="00DD1A7D" w:rsidRDefault="00F27210" w:rsidP="00F27210">
            <w:pPr>
              <w:spacing w:line="163" w:lineRule="exact"/>
              <w:rPr>
                <w:rFonts w:ascii="Arial" w:hAnsi="Arial" w:cs="Arial"/>
              </w:rPr>
            </w:pPr>
          </w:p>
          <w:p w14:paraId="09914AC7" w14:textId="77777777" w:rsidR="00F27210" w:rsidRPr="00DD1A7D" w:rsidRDefault="00F27210" w:rsidP="00F27210">
            <w:pPr>
              <w:tabs>
                <w:tab w:val="right" w:pos="994"/>
                <w:tab w:val="left" w:pos="1260"/>
                <w:tab w:val="left" w:pos="2160"/>
              </w:tabs>
              <w:rPr>
                <w:rFonts w:ascii="Arial" w:hAnsi="Arial" w:cs="Arial"/>
              </w:rPr>
            </w:pPr>
            <w:r w:rsidRPr="00DD1A7D">
              <w:rPr>
                <w:rFonts w:ascii="Arial" w:hAnsi="Arial" w:cs="Arial"/>
              </w:rPr>
              <w:t>or</w:t>
            </w:r>
            <w:r w:rsidRPr="00DD1A7D">
              <w:rPr>
                <w:rFonts w:ascii="Arial" w:hAnsi="Arial" w:cs="Arial"/>
              </w:rPr>
              <w:tab/>
              <w:t>2</w:t>
            </w:r>
          </w:p>
        </w:tc>
        <w:tc>
          <w:tcPr>
            <w:tcW w:w="864" w:type="dxa"/>
            <w:tcBorders>
              <w:top w:val="single" w:sz="7" w:space="0" w:color="000000"/>
              <w:left w:val="double" w:sz="7" w:space="0" w:color="000000"/>
              <w:bottom w:val="single" w:sz="6" w:space="0" w:color="FFFFFF"/>
              <w:right w:val="single" w:sz="6" w:space="0" w:color="FFFFFF"/>
            </w:tcBorders>
          </w:tcPr>
          <w:p w14:paraId="25EE7781" w14:textId="77777777" w:rsidR="00F27210" w:rsidRPr="00DD1A7D" w:rsidRDefault="00F27210" w:rsidP="00F27210">
            <w:pPr>
              <w:spacing w:line="163" w:lineRule="exact"/>
              <w:rPr>
                <w:rFonts w:ascii="Arial" w:hAnsi="Arial" w:cs="Arial"/>
              </w:rPr>
            </w:pPr>
          </w:p>
          <w:p w14:paraId="486B6714"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5B5E5496" w14:textId="77777777" w:rsidR="00F27210" w:rsidRPr="00DD1A7D" w:rsidRDefault="00F27210" w:rsidP="00F27210">
            <w:pPr>
              <w:spacing w:line="163" w:lineRule="exact"/>
              <w:rPr>
                <w:rFonts w:ascii="Arial" w:hAnsi="Arial" w:cs="Arial"/>
              </w:rPr>
            </w:pPr>
          </w:p>
          <w:p w14:paraId="4CDFF50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7" w:space="0" w:color="000000"/>
              <w:left w:val="single" w:sz="6" w:space="0" w:color="FFFFFF"/>
              <w:bottom w:val="single" w:sz="6" w:space="0" w:color="FFFFFF"/>
              <w:right w:val="single" w:sz="6" w:space="0" w:color="FFFFFF"/>
            </w:tcBorders>
          </w:tcPr>
          <w:p w14:paraId="46C7F505" w14:textId="77777777" w:rsidR="00F27210" w:rsidRPr="00DD1A7D" w:rsidRDefault="00F27210" w:rsidP="00F27210">
            <w:pPr>
              <w:spacing w:line="163" w:lineRule="exact"/>
              <w:rPr>
                <w:rFonts w:ascii="Arial" w:hAnsi="Arial" w:cs="Arial"/>
              </w:rPr>
            </w:pPr>
          </w:p>
          <w:p w14:paraId="000F94B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tcBorders>
              <w:top w:val="single" w:sz="7" w:space="0" w:color="000000"/>
              <w:left w:val="single" w:sz="7" w:space="0" w:color="000000"/>
              <w:bottom w:val="single" w:sz="6" w:space="0" w:color="FFFFFF"/>
              <w:right w:val="double" w:sz="7" w:space="0" w:color="000000"/>
            </w:tcBorders>
          </w:tcPr>
          <w:p w14:paraId="70C9DAEB" w14:textId="77777777" w:rsidR="00F27210" w:rsidRPr="00DD1A7D" w:rsidRDefault="00F27210" w:rsidP="00F27210">
            <w:pPr>
              <w:spacing w:line="163" w:lineRule="exact"/>
              <w:rPr>
                <w:rFonts w:ascii="Arial" w:hAnsi="Arial" w:cs="Arial"/>
              </w:rPr>
            </w:pPr>
          </w:p>
          <w:p w14:paraId="0AE0556C"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64 - 95</w:t>
            </w:r>
          </w:p>
        </w:tc>
      </w:tr>
      <w:tr w:rsidR="00F27210" w:rsidRPr="00DD1A7D" w14:paraId="5F97C5E4" w14:textId="77777777">
        <w:tc>
          <w:tcPr>
            <w:tcW w:w="1266" w:type="dxa"/>
            <w:tcBorders>
              <w:top w:val="single" w:sz="7" w:space="0" w:color="000000"/>
              <w:left w:val="double" w:sz="7" w:space="0" w:color="000000"/>
              <w:bottom w:val="single" w:sz="6" w:space="0" w:color="FFFFFF"/>
              <w:right w:val="single" w:sz="6" w:space="0" w:color="FFFFFF"/>
            </w:tcBorders>
          </w:tcPr>
          <w:p w14:paraId="53B99BE8" w14:textId="77777777" w:rsidR="00F27210" w:rsidRPr="00DD1A7D" w:rsidRDefault="00F27210" w:rsidP="00F27210">
            <w:pPr>
              <w:spacing w:line="163" w:lineRule="exact"/>
              <w:rPr>
                <w:rFonts w:ascii="Arial" w:hAnsi="Arial" w:cs="Arial"/>
              </w:rPr>
            </w:pPr>
          </w:p>
          <w:p w14:paraId="129EF8D0" w14:textId="77777777" w:rsidR="00F27210" w:rsidRPr="00DD1A7D" w:rsidRDefault="00F27210" w:rsidP="00F27210">
            <w:pPr>
              <w:tabs>
                <w:tab w:val="right" w:pos="994"/>
                <w:tab w:val="left" w:pos="1260"/>
                <w:tab w:val="left" w:pos="2160"/>
              </w:tabs>
              <w:rPr>
                <w:rFonts w:ascii="Arial" w:hAnsi="Arial" w:cs="Arial"/>
              </w:rPr>
            </w:pPr>
            <w:r w:rsidRPr="00DD1A7D">
              <w:rPr>
                <w:rFonts w:ascii="Arial" w:hAnsi="Arial" w:cs="Arial"/>
              </w:rPr>
              <w:t>or</w:t>
            </w:r>
            <w:r w:rsidRPr="00DD1A7D">
              <w:rPr>
                <w:rFonts w:ascii="Arial" w:hAnsi="Arial" w:cs="Arial"/>
              </w:rPr>
              <w:tab/>
              <w:t>3</w:t>
            </w:r>
          </w:p>
        </w:tc>
        <w:tc>
          <w:tcPr>
            <w:tcW w:w="864" w:type="dxa"/>
            <w:tcBorders>
              <w:top w:val="single" w:sz="7" w:space="0" w:color="000000"/>
              <w:left w:val="double" w:sz="7" w:space="0" w:color="000000"/>
              <w:bottom w:val="single" w:sz="6" w:space="0" w:color="FFFFFF"/>
              <w:right w:val="single" w:sz="6" w:space="0" w:color="FFFFFF"/>
            </w:tcBorders>
          </w:tcPr>
          <w:p w14:paraId="77BBFBC1" w14:textId="77777777" w:rsidR="00F27210" w:rsidRPr="00DD1A7D" w:rsidRDefault="00F27210" w:rsidP="00F27210">
            <w:pPr>
              <w:spacing w:line="163" w:lineRule="exact"/>
              <w:rPr>
                <w:rFonts w:ascii="Arial" w:hAnsi="Arial" w:cs="Arial"/>
              </w:rPr>
            </w:pPr>
          </w:p>
          <w:p w14:paraId="01B6242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4395F4EA" w14:textId="77777777" w:rsidR="00F27210" w:rsidRPr="00DD1A7D" w:rsidRDefault="00F27210" w:rsidP="00F27210">
            <w:pPr>
              <w:spacing w:line="163" w:lineRule="exact"/>
              <w:rPr>
                <w:rFonts w:ascii="Arial" w:hAnsi="Arial" w:cs="Arial"/>
              </w:rPr>
            </w:pPr>
          </w:p>
          <w:p w14:paraId="6AE17B7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7" w:space="0" w:color="000000"/>
              <w:left w:val="single" w:sz="6" w:space="0" w:color="FFFFFF"/>
              <w:bottom w:val="single" w:sz="6" w:space="0" w:color="FFFFFF"/>
              <w:right w:val="single" w:sz="6" w:space="0" w:color="FFFFFF"/>
            </w:tcBorders>
          </w:tcPr>
          <w:p w14:paraId="67498500" w14:textId="77777777" w:rsidR="00F27210" w:rsidRPr="00DD1A7D" w:rsidRDefault="00F27210" w:rsidP="00F27210">
            <w:pPr>
              <w:spacing w:line="163" w:lineRule="exact"/>
              <w:rPr>
                <w:rFonts w:ascii="Arial" w:hAnsi="Arial" w:cs="Arial"/>
              </w:rPr>
            </w:pPr>
          </w:p>
          <w:p w14:paraId="0A80410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gridSpan w:val="5"/>
            <w:tcBorders>
              <w:top w:val="single" w:sz="7" w:space="0" w:color="000000"/>
              <w:left w:val="single" w:sz="7" w:space="0" w:color="000000"/>
              <w:bottom w:val="single" w:sz="6" w:space="0" w:color="FFFFFF"/>
              <w:right w:val="double" w:sz="7" w:space="0" w:color="000000"/>
            </w:tcBorders>
          </w:tcPr>
          <w:p w14:paraId="754B257E" w14:textId="77777777" w:rsidR="00F27210" w:rsidRPr="00DD1A7D" w:rsidRDefault="00F27210" w:rsidP="00F27210">
            <w:pPr>
              <w:spacing w:line="163" w:lineRule="exact"/>
              <w:rPr>
                <w:rFonts w:ascii="Arial" w:hAnsi="Arial" w:cs="Arial"/>
              </w:rPr>
            </w:pPr>
          </w:p>
          <w:p w14:paraId="5EEA5A5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96 - 127</w:t>
            </w:r>
          </w:p>
        </w:tc>
      </w:tr>
      <w:tr w:rsidR="00F27210" w:rsidRPr="00DD1A7D" w14:paraId="1A1E61FF" w14:textId="77777777">
        <w:tc>
          <w:tcPr>
            <w:tcW w:w="1266" w:type="dxa"/>
            <w:tcBorders>
              <w:top w:val="single" w:sz="7" w:space="0" w:color="000000"/>
              <w:left w:val="double" w:sz="7" w:space="0" w:color="000000"/>
              <w:bottom w:val="single" w:sz="6" w:space="0" w:color="FFFFFF"/>
              <w:right w:val="single" w:sz="6" w:space="0" w:color="FFFFFF"/>
            </w:tcBorders>
          </w:tcPr>
          <w:p w14:paraId="5C8FAE51" w14:textId="77777777" w:rsidR="00F27210" w:rsidRPr="00DD1A7D" w:rsidRDefault="00F27210" w:rsidP="00F27210">
            <w:pPr>
              <w:spacing w:line="163" w:lineRule="exact"/>
              <w:rPr>
                <w:rFonts w:ascii="Arial" w:hAnsi="Arial" w:cs="Arial"/>
              </w:rPr>
            </w:pPr>
          </w:p>
          <w:p w14:paraId="0F1F483F" w14:textId="77777777" w:rsidR="00F27210" w:rsidRPr="00DD1A7D" w:rsidRDefault="00F27210" w:rsidP="00F27210">
            <w:pPr>
              <w:tabs>
                <w:tab w:val="right" w:pos="994"/>
                <w:tab w:val="left" w:pos="1260"/>
                <w:tab w:val="left" w:pos="2160"/>
              </w:tabs>
              <w:rPr>
                <w:rFonts w:ascii="Arial" w:hAnsi="Arial" w:cs="Arial"/>
              </w:rPr>
            </w:pPr>
            <w:r w:rsidRPr="00DD1A7D">
              <w:rPr>
                <w:rFonts w:ascii="Arial" w:hAnsi="Arial" w:cs="Arial"/>
              </w:rPr>
              <w:t>or</w:t>
            </w:r>
            <w:r w:rsidRPr="00DD1A7D">
              <w:rPr>
                <w:rFonts w:ascii="Arial" w:hAnsi="Arial" w:cs="Arial"/>
              </w:rPr>
              <w:tab/>
              <w:t>4</w:t>
            </w:r>
          </w:p>
        </w:tc>
        <w:tc>
          <w:tcPr>
            <w:tcW w:w="864" w:type="dxa"/>
            <w:tcBorders>
              <w:top w:val="single" w:sz="7" w:space="0" w:color="000000"/>
              <w:left w:val="double" w:sz="7" w:space="0" w:color="000000"/>
              <w:bottom w:val="single" w:sz="6" w:space="0" w:color="FFFFFF"/>
              <w:right w:val="single" w:sz="6" w:space="0" w:color="FFFFFF"/>
            </w:tcBorders>
          </w:tcPr>
          <w:p w14:paraId="3E23652A" w14:textId="77777777" w:rsidR="00F27210" w:rsidRPr="00DD1A7D" w:rsidRDefault="00F27210" w:rsidP="00F27210">
            <w:pPr>
              <w:spacing w:line="163" w:lineRule="exact"/>
              <w:rPr>
                <w:rFonts w:ascii="Arial" w:hAnsi="Arial" w:cs="Arial"/>
              </w:rPr>
            </w:pPr>
          </w:p>
          <w:p w14:paraId="6EECD2A6"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7" w:space="0" w:color="000000"/>
              <w:left w:val="single" w:sz="6" w:space="0" w:color="FFFFFF"/>
              <w:bottom w:val="single" w:sz="6" w:space="0" w:color="FFFFFF"/>
              <w:right w:val="single" w:sz="6" w:space="0" w:color="FFFFFF"/>
            </w:tcBorders>
          </w:tcPr>
          <w:p w14:paraId="0E5A14B5" w14:textId="77777777" w:rsidR="00F27210" w:rsidRPr="00DD1A7D" w:rsidRDefault="00F27210" w:rsidP="00F27210">
            <w:pPr>
              <w:spacing w:line="163" w:lineRule="exact"/>
              <w:rPr>
                <w:rFonts w:ascii="Arial" w:hAnsi="Arial" w:cs="Arial"/>
              </w:rPr>
            </w:pPr>
          </w:p>
          <w:p w14:paraId="30D9148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12F588C4" w14:textId="77777777" w:rsidR="00F27210" w:rsidRPr="00DD1A7D" w:rsidRDefault="00F27210" w:rsidP="00F27210">
            <w:pPr>
              <w:spacing w:line="163" w:lineRule="exact"/>
              <w:rPr>
                <w:rFonts w:ascii="Arial" w:hAnsi="Arial" w:cs="Arial"/>
              </w:rPr>
            </w:pPr>
          </w:p>
          <w:p w14:paraId="708C752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tcBorders>
              <w:top w:val="single" w:sz="7" w:space="0" w:color="000000"/>
              <w:left w:val="single" w:sz="7" w:space="0" w:color="000000"/>
              <w:bottom w:val="single" w:sz="6" w:space="0" w:color="FFFFFF"/>
              <w:right w:val="double" w:sz="7" w:space="0" w:color="000000"/>
            </w:tcBorders>
          </w:tcPr>
          <w:p w14:paraId="57768074" w14:textId="77777777" w:rsidR="00F27210" w:rsidRPr="00DD1A7D" w:rsidRDefault="00F27210" w:rsidP="00F27210">
            <w:pPr>
              <w:spacing w:line="163" w:lineRule="exact"/>
              <w:rPr>
                <w:rFonts w:ascii="Arial" w:hAnsi="Arial" w:cs="Arial"/>
              </w:rPr>
            </w:pPr>
          </w:p>
          <w:p w14:paraId="782AB994"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128 - 159</w:t>
            </w:r>
          </w:p>
        </w:tc>
      </w:tr>
      <w:tr w:rsidR="00F27210" w:rsidRPr="00DD1A7D" w14:paraId="27A5745C" w14:textId="77777777">
        <w:tc>
          <w:tcPr>
            <w:tcW w:w="1266" w:type="dxa"/>
            <w:tcBorders>
              <w:top w:val="single" w:sz="7" w:space="0" w:color="000000"/>
              <w:left w:val="double" w:sz="7" w:space="0" w:color="000000"/>
              <w:bottom w:val="single" w:sz="6" w:space="0" w:color="FFFFFF"/>
              <w:right w:val="single" w:sz="6" w:space="0" w:color="FFFFFF"/>
            </w:tcBorders>
          </w:tcPr>
          <w:p w14:paraId="1AA23799" w14:textId="77777777" w:rsidR="00F27210" w:rsidRPr="00DD1A7D" w:rsidRDefault="00F27210" w:rsidP="00F27210">
            <w:pPr>
              <w:spacing w:line="163" w:lineRule="exact"/>
              <w:rPr>
                <w:rFonts w:ascii="Arial" w:hAnsi="Arial" w:cs="Arial"/>
              </w:rPr>
            </w:pPr>
          </w:p>
          <w:p w14:paraId="5C3BB8C1" w14:textId="77777777" w:rsidR="00F27210" w:rsidRPr="00DD1A7D" w:rsidRDefault="00F27210" w:rsidP="00F27210">
            <w:pPr>
              <w:tabs>
                <w:tab w:val="right" w:pos="994"/>
                <w:tab w:val="left" w:pos="1260"/>
                <w:tab w:val="left" w:pos="2160"/>
              </w:tabs>
              <w:rPr>
                <w:rFonts w:ascii="Arial" w:hAnsi="Arial" w:cs="Arial"/>
              </w:rPr>
            </w:pPr>
            <w:r w:rsidRPr="00DD1A7D">
              <w:rPr>
                <w:rFonts w:ascii="Arial" w:hAnsi="Arial" w:cs="Arial"/>
              </w:rPr>
              <w:t>or</w:t>
            </w:r>
            <w:r w:rsidRPr="00DD1A7D">
              <w:rPr>
                <w:rFonts w:ascii="Arial" w:hAnsi="Arial" w:cs="Arial"/>
              </w:rPr>
              <w:tab/>
              <w:t>5</w:t>
            </w:r>
          </w:p>
        </w:tc>
        <w:tc>
          <w:tcPr>
            <w:tcW w:w="864" w:type="dxa"/>
            <w:tcBorders>
              <w:top w:val="single" w:sz="7" w:space="0" w:color="000000"/>
              <w:left w:val="double" w:sz="7" w:space="0" w:color="000000"/>
              <w:bottom w:val="single" w:sz="6" w:space="0" w:color="FFFFFF"/>
              <w:right w:val="single" w:sz="6" w:space="0" w:color="FFFFFF"/>
            </w:tcBorders>
          </w:tcPr>
          <w:p w14:paraId="7A2BAB96" w14:textId="77777777" w:rsidR="00F27210" w:rsidRPr="00DD1A7D" w:rsidRDefault="00F27210" w:rsidP="00F27210">
            <w:pPr>
              <w:spacing w:line="163" w:lineRule="exact"/>
              <w:rPr>
                <w:rFonts w:ascii="Arial" w:hAnsi="Arial" w:cs="Arial"/>
              </w:rPr>
            </w:pPr>
          </w:p>
          <w:p w14:paraId="786293C6"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7" w:space="0" w:color="000000"/>
              <w:left w:val="single" w:sz="6" w:space="0" w:color="FFFFFF"/>
              <w:bottom w:val="single" w:sz="6" w:space="0" w:color="FFFFFF"/>
              <w:right w:val="single" w:sz="6" w:space="0" w:color="FFFFFF"/>
            </w:tcBorders>
          </w:tcPr>
          <w:p w14:paraId="78CBFD8D" w14:textId="77777777" w:rsidR="00F27210" w:rsidRPr="00DD1A7D" w:rsidRDefault="00F27210" w:rsidP="00F27210">
            <w:pPr>
              <w:spacing w:line="163" w:lineRule="exact"/>
              <w:rPr>
                <w:rFonts w:ascii="Arial" w:hAnsi="Arial" w:cs="Arial"/>
              </w:rPr>
            </w:pPr>
          </w:p>
          <w:p w14:paraId="44CAF658"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39596C01" w14:textId="77777777" w:rsidR="00F27210" w:rsidRPr="00DD1A7D" w:rsidRDefault="00F27210" w:rsidP="00F27210">
            <w:pPr>
              <w:spacing w:line="163" w:lineRule="exact"/>
              <w:rPr>
                <w:rFonts w:ascii="Arial" w:hAnsi="Arial" w:cs="Arial"/>
              </w:rPr>
            </w:pPr>
          </w:p>
          <w:p w14:paraId="36913AA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gridSpan w:val="5"/>
            <w:tcBorders>
              <w:top w:val="single" w:sz="7" w:space="0" w:color="000000"/>
              <w:left w:val="single" w:sz="7" w:space="0" w:color="000000"/>
              <w:bottom w:val="single" w:sz="6" w:space="0" w:color="FFFFFF"/>
              <w:right w:val="double" w:sz="7" w:space="0" w:color="000000"/>
            </w:tcBorders>
          </w:tcPr>
          <w:p w14:paraId="7C830B46" w14:textId="77777777" w:rsidR="00F27210" w:rsidRPr="00DD1A7D" w:rsidRDefault="00F27210" w:rsidP="00F27210">
            <w:pPr>
              <w:spacing w:line="163" w:lineRule="exact"/>
              <w:rPr>
                <w:rFonts w:ascii="Arial" w:hAnsi="Arial" w:cs="Arial"/>
              </w:rPr>
            </w:pPr>
          </w:p>
          <w:p w14:paraId="4A5485FF"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160 - 191</w:t>
            </w:r>
          </w:p>
        </w:tc>
      </w:tr>
      <w:tr w:rsidR="00F27210" w:rsidRPr="00DD1A7D" w14:paraId="0EDA8A28" w14:textId="77777777">
        <w:tc>
          <w:tcPr>
            <w:tcW w:w="1266" w:type="dxa"/>
            <w:tcBorders>
              <w:top w:val="single" w:sz="7" w:space="0" w:color="000000"/>
              <w:left w:val="double" w:sz="7" w:space="0" w:color="000000"/>
              <w:bottom w:val="single" w:sz="6" w:space="0" w:color="FFFFFF"/>
              <w:right w:val="single" w:sz="6" w:space="0" w:color="FFFFFF"/>
            </w:tcBorders>
          </w:tcPr>
          <w:p w14:paraId="116DB668" w14:textId="77777777" w:rsidR="00F27210" w:rsidRPr="00DD1A7D" w:rsidRDefault="00F27210" w:rsidP="00F27210">
            <w:pPr>
              <w:spacing w:line="163" w:lineRule="exact"/>
              <w:rPr>
                <w:rFonts w:ascii="Arial" w:hAnsi="Arial" w:cs="Arial"/>
              </w:rPr>
            </w:pPr>
          </w:p>
          <w:p w14:paraId="38FB641C" w14:textId="77777777" w:rsidR="00F27210" w:rsidRPr="00DD1A7D" w:rsidRDefault="00F27210" w:rsidP="00F27210">
            <w:pPr>
              <w:tabs>
                <w:tab w:val="right" w:pos="994"/>
                <w:tab w:val="left" w:pos="1260"/>
                <w:tab w:val="left" w:pos="2160"/>
              </w:tabs>
              <w:rPr>
                <w:rFonts w:ascii="Arial" w:hAnsi="Arial" w:cs="Arial"/>
              </w:rPr>
            </w:pPr>
            <w:r w:rsidRPr="00DD1A7D">
              <w:rPr>
                <w:rFonts w:ascii="Arial" w:hAnsi="Arial" w:cs="Arial"/>
              </w:rPr>
              <w:t>or</w:t>
            </w:r>
            <w:r w:rsidRPr="00DD1A7D">
              <w:rPr>
                <w:rFonts w:ascii="Arial" w:hAnsi="Arial" w:cs="Arial"/>
              </w:rPr>
              <w:tab/>
              <w:t>6</w:t>
            </w:r>
          </w:p>
        </w:tc>
        <w:tc>
          <w:tcPr>
            <w:tcW w:w="864" w:type="dxa"/>
            <w:tcBorders>
              <w:top w:val="single" w:sz="7" w:space="0" w:color="000000"/>
              <w:left w:val="double" w:sz="7" w:space="0" w:color="000000"/>
              <w:bottom w:val="single" w:sz="6" w:space="0" w:color="FFFFFF"/>
              <w:right w:val="single" w:sz="6" w:space="0" w:color="FFFFFF"/>
            </w:tcBorders>
          </w:tcPr>
          <w:p w14:paraId="1F3C6615" w14:textId="77777777" w:rsidR="00F27210" w:rsidRPr="00DD1A7D" w:rsidRDefault="00F27210" w:rsidP="00F27210">
            <w:pPr>
              <w:spacing w:line="163" w:lineRule="exact"/>
              <w:rPr>
                <w:rFonts w:ascii="Arial" w:hAnsi="Arial" w:cs="Arial"/>
              </w:rPr>
            </w:pPr>
          </w:p>
          <w:p w14:paraId="6B24FA4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7" w:space="0" w:color="000000"/>
              <w:left w:val="single" w:sz="6" w:space="0" w:color="FFFFFF"/>
              <w:bottom w:val="single" w:sz="6" w:space="0" w:color="FFFFFF"/>
              <w:right w:val="single" w:sz="6" w:space="0" w:color="FFFFFF"/>
            </w:tcBorders>
          </w:tcPr>
          <w:p w14:paraId="04A2A761" w14:textId="77777777" w:rsidR="00F27210" w:rsidRPr="00DD1A7D" w:rsidRDefault="00F27210" w:rsidP="00F27210">
            <w:pPr>
              <w:spacing w:line="163" w:lineRule="exact"/>
              <w:rPr>
                <w:rFonts w:ascii="Arial" w:hAnsi="Arial" w:cs="Arial"/>
              </w:rPr>
            </w:pPr>
          </w:p>
          <w:p w14:paraId="6EFBD43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7" w:space="0" w:color="000000"/>
              <w:left w:val="single" w:sz="6" w:space="0" w:color="FFFFFF"/>
              <w:bottom w:val="single" w:sz="6" w:space="0" w:color="FFFFFF"/>
              <w:right w:val="single" w:sz="6" w:space="0" w:color="FFFFFF"/>
            </w:tcBorders>
          </w:tcPr>
          <w:p w14:paraId="4E09CAC7" w14:textId="77777777" w:rsidR="00F27210" w:rsidRPr="00DD1A7D" w:rsidRDefault="00F27210" w:rsidP="00F27210">
            <w:pPr>
              <w:spacing w:line="163" w:lineRule="exact"/>
              <w:rPr>
                <w:rFonts w:ascii="Arial" w:hAnsi="Arial" w:cs="Arial"/>
              </w:rPr>
            </w:pPr>
          </w:p>
          <w:p w14:paraId="68B50B2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tcBorders>
              <w:top w:val="single" w:sz="7" w:space="0" w:color="000000"/>
              <w:left w:val="single" w:sz="7" w:space="0" w:color="000000"/>
              <w:bottom w:val="single" w:sz="6" w:space="0" w:color="FFFFFF"/>
              <w:right w:val="double" w:sz="7" w:space="0" w:color="000000"/>
            </w:tcBorders>
          </w:tcPr>
          <w:p w14:paraId="04790533" w14:textId="77777777" w:rsidR="00F27210" w:rsidRPr="00DD1A7D" w:rsidRDefault="00F27210" w:rsidP="00F27210">
            <w:pPr>
              <w:spacing w:line="163" w:lineRule="exact"/>
              <w:rPr>
                <w:rFonts w:ascii="Arial" w:hAnsi="Arial" w:cs="Arial"/>
              </w:rPr>
            </w:pPr>
          </w:p>
          <w:p w14:paraId="31C933F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192 - 223</w:t>
            </w:r>
          </w:p>
        </w:tc>
      </w:tr>
      <w:tr w:rsidR="00F27210" w:rsidRPr="00DD1A7D" w14:paraId="511F2AA5" w14:textId="77777777">
        <w:tc>
          <w:tcPr>
            <w:tcW w:w="1266" w:type="dxa"/>
            <w:tcBorders>
              <w:top w:val="single" w:sz="7" w:space="0" w:color="000000"/>
              <w:left w:val="double" w:sz="7" w:space="0" w:color="000000"/>
              <w:bottom w:val="double" w:sz="7" w:space="0" w:color="000000"/>
              <w:right w:val="single" w:sz="6" w:space="0" w:color="FFFFFF"/>
            </w:tcBorders>
          </w:tcPr>
          <w:p w14:paraId="70F2DFB1" w14:textId="77777777" w:rsidR="00F27210" w:rsidRPr="00DD1A7D" w:rsidRDefault="00F27210" w:rsidP="00F27210">
            <w:pPr>
              <w:spacing w:line="163" w:lineRule="exact"/>
              <w:rPr>
                <w:rFonts w:ascii="Arial" w:hAnsi="Arial" w:cs="Arial"/>
              </w:rPr>
            </w:pPr>
          </w:p>
          <w:p w14:paraId="307C8E3A" w14:textId="77777777" w:rsidR="00F27210" w:rsidRPr="00DD1A7D" w:rsidRDefault="00F27210" w:rsidP="00F27210">
            <w:pPr>
              <w:tabs>
                <w:tab w:val="right" w:pos="994"/>
                <w:tab w:val="left" w:pos="1260"/>
                <w:tab w:val="left" w:pos="2160"/>
              </w:tabs>
              <w:spacing w:after="58"/>
              <w:rPr>
                <w:rFonts w:ascii="Arial" w:hAnsi="Arial" w:cs="Arial"/>
              </w:rPr>
            </w:pPr>
            <w:r w:rsidRPr="00DD1A7D">
              <w:rPr>
                <w:rFonts w:ascii="Arial" w:hAnsi="Arial" w:cs="Arial"/>
              </w:rPr>
              <w:t>or</w:t>
            </w:r>
            <w:r w:rsidRPr="00DD1A7D">
              <w:rPr>
                <w:rFonts w:ascii="Arial" w:hAnsi="Arial" w:cs="Arial"/>
              </w:rPr>
              <w:tab/>
              <w:t>7</w:t>
            </w:r>
          </w:p>
        </w:tc>
        <w:tc>
          <w:tcPr>
            <w:tcW w:w="864" w:type="dxa"/>
            <w:tcBorders>
              <w:top w:val="single" w:sz="7" w:space="0" w:color="000000"/>
              <w:left w:val="double" w:sz="7" w:space="0" w:color="000000"/>
              <w:bottom w:val="double" w:sz="7" w:space="0" w:color="000000"/>
              <w:right w:val="single" w:sz="6" w:space="0" w:color="FFFFFF"/>
            </w:tcBorders>
          </w:tcPr>
          <w:p w14:paraId="3569038A" w14:textId="77777777" w:rsidR="00F27210" w:rsidRPr="00DD1A7D" w:rsidRDefault="00F27210" w:rsidP="00F27210">
            <w:pPr>
              <w:spacing w:line="163" w:lineRule="exact"/>
              <w:rPr>
                <w:rFonts w:ascii="Arial" w:hAnsi="Arial" w:cs="Arial"/>
              </w:rPr>
            </w:pPr>
          </w:p>
          <w:p w14:paraId="18B98F04"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tcBorders>
              <w:top w:val="single" w:sz="7" w:space="0" w:color="000000"/>
              <w:left w:val="single" w:sz="6" w:space="0" w:color="FFFFFF"/>
              <w:bottom w:val="double" w:sz="7" w:space="0" w:color="000000"/>
              <w:right w:val="single" w:sz="6" w:space="0" w:color="FFFFFF"/>
            </w:tcBorders>
          </w:tcPr>
          <w:p w14:paraId="21B043AD" w14:textId="77777777" w:rsidR="00F27210" w:rsidRPr="00DD1A7D" w:rsidRDefault="00F27210" w:rsidP="00F27210">
            <w:pPr>
              <w:spacing w:line="163" w:lineRule="exact"/>
              <w:rPr>
                <w:rFonts w:ascii="Arial" w:hAnsi="Arial" w:cs="Arial"/>
              </w:rPr>
            </w:pPr>
          </w:p>
          <w:p w14:paraId="022118AC"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tcBorders>
              <w:top w:val="single" w:sz="7" w:space="0" w:color="000000"/>
              <w:left w:val="single" w:sz="6" w:space="0" w:color="FFFFFF"/>
              <w:bottom w:val="double" w:sz="7" w:space="0" w:color="000000"/>
              <w:right w:val="single" w:sz="6" w:space="0" w:color="FFFFFF"/>
            </w:tcBorders>
          </w:tcPr>
          <w:p w14:paraId="4ABC2346" w14:textId="77777777" w:rsidR="00F27210" w:rsidRPr="00DD1A7D" w:rsidRDefault="00F27210" w:rsidP="00F27210">
            <w:pPr>
              <w:spacing w:line="163" w:lineRule="exact"/>
              <w:rPr>
                <w:rFonts w:ascii="Arial" w:hAnsi="Arial" w:cs="Arial"/>
              </w:rPr>
            </w:pPr>
          </w:p>
          <w:p w14:paraId="2EA21564"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gridSpan w:val="5"/>
            <w:tcBorders>
              <w:top w:val="single" w:sz="7" w:space="0" w:color="000000"/>
              <w:left w:val="single" w:sz="7" w:space="0" w:color="000000"/>
              <w:bottom w:val="double" w:sz="7" w:space="0" w:color="000000"/>
              <w:right w:val="double" w:sz="7" w:space="0" w:color="000000"/>
            </w:tcBorders>
          </w:tcPr>
          <w:p w14:paraId="1B1B6975" w14:textId="77777777" w:rsidR="00F27210" w:rsidRPr="00DD1A7D" w:rsidRDefault="00F27210" w:rsidP="00F27210">
            <w:pPr>
              <w:spacing w:line="163" w:lineRule="exact"/>
              <w:rPr>
                <w:rFonts w:ascii="Arial" w:hAnsi="Arial" w:cs="Arial"/>
              </w:rPr>
            </w:pPr>
          </w:p>
          <w:p w14:paraId="05A975F7"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224- 255</w:t>
            </w:r>
          </w:p>
        </w:tc>
      </w:tr>
    </w:tbl>
    <w:p w14:paraId="33B3D256"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type w:val="continuous"/>
          <w:pgSz w:w="11906" w:h="16838"/>
          <w:pgMar w:top="720" w:right="1440" w:bottom="720" w:left="1440" w:header="720" w:footer="720" w:gutter="0"/>
          <w:cols w:space="720"/>
          <w:noEndnote/>
        </w:sectPr>
      </w:pPr>
    </w:p>
    <w:p w14:paraId="1498F148"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rPr>
      </w:pPr>
      <w:r w:rsidRPr="00DD1A7D">
        <w:rPr>
          <w:rFonts w:ascii="Arial" w:hAnsi="Arial" w:cs="Arial"/>
          <w:b/>
          <w:bCs/>
        </w:rPr>
        <w:t>APPENDIX A</w:t>
      </w:r>
      <w:r w:rsidR="00B44147">
        <w:rPr>
          <w:rFonts w:ascii="Arial" w:hAnsi="Arial" w:cs="Arial"/>
          <w:b/>
          <w:bCs/>
        </w:rPr>
        <w:t>-</w:t>
      </w:r>
      <w:r w:rsidRPr="00DD1A7D">
        <w:rPr>
          <w:rFonts w:ascii="Arial" w:hAnsi="Arial" w:cs="Arial"/>
          <w:b/>
          <w:bCs/>
        </w:rPr>
        <w:t>4</w:t>
      </w:r>
    </w:p>
    <w:p w14:paraId="4A6D07EF"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rPr>
      </w:pPr>
    </w:p>
    <w:p w14:paraId="53D63F2E"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t>TAP POSITION INDICATION - GRAY CODES</w:t>
      </w:r>
      <w:r w:rsidR="00220F9C">
        <w:rPr>
          <w:rFonts w:ascii="Arial" w:hAnsi="Arial" w:cs="Arial"/>
        </w:rPr>
        <w:t xml:space="preserve"> </w:t>
      </w:r>
    </w:p>
    <w:tbl>
      <w:tblPr>
        <w:tblW w:w="8552" w:type="dxa"/>
        <w:tblInd w:w="141" w:type="dxa"/>
        <w:tblLayout w:type="fixed"/>
        <w:tblCellMar>
          <w:left w:w="141" w:type="dxa"/>
          <w:right w:w="141" w:type="dxa"/>
        </w:tblCellMar>
        <w:tblLook w:val="0000" w:firstRow="0" w:lastRow="0" w:firstColumn="0" w:lastColumn="0" w:noHBand="0" w:noVBand="0"/>
      </w:tblPr>
      <w:tblGrid>
        <w:gridCol w:w="5629"/>
        <w:gridCol w:w="1285"/>
        <w:gridCol w:w="1638"/>
      </w:tblGrid>
      <w:tr w:rsidR="00F27210" w:rsidRPr="00DD1A7D" w14:paraId="3E30AA37" w14:textId="77777777">
        <w:trPr>
          <w:trHeight w:val="264"/>
        </w:trPr>
        <w:tc>
          <w:tcPr>
            <w:tcW w:w="5629" w:type="dxa"/>
            <w:vMerge w:val="restart"/>
            <w:tcBorders>
              <w:top w:val="single" w:sz="6" w:space="0" w:color="FFFFFF"/>
              <w:left w:val="single" w:sz="6" w:space="0" w:color="FFFFFF"/>
              <w:bottom w:val="nil"/>
              <w:right w:val="single" w:sz="6" w:space="0" w:color="FFFFFF"/>
            </w:tcBorders>
          </w:tcPr>
          <w:p w14:paraId="5D429C01" w14:textId="77777777" w:rsidR="00F27210" w:rsidRPr="00DD1A7D" w:rsidRDefault="00F27210" w:rsidP="00F27210">
            <w:pPr>
              <w:spacing w:line="201" w:lineRule="exact"/>
              <w:rPr>
                <w:rFonts w:ascii="Arial" w:hAnsi="Arial" w:cs="Arial"/>
              </w:rPr>
            </w:pPr>
          </w:p>
          <w:p w14:paraId="5F67B977"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Note: a value of 0 is an invalid state.  The lowest tap position indication value is 1.</w:t>
            </w:r>
          </w:p>
          <w:p w14:paraId="2942E1AC"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p w14:paraId="05D85C5A"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For tap changers with less than 31 positions the values up to the highest tap are valid, values above this are to be considered as in error.</w:t>
            </w:r>
          </w:p>
          <w:p w14:paraId="585BAC81"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p w14:paraId="4FF5B97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For tap changers with more than 31 tap positions they are to be reported as a binary value in a Normal Precision Analogue data type.</w:t>
            </w:r>
          </w:p>
        </w:tc>
        <w:tc>
          <w:tcPr>
            <w:tcW w:w="1285" w:type="dxa"/>
            <w:tcBorders>
              <w:top w:val="double" w:sz="7" w:space="0" w:color="000000"/>
              <w:left w:val="double" w:sz="7" w:space="0" w:color="000000"/>
              <w:bottom w:val="single" w:sz="6" w:space="0" w:color="FFFFFF"/>
              <w:right w:val="single" w:sz="6" w:space="0" w:color="FFFFFF"/>
            </w:tcBorders>
          </w:tcPr>
          <w:p w14:paraId="20D8D396" w14:textId="77777777" w:rsidR="00F27210" w:rsidRPr="00DD1A7D" w:rsidRDefault="00F27210" w:rsidP="00F27210">
            <w:pPr>
              <w:spacing w:line="201" w:lineRule="exact"/>
              <w:rPr>
                <w:rFonts w:ascii="Arial" w:hAnsi="Arial" w:cs="Arial"/>
                <w:sz w:val="18"/>
                <w:szCs w:val="18"/>
              </w:rPr>
            </w:pPr>
          </w:p>
          <w:p w14:paraId="3939F4AA"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DECIMAL</w:t>
            </w:r>
          </w:p>
        </w:tc>
        <w:tc>
          <w:tcPr>
            <w:tcW w:w="1638" w:type="dxa"/>
            <w:tcBorders>
              <w:top w:val="double" w:sz="7" w:space="0" w:color="000000"/>
              <w:left w:val="single" w:sz="7" w:space="0" w:color="000000"/>
              <w:bottom w:val="single" w:sz="6" w:space="0" w:color="FFFFFF"/>
              <w:right w:val="double" w:sz="7" w:space="0" w:color="000000"/>
            </w:tcBorders>
          </w:tcPr>
          <w:p w14:paraId="7F6BE90F" w14:textId="77777777" w:rsidR="00F27210" w:rsidRPr="00DD1A7D" w:rsidRDefault="00F27210" w:rsidP="00F27210">
            <w:pPr>
              <w:spacing w:line="201" w:lineRule="exact"/>
              <w:rPr>
                <w:rFonts w:ascii="Arial" w:hAnsi="Arial" w:cs="Arial"/>
                <w:sz w:val="18"/>
                <w:szCs w:val="18"/>
              </w:rPr>
            </w:pPr>
          </w:p>
          <w:p w14:paraId="69D8D35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GRAY CODE</w:t>
            </w:r>
          </w:p>
        </w:tc>
      </w:tr>
      <w:tr w:rsidR="00F27210" w:rsidRPr="00DD1A7D" w14:paraId="51F1BF12" w14:textId="77777777">
        <w:trPr>
          <w:trHeight w:val="166"/>
        </w:trPr>
        <w:tc>
          <w:tcPr>
            <w:tcW w:w="5629" w:type="dxa"/>
            <w:vMerge/>
            <w:tcBorders>
              <w:top w:val="nil"/>
              <w:left w:val="single" w:sz="6" w:space="0" w:color="FFFFFF"/>
              <w:bottom w:val="nil"/>
              <w:right w:val="single" w:sz="6" w:space="0" w:color="FFFFFF"/>
            </w:tcBorders>
          </w:tcPr>
          <w:p w14:paraId="6BFED240"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29D4CC06" w14:textId="77777777" w:rsidR="00F27210" w:rsidRPr="00DD1A7D" w:rsidRDefault="00F27210" w:rsidP="00F27210">
            <w:pPr>
              <w:spacing w:line="163" w:lineRule="exact"/>
              <w:rPr>
                <w:rFonts w:ascii="Arial" w:hAnsi="Arial" w:cs="Arial"/>
                <w:sz w:val="18"/>
                <w:szCs w:val="18"/>
              </w:rPr>
            </w:pPr>
          </w:p>
          <w:p w14:paraId="63A3D5DF"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w:t>
            </w:r>
          </w:p>
        </w:tc>
        <w:tc>
          <w:tcPr>
            <w:tcW w:w="1638" w:type="dxa"/>
            <w:tcBorders>
              <w:top w:val="single" w:sz="7" w:space="0" w:color="000000"/>
              <w:left w:val="single" w:sz="7" w:space="0" w:color="000000"/>
              <w:bottom w:val="single" w:sz="6" w:space="0" w:color="FFFFFF"/>
              <w:right w:val="double" w:sz="7" w:space="0" w:color="000000"/>
            </w:tcBorders>
          </w:tcPr>
          <w:p w14:paraId="1F50C818" w14:textId="77777777" w:rsidR="00F27210" w:rsidRPr="00DD1A7D" w:rsidRDefault="00F27210" w:rsidP="00F27210">
            <w:pPr>
              <w:spacing w:line="163" w:lineRule="exact"/>
              <w:rPr>
                <w:rFonts w:ascii="Arial" w:hAnsi="Arial" w:cs="Arial"/>
                <w:sz w:val="18"/>
                <w:szCs w:val="18"/>
              </w:rPr>
            </w:pPr>
          </w:p>
          <w:p w14:paraId="791912C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00000</w:t>
            </w:r>
          </w:p>
        </w:tc>
      </w:tr>
      <w:tr w:rsidR="00F27210" w:rsidRPr="00DD1A7D" w14:paraId="491FC1F2" w14:textId="77777777">
        <w:trPr>
          <w:trHeight w:val="178"/>
        </w:trPr>
        <w:tc>
          <w:tcPr>
            <w:tcW w:w="5629" w:type="dxa"/>
            <w:vMerge/>
            <w:tcBorders>
              <w:top w:val="nil"/>
              <w:left w:val="single" w:sz="6" w:space="0" w:color="FFFFFF"/>
              <w:bottom w:val="nil"/>
              <w:right w:val="single" w:sz="6" w:space="0" w:color="FFFFFF"/>
            </w:tcBorders>
          </w:tcPr>
          <w:p w14:paraId="423BF5AC"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114CA30D" w14:textId="77777777" w:rsidR="00F27210" w:rsidRPr="00DD1A7D" w:rsidRDefault="00F27210" w:rsidP="00F27210">
            <w:pPr>
              <w:spacing w:line="163" w:lineRule="exact"/>
              <w:rPr>
                <w:rFonts w:ascii="Arial" w:hAnsi="Arial" w:cs="Arial"/>
                <w:sz w:val="18"/>
                <w:szCs w:val="18"/>
              </w:rPr>
            </w:pPr>
          </w:p>
          <w:p w14:paraId="4417DBDA"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w:t>
            </w:r>
          </w:p>
        </w:tc>
        <w:tc>
          <w:tcPr>
            <w:tcW w:w="1638" w:type="dxa"/>
            <w:tcBorders>
              <w:top w:val="single" w:sz="7" w:space="0" w:color="000000"/>
              <w:left w:val="single" w:sz="7" w:space="0" w:color="000000"/>
              <w:bottom w:val="single" w:sz="6" w:space="0" w:color="FFFFFF"/>
              <w:right w:val="double" w:sz="7" w:space="0" w:color="000000"/>
            </w:tcBorders>
          </w:tcPr>
          <w:p w14:paraId="625A0186" w14:textId="77777777" w:rsidR="00F27210" w:rsidRPr="00DD1A7D" w:rsidRDefault="00F27210" w:rsidP="00F27210">
            <w:pPr>
              <w:spacing w:line="163" w:lineRule="exact"/>
              <w:rPr>
                <w:rFonts w:ascii="Arial" w:hAnsi="Arial" w:cs="Arial"/>
                <w:sz w:val="18"/>
                <w:szCs w:val="18"/>
              </w:rPr>
            </w:pPr>
          </w:p>
          <w:p w14:paraId="31F96EE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00001</w:t>
            </w:r>
          </w:p>
        </w:tc>
      </w:tr>
      <w:tr w:rsidR="00F27210" w:rsidRPr="00DD1A7D" w14:paraId="56183E05" w14:textId="77777777">
        <w:trPr>
          <w:trHeight w:val="97"/>
        </w:trPr>
        <w:tc>
          <w:tcPr>
            <w:tcW w:w="5629" w:type="dxa"/>
            <w:vMerge/>
            <w:tcBorders>
              <w:top w:val="nil"/>
              <w:left w:val="single" w:sz="6" w:space="0" w:color="FFFFFF"/>
              <w:bottom w:val="nil"/>
              <w:right w:val="single" w:sz="6" w:space="0" w:color="FFFFFF"/>
            </w:tcBorders>
          </w:tcPr>
          <w:p w14:paraId="626045B1"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225E7CE8" w14:textId="77777777" w:rsidR="00F27210" w:rsidRPr="00DD1A7D" w:rsidRDefault="00F27210" w:rsidP="00F27210">
            <w:pPr>
              <w:spacing w:line="163" w:lineRule="exact"/>
              <w:rPr>
                <w:rFonts w:ascii="Arial" w:hAnsi="Arial" w:cs="Arial"/>
                <w:sz w:val="18"/>
                <w:szCs w:val="18"/>
              </w:rPr>
            </w:pPr>
          </w:p>
          <w:p w14:paraId="1DEA8F7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w:t>
            </w:r>
          </w:p>
        </w:tc>
        <w:tc>
          <w:tcPr>
            <w:tcW w:w="1638" w:type="dxa"/>
            <w:tcBorders>
              <w:top w:val="single" w:sz="7" w:space="0" w:color="000000"/>
              <w:left w:val="single" w:sz="7" w:space="0" w:color="000000"/>
              <w:bottom w:val="single" w:sz="6" w:space="0" w:color="FFFFFF"/>
              <w:right w:val="double" w:sz="7" w:space="0" w:color="000000"/>
            </w:tcBorders>
          </w:tcPr>
          <w:p w14:paraId="4A8DE6F9" w14:textId="77777777" w:rsidR="00F27210" w:rsidRPr="00DD1A7D" w:rsidRDefault="00F27210" w:rsidP="00F27210">
            <w:pPr>
              <w:spacing w:line="163" w:lineRule="exact"/>
              <w:rPr>
                <w:rFonts w:ascii="Arial" w:hAnsi="Arial" w:cs="Arial"/>
                <w:sz w:val="18"/>
                <w:szCs w:val="18"/>
              </w:rPr>
            </w:pPr>
          </w:p>
          <w:p w14:paraId="40E2C12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00011</w:t>
            </w:r>
          </w:p>
        </w:tc>
      </w:tr>
      <w:tr w:rsidR="00F27210" w:rsidRPr="00DD1A7D" w14:paraId="153B14FA" w14:textId="77777777">
        <w:trPr>
          <w:trHeight w:val="86"/>
        </w:trPr>
        <w:tc>
          <w:tcPr>
            <w:tcW w:w="5629" w:type="dxa"/>
            <w:vMerge/>
            <w:tcBorders>
              <w:top w:val="nil"/>
              <w:left w:val="single" w:sz="6" w:space="0" w:color="FFFFFF"/>
              <w:bottom w:val="nil"/>
              <w:right w:val="single" w:sz="6" w:space="0" w:color="FFFFFF"/>
            </w:tcBorders>
          </w:tcPr>
          <w:p w14:paraId="7B102BA4"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36672D03" w14:textId="77777777" w:rsidR="00F27210" w:rsidRPr="00DD1A7D" w:rsidRDefault="00F27210" w:rsidP="00F27210">
            <w:pPr>
              <w:spacing w:line="163" w:lineRule="exact"/>
              <w:rPr>
                <w:rFonts w:ascii="Arial" w:hAnsi="Arial" w:cs="Arial"/>
                <w:sz w:val="18"/>
                <w:szCs w:val="18"/>
              </w:rPr>
            </w:pPr>
          </w:p>
          <w:p w14:paraId="2F369E7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3</w:t>
            </w:r>
          </w:p>
        </w:tc>
        <w:tc>
          <w:tcPr>
            <w:tcW w:w="1638" w:type="dxa"/>
            <w:tcBorders>
              <w:top w:val="single" w:sz="7" w:space="0" w:color="000000"/>
              <w:left w:val="single" w:sz="7" w:space="0" w:color="000000"/>
              <w:bottom w:val="single" w:sz="6" w:space="0" w:color="FFFFFF"/>
              <w:right w:val="double" w:sz="7" w:space="0" w:color="000000"/>
            </w:tcBorders>
          </w:tcPr>
          <w:p w14:paraId="5D68FA10" w14:textId="77777777" w:rsidR="00F27210" w:rsidRPr="00DD1A7D" w:rsidRDefault="00F27210" w:rsidP="00F27210">
            <w:pPr>
              <w:spacing w:line="163" w:lineRule="exact"/>
              <w:rPr>
                <w:rFonts w:ascii="Arial" w:hAnsi="Arial" w:cs="Arial"/>
                <w:sz w:val="18"/>
                <w:szCs w:val="18"/>
              </w:rPr>
            </w:pPr>
          </w:p>
          <w:p w14:paraId="1F4E2DAD"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00010</w:t>
            </w:r>
          </w:p>
        </w:tc>
      </w:tr>
      <w:tr w:rsidR="00F27210" w:rsidRPr="00DD1A7D" w14:paraId="3E30CA59" w14:textId="77777777">
        <w:trPr>
          <w:trHeight w:val="86"/>
        </w:trPr>
        <w:tc>
          <w:tcPr>
            <w:tcW w:w="5629" w:type="dxa"/>
            <w:vMerge/>
            <w:tcBorders>
              <w:top w:val="nil"/>
              <w:left w:val="single" w:sz="6" w:space="0" w:color="FFFFFF"/>
              <w:bottom w:val="nil"/>
              <w:right w:val="single" w:sz="6" w:space="0" w:color="FFFFFF"/>
            </w:tcBorders>
          </w:tcPr>
          <w:p w14:paraId="16A0671B"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22A037B3" w14:textId="77777777" w:rsidR="00F27210" w:rsidRPr="00DD1A7D" w:rsidRDefault="00F27210" w:rsidP="00F27210">
            <w:pPr>
              <w:spacing w:line="163" w:lineRule="exact"/>
              <w:rPr>
                <w:rFonts w:ascii="Arial" w:hAnsi="Arial" w:cs="Arial"/>
                <w:sz w:val="18"/>
                <w:szCs w:val="18"/>
              </w:rPr>
            </w:pPr>
          </w:p>
          <w:p w14:paraId="77858D0A"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4</w:t>
            </w:r>
          </w:p>
        </w:tc>
        <w:tc>
          <w:tcPr>
            <w:tcW w:w="1638" w:type="dxa"/>
            <w:tcBorders>
              <w:top w:val="single" w:sz="7" w:space="0" w:color="000000"/>
              <w:left w:val="single" w:sz="7" w:space="0" w:color="000000"/>
              <w:bottom w:val="single" w:sz="6" w:space="0" w:color="FFFFFF"/>
              <w:right w:val="double" w:sz="7" w:space="0" w:color="000000"/>
            </w:tcBorders>
          </w:tcPr>
          <w:p w14:paraId="5980AF9E" w14:textId="77777777" w:rsidR="00F27210" w:rsidRPr="00DD1A7D" w:rsidRDefault="00F27210" w:rsidP="00F27210">
            <w:pPr>
              <w:spacing w:line="163" w:lineRule="exact"/>
              <w:rPr>
                <w:rFonts w:ascii="Arial" w:hAnsi="Arial" w:cs="Arial"/>
                <w:sz w:val="18"/>
                <w:szCs w:val="18"/>
              </w:rPr>
            </w:pPr>
          </w:p>
          <w:p w14:paraId="38DE2B5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00110</w:t>
            </w:r>
          </w:p>
        </w:tc>
      </w:tr>
      <w:tr w:rsidR="00F27210" w:rsidRPr="00DD1A7D" w14:paraId="4BBCE9B1" w14:textId="77777777">
        <w:trPr>
          <w:trHeight w:val="86"/>
        </w:trPr>
        <w:tc>
          <w:tcPr>
            <w:tcW w:w="5629" w:type="dxa"/>
            <w:vMerge/>
            <w:tcBorders>
              <w:top w:val="nil"/>
              <w:left w:val="single" w:sz="6" w:space="0" w:color="FFFFFF"/>
              <w:bottom w:val="nil"/>
              <w:right w:val="single" w:sz="6" w:space="0" w:color="FFFFFF"/>
            </w:tcBorders>
          </w:tcPr>
          <w:p w14:paraId="70CF7ED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6341D505" w14:textId="77777777" w:rsidR="00F27210" w:rsidRPr="00DD1A7D" w:rsidRDefault="00F27210" w:rsidP="00F27210">
            <w:pPr>
              <w:spacing w:line="163" w:lineRule="exact"/>
              <w:rPr>
                <w:rFonts w:ascii="Arial" w:hAnsi="Arial" w:cs="Arial"/>
                <w:sz w:val="18"/>
                <w:szCs w:val="18"/>
              </w:rPr>
            </w:pPr>
          </w:p>
          <w:p w14:paraId="6F9615A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5</w:t>
            </w:r>
          </w:p>
        </w:tc>
        <w:tc>
          <w:tcPr>
            <w:tcW w:w="1638" w:type="dxa"/>
            <w:tcBorders>
              <w:top w:val="single" w:sz="7" w:space="0" w:color="000000"/>
              <w:left w:val="single" w:sz="7" w:space="0" w:color="000000"/>
              <w:bottom w:val="single" w:sz="6" w:space="0" w:color="FFFFFF"/>
              <w:right w:val="double" w:sz="7" w:space="0" w:color="000000"/>
            </w:tcBorders>
          </w:tcPr>
          <w:p w14:paraId="6BC8A225" w14:textId="77777777" w:rsidR="00F27210" w:rsidRPr="00DD1A7D" w:rsidRDefault="00F27210" w:rsidP="00F27210">
            <w:pPr>
              <w:spacing w:line="163" w:lineRule="exact"/>
              <w:rPr>
                <w:rFonts w:ascii="Arial" w:hAnsi="Arial" w:cs="Arial"/>
                <w:sz w:val="18"/>
                <w:szCs w:val="18"/>
              </w:rPr>
            </w:pPr>
          </w:p>
          <w:p w14:paraId="0B014B9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00111</w:t>
            </w:r>
          </w:p>
        </w:tc>
      </w:tr>
      <w:tr w:rsidR="00F27210" w:rsidRPr="00DD1A7D" w14:paraId="60B11DDB" w14:textId="77777777">
        <w:trPr>
          <w:trHeight w:val="86"/>
        </w:trPr>
        <w:tc>
          <w:tcPr>
            <w:tcW w:w="5629" w:type="dxa"/>
            <w:vMerge/>
            <w:tcBorders>
              <w:top w:val="nil"/>
              <w:left w:val="single" w:sz="6" w:space="0" w:color="FFFFFF"/>
              <w:bottom w:val="nil"/>
              <w:right w:val="single" w:sz="6" w:space="0" w:color="FFFFFF"/>
            </w:tcBorders>
          </w:tcPr>
          <w:p w14:paraId="295E1A59"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1A258327" w14:textId="77777777" w:rsidR="00F27210" w:rsidRPr="00DD1A7D" w:rsidRDefault="00F27210" w:rsidP="00F27210">
            <w:pPr>
              <w:spacing w:line="163" w:lineRule="exact"/>
              <w:rPr>
                <w:rFonts w:ascii="Arial" w:hAnsi="Arial" w:cs="Arial"/>
                <w:sz w:val="18"/>
                <w:szCs w:val="18"/>
              </w:rPr>
            </w:pPr>
          </w:p>
          <w:p w14:paraId="2C25393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6</w:t>
            </w:r>
          </w:p>
        </w:tc>
        <w:tc>
          <w:tcPr>
            <w:tcW w:w="1638" w:type="dxa"/>
            <w:tcBorders>
              <w:top w:val="single" w:sz="7" w:space="0" w:color="000000"/>
              <w:left w:val="single" w:sz="7" w:space="0" w:color="000000"/>
              <w:bottom w:val="single" w:sz="6" w:space="0" w:color="FFFFFF"/>
              <w:right w:val="double" w:sz="7" w:space="0" w:color="000000"/>
            </w:tcBorders>
          </w:tcPr>
          <w:p w14:paraId="2B101EB0" w14:textId="77777777" w:rsidR="00F27210" w:rsidRPr="00DD1A7D" w:rsidRDefault="00F27210" w:rsidP="00F27210">
            <w:pPr>
              <w:spacing w:line="163" w:lineRule="exact"/>
              <w:rPr>
                <w:rFonts w:ascii="Arial" w:hAnsi="Arial" w:cs="Arial"/>
                <w:sz w:val="18"/>
                <w:szCs w:val="18"/>
              </w:rPr>
            </w:pPr>
          </w:p>
          <w:p w14:paraId="24761284"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00101</w:t>
            </w:r>
          </w:p>
        </w:tc>
      </w:tr>
      <w:tr w:rsidR="00F27210" w:rsidRPr="00DD1A7D" w14:paraId="2818A258" w14:textId="77777777">
        <w:trPr>
          <w:trHeight w:val="86"/>
        </w:trPr>
        <w:tc>
          <w:tcPr>
            <w:tcW w:w="5629" w:type="dxa"/>
            <w:vMerge/>
            <w:tcBorders>
              <w:top w:val="nil"/>
              <w:left w:val="single" w:sz="6" w:space="0" w:color="FFFFFF"/>
              <w:bottom w:val="nil"/>
              <w:right w:val="single" w:sz="6" w:space="0" w:color="FFFFFF"/>
            </w:tcBorders>
          </w:tcPr>
          <w:p w14:paraId="05D3347A"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1290DE9A" w14:textId="77777777" w:rsidR="00F27210" w:rsidRPr="00DD1A7D" w:rsidRDefault="00F27210" w:rsidP="00F27210">
            <w:pPr>
              <w:spacing w:line="163" w:lineRule="exact"/>
              <w:rPr>
                <w:rFonts w:ascii="Arial" w:hAnsi="Arial" w:cs="Arial"/>
                <w:sz w:val="18"/>
                <w:szCs w:val="18"/>
              </w:rPr>
            </w:pPr>
          </w:p>
          <w:p w14:paraId="5AB868D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7</w:t>
            </w:r>
          </w:p>
        </w:tc>
        <w:tc>
          <w:tcPr>
            <w:tcW w:w="1638" w:type="dxa"/>
            <w:tcBorders>
              <w:top w:val="single" w:sz="7" w:space="0" w:color="000000"/>
              <w:left w:val="single" w:sz="7" w:space="0" w:color="000000"/>
              <w:bottom w:val="single" w:sz="6" w:space="0" w:color="FFFFFF"/>
              <w:right w:val="double" w:sz="7" w:space="0" w:color="000000"/>
            </w:tcBorders>
          </w:tcPr>
          <w:p w14:paraId="6F9B41CB" w14:textId="77777777" w:rsidR="00F27210" w:rsidRPr="00DD1A7D" w:rsidRDefault="00F27210" w:rsidP="00F27210">
            <w:pPr>
              <w:spacing w:line="163" w:lineRule="exact"/>
              <w:rPr>
                <w:rFonts w:ascii="Arial" w:hAnsi="Arial" w:cs="Arial"/>
                <w:sz w:val="18"/>
                <w:szCs w:val="18"/>
              </w:rPr>
            </w:pPr>
          </w:p>
          <w:p w14:paraId="3237F75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00100</w:t>
            </w:r>
          </w:p>
        </w:tc>
      </w:tr>
      <w:tr w:rsidR="00F27210" w:rsidRPr="00DD1A7D" w14:paraId="406B0948" w14:textId="77777777">
        <w:trPr>
          <w:trHeight w:val="86"/>
        </w:trPr>
        <w:tc>
          <w:tcPr>
            <w:tcW w:w="5629" w:type="dxa"/>
            <w:vMerge/>
            <w:tcBorders>
              <w:top w:val="nil"/>
              <w:left w:val="single" w:sz="6" w:space="0" w:color="FFFFFF"/>
              <w:bottom w:val="nil"/>
              <w:right w:val="single" w:sz="6" w:space="0" w:color="FFFFFF"/>
            </w:tcBorders>
          </w:tcPr>
          <w:p w14:paraId="5418C65C"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557EA0B2" w14:textId="77777777" w:rsidR="00F27210" w:rsidRPr="00DD1A7D" w:rsidRDefault="00F27210" w:rsidP="00F27210">
            <w:pPr>
              <w:spacing w:line="163" w:lineRule="exact"/>
              <w:rPr>
                <w:rFonts w:ascii="Arial" w:hAnsi="Arial" w:cs="Arial"/>
                <w:sz w:val="18"/>
                <w:szCs w:val="18"/>
              </w:rPr>
            </w:pPr>
          </w:p>
          <w:p w14:paraId="75E7AE5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8</w:t>
            </w:r>
          </w:p>
        </w:tc>
        <w:tc>
          <w:tcPr>
            <w:tcW w:w="1638" w:type="dxa"/>
            <w:tcBorders>
              <w:top w:val="single" w:sz="7" w:space="0" w:color="000000"/>
              <w:left w:val="single" w:sz="7" w:space="0" w:color="000000"/>
              <w:bottom w:val="single" w:sz="6" w:space="0" w:color="FFFFFF"/>
              <w:right w:val="double" w:sz="7" w:space="0" w:color="000000"/>
            </w:tcBorders>
          </w:tcPr>
          <w:p w14:paraId="541946F4" w14:textId="77777777" w:rsidR="00F27210" w:rsidRPr="00DD1A7D" w:rsidRDefault="00F27210" w:rsidP="00F27210">
            <w:pPr>
              <w:spacing w:line="163" w:lineRule="exact"/>
              <w:rPr>
                <w:rFonts w:ascii="Arial" w:hAnsi="Arial" w:cs="Arial"/>
                <w:sz w:val="18"/>
                <w:szCs w:val="18"/>
              </w:rPr>
            </w:pPr>
          </w:p>
          <w:p w14:paraId="68C3F3C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01100</w:t>
            </w:r>
          </w:p>
        </w:tc>
      </w:tr>
      <w:tr w:rsidR="00F27210" w:rsidRPr="00DD1A7D" w14:paraId="0C98C495" w14:textId="77777777">
        <w:trPr>
          <w:trHeight w:val="86"/>
        </w:trPr>
        <w:tc>
          <w:tcPr>
            <w:tcW w:w="5629" w:type="dxa"/>
            <w:vMerge/>
            <w:tcBorders>
              <w:top w:val="nil"/>
              <w:left w:val="single" w:sz="6" w:space="0" w:color="FFFFFF"/>
              <w:bottom w:val="nil"/>
              <w:right w:val="single" w:sz="6" w:space="0" w:color="FFFFFF"/>
            </w:tcBorders>
          </w:tcPr>
          <w:p w14:paraId="654FE4A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450397CF" w14:textId="77777777" w:rsidR="00F27210" w:rsidRPr="00DD1A7D" w:rsidRDefault="00F27210" w:rsidP="00F27210">
            <w:pPr>
              <w:spacing w:line="163" w:lineRule="exact"/>
              <w:rPr>
                <w:rFonts w:ascii="Arial" w:hAnsi="Arial" w:cs="Arial"/>
                <w:sz w:val="18"/>
                <w:szCs w:val="18"/>
              </w:rPr>
            </w:pPr>
          </w:p>
          <w:p w14:paraId="35E3C26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9</w:t>
            </w:r>
          </w:p>
        </w:tc>
        <w:tc>
          <w:tcPr>
            <w:tcW w:w="1638" w:type="dxa"/>
            <w:tcBorders>
              <w:top w:val="single" w:sz="7" w:space="0" w:color="000000"/>
              <w:left w:val="single" w:sz="7" w:space="0" w:color="000000"/>
              <w:bottom w:val="single" w:sz="6" w:space="0" w:color="FFFFFF"/>
              <w:right w:val="double" w:sz="7" w:space="0" w:color="000000"/>
            </w:tcBorders>
          </w:tcPr>
          <w:p w14:paraId="7DA6D4D1" w14:textId="77777777" w:rsidR="00F27210" w:rsidRPr="00DD1A7D" w:rsidRDefault="00F27210" w:rsidP="00F27210">
            <w:pPr>
              <w:spacing w:line="163" w:lineRule="exact"/>
              <w:rPr>
                <w:rFonts w:ascii="Arial" w:hAnsi="Arial" w:cs="Arial"/>
                <w:sz w:val="18"/>
                <w:szCs w:val="18"/>
              </w:rPr>
            </w:pPr>
          </w:p>
          <w:p w14:paraId="043F547C"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01101</w:t>
            </w:r>
          </w:p>
        </w:tc>
      </w:tr>
      <w:tr w:rsidR="00F27210" w:rsidRPr="00DD1A7D" w14:paraId="1FF530D5" w14:textId="77777777">
        <w:trPr>
          <w:trHeight w:val="86"/>
        </w:trPr>
        <w:tc>
          <w:tcPr>
            <w:tcW w:w="5629" w:type="dxa"/>
            <w:vMerge/>
            <w:tcBorders>
              <w:top w:val="nil"/>
              <w:left w:val="single" w:sz="6" w:space="0" w:color="FFFFFF"/>
              <w:bottom w:val="nil"/>
              <w:right w:val="single" w:sz="6" w:space="0" w:color="FFFFFF"/>
            </w:tcBorders>
          </w:tcPr>
          <w:p w14:paraId="5BBA500F"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159E37AD" w14:textId="77777777" w:rsidR="00F27210" w:rsidRPr="00DD1A7D" w:rsidRDefault="00F27210" w:rsidP="00F27210">
            <w:pPr>
              <w:spacing w:line="163" w:lineRule="exact"/>
              <w:rPr>
                <w:rFonts w:ascii="Arial" w:hAnsi="Arial" w:cs="Arial"/>
                <w:sz w:val="18"/>
                <w:szCs w:val="18"/>
              </w:rPr>
            </w:pPr>
          </w:p>
          <w:p w14:paraId="71CAB4B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10</w:t>
            </w:r>
          </w:p>
        </w:tc>
        <w:tc>
          <w:tcPr>
            <w:tcW w:w="1638" w:type="dxa"/>
            <w:tcBorders>
              <w:top w:val="single" w:sz="7" w:space="0" w:color="000000"/>
              <w:left w:val="single" w:sz="7" w:space="0" w:color="000000"/>
              <w:bottom w:val="single" w:sz="6" w:space="0" w:color="FFFFFF"/>
              <w:right w:val="double" w:sz="7" w:space="0" w:color="000000"/>
            </w:tcBorders>
          </w:tcPr>
          <w:p w14:paraId="088404FD" w14:textId="77777777" w:rsidR="00F27210" w:rsidRPr="00DD1A7D" w:rsidRDefault="00F27210" w:rsidP="00F27210">
            <w:pPr>
              <w:spacing w:line="163" w:lineRule="exact"/>
              <w:rPr>
                <w:rFonts w:ascii="Arial" w:hAnsi="Arial" w:cs="Arial"/>
                <w:sz w:val="18"/>
                <w:szCs w:val="18"/>
              </w:rPr>
            </w:pPr>
          </w:p>
          <w:p w14:paraId="4BC0010D"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01111</w:t>
            </w:r>
          </w:p>
        </w:tc>
      </w:tr>
      <w:tr w:rsidR="00F27210" w:rsidRPr="00DD1A7D" w14:paraId="7735E64A" w14:textId="77777777">
        <w:trPr>
          <w:trHeight w:val="86"/>
        </w:trPr>
        <w:tc>
          <w:tcPr>
            <w:tcW w:w="5629" w:type="dxa"/>
            <w:vMerge/>
            <w:tcBorders>
              <w:top w:val="nil"/>
              <w:left w:val="single" w:sz="6" w:space="0" w:color="FFFFFF"/>
              <w:bottom w:val="nil"/>
              <w:right w:val="single" w:sz="6" w:space="0" w:color="FFFFFF"/>
            </w:tcBorders>
          </w:tcPr>
          <w:p w14:paraId="1C5F1E71"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081F9E56" w14:textId="77777777" w:rsidR="00F27210" w:rsidRPr="00DD1A7D" w:rsidRDefault="00F27210" w:rsidP="00F27210">
            <w:pPr>
              <w:spacing w:line="163" w:lineRule="exact"/>
              <w:rPr>
                <w:rFonts w:ascii="Arial" w:hAnsi="Arial" w:cs="Arial"/>
                <w:sz w:val="18"/>
                <w:szCs w:val="18"/>
              </w:rPr>
            </w:pPr>
          </w:p>
          <w:p w14:paraId="4009EF1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11</w:t>
            </w:r>
          </w:p>
        </w:tc>
        <w:tc>
          <w:tcPr>
            <w:tcW w:w="1638" w:type="dxa"/>
            <w:tcBorders>
              <w:top w:val="single" w:sz="7" w:space="0" w:color="000000"/>
              <w:left w:val="single" w:sz="7" w:space="0" w:color="000000"/>
              <w:bottom w:val="single" w:sz="6" w:space="0" w:color="FFFFFF"/>
              <w:right w:val="double" w:sz="7" w:space="0" w:color="000000"/>
            </w:tcBorders>
          </w:tcPr>
          <w:p w14:paraId="5825C80D" w14:textId="77777777" w:rsidR="00F27210" w:rsidRPr="00DD1A7D" w:rsidRDefault="00F27210" w:rsidP="00F27210">
            <w:pPr>
              <w:spacing w:line="163" w:lineRule="exact"/>
              <w:rPr>
                <w:rFonts w:ascii="Arial" w:hAnsi="Arial" w:cs="Arial"/>
                <w:sz w:val="18"/>
                <w:szCs w:val="18"/>
              </w:rPr>
            </w:pPr>
          </w:p>
          <w:p w14:paraId="3C78893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01110</w:t>
            </w:r>
          </w:p>
        </w:tc>
      </w:tr>
      <w:tr w:rsidR="00F27210" w:rsidRPr="00DD1A7D" w14:paraId="490EFF51" w14:textId="77777777">
        <w:trPr>
          <w:trHeight w:val="86"/>
        </w:trPr>
        <w:tc>
          <w:tcPr>
            <w:tcW w:w="5629" w:type="dxa"/>
            <w:vMerge/>
            <w:tcBorders>
              <w:top w:val="nil"/>
              <w:left w:val="single" w:sz="6" w:space="0" w:color="FFFFFF"/>
              <w:bottom w:val="nil"/>
              <w:right w:val="single" w:sz="6" w:space="0" w:color="FFFFFF"/>
            </w:tcBorders>
          </w:tcPr>
          <w:p w14:paraId="69D08BC2"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008E7A75" w14:textId="77777777" w:rsidR="00F27210" w:rsidRPr="00DD1A7D" w:rsidRDefault="00F27210" w:rsidP="00F27210">
            <w:pPr>
              <w:spacing w:line="163" w:lineRule="exact"/>
              <w:rPr>
                <w:rFonts w:ascii="Arial" w:hAnsi="Arial" w:cs="Arial"/>
                <w:sz w:val="18"/>
                <w:szCs w:val="18"/>
              </w:rPr>
            </w:pPr>
          </w:p>
          <w:p w14:paraId="74FC79F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12</w:t>
            </w:r>
          </w:p>
        </w:tc>
        <w:tc>
          <w:tcPr>
            <w:tcW w:w="1638" w:type="dxa"/>
            <w:tcBorders>
              <w:top w:val="single" w:sz="7" w:space="0" w:color="000000"/>
              <w:left w:val="single" w:sz="7" w:space="0" w:color="000000"/>
              <w:bottom w:val="single" w:sz="6" w:space="0" w:color="FFFFFF"/>
              <w:right w:val="double" w:sz="7" w:space="0" w:color="000000"/>
            </w:tcBorders>
          </w:tcPr>
          <w:p w14:paraId="14E02A64" w14:textId="77777777" w:rsidR="00F27210" w:rsidRPr="00DD1A7D" w:rsidRDefault="00F27210" w:rsidP="00F27210">
            <w:pPr>
              <w:spacing w:line="163" w:lineRule="exact"/>
              <w:rPr>
                <w:rFonts w:ascii="Arial" w:hAnsi="Arial" w:cs="Arial"/>
                <w:sz w:val="18"/>
                <w:szCs w:val="18"/>
              </w:rPr>
            </w:pPr>
          </w:p>
          <w:p w14:paraId="76C6F0C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01010</w:t>
            </w:r>
          </w:p>
        </w:tc>
      </w:tr>
      <w:tr w:rsidR="00F27210" w:rsidRPr="00DD1A7D" w14:paraId="47052061" w14:textId="77777777">
        <w:trPr>
          <w:trHeight w:val="86"/>
        </w:trPr>
        <w:tc>
          <w:tcPr>
            <w:tcW w:w="5629" w:type="dxa"/>
            <w:vMerge/>
            <w:tcBorders>
              <w:top w:val="nil"/>
              <w:left w:val="single" w:sz="6" w:space="0" w:color="FFFFFF"/>
              <w:bottom w:val="nil"/>
              <w:right w:val="single" w:sz="6" w:space="0" w:color="FFFFFF"/>
            </w:tcBorders>
          </w:tcPr>
          <w:p w14:paraId="5F65B325"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5B9681C9" w14:textId="77777777" w:rsidR="00F27210" w:rsidRPr="00DD1A7D" w:rsidRDefault="00F27210" w:rsidP="00F27210">
            <w:pPr>
              <w:spacing w:line="163" w:lineRule="exact"/>
              <w:rPr>
                <w:rFonts w:ascii="Arial" w:hAnsi="Arial" w:cs="Arial"/>
                <w:sz w:val="18"/>
                <w:szCs w:val="18"/>
              </w:rPr>
            </w:pPr>
          </w:p>
          <w:p w14:paraId="37FDD2B6"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13</w:t>
            </w:r>
          </w:p>
        </w:tc>
        <w:tc>
          <w:tcPr>
            <w:tcW w:w="1638" w:type="dxa"/>
            <w:tcBorders>
              <w:top w:val="single" w:sz="7" w:space="0" w:color="000000"/>
              <w:left w:val="single" w:sz="7" w:space="0" w:color="000000"/>
              <w:bottom w:val="single" w:sz="6" w:space="0" w:color="FFFFFF"/>
              <w:right w:val="double" w:sz="7" w:space="0" w:color="000000"/>
            </w:tcBorders>
          </w:tcPr>
          <w:p w14:paraId="1F897007" w14:textId="77777777" w:rsidR="00F27210" w:rsidRPr="00DD1A7D" w:rsidRDefault="00F27210" w:rsidP="00F27210">
            <w:pPr>
              <w:spacing w:line="163" w:lineRule="exact"/>
              <w:rPr>
                <w:rFonts w:ascii="Arial" w:hAnsi="Arial" w:cs="Arial"/>
                <w:sz w:val="18"/>
                <w:szCs w:val="18"/>
              </w:rPr>
            </w:pPr>
          </w:p>
          <w:p w14:paraId="769B833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01011</w:t>
            </w:r>
          </w:p>
        </w:tc>
      </w:tr>
      <w:tr w:rsidR="00F27210" w:rsidRPr="00DD1A7D" w14:paraId="6A84A4B4" w14:textId="77777777">
        <w:trPr>
          <w:trHeight w:val="86"/>
        </w:trPr>
        <w:tc>
          <w:tcPr>
            <w:tcW w:w="5629" w:type="dxa"/>
            <w:vMerge/>
            <w:tcBorders>
              <w:top w:val="nil"/>
              <w:left w:val="single" w:sz="6" w:space="0" w:color="FFFFFF"/>
              <w:bottom w:val="nil"/>
              <w:right w:val="single" w:sz="6" w:space="0" w:color="FFFFFF"/>
            </w:tcBorders>
          </w:tcPr>
          <w:p w14:paraId="2AB815F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732F4758" w14:textId="77777777" w:rsidR="00F27210" w:rsidRPr="00DD1A7D" w:rsidRDefault="00F27210" w:rsidP="00F27210">
            <w:pPr>
              <w:spacing w:line="163" w:lineRule="exact"/>
              <w:rPr>
                <w:rFonts w:ascii="Arial" w:hAnsi="Arial" w:cs="Arial"/>
                <w:sz w:val="18"/>
                <w:szCs w:val="18"/>
              </w:rPr>
            </w:pPr>
          </w:p>
          <w:p w14:paraId="77D0F80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14</w:t>
            </w:r>
          </w:p>
        </w:tc>
        <w:tc>
          <w:tcPr>
            <w:tcW w:w="1638" w:type="dxa"/>
            <w:tcBorders>
              <w:top w:val="single" w:sz="7" w:space="0" w:color="000000"/>
              <w:left w:val="single" w:sz="7" w:space="0" w:color="000000"/>
              <w:bottom w:val="single" w:sz="6" w:space="0" w:color="FFFFFF"/>
              <w:right w:val="double" w:sz="7" w:space="0" w:color="000000"/>
            </w:tcBorders>
          </w:tcPr>
          <w:p w14:paraId="26C7DE2A" w14:textId="77777777" w:rsidR="00F27210" w:rsidRPr="00DD1A7D" w:rsidRDefault="00F27210" w:rsidP="00F27210">
            <w:pPr>
              <w:spacing w:line="163" w:lineRule="exact"/>
              <w:rPr>
                <w:rFonts w:ascii="Arial" w:hAnsi="Arial" w:cs="Arial"/>
                <w:sz w:val="18"/>
                <w:szCs w:val="18"/>
              </w:rPr>
            </w:pPr>
          </w:p>
          <w:p w14:paraId="5CA2BEF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01001</w:t>
            </w:r>
          </w:p>
        </w:tc>
      </w:tr>
      <w:tr w:rsidR="00F27210" w:rsidRPr="00DD1A7D" w14:paraId="4424C052" w14:textId="77777777">
        <w:trPr>
          <w:trHeight w:val="86"/>
        </w:trPr>
        <w:tc>
          <w:tcPr>
            <w:tcW w:w="5629" w:type="dxa"/>
            <w:vMerge/>
            <w:tcBorders>
              <w:top w:val="nil"/>
              <w:left w:val="single" w:sz="6" w:space="0" w:color="FFFFFF"/>
              <w:bottom w:val="nil"/>
              <w:right w:val="single" w:sz="6" w:space="0" w:color="FFFFFF"/>
            </w:tcBorders>
          </w:tcPr>
          <w:p w14:paraId="7DAF763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4F56FA3D" w14:textId="77777777" w:rsidR="00F27210" w:rsidRPr="00DD1A7D" w:rsidRDefault="00F27210" w:rsidP="00F27210">
            <w:pPr>
              <w:spacing w:line="163" w:lineRule="exact"/>
              <w:rPr>
                <w:rFonts w:ascii="Arial" w:hAnsi="Arial" w:cs="Arial"/>
                <w:sz w:val="18"/>
                <w:szCs w:val="18"/>
              </w:rPr>
            </w:pPr>
          </w:p>
          <w:p w14:paraId="56CAE37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15</w:t>
            </w:r>
          </w:p>
        </w:tc>
        <w:tc>
          <w:tcPr>
            <w:tcW w:w="1638" w:type="dxa"/>
            <w:tcBorders>
              <w:top w:val="single" w:sz="7" w:space="0" w:color="000000"/>
              <w:left w:val="single" w:sz="7" w:space="0" w:color="000000"/>
              <w:bottom w:val="single" w:sz="6" w:space="0" w:color="FFFFFF"/>
              <w:right w:val="double" w:sz="7" w:space="0" w:color="000000"/>
            </w:tcBorders>
          </w:tcPr>
          <w:p w14:paraId="4085C00C" w14:textId="77777777" w:rsidR="00F27210" w:rsidRPr="00DD1A7D" w:rsidRDefault="00F27210" w:rsidP="00F27210">
            <w:pPr>
              <w:spacing w:line="163" w:lineRule="exact"/>
              <w:rPr>
                <w:rFonts w:ascii="Arial" w:hAnsi="Arial" w:cs="Arial"/>
                <w:sz w:val="18"/>
                <w:szCs w:val="18"/>
              </w:rPr>
            </w:pPr>
          </w:p>
          <w:p w14:paraId="6625687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01000</w:t>
            </w:r>
          </w:p>
        </w:tc>
      </w:tr>
      <w:tr w:rsidR="00F27210" w:rsidRPr="00DD1A7D" w14:paraId="55E19048" w14:textId="77777777">
        <w:trPr>
          <w:trHeight w:val="86"/>
        </w:trPr>
        <w:tc>
          <w:tcPr>
            <w:tcW w:w="5629" w:type="dxa"/>
            <w:vMerge/>
            <w:tcBorders>
              <w:top w:val="nil"/>
              <w:left w:val="single" w:sz="6" w:space="0" w:color="FFFFFF"/>
              <w:bottom w:val="nil"/>
              <w:right w:val="single" w:sz="6" w:space="0" w:color="FFFFFF"/>
            </w:tcBorders>
          </w:tcPr>
          <w:p w14:paraId="50F2DAA3"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0FBA78AF" w14:textId="77777777" w:rsidR="00F27210" w:rsidRPr="00DD1A7D" w:rsidRDefault="00F27210" w:rsidP="00F27210">
            <w:pPr>
              <w:spacing w:line="163" w:lineRule="exact"/>
              <w:rPr>
                <w:rFonts w:ascii="Arial" w:hAnsi="Arial" w:cs="Arial"/>
                <w:sz w:val="18"/>
                <w:szCs w:val="18"/>
              </w:rPr>
            </w:pPr>
          </w:p>
          <w:p w14:paraId="7FB4806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16</w:t>
            </w:r>
          </w:p>
        </w:tc>
        <w:tc>
          <w:tcPr>
            <w:tcW w:w="1638" w:type="dxa"/>
            <w:tcBorders>
              <w:top w:val="single" w:sz="7" w:space="0" w:color="000000"/>
              <w:left w:val="single" w:sz="7" w:space="0" w:color="000000"/>
              <w:bottom w:val="single" w:sz="6" w:space="0" w:color="FFFFFF"/>
              <w:right w:val="double" w:sz="7" w:space="0" w:color="000000"/>
            </w:tcBorders>
          </w:tcPr>
          <w:p w14:paraId="4AAEDD6A" w14:textId="77777777" w:rsidR="00F27210" w:rsidRPr="00DD1A7D" w:rsidRDefault="00F27210" w:rsidP="00F27210">
            <w:pPr>
              <w:spacing w:line="163" w:lineRule="exact"/>
              <w:rPr>
                <w:rFonts w:ascii="Arial" w:hAnsi="Arial" w:cs="Arial"/>
                <w:sz w:val="18"/>
                <w:szCs w:val="18"/>
              </w:rPr>
            </w:pPr>
          </w:p>
          <w:p w14:paraId="3170F7DC"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11000</w:t>
            </w:r>
          </w:p>
        </w:tc>
      </w:tr>
      <w:tr w:rsidR="00F27210" w:rsidRPr="00DD1A7D" w14:paraId="6F5C3E5D" w14:textId="77777777">
        <w:trPr>
          <w:trHeight w:val="86"/>
        </w:trPr>
        <w:tc>
          <w:tcPr>
            <w:tcW w:w="5629" w:type="dxa"/>
            <w:vMerge/>
            <w:tcBorders>
              <w:top w:val="nil"/>
              <w:left w:val="single" w:sz="6" w:space="0" w:color="FFFFFF"/>
              <w:bottom w:val="nil"/>
              <w:right w:val="single" w:sz="6" w:space="0" w:color="FFFFFF"/>
            </w:tcBorders>
          </w:tcPr>
          <w:p w14:paraId="4969006F"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5C4279D7" w14:textId="77777777" w:rsidR="00F27210" w:rsidRPr="00DD1A7D" w:rsidRDefault="00F27210" w:rsidP="00F27210">
            <w:pPr>
              <w:spacing w:line="163" w:lineRule="exact"/>
              <w:rPr>
                <w:rFonts w:ascii="Arial" w:hAnsi="Arial" w:cs="Arial"/>
                <w:sz w:val="18"/>
                <w:szCs w:val="18"/>
              </w:rPr>
            </w:pPr>
          </w:p>
          <w:p w14:paraId="7D490CEF"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17</w:t>
            </w:r>
          </w:p>
        </w:tc>
        <w:tc>
          <w:tcPr>
            <w:tcW w:w="1638" w:type="dxa"/>
            <w:tcBorders>
              <w:top w:val="single" w:sz="7" w:space="0" w:color="000000"/>
              <w:left w:val="single" w:sz="7" w:space="0" w:color="000000"/>
              <w:bottom w:val="single" w:sz="6" w:space="0" w:color="FFFFFF"/>
              <w:right w:val="double" w:sz="7" w:space="0" w:color="000000"/>
            </w:tcBorders>
          </w:tcPr>
          <w:p w14:paraId="7682393D" w14:textId="77777777" w:rsidR="00F27210" w:rsidRPr="00DD1A7D" w:rsidRDefault="00F27210" w:rsidP="00F27210">
            <w:pPr>
              <w:spacing w:line="163" w:lineRule="exact"/>
              <w:rPr>
                <w:rFonts w:ascii="Arial" w:hAnsi="Arial" w:cs="Arial"/>
                <w:sz w:val="18"/>
                <w:szCs w:val="18"/>
              </w:rPr>
            </w:pPr>
          </w:p>
          <w:p w14:paraId="7CDAC248"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11001</w:t>
            </w:r>
          </w:p>
        </w:tc>
      </w:tr>
      <w:tr w:rsidR="00F27210" w:rsidRPr="00DD1A7D" w14:paraId="2FB78326" w14:textId="77777777">
        <w:trPr>
          <w:trHeight w:val="86"/>
        </w:trPr>
        <w:tc>
          <w:tcPr>
            <w:tcW w:w="5629" w:type="dxa"/>
            <w:vMerge/>
            <w:tcBorders>
              <w:top w:val="nil"/>
              <w:left w:val="single" w:sz="6" w:space="0" w:color="FFFFFF"/>
              <w:bottom w:val="nil"/>
              <w:right w:val="single" w:sz="6" w:space="0" w:color="FFFFFF"/>
            </w:tcBorders>
          </w:tcPr>
          <w:p w14:paraId="40D15984"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3A63EDCD" w14:textId="77777777" w:rsidR="00F27210" w:rsidRPr="00DD1A7D" w:rsidRDefault="00F27210" w:rsidP="00F27210">
            <w:pPr>
              <w:spacing w:line="163" w:lineRule="exact"/>
              <w:rPr>
                <w:rFonts w:ascii="Arial" w:hAnsi="Arial" w:cs="Arial"/>
                <w:sz w:val="18"/>
                <w:szCs w:val="18"/>
              </w:rPr>
            </w:pPr>
          </w:p>
          <w:p w14:paraId="26A6AAF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18</w:t>
            </w:r>
          </w:p>
        </w:tc>
        <w:tc>
          <w:tcPr>
            <w:tcW w:w="1638" w:type="dxa"/>
            <w:tcBorders>
              <w:top w:val="single" w:sz="7" w:space="0" w:color="000000"/>
              <w:left w:val="single" w:sz="7" w:space="0" w:color="000000"/>
              <w:bottom w:val="single" w:sz="6" w:space="0" w:color="FFFFFF"/>
              <w:right w:val="double" w:sz="7" w:space="0" w:color="000000"/>
            </w:tcBorders>
          </w:tcPr>
          <w:p w14:paraId="62F88E61" w14:textId="77777777" w:rsidR="00F27210" w:rsidRPr="00DD1A7D" w:rsidRDefault="00F27210" w:rsidP="00F27210">
            <w:pPr>
              <w:spacing w:line="163" w:lineRule="exact"/>
              <w:rPr>
                <w:rFonts w:ascii="Arial" w:hAnsi="Arial" w:cs="Arial"/>
                <w:sz w:val="18"/>
                <w:szCs w:val="18"/>
              </w:rPr>
            </w:pPr>
          </w:p>
          <w:p w14:paraId="747B0D3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11011</w:t>
            </w:r>
          </w:p>
        </w:tc>
      </w:tr>
      <w:tr w:rsidR="00F27210" w:rsidRPr="00DD1A7D" w14:paraId="40C2BF58" w14:textId="77777777">
        <w:trPr>
          <w:trHeight w:val="86"/>
        </w:trPr>
        <w:tc>
          <w:tcPr>
            <w:tcW w:w="5629" w:type="dxa"/>
            <w:vMerge/>
            <w:tcBorders>
              <w:top w:val="nil"/>
              <w:left w:val="single" w:sz="6" w:space="0" w:color="FFFFFF"/>
              <w:bottom w:val="nil"/>
              <w:right w:val="single" w:sz="6" w:space="0" w:color="FFFFFF"/>
            </w:tcBorders>
          </w:tcPr>
          <w:p w14:paraId="2E2F263E"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61DADF67" w14:textId="77777777" w:rsidR="00F27210" w:rsidRPr="00DD1A7D" w:rsidRDefault="00F27210" w:rsidP="00F27210">
            <w:pPr>
              <w:spacing w:line="163" w:lineRule="exact"/>
              <w:rPr>
                <w:rFonts w:ascii="Arial" w:hAnsi="Arial" w:cs="Arial"/>
                <w:sz w:val="18"/>
                <w:szCs w:val="18"/>
              </w:rPr>
            </w:pPr>
          </w:p>
          <w:p w14:paraId="24B96C2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19</w:t>
            </w:r>
          </w:p>
        </w:tc>
        <w:tc>
          <w:tcPr>
            <w:tcW w:w="1638" w:type="dxa"/>
            <w:tcBorders>
              <w:top w:val="single" w:sz="7" w:space="0" w:color="000000"/>
              <w:left w:val="single" w:sz="7" w:space="0" w:color="000000"/>
              <w:bottom w:val="single" w:sz="6" w:space="0" w:color="FFFFFF"/>
              <w:right w:val="double" w:sz="7" w:space="0" w:color="000000"/>
            </w:tcBorders>
          </w:tcPr>
          <w:p w14:paraId="7877DA8D" w14:textId="77777777" w:rsidR="00F27210" w:rsidRPr="00DD1A7D" w:rsidRDefault="00F27210" w:rsidP="00F27210">
            <w:pPr>
              <w:spacing w:line="163" w:lineRule="exact"/>
              <w:rPr>
                <w:rFonts w:ascii="Arial" w:hAnsi="Arial" w:cs="Arial"/>
                <w:sz w:val="18"/>
                <w:szCs w:val="18"/>
              </w:rPr>
            </w:pPr>
          </w:p>
          <w:p w14:paraId="29085C1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11010</w:t>
            </w:r>
          </w:p>
        </w:tc>
      </w:tr>
      <w:tr w:rsidR="00F27210" w:rsidRPr="00DD1A7D" w14:paraId="730CC394" w14:textId="77777777">
        <w:trPr>
          <w:trHeight w:val="86"/>
        </w:trPr>
        <w:tc>
          <w:tcPr>
            <w:tcW w:w="5629" w:type="dxa"/>
            <w:vMerge/>
            <w:tcBorders>
              <w:top w:val="nil"/>
              <w:left w:val="single" w:sz="6" w:space="0" w:color="FFFFFF"/>
              <w:bottom w:val="nil"/>
              <w:right w:val="single" w:sz="6" w:space="0" w:color="FFFFFF"/>
            </w:tcBorders>
          </w:tcPr>
          <w:p w14:paraId="0A3361A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7035C623" w14:textId="77777777" w:rsidR="00F27210" w:rsidRPr="00DD1A7D" w:rsidRDefault="00F27210" w:rsidP="00F27210">
            <w:pPr>
              <w:spacing w:line="163" w:lineRule="exact"/>
              <w:rPr>
                <w:rFonts w:ascii="Arial" w:hAnsi="Arial" w:cs="Arial"/>
                <w:sz w:val="18"/>
                <w:szCs w:val="18"/>
              </w:rPr>
            </w:pPr>
          </w:p>
          <w:p w14:paraId="59FF2CB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20</w:t>
            </w:r>
          </w:p>
        </w:tc>
        <w:tc>
          <w:tcPr>
            <w:tcW w:w="1638" w:type="dxa"/>
            <w:tcBorders>
              <w:top w:val="single" w:sz="7" w:space="0" w:color="000000"/>
              <w:left w:val="single" w:sz="7" w:space="0" w:color="000000"/>
              <w:bottom w:val="single" w:sz="6" w:space="0" w:color="FFFFFF"/>
              <w:right w:val="double" w:sz="7" w:space="0" w:color="000000"/>
            </w:tcBorders>
          </w:tcPr>
          <w:p w14:paraId="2D62656F" w14:textId="77777777" w:rsidR="00F27210" w:rsidRPr="00DD1A7D" w:rsidRDefault="00F27210" w:rsidP="00F27210">
            <w:pPr>
              <w:spacing w:line="163" w:lineRule="exact"/>
              <w:rPr>
                <w:rFonts w:ascii="Arial" w:hAnsi="Arial" w:cs="Arial"/>
                <w:sz w:val="18"/>
                <w:szCs w:val="18"/>
              </w:rPr>
            </w:pPr>
          </w:p>
          <w:p w14:paraId="32DA12B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11110</w:t>
            </w:r>
          </w:p>
        </w:tc>
      </w:tr>
      <w:tr w:rsidR="00F27210" w:rsidRPr="00DD1A7D" w14:paraId="04B819A7" w14:textId="77777777">
        <w:trPr>
          <w:trHeight w:val="86"/>
        </w:trPr>
        <w:tc>
          <w:tcPr>
            <w:tcW w:w="5629" w:type="dxa"/>
            <w:vMerge/>
            <w:tcBorders>
              <w:top w:val="nil"/>
              <w:left w:val="single" w:sz="6" w:space="0" w:color="FFFFFF"/>
              <w:bottom w:val="nil"/>
              <w:right w:val="single" w:sz="6" w:space="0" w:color="FFFFFF"/>
            </w:tcBorders>
          </w:tcPr>
          <w:p w14:paraId="4BB80172"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6D1C55D7" w14:textId="77777777" w:rsidR="00F27210" w:rsidRPr="00DD1A7D" w:rsidRDefault="00F27210" w:rsidP="00F27210">
            <w:pPr>
              <w:spacing w:line="163" w:lineRule="exact"/>
              <w:rPr>
                <w:rFonts w:ascii="Arial" w:hAnsi="Arial" w:cs="Arial"/>
                <w:sz w:val="18"/>
                <w:szCs w:val="18"/>
              </w:rPr>
            </w:pPr>
          </w:p>
          <w:p w14:paraId="73161AB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21</w:t>
            </w:r>
          </w:p>
        </w:tc>
        <w:tc>
          <w:tcPr>
            <w:tcW w:w="1638" w:type="dxa"/>
            <w:tcBorders>
              <w:top w:val="single" w:sz="7" w:space="0" w:color="000000"/>
              <w:left w:val="single" w:sz="7" w:space="0" w:color="000000"/>
              <w:bottom w:val="single" w:sz="6" w:space="0" w:color="FFFFFF"/>
              <w:right w:val="double" w:sz="7" w:space="0" w:color="000000"/>
            </w:tcBorders>
          </w:tcPr>
          <w:p w14:paraId="320C5B11" w14:textId="77777777" w:rsidR="00F27210" w:rsidRPr="00DD1A7D" w:rsidRDefault="00F27210" w:rsidP="00F27210">
            <w:pPr>
              <w:spacing w:line="163" w:lineRule="exact"/>
              <w:rPr>
                <w:rFonts w:ascii="Arial" w:hAnsi="Arial" w:cs="Arial"/>
                <w:sz w:val="18"/>
                <w:szCs w:val="18"/>
              </w:rPr>
            </w:pPr>
          </w:p>
          <w:p w14:paraId="1F0E5AA4"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11111</w:t>
            </w:r>
          </w:p>
        </w:tc>
      </w:tr>
      <w:tr w:rsidR="00F27210" w:rsidRPr="00DD1A7D" w14:paraId="4CAE3DCD" w14:textId="77777777">
        <w:trPr>
          <w:trHeight w:val="86"/>
        </w:trPr>
        <w:tc>
          <w:tcPr>
            <w:tcW w:w="5629" w:type="dxa"/>
            <w:vMerge/>
            <w:tcBorders>
              <w:top w:val="nil"/>
              <w:left w:val="single" w:sz="6" w:space="0" w:color="FFFFFF"/>
              <w:bottom w:val="nil"/>
              <w:right w:val="single" w:sz="6" w:space="0" w:color="FFFFFF"/>
            </w:tcBorders>
          </w:tcPr>
          <w:p w14:paraId="25BCC781"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563E5D4E" w14:textId="77777777" w:rsidR="00F27210" w:rsidRPr="00DD1A7D" w:rsidRDefault="00F27210" w:rsidP="00F27210">
            <w:pPr>
              <w:spacing w:line="163" w:lineRule="exact"/>
              <w:rPr>
                <w:rFonts w:ascii="Arial" w:hAnsi="Arial" w:cs="Arial"/>
                <w:sz w:val="18"/>
                <w:szCs w:val="18"/>
              </w:rPr>
            </w:pPr>
          </w:p>
          <w:p w14:paraId="318E5114"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22</w:t>
            </w:r>
          </w:p>
        </w:tc>
        <w:tc>
          <w:tcPr>
            <w:tcW w:w="1638" w:type="dxa"/>
            <w:tcBorders>
              <w:top w:val="single" w:sz="7" w:space="0" w:color="000000"/>
              <w:left w:val="single" w:sz="7" w:space="0" w:color="000000"/>
              <w:bottom w:val="single" w:sz="6" w:space="0" w:color="FFFFFF"/>
              <w:right w:val="double" w:sz="7" w:space="0" w:color="000000"/>
            </w:tcBorders>
          </w:tcPr>
          <w:p w14:paraId="3BC93AA4" w14:textId="77777777" w:rsidR="00F27210" w:rsidRPr="00DD1A7D" w:rsidRDefault="00F27210" w:rsidP="00F27210">
            <w:pPr>
              <w:spacing w:line="163" w:lineRule="exact"/>
              <w:rPr>
                <w:rFonts w:ascii="Arial" w:hAnsi="Arial" w:cs="Arial"/>
                <w:sz w:val="18"/>
                <w:szCs w:val="18"/>
              </w:rPr>
            </w:pPr>
          </w:p>
          <w:p w14:paraId="31DB7F4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11101</w:t>
            </w:r>
          </w:p>
        </w:tc>
      </w:tr>
      <w:tr w:rsidR="00F27210" w:rsidRPr="00DD1A7D" w14:paraId="6FA44C69" w14:textId="77777777">
        <w:trPr>
          <w:trHeight w:val="86"/>
        </w:trPr>
        <w:tc>
          <w:tcPr>
            <w:tcW w:w="5629" w:type="dxa"/>
            <w:vMerge/>
            <w:tcBorders>
              <w:top w:val="nil"/>
              <w:left w:val="single" w:sz="6" w:space="0" w:color="FFFFFF"/>
              <w:bottom w:val="nil"/>
              <w:right w:val="single" w:sz="6" w:space="0" w:color="FFFFFF"/>
            </w:tcBorders>
          </w:tcPr>
          <w:p w14:paraId="5385C31A"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4D9AB049" w14:textId="77777777" w:rsidR="00F27210" w:rsidRPr="00DD1A7D" w:rsidRDefault="00F27210" w:rsidP="00F27210">
            <w:pPr>
              <w:spacing w:line="163" w:lineRule="exact"/>
              <w:rPr>
                <w:rFonts w:ascii="Arial" w:hAnsi="Arial" w:cs="Arial"/>
                <w:sz w:val="18"/>
                <w:szCs w:val="18"/>
              </w:rPr>
            </w:pPr>
          </w:p>
          <w:p w14:paraId="4269B35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23</w:t>
            </w:r>
          </w:p>
        </w:tc>
        <w:tc>
          <w:tcPr>
            <w:tcW w:w="1638" w:type="dxa"/>
            <w:tcBorders>
              <w:top w:val="single" w:sz="7" w:space="0" w:color="000000"/>
              <w:left w:val="single" w:sz="7" w:space="0" w:color="000000"/>
              <w:bottom w:val="single" w:sz="6" w:space="0" w:color="FFFFFF"/>
              <w:right w:val="double" w:sz="7" w:space="0" w:color="000000"/>
            </w:tcBorders>
          </w:tcPr>
          <w:p w14:paraId="6C10F93F" w14:textId="77777777" w:rsidR="00F27210" w:rsidRPr="00DD1A7D" w:rsidRDefault="00F27210" w:rsidP="00F27210">
            <w:pPr>
              <w:spacing w:line="163" w:lineRule="exact"/>
              <w:rPr>
                <w:rFonts w:ascii="Arial" w:hAnsi="Arial" w:cs="Arial"/>
                <w:sz w:val="18"/>
                <w:szCs w:val="18"/>
              </w:rPr>
            </w:pPr>
          </w:p>
          <w:p w14:paraId="6236E96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11100</w:t>
            </w:r>
          </w:p>
        </w:tc>
      </w:tr>
      <w:tr w:rsidR="00F27210" w:rsidRPr="00DD1A7D" w14:paraId="02FA64CF" w14:textId="77777777">
        <w:trPr>
          <w:trHeight w:val="86"/>
        </w:trPr>
        <w:tc>
          <w:tcPr>
            <w:tcW w:w="5629" w:type="dxa"/>
            <w:vMerge/>
            <w:tcBorders>
              <w:top w:val="nil"/>
              <w:left w:val="single" w:sz="6" w:space="0" w:color="FFFFFF"/>
              <w:bottom w:val="nil"/>
              <w:right w:val="single" w:sz="6" w:space="0" w:color="FFFFFF"/>
            </w:tcBorders>
          </w:tcPr>
          <w:p w14:paraId="0D1442FF"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5D5AE503" w14:textId="77777777" w:rsidR="00F27210" w:rsidRPr="00DD1A7D" w:rsidRDefault="00F27210" w:rsidP="00F27210">
            <w:pPr>
              <w:spacing w:line="163" w:lineRule="exact"/>
              <w:rPr>
                <w:rFonts w:ascii="Arial" w:hAnsi="Arial" w:cs="Arial"/>
                <w:sz w:val="18"/>
                <w:szCs w:val="18"/>
              </w:rPr>
            </w:pPr>
          </w:p>
          <w:p w14:paraId="03107CA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24</w:t>
            </w:r>
          </w:p>
        </w:tc>
        <w:tc>
          <w:tcPr>
            <w:tcW w:w="1638" w:type="dxa"/>
            <w:tcBorders>
              <w:top w:val="single" w:sz="7" w:space="0" w:color="000000"/>
              <w:left w:val="single" w:sz="7" w:space="0" w:color="000000"/>
              <w:bottom w:val="single" w:sz="6" w:space="0" w:color="FFFFFF"/>
              <w:right w:val="double" w:sz="7" w:space="0" w:color="000000"/>
            </w:tcBorders>
          </w:tcPr>
          <w:p w14:paraId="2A8B0755" w14:textId="77777777" w:rsidR="00F27210" w:rsidRPr="00DD1A7D" w:rsidRDefault="00F27210" w:rsidP="00F27210">
            <w:pPr>
              <w:spacing w:line="163" w:lineRule="exact"/>
              <w:rPr>
                <w:rFonts w:ascii="Arial" w:hAnsi="Arial" w:cs="Arial"/>
                <w:sz w:val="18"/>
                <w:szCs w:val="18"/>
              </w:rPr>
            </w:pPr>
          </w:p>
          <w:p w14:paraId="32A51A9A"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10100</w:t>
            </w:r>
          </w:p>
        </w:tc>
      </w:tr>
      <w:tr w:rsidR="00F27210" w:rsidRPr="00DD1A7D" w14:paraId="7E792B78" w14:textId="77777777">
        <w:trPr>
          <w:trHeight w:val="86"/>
        </w:trPr>
        <w:tc>
          <w:tcPr>
            <w:tcW w:w="5629" w:type="dxa"/>
            <w:vMerge/>
            <w:tcBorders>
              <w:top w:val="nil"/>
              <w:left w:val="single" w:sz="6" w:space="0" w:color="FFFFFF"/>
              <w:bottom w:val="nil"/>
              <w:right w:val="single" w:sz="6" w:space="0" w:color="FFFFFF"/>
            </w:tcBorders>
          </w:tcPr>
          <w:p w14:paraId="5AFA0B0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4585DD5E" w14:textId="77777777" w:rsidR="00F27210" w:rsidRPr="00DD1A7D" w:rsidRDefault="00F27210" w:rsidP="00F27210">
            <w:pPr>
              <w:spacing w:line="163" w:lineRule="exact"/>
              <w:rPr>
                <w:rFonts w:ascii="Arial" w:hAnsi="Arial" w:cs="Arial"/>
                <w:sz w:val="18"/>
                <w:szCs w:val="18"/>
              </w:rPr>
            </w:pPr>
          </w:p>
          <w:p w14:paraId="3B8A371D"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25</w:t>
            </w:r>
          </w:p>
        </w:tc>
        <w:tc>
          <w:tcPr>
            <w:tcW w:w="1638" w:type="dxa"/>
            <w:tcBorders>
              <w:top w:val="single" w:sz="7" w:space="0" w:color="000000"/>
              <w:left w:val="single" w:sz="7" w:space="0" w:color="000000"/>
              <w:bottom w:val="single" w:sz="6" w:space="0" w:color="FFFFFF"/>
              <w:right w:val="double" w:sz="7" w:space="0" w:color="000000"/>
            </w:tcBorders>
          </w:tcPr>
          <w:p w14:paraId="407136D1" w14:textId="77777777" w:rsidR="00F27210" w:rsidRPr="00DD1A7D" w:rsidRDefault="00F27210" w:rsidP="00F27210">
            <w:pPr>
              <w:spacing w:line="163" w:lineRule="exact"/>
              <w:rPr>
                <w:rFonts w:ascii="Arial" w:hAnsi="Arial" w:cs="Arial"/>
                <w:sz w:val="18"/>
                <w:szCs w:val="18"/>
              </w:rPr>
            </w:pPr>
          </w:p>
          <w:p w14:paraId="5250BD4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10101</w:t>
            </w:r>
          </w:p>
        </w:tc>
      </w:tr>
      <w:tr w:rsidR="00F27210" w:rsidRPr="00DD1A7D" w14:paraId="64DEF702" w14:textId="77777777">
        <w:trPr>
          <w:trHeight w:val="155"/>
        </w:trPr>
        <w:tc>
          <w:tcPr>
            <w:tcW w:w="5629" w:type="dxa"/>
            <w:vMerge/>
            <w:tcBorders>
              <w:top w:val="nil"/>
              <w:left w:val="single" w:sz="6" w:space="0" w:color="FFFFFF"/>
              <w:bottom w:val="nil"/>
              <w:right w:val="single" w:sz="6" w:space="0" w:color="FFFFFF"/>
            </w:tcBorders>
          </w:tcPr>
          <w:p w14:paraId="09859807"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6525FAB7" w14:textId="77777777" w:rsidR="00F27210" w:rsidRPr="00DD1A7D" w:rsidRDefault="00F27210" w:rsidP="00F27210">
            <w:pPr>
              <w:spacing w:line="163" w:lineRule="exact"/>
              <w:rPr>
                <w:rFonts w:ascii="Arial" w:hAnsi="Arial" w:cs="Arial"/>
                <w:sz w:val="18"/>
                <w:szCs w:val="18"/>
              </w:rPr>
            </w:pPr>
          </w:p>
          <w:p w14:paraId="7D1024D4"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26</w:t>
            </w:r>
          </w:p>
        </w:tc>
        <w:tc>
          <w:tcPr>
            <w:tcW w:w="1638" w:type="dxa"/>
            <w:tcBorders>
              <w:top w:val="single" w:sz="7" w:space="0" w:color="000000"/>
              <w:left w:val="single" w:sz="7" w:space="0" w:color="000000"/>
              <w:bottom w:val="single" w:sz="6" w:space="0" w:color="FFFFFF"/>
              <w:right w:val="double" w:sz="7" w:space="0" w:color="000000"/>
            </w:tcBorders>
          </w:tcPr>
          <w:p w14:paraId="6F61DDDC" w14:textId="77777777" w:rsidR="00F27210" w:rsidRPr="00DD1A7D" w:rsidRDefault="00F27210" w:rsidP="00F27210">
            <w:pPr>
              <w:spacing w:line="163" w:lineRule="exact"/>
              <w:rPr>
                <w:rFonts w:ascii="Arial" w:hAnsi="Arial" w:cs="Arial"/>
                <w:sz w:val="18"/>
                <w:szCs w:val="18"/>
              </w:rPr>
            </w:pPr>
          </w:p>
          <w:p w14:paraId="1889431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10111</w:t>
            </w:r>
          </w:p>
        </w:tc>
      </w:tr>
      <w:tr w:rsidR="00F27210" w:rsidRPr="00DD1A7D" w14:paraId="5F8488F7" w14:textId="77777777">
        <w:trPr>
          <w:trHeight w:val="86"/>
        </w:trPr>
        <w:tc>
          <w:tcPr>
            <w:tcW w:w="5629" w:type="dxa"/>
            <w:vMerge/>
            <w:tcBorders>
              <w:top w:val="nil"/>
              <w:left w:val="single" w:sz="6" w:space="0" w:color="FFFFFF"/>
              <w:bottom w:val="nil"/>
              <w:right w:val="single" w:sz="6" w:space="0" w:color="FFFFFF"/>
            </w:tcBorders>
          </w:tcPr>
          <w:p w14:paraId="58B6F007"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7D231062" w14:textId="77777777" w:rsidR="00F27210" w:rsidRPr="00DD1A7D" w:rsidRDefault="00F27210" w:rsidP="00F27210">
            <w:pPr>
              <w:spacing w:line="163" w:lineRule="exact"/>
              <w:rPr>
                <w:rFonts w:ascii="Arial" w:hAnsi="Arial" w:cs="Arial"/>
                <w:sz w:val="18"/>
                <w:szCs w:val="18"/>
              </w:rPr>
            </w:pPr>
          </w:p>
          <w:p w14:paraId="4538899F"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27</w:t>
            </w:r>
          </w:p>
        </w:tc>
        <w:tc>
          <w:tcPr>
            <w:tcW w:w="1638" w:type="dxa"/>
            <w:tcBorders>
              <w:top w:val="single" w:sz="7" w:space="0" w:color="000000"/>
              <w:left w:val="single" w:sz="7" w:space="0" w:color="000000"/>
              <w:bottom w:val="single" w:sz="6" w:space="0" w:color="FFFFFF"/>
              <w:right w:val="double" w:sz="7" w:space="0" w:color="000000"/>
            </w:tcBorders>
          </w:tcPr>
          <w:p w14:paraId="250462B8" w14:textId="77777777" w:rsidR="00F27210" w:rsidRPr="00DD1A7D" w:rsidRDefault="00F27210" w:rsidP="00F27210">
            <w:pPr>
              <w:spacing w:line="163" w:lineRule="exact"/>
              <w:rPr>
                <w:rFonts w:ascii="Arial" w:hAnsi="Arial" w:cs="Arial"/>
                <w:sz w:val="18"/>
                <w:szCs w:val="18"/>
              </w:rPr>
            </w:pPr>
          </w:p>
          <w:p w14:paraId="344BEB0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10110</w:t>
            </w:r>
          </w:p>
        </w:tc>
      </w:tr>
      <w:tr w:rsidR="00F27210" w:rsidRPr="00DD1A7D" w14:paraId="4A768A14" w14:textId="77777777">
        <w:trPr>
          <w:trHeight w:val="86"/>
        </w:trPr>
        <w:tc>
          <w:tcPr>
            <w:tcW w:w="5629" w:type="dxa"/>
            <w:vMerge/>
            <w:tcBorders>
              <w:top w:val="nil"/>
              <w:left w:val="single" w:sz="6" w:space="0" w:color="FFFFFF"/>
              <w:bottom w:val="nil"/>
              <w:right w:val="single" w:sz="6" w:space="0" w:color="FFFFFF"/>
            </w:tcBorders>
          </w:tcPr>
          <w:p w14:paraId="7A875D9E"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361F7A33" w14:textId="77777777" w:rsidR="00F27210" w:rsidRPr="00DD1A7D" w:rsidRDefault="00F27210" w:rsidP="00F27210">
            <w:pPr>
              <w:spacing w:line="163" w:lineRule="exact"/>
              <w:rPr>
                <w:rFonts w:ascii="Arial" w:hAnsi="Arial" w:cs="Arial"/>
                <w:sz w:val="18"/>
                <w:szCs w:val="18"/>
              </w:rPr>
            </w:pPr>
          </w:p>
          <w:p w14:paraId="709FBD7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28</w:t>
            </w:r>
          </w:p>
        </w:tc>
        <w:tc>
          <w:tcPr>
            <w:tcW w:w="1638" w:type="dxa"/>
            <w:tcBorders>
              <w:top w:val="single" w:sz="7" w:space="0" w:color="000000"/>
              <w:left w:val="single" w:sz="7" w:space="0" w:color="000000"/>
              <w:bottom w:val="single" w:sz="6" w:space="0" w:color="FFFFFF"/>
              <w:right w:val="double" w:sz="7" w:space="0" w:color="000000"/>
            </w:tcBorders>
          </w:tcPr>
          <w:p w14:paraId="3B351869" w14:textId="77777777" w:rsidR="00F27210" w:rsidRPr="00DD1A7D" w:rsidRDefault="00F27210" w:rsidP="00F27210">
            <w:pPr>
              <w:spacing w:line="163" w:lineRule="exact"/>
              <w:rPr>
                <w:rFonts w:ascii="Arial" w:hAnsi="Arial" w:cs="Arial"/>
                <w:sz w:val="18"/>
                <w:szCs w:val="18"/>
              </w:rPr>
            </w:pPr>
          </w:p>
          <w:p w14:paraId="7EF6506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10010</w:t>
            </w:r>
          </w:p>
        </w:tc>
      </w:tr>
      <w:tr w:rsidR="00F27210" w:rsidRPr="00DD1A7D" w14:paraId="12F77A6F" w14:textId="77777777">
        <w:trPr>
          <w:trHeight w:val="86"/>
        </w:trPr>
        <w:tc>
          <w:tcPr>
            <w:tcW w:w="5629" w:type="dxa"/>
            <w:vMerge/>
            <w:tcBorders>
              <w:top w:val="nil"/>
              <w:left w:val="single" w:sz="6" w:space="0" w:color="FFFFFF"/>
              <w:bottom w:val="nil"/>
              <w:right w:val="single" w:sz="6" w:space="0" w:color="FFFFFF"/>
            </w:tcBorders>
          </w:tcPr>
          <w:p w14:paraId="409C1062"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3E2D67C1" w14:textId="77777777" w:rsidR="00F27210" w:rsidRPr="00DD1A7D" w:rsidRDefault="00F27210" w:rsidP="00F27210">
            <w:pPr>
              <w:spacing w:line="163" w:lineRule="exact"/>
              <w:rPr>
                <w:rFonts w:ascii="Arial" w:hAnsi="Arial" w:cs="Arial"/>
                <w:sz w:val="18"/>
                <w:szCs w:val="18"/>
              </w:rPr>
            </w:pPr>
          </w:p>
          <w:p w14:paraId="6EF21D0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29</w:t>
            </w:r>
          </w:p>
        </w:tc>
        <w:tc>
          <w:tcPr>
            <w:tcW w:w="1638" w:type="dxa"/>
            <w:tcBorders>
              <w:top w:val="single" w:sz="7" w:space="0" w:color="000000"/>
              <w:left w:val="single" w:sz="7" w:space="0" w:color="000000"/>
              <w:bottom w:val="single" w:sz="6" w:space="0" w:color="FFFFFF"/>
              <w:right w:val="double" w:sz="7" w:space="0" w:color="000000"/>
            </w:tcBorders>
          </w:tcPr>
          <w:p w14:paraId="595034B6" w14:textId="77777777" w:rsidR="00F27210" w:rsidRPr="00DD1A7D" w:rsidRDefault="00F27210" w:rsidP="00F27210">
            <w:pPr>
              <w:spacing w:line="163" w:lineRule="exact"/>
              <w:rPr>
                <w:rFonts w:ascii="Arial" w:hAnsi="Arial" w:cs="Arial"/>
                <w:sz w:val="18"/>
                <w:szCs w:val="18"/>
              </w:rPr>
            </w:pPr>
          </w:p>
          <w:p w14:paraId="75031988"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10011</w:t>
            </w:r>
          </w:p>
        </w:tc>
      </w:tr>
      <w:tr w:rsidR="00F27210" w:rsidRPr="00DD1A7D" w14:paraId="099D9510" w14:textId="77777777">
        <w:trPr>
          <w:trHeight w:val="86"/>
        </w:trPr>
        <w:tc>
          <w:tcPr>
            <w:tcW w:w="5629" w:type="dxa"/>
            <w:vMerge/>
            <w:tcBorders>
              <w:top w:val="nil"/>
              <w:left w:val="single" w:sz="6" w:space="0" w:color="FFFFFF"/>
              <w:bottom w:val="nil"/>
              <w:right w:val="single" w:sz="6" w:space="0" w:color="FFFFFF"/>
            </w:tcBorders>
          </w:tcPr>
          <w:p w14:paraId="3B20A9E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6F22B185" w14:textId="77777777" w:rsidR="00F27210" w:rsidRPr="00DD1A7D" w:rsidRDefault="00F27210" w:rsidP="00F27210">
            <w:pPr>
              <w:spacing w:line="163" w:lineRule="exact"/>
              <w:rPr>
                <w:rFonts w:ascii="Arial" w:hAnsi="Arial" w:cs="Arial"/>
                <w:sz w:val="18"/>
                <w:szCs w:val="18"/>
              </w:rPr>
            </w:pPr>
          </w:p>
          <w:p w14:paraId="21013AC6"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30</w:t>
            </w:r>
          </w:p>
        </w:tc>
        <w:tc>
          <w:tcPr>
            <w:tcW w:w="1638" w:type="dxa"/>
            <w:tcBorders>
              <w:top w:val="single" w:sz="7" w:space="0" w:color="000000"/>
              <w:left w:val="single" w:sz="7" w:space="0" w:color="000000"/>
              <w:bottom w:val="single" w:sz="6" w:space="0" w:color="FFFFFF"/>
              <w:right w:val="double" w:sz="7" w:space="0" w:color="000000"/>
            </w:tcBorders>
          </w:tcPr>
          <w:p w14:paraId="4738705B" w14:textId="77777777" w:rsidR="00F27210" w:rsidRPr="00DD1A7D" w:rsidRDefault="00F27210" w:rsidP="00F27210">
            <w:pPr>
              <w:spacing w:line="163" w:lineRule="exact"/>
              <w:rPr>
                <w:rFonts w:ascii="Arial" w:hAnsi="Arial" w:cs="Arial"/>
                <w:sz w:val="18"/>
                <w:szCs w:val="18"/>
              </w:rPr>
            </w:pPr>
          </w:p>
          <w:p w14:paraId="5B3B364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10001</w:t>
            </w:r>
          </w:p>
        </w:tc>
      </w:tr>
      <w:tr w:rsidR="00F27210" w:rsidRPr="00DD1A7D" w14:paraId="0B9995DE" w14:textId="77777777">
        <w:trPr>
          <w:trHeight w:val="86"/>
        </w:trPr>
        <w:tc>
          <w:tcPr>
            <w:tcW w:w="5629" w:type="dxa"/>
            <w:vMerge/>
            <w:tcBorders>
              <w:top w:val="nil"/>
              <w:left w:val="single" w:sz="6" w:space="0" w:color="FFFFFF"/>
              <w:bottom w:val="single" w:sz="6" w:space="0" w:color="FFFFFF"/>
              <w:right w:val="single" w:sz="6" w:space="0" w:color="FFFFFF"/>
            </w:tcBorders>
          </w:tcPr>
          <w:p w14:paraId="7D6C4FCA" w14:textId="77777777" w:rsidR="00F27210" w:rsidRPr="00DD1A7D" w:rsidRDefault="00F27210" w:rsidP="00F27210">
            <w:pPr>
              <w:tabs>
                <w:tab w:val="left" w:pos="-1152"/>
                <w:tab w:val="left" w:pos="-720"/>
                <w:tab w:val="left" w:pos="0"/>
                <w:tab w:val="left" w:pos="900"/>
                <w:tab w:val="left" w:pos="1260"/>
                <w:tab w:val="left" w:pos="2160"/>
              </w:tabs>
              <w:spacing w:after="58"/>
              <w:rPr>
                <w:rFonts w:ascii="Arial" w:hAnsi="Arial" w:cs="Arial"/>
              </w:rPr>
            </w:pPr>
          </w:p>
        </w:tc>
        <w:tc>
          <w:tcPr>
            <w:tcW w:w="1285" w:type="dxa"/>
            <w:tcBorders>
              <w:top w:val="single" w:sz="7" w:space="0" w:color="000000"/>
              <w:left w:val="double" w:sz="7" w:space="0" w:color="000000"/>
              <w:bottom w:val="double" w:sz="7" w:space="0" w:color="000000"/>
              <w:right w:val="single" w:sz="6" w:space="0" w:color="FFFFFF"/>
            </w:tcBorders>
          </w:tcPr>
          <w:p w14:paraId="3F3DF570" w14:textId="77777777" w:rsidR="00F27210" w:rsidRPr="00DD1A7D" w:rsidRDefault="00F27210" w:rsidP="00F27210">
            <w:pPr>
              <w:spacing w:line="163" w:lineRule="exact"/>
              <w:rPr>
                <w:rFonts w:ascii="Arial" w:hAnsi="Arial" w:cs="Arial"/>
                <w:sz w:val="18"/>
                <w:szCs w:val="18"/>
              </w:rPr>
            </w:pPr>
          </w:p>
          <w:p w14:paraId="46FDA9AC"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sz w:val="18"/>
                <w:szCs w:val="18"/>
              </w:rPr>
            </w:pPr>
            <w:r w:rsidRPr="00DD1A7D">
              <w:rPr>
                <w:rFonts w:ascii="Arial" w:hAnsi="Arial" w:cs="Arial"/>
                <w:sz w:val="18"/>
                <w:szCs w:val="18"/>
              </w:rPr>
              <w:t>31</w:t>
            </w:r>
          </w:p>
        </w:tc>
        <w:tc>
          <w:tcPr>
            <w:tcW w:w="1638" w:type="dxa"/>
            <w:tcBorders>
              <w:top w:val="single" w:sz="7" w:space="0" w:color="000000"/>
              <w:left w:val="single" w:sz="7" w:space="0" w:color="000000"/>
              <w:bottom w:val="double" w:sz="7" w:space="0" w:color="000000"/>
              <w:right w:val="double" w:sz="7" w:space="0" w:color="000000"/>
            </w:tcBorders>
          </w:tcPr>
          <w:p w14:paraId="0C62F91D" w14:textId="77777777" w:rsidR="00F27210" w:rsidRPr="00DD1A7D" w:rsidRDefault="00F27210" w:rsidP="00F27210">
            <w:pPr>
              <w:spacing w:line="163" w:lineRule="exact"/>
              <w:rPr>
                <w:rFonts w:ascii="Arial" w:hAnsi="Arial" w:cs="Arial"/>
                <w:sz w:val="18"/>
                <w:szCs w:val="18"/>
              </w:rPr>
            </w:pPr>
          </w:p>
          <w:p w14:paraId="4BFB87E7"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sz w:val="18"/>
                <w:szCs w:val="18"/>
              </w:rPr>
            </w:pPr>
            <w:r w:rsidRPr="00DD1A7D">
              <w:rPr>
                <w:rFonts w:ascii="Arial" w:hAnsi="Arial" w:cs="Arial"/>
                <w:sz w:val="18"/>
                <w:szCs w:val="18"/>
              </w:rPr>
              <w:t>10000</w:t>
            </w:r>
          </w:p>
        </w:tc>
      </w:tr>
    </w:tbl>
    <w:p w14:paraId="1E171D2C" w14:textId="77777777" w:rsidR="00F27210" w:rsidRPr="00DD1A7D" w:rsidRDefault="00F27210" w:rsidP="00F27210">
      <w:pPr>
        <w:rPr>
          <w:rFonts w:ascii="Arial" w:hAnsi="Arial" w:cs="Arial"/>
        </w:rPr>
      </w:pPr>
    </w:p>
    <w:p w14:paraId="77C6EB4F" w14:textId="77777777" w:rsidR="00F27210" w:rsidRPr="00DD1A7D" w:rsidRDefault="00F27210" w:rsidP="00F27210">
      <w:pPr>
        <w:rPr>
          <w:rFonts w:ascii="Arial" w:hAnsi="Arial" w:cs="Arial"/>
        </w:rPr>
      </w:pPr>
    </w:p>
    <w:p w14:paraId="253E3D19" w14:textId="77777777" w:rsidR="00574B20" w:rsidRPr="00DD1A7D" w:rsidRDefault="00422A31" w:rsidP="00574B20">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851" w:hanging="709"/>
        <w:rPr>
          <w:rFonts w:ascii="Arial" w:hAnsi="Arial" w:cs="Arial"/>
        </w:rPr>
      </w:pPr>
      <w:r>
        <w:rPr>
          <w:rFonts w:cs="Arial"/>
        </w:rPr>
        <w:br w:type="page"/>
      </w:r>
    </w:p>
    <w:p w14:paraId="5FBAA43F" w14:textId="77777777" w:rsidR="00574B20" w:rsidRPr="00DD1A7D" w:rsidRDefault="00574B20" w:rsidP="00574B20">
      <w:pPr>
        <w:tabs>
          <w:tab w:val="num" w:pos="709"/>
        </w:tabs>
        <w:ind w:left="851" w:hanging="709"/>
        <w:rPr>
          <w:rFonts w:ascii="Arial" w:hAnsi="Arial" w:cs="Arial"/>
        </w:rPr>
      </w:pPr>
    </w:p>
    <w:p w14:paraId="163BFF9F" w14:textId="77777777" w:rsidR="00574B20" w:rsidRPr="00DD1A7D" w:rsidRDefault="00574B20" w:rsidP="00574B20">
      <w:pPr>
        <w:tabs>
          <w:tab w:val="left" w:pos="-3"/>
          <w:tab w:val="num" w:pos="709"/>
          <w:tab w:val="left" w:pos="900"/>
          <w:tab w:val="left" w:pos="1227"/>
          <w:tab w:val="left" w:pos="1638"/>
          <w:tab w:val="left" w:pos="2048"/>
          <w:tab w:val="left" w:pos="2592"/>
          <w:tab w:val="left" w:pos="6336"/>
        </w:tabs>
        <w:ind w:left="851" w:hanging="709"/>
        <w:jc w:val="center"/>
        <w:rPr>
          <w:rFonts w:ascii="Arial" w:hAnsi="Arial" w:cs="Arial"/>
          <w:b/>
          <w:bCs/>
          <w:sz w:val="22"/>
          <w:szCs w:val="22"/>
        </w:rPr>
      </w:pPr>
      <w:r w:rsidRPr="00DD1A7D">
        <w:rPr>
          <w:rFonts w:ascii="Arial" w:hAnsi="Arial" w:cs="Arial"/>
          <w:b/>
          <w:bCs/>
          <w:sz w:val="22"/>
          <w:szCs w:val="22"/>
        </w:rPr>
        <w:t xml:space="preserve">APPENDIX </w:t>
      </w:r>
      <w:r>
        <w:rPr>
          <w:rFonts w:ascii="Arial" w:hAnsi="Arial" w:cs="Arial"/>
          <w:b/>
          <w:bCs/>
          <w:sz w:val="22"/>
          <w:szCs w:val="22"/>
        </w:rPr>
        <w:t>B</w:t>
      </w:r>
      <w:r w:rsidRPr="00DD1A7D">
        <w:rPr>
          <w:rFonts w:ascii="Arial" w:hAnsi="Arial" w:cs="Arial"/>
          <w:b/>
          <w:bCs/>
          <w:sz w:val="22"/>
          <w:szCs w:val="22"/>
        </w:rPr>
        <w:br/>
      </w:r>
    </w:p>
    <w:p w14:paraId="16CA3E79" w14:textId="77777777" w:rsidR="00574B20" w:rsidRPr="00DD1A7D" w:rsidRDefault="00574B20" w:rsidP="00574B20">
      <w:pPr>
        <w:tabs>
          <w:tab w:val="left" w:pos="-3"/>
          <w:tab w:val="num" w:pos="709"/>
          <w:tab w:val="left" w:pos="900"/>
          <w:tab w:val="left" w:pos="1227"/>
          <w:tab w:val="left" w:pos="1638"/>
          <w:tab w:val="left" w:pos="2048"/>
          <w:tab w:val="left" w:pos="2592"/>
          <w:tab w:val="left" w:pos="6336"/>
        </w:tabs>
        <w:ind w:left="851" w:hanging="709"/>
        <w:jc w:val="center"/>
        <w:rPr>
          <w:rFonts w:ascii="Arial" w:hAnsi="Arial" w:cs="Arial"/>
          <w:b/>
          <w:bCs/>
          <w:sz w:val="22"/>
          <w:szCs w:val="22"/>
        </w:rPr>
      </w:pPr>
      <w:r w:rsidRPr="00DD1A7D">
        <w:rPr>
          <w:rFonts w:ascii="Arial" w:hAnsi="Arial" w:cs="Arial"/>
          <w:b/>
          <w:bCs/>
          <w:sz w:val="22"/>
          <w:szCs w:val="22"/>
        </w:rPr>
        <w:t>TELECONTROL COMMUNICATION INTERFACE</w:t>
      </w:r>
    </w:p>
    <w:p w14:paraId="67CB54E9" w14:textId="77777777" w:rsidR="00574B20" w:rsidRPr="00DD1A7D" w:rsidRDefault="00574B20" w:rsidP="00574B20">
      <w:pPr>
        <w:tabs>
          <w:tab w:val="left" w:pos="-3"/>
          <w:tab w:val="num" w:pos="709"/>
          <w:tab w:val="left" w:pos="900"/>
          <w:tab w:val="left" w:pos="1227"/>
          <w:tab w:val="left" w:pos="1638"/>
          <w:tab w:val="left" w:pos="2048"/>
          <w:tab w:val="left" w:pos="2592"/>
          <w:tab w:val="left" w:pos="6336"/>
        </w:tabs>
        <w:ind w:left="851" w:hanging="709"/>
        <w:jc w:val="center"/>
        <w:rPr>
          <w:rFonts w:ascii="Arial" w:hAnsi="Arial" w:cs="Arial"/>
          <w:sz w:val="22"/>
          <w:szCs w:val="22"/>
        </w:rPr>
      </w:pPr>
      <w:r w:rsidRPr="00DD1A7D">
        <w:rPr>
          <w:rFonts w:ascii="Arial" w:hAnsi="Arial" w:cs="Arial"/>
          <w:b/>
          <w:bCs/>
          <w:sz w:val="22"/>
          <w:szCs w:val="22"/>
        </w:rPr>
        <w:t xml:space="preserve">REMOTE CONTROL POINT </w:t>
      </w:r>
      <w:r w:rsidR="00F92FA7">
        <w:rPr>
          <w:rFonts w:ascii="Arial" w:hAnsi="Arial" w:cs="Arial"/>
          <w:b/>
          <w:bCs/>
          <w:sz w:val="22"/>
          <w:szCs w:val="22"/>
        </w:rPr>
        <w:t>–</w:t>
      </w:r>
      <w:r w:rsidRPr="00DD1A7D">
        <w:rPr>
          <w:rFonts w:ascii="Arial" w:hAnsi="Arial" w:cs="Arial"/>
          <w:b/>
          <w:bCs/>
          <w:sz w:val="22"/>
          <w:szCs w:val="22"/>
        </w:rPr>
        <w:t xml:space="preserve"> </w:t>
      </w:r>
      <w:r w:rsidR="00F92FA7">
        <w:rPr>
          <w:rFonts w:ascii="Arial" w:hAnsi="Arial" w:cs="Arial"/>
          <w:b/>
          <w:bCs/>
          <w:sz w:val="22"/>
          <w:szCs w:val="22"/>
        </w:rPr>
        <w:t>IEC60870-5-101</w:t>
      </w:r>
      <w:r w:rsidRPr="00DD1A7D">
        <w:rPr>
          <w:rFonts w:ascii="Arial" w:hAnsi="Arial" w:cs="Arial"/>
          <w:b/>
          <w:bCs/>
          <w:sz w:val="22"/>
          <w:szCs w:val="22"/>
        </w:rPr>
        <w:t xml:space="preserve"> PROTOCOL REQUIREMENTS</w:t>
      </w:r>
    </w:p>
    <w:p w14:paraId="7E856E3E" w14:textId="77777777" w:rsidR="00422A31" w:rsidRPr="00F638D1" w:rsidRDefault="00422A31" w:rsidP="00422A31">
      <w:pPr>
        <w:autoSpaceDE w:val="0"/>
        <w:autoSpaceDN w:val="0"/>
        <w:adjustRightInd w:val="0"/>
        <w:rPr>
          <w:rFonts w:ascii="Arial" w:hAnsi="Arial" w:cs="Arial"/>
          <w:b/>
        </w:rPr>
      </w:pPr>
    </w:p>
    <w:p w14:paraId="5FE34D89" w14:textId="77777777" w:rsidR="00422A31" w:rsidRPr="00F638D1" w:rsidRDefault="00422A31" w:rsidP="00422A31">
      <w:pPr>
        <w:autoSpaceDE w:val="0"/>
        <w:autoSpaceDN w:val="0"/>
        <w:adjustRightInd w:val="0"/>
        <w:rPr>
          <w:rFonts w:ascii="Arial" w:hAnsi="Arial" w:cs="Arial"/>
        </w:rPr>
      </w:pPr>
    </w:p>
    <w:p w14:paraId="2E227B47" w14:textId="77777777" w:rsidR="00422A31" w:rsidRPr="00F638D1" w:rsidRDefault="00422A31" w:rsidP="00422A31">
      <w:pPr>
        <w:autoSpaceDE w:val="0"/>
        <w:autoSpaceDN w:val="0"/>
        <w:adjustRightInd w:val="0"/>
        <w:rPr>
          <w:rFonts w:ascii="Arial" w:hAnsi="Arial" w:cs="Arial"/>
        </w:rPr>
      </w:pPr>
      <w:r w:rsidRPr="00F638D1">
        <w:rPr>
          <w:rFonts w:ascii="Arial" w:hAnsi="Arial" w:cs="Arial"/>
        </w:rPr>
        <w:t xml:space="preserve">Appendix </w:t>
      </w:r>
      <w:r w:rsidR="00045C46" w:rsidRPr="00F638D1">
        <w:rPr>
          <w:rFonts w:ascii="Arial" w:hAnsi="Arial" w:cs="Arial"/>
        </w:rPr>
        <w:t>B</w:t>
      </w:r>
      <w:r w:rsidRPr="00F638D1">
        <w:rPr>
          <w:rFonts w:ascii="Arial" w:hAnsi="Arial" w:cs="Arial"/>
        </w:rPr>
        <w:t xml:space="preserve"> defines the requirements for the configuration of the IEC101 SCADA protocol connection to the ENCC. </w:t>
      </w:r>
    </w:p>
    <w:p w14:paraId="7BE02BF4" w14:textId="77777777" w:rsidR="00422A31" w:rsidRPr="00A873CB" w:rsidRDefault="00422A31" w:rsidP="00422A31">
      <w:pPr>
        <w:autoSpaceDE w:val="0"/>
        <w:autoSpaceDN w:val="0"/>
        <w:adjustRightInd w:val="0"/>
      </w:pPr>
    </w:p>
    <w:p w14:paraId="620335B0" w14:textId="77777777" w:rsidR="00422A31" w:rsidRPr="00A873CB" w:rsidRDefault="00422A31" w:rsidP="00422A31">
      <w:pPr>
        <w:autoSpaceDE w:val="0"/>
        <w:autoSpaceDN w:val="0"/>
        <w:adjustRightInd w:val="0"/>
        <w:rPr>
          <w:rFonts w:ascii="Helvetica-Bold" w:hAnsi="Helvetica-Bold" w:cs="Helvetica-Bold"/>
          <w:b/>
          <w:bCs/>
        </w:rPr>
      </w:pPr>
      <w:r w:rsidRPr="00A873CB">
        <w:rPr>
          <w:rFonts w:ascii="Helvetica-Bold" w:hAnsi="Helvetica-Bold" w:cs="Helvetica-Bold"/>
          <w:b/>
          <w:bCs/>
        </w:rPr>
        <w:t>FOREWORD</w:t>
      </w:r>
    </w:p>
    <w:p w14:paraId="302F7921" w14:textId="2B9B515E" w:rsidR="00422A31" w:rsidRPr="00A873CB" w:rsidRDefault="00422A31" w:rsidP="00422A31">
      <w:pPr>
        <w:autoSpaceDE w:val="0"/>
        <w:autoSpaceDN w:val="0"/>
        <w:adjustRightInd w:val="0"/>
      </w:pPr>
      <w:r w:rsidRPr="00A873CB">
        <w:rPr>
          <w:rFonts w:ascii="Helvetica" w:hAnsi="Helvetica" w:cs="Helvetica"/>
        </w:rPr>
        <w:t xml:space="preserve">This Appendix forms part of </w:t>
      </w:r>
      <w:r w:rsidR="005B0E0C">
        <w:rPr>
          <w:rFonts w:ascii="Helvetica" w:hAnsi="Helvetica" w:cs="Helvetica"/>
        </w:rPr>
        <w:t>T</w:t>
      </w:r>
      <w:r w:rsidRPr="00A873CB">
        <w:rPr>
          <w:rFonts w:ascii="Helvetica" w:hAnsi="Helvetica" w:cs="Helvetica"/>
        </w:rPr>
        <w:t xml:space="preserve">he </w:t>
      </w:r>
      <w:r w:rsidR="005B0E0C">
        <w:rPr>
          <w:rFonts w:ascii="Helvetica" w:hAnsi="Helvetica" w:cs="Helvetica"/>
        </w:rPr>
        <w:t>Company</w:t>
      </w:r>
      <w:r w:rsidRPr="00A873CB">
        <w:rPr>
          <w:rFonts w:ascii="Helvetica" w:hAnsi="Helvetica" w:cs="Helvetica"/>
        </w:rPr>
        <w:t xml:space="preserve"> Interface Requirements Specification for Offshore Transmission Owner (OFTO) Network Assets using the IEC101 protocol.</w:t>
      </w:r>
    </w:p>
    <w:p w14:paraId="2846B8D0" w14:textId="77777777" w:rsidR="00422A31" w:rsidRPr="00A873CB" w:rsidRDefault="00422A31" w:rsidP="00422A31">
      <w:pPr>
        <w:pStyle w:val="NGT02-PURPOSESCOPE"/>
      </w:pPr>
      <w:bookmarkStart w:id="57" w:name="_Toc342558687"/>
      <w:r w:rsidRPr="00A873CB">
        <w:t>SCOPE</w:t>
      </w:r>
      <w:bookmarkEnd w:id="57"/>
    </w:p>
    <w:p w14:paraId="3C2CC487" w14:textId="77777777" w:rsidR="00422A31" w:rsidRPr="00A873CB" w:rsidRDefault="00422A31" w:rsidP="00422A31">
      <w:pPr>
        <w:pStyle w:val="NGT03-PurposeText"/>
        <w:rPr>
          <w:spacing w:val="-2"/>
        </w:rPr>
      </w:pPr>
      <w:bookmarkStart w:id="58" w:name="_Toc34453288"/>
      <w:bookmarkStart w:id="59" w:name="_Toc58932084"/>
      <w:bookmarkStart w:id="60" w:name="_Toc35143733"/>
      <w:r w:rsidRPr="00A873CB">
        <w:t xml:space="preserve">This Appendix </w:t>
      </w:r>
      <w:r w:rsidRPr="00A873CB">
        <w:rPr>
          <w:spacing w:val="-2"/>
        </w:rPr>
        <w:t xml:space="preserve">describes the functional and performance requirements for the IEC101 communication protocol. </w:t>
      </w:r>
    </w:p>
    <w:p w14:paraId="1C7C3507" w14:textId="77777777" w:rsidR="00422A31" w:rsidRPr="00A873CB" w:rsidRDefault="00422A31" w:rsidP="00422A31">
      <w:pPr>
        <w:pStyle w:val="NGT03-PurposeText"/>
        <w:rPr>
          <w:spacing w:val="-2"/>
        </w:rPr>
      </w:pPr>
      <w:r w:rsidRPr="00A873CB">
        <w:rPr>
          <w:spacing w:val="-2"/>
        </w:rPr>
        <w:t xml:space="preserve">This protocol is designed for use in Supervisory Control and Data Acquisition (SCADA) </w:t>
      </w:r>
      <w:proofErr w:type="gramStart"/>
      <w:r w:rsidRPr="00A873CB">
        <w:rPr>
          <w:spacing w:val="-2"/>
        </w:rPr>
        <w:t>applications</w:t>
      </w:r>
      <w:proofErr w:type="gramEnd"/>
      <w:r w:rsidRPr="00A873CB">
        <w:rPr>
          <w:spacing w:val="-2"/>
        </w:rPr>
        <w:t xml:space="preserve"> and this document describes the requirements of the slave system when communicating with a master system.</w:t>
      </w:r>
    </w:p>
    <w:p w14:paraId="640B1A0B" w14:textId="77777777" w:rsidR="00422A31" w:rsidRPr="00A873CB" w:rsidRDefault="00422A31" w:rsidP="00422A31">
      <w:pPr>
        <w:pStyle w:val="NGT03-PurposeText"/>
        <w:rPr>
          <w:spacing w:val="-2"/>
        </w:rPr>
      </w:pPr>
      <w:r w:rsidRPr="00A873CB">
        <w:rPr>
          <w:spacing w:val="-2"/>
        </w:rPr>
        <w:t>An example slave system application is a Substation Automation System (SAS), which is polled by the Electricity National Control Centre (ENCC) master system (</w:t>
      </w:r>
      <w:proofErr w:type="spellStart"/>
      <w:r w:rsidRPr="00A873CB">
        <w:rPr>
          <w:spacing w:val="-2"/>
        </w:rPr>
        <w:t>iEMS</w:t>
      </w:r>
      <w:proofErr w:type="spellEnd"/>
      <w:r w:rsidRPr="00A873CB">
        <w:rPr>
          <w:spacing w:val="-2"/>
        </w:rPr>
        <w:t xml:space="preserve">). See Figure 1 </w:t>
      </w:r>
    </w:p>
    <w:p w14:paraId="18F3034C" w14:textId="77777777" w:rsidR="0090564B" w:rsidRPr="00A873CB" w:rsidRDefault="00422A31" w:rsidP="00422A31">
      <w:pPr>
        <w:pStyle w:val="NGT03-PurposeText"/>
      </w:pPr>
      <w:r w:rsidRPr="00A873CB">
        <w:t xml:space="preserve">The protocol standard documents IEC 60870-5-1 to IEC 60870-5-6 and companion standard IEC 60870-5-101 Ed2 define the requirements of the communications protocol. Whilst the IEC 60870 series of standards define the requirements of the communications protocol, they do not describe how to use the protocol when implemented on </w:t>
      </w:r>
      <w:proofErr w:type="gramStart"/>
      <w:r w:rsidRPr="00A873CB">
        <w:t>particular systems</w:t>
      </w:r>
      <w:proofErr w:type="gramEnd"/>
      <w:r w:rsidRPr="00A873CB">
        <w:t xml:space="preserve">. </w:t>
      </w:r>
    </w:p>
    <w:p w14:paraId="3DD23248" w14:textId="77777777" w:rsidR="00422A31" w:rsidRPr="00032333" w:rsidRDefault="00422A31" w:rsidP="00422A31">
      <w:pPr>
        <w:pStyle w:val="NGT03-PurposeText"/>
        <w:rPr>
          <w:color w:val="800080"/>
        </w:rPr>
      </w:pPr>
      <w:r w:rsidRPr="00032333">
        <w:rPr>
          <w:color w:val="800080"/>
        </w:rPr>
        <w:object w:dxaOrig="8380" w:dyaOrig="2843" w14:anchorId="0283B6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75pt;height:136.5pt" o:ole="" o:allowoverlap="f">
            <v:imagedata r:id="rId29" o:title="" cropbottom="-1543f"/>
          </v:shape>
          <o:OLEObject Type="Embed" ProgID="Visio.Drawing.11" ShapeID="_x0000_i1025" DrawAspect="Content" ObjectID="_1822025313" r:id="rId30"/>
        </w:object>
      </w:r>
    </w:p>
    <w:p w14:paraId="43DFCC6C" w14:textId="77777777" w:rsidR="00422A31" w:rsidRPr="00A873CB" w:rsidRDefault="00422A31" w:rsidP="00422A31">
      <w:pPr>
        <w:pStyle w:val="NGT12-TableHeading"/>
        <w:spacing w:after="0"/>
      </w:pPr>
      <w:r w:rsidRPr="00A873CB">
        <w:t>Figure 1 - Scope</w:t>
      </w:r>
    </w:p>
    <w:p w14:paraId="7BB22405" w14:textId="008D5C05" w:rsidR="00422A31" w:rsidRPr="00A873CB" w:rsidRDefault="00422A31" w:rsidP="00422A31">
      <w:pPr>
        <w:pStyle w:val="NGT03-PurposeText"/>
      </w:pPr>
      <w:r w:rsidRPr="00A873CB">
        <w:t xml:space="preserve">This Protocol Implementation Document (PID) selects options from IEC 60870-5-101 standard for use in slave mode applications. In </w:t>
      </w:r>
      <w:proofErr w:type="gramStart"/>
      <w:r w:rsidRPr="00A873CB">
        <w:t>addition</w:t>
      </w:r>
      <w:proofErr w:type="gramEnd"/>
      <w:r w:rsidRPr="00A873CB">
        <w:t xml:space="preserve"> there are some issues outside of the companion standard, which are essential to the correct working of the protocol on </w:t>
      </w:r>
      <w:r w:rsidR="005B0E0C">
        <w:t>T</w:t>
      </w:r>
      <w:r w:rsidR="00045C46" w:rsidRPr="00A873CB">
        <w:t xml:space="preserve">he </w:t>
      </w:r>
      <w:r w:rsidR="005B0E0C">
        <w:t>Company</w:t>
      </w:r>
      <w:r w:rsidR="00045C46" w:rsidRPr="00A873CB">
        <w:t>’s</w:t>
      </w:r>
      <w:r w:rsidRPr="00A873CB">
        <w:t xml:space="preserve"> telecommunications networks.  These include system specific parameters where the standards allow choice, higher level requirements such as backup communications and methods of performing sequences of communication functions.</w:t>
      </w:r>
    </w:p>
    <w:p w14:paraId="7C1CDD62" w14:textId="77777777" w:rsidR="00422A31" w:rsidRPr="00A873CB" w:rsidRDefault="00422A31" w:rsidP="00422A31">
      <w:pPr>
        <w:pStyle w:val="NGT03-PurposeText"/>
      </w:pPr>
      <w:r w:rsidRPr="00A873CB">
        <w:t xml:space="preserve">The </w:t>
      </w:r>
      <w:proofErr w:type="gramStart"/>
      <w:r w:rsidRPr="00A873CB">
        <w:t>particular configuration</w:t>
      </w:r>
      <w:proofErr w:type="gramEnd"/>
      <w:r w:rsidRPr="00A873CB">
        <w:t xml:space="preserve"> requirements of IEC 60870-5-101 for an SAS for connection to the Integrated Energy Management System (</w:t>
      </w:r>
      <w:proofErr w:type="spellStart"/>
      <w:r w:rsidRPr="00A873CB">
        <w:t>iEMS</w:t>
      </w:r>
      <w:proofErr w:type="spellEnd"/>
      <w:r w:rsidRPr="00A873CB">
        <w:t xml:space="preserve">) application are described in Appendix </w:t>
      </w:r>
      <w:r w:rsidR="00492E80">
        <w:t>C</w:t>
      </w:r>
    </w:p>
    <w:p w14:paraId="7A65E552" w14:textId="77777777" w:rsidR="00422A31" w:rsidRPr="00A873CB" w:rsidRDefault="00422A31" w:rsidP="00A873CB">
      <w:pPr>
        <w:pStyle w:val="NGT04-PARTHEADINGS"/>
        <w:keepNext/>
        <w:rPr>
          <w:b w:val="0"/>
          <w:i/>
        </w:rPr>
      </w:pPr>
      <w:bookmarkStart w:id="61" w:name="_Toc342558688"/>
      <w:r w:rsidRPr="00A873CB">
        <w:t>PART 1</w:t>
      </w:r>
      <w:bookmarkEnd w:id="58"/>
      <w:r w:rsidRPr="00A873CB">
        <w:t xml:space="preserve"> – </w:t>
      </w:r>
      <w:bookmarkEnd w:id="59"/>
      <w:bookmarkEnd w:id="60"/>
      <w:r w:rsidRPr="00A873CB">
        <w:t>PROCEDURal</w:t>
      </w:r>
      <w:bookmarkEnd w:id="61"/>
      <w:r w:rsidRPr="00A873CB">
        <w:rPr>
          <w:b w:val="0"/>
        </w:rPr>
        <w:t xml:space="preserve"> </w:t>
      </w:r>
    </w:p>
    <w:p w14:paraId="321B6A35" w14:textId="77777777" w:rsidR="00422A31" w:rsidRPr="00A873CB" w:rsidRDefault="00422A31" w:rsidP="00A873CB">
      <w:pPr>
        <w:pStyle w:val="NGT05-1MAINHEADING"/>
        <w:keepNext/>
        <w:numPr>
          <w:ilvl w:val="0"/>
          <w:numId w:val="17"/>
        </w:numPr>
      </w:pPr>
      <w:bookmarkStart w:id="62" w:name="_Toc342558689"/>
      <w:r w:rsidRPr="00A873CB">
        <w:t>Functional Requirements</w:t>
      </w:r>
      <w:bookmarkEnd w:id="62"/>
    </w:p>
    <w:p w14:paraId="60C650FD" w14:textId="77777777" w:rsidR="00422A31" w:rsidRPr="00A873CB" w:rsidRDefault="00422A31" w:rsidP="00A873CB">
      <w:pPr>
        <w:pStyle w:val="NGT06-11SubHeading"/>
        <w:keepNext/>
        <w:numPr>
          <w:ilvl w:val="1"/>
          <w:numId w:val="17"/>
        </w:numPr>
      </w:pPr>
      <w:bookmarkStart w:id="63" w:name="_Toc46138541"/>
      <w:bookmarkStart w:id="64" w:name="_Toc46215269"/>
      <w:r w:rsidRPr="00A873CB">
        <w:t>Requirements</w:t>
      </w:r>
      <w:bookmarkEnd w:id="63"/>
      <w:r w:rsidRPr="00A873CB">
        <w:t xml:space="preserve"> for Data Acquisition</w:t>
      </w:r>
      <w:bookmarkEnd w:id="64"/>
      <w:r w:rsidRPr="00A873CB">
        <w:t xml:space="preserve"> </w:t>
      </w:r>
    </w:p>
    <w:p w14:paraId="331DDCAB" w14:textId="77777777" w:rsidR="00422A31" w:rsidRPr="00A873CB" w:rsidRDefault="00422A31" w:rsidP="00422A31">
      <w:pPr>
        <w:pStyle w:val="NGT08-ParagraphText"/>
      </w:pPr>
      <w:r w:rsidRPr="00A873CB">
        <w:t xml:space="preserve">This section gives supplementary information to the Interoperability Statement, which can be found as Appendix </w:t>
      </w:r>
      <w:r w:rsidR="00492E80">
        <w:t>C</w:t>
      </w:r>
      <w:r w:rsidRPr="00A873CB">
        <w:t>-</w:t>
      </w:r>
      <w:r w:rsidR="00B44147" w:rsidRPr="00A873CB">
        <w:t>1</w:t>
      </w:r>
      <w:r w:rsidRPr="00A873CB">
        <w:t xml:space="preserve"> to this specification.</w:t>
      </w:r>
    </w:p>
    <w:p w14:paraId="1BA74F09" w14:textId="77777777" w:rsidR="00422A31" w:rsidRPr="00A873CB" w:rsidRDefault="00422A31" w:rsidP="00422A31">
      <w:pPr>
        <w:pStyle w:val="NGT07-111SubSubHeadingORnumberedparatext"/>
        <w:numPr>
          <w:ilvl w:val="2"/>
          <w:numId w:val="17"/>
        </w:numPr>
      </w:pPr>
      <w:r w:rsidRPr="00A873CB">
        <w:t>Station Initialisation</w:t>
      </w:r>
    </w:p>
    <w:p w14:paraId="7C8FC79C" w14:textId="77777777" w:rsidR="00422A31" w:rsidRPr="00A873CB" w:rsidRDefault="00422A31" w:rsidP="00422A31">
      <w:pPr>
        <w:pStyle w:val="NGT08-ParagraphText"/>
      </w:pPr>
      <w:r w:rsidRPr="00A873CB">
        <w:rPr>
          <w:i/>
        </w:rPr>
        <w:t>Informative: Station initialisation consists of a reset of the communications link, followed by a general interrogation (GI) of the slave station.  On completion of the GI the master station will begin its normal scanning (for Class 2 data)</w:t>
      </w:r>
    </w:p>
    <w:p w14:paraId="32E9A67B" w14:textId="77777777" w:rsidR="00422A31" w:rsidRPr="00A873CB" w:rsidRDefault="00422A31" w:rsidP="00422A31">
      <w:pPr>
        <w:pStyle w:val="NGT08-ParagraphText"/>
        <w:rPr>
          <w:iCs/>
        </w:rPr>
      </w:pPr>
      <w:r w:rsidRPr="00A873CB">
        <w:rPr>
          <w:iCs/>
        </w:rPr>
        <w:t>When the slave station is fully operational (</w:t>
      </w:r>
      <w:proofErr w:type="spellStart"/>
      <w:r w:rsidRPr="00A873CB">
        <w:rPr>
          <w:iCs/>
        </w:rPr>
        <w:t>ie</w:t>
      </w:r>
      <w:proofErr w:type="spellEnd"/>
      <w:r w:rsidRPr="00A873CB">
        <w:rPr>
          <w:iCs/>
        </w:rPr>
        <w:t xml:space="preserve"> communications established and local database updated) the signal “End of Initialisation” (ASDU 70) shall be sent to the master station.</w:t>
      </w:r>
    </w:p>
    <w:p w14:paraId="48A48B6F" w14:textId="77777777" w:rsidR="00422A31" w:rsidRPr="00A873CB" w:rsidRDefault="00422A31" w:rsidP="00422A31">
      <w:pPr>
        <w:pStyle w:val="NGT08-ParagraphText"/>
      </w:pPr>
    </w:p>
    <w:p w14:paraId="6B85F77D" w14:textId="77777777" w:rsidR="00422A31" w:rsidRPr="00A873CB" w:rsidRDefault="00422A31" w:rsidP="00422A31">
      <w:pPr>
        <w:pStyle w:val="NGT07-111SubSubHeadingORnumberedparatext"/>
        <w:numPr>
          <w:ilvl w:val="2"/>
          <w:numId w:val="17"/>
        </w:numPr>
      </w:pPr>
      <w:r w:rsidRPr="00A873CB">
        <w:t>Normal Acquisition</w:t>
      </w:r>
    </w:p>
    <w:p w14:paraId="0D747245" w14:textId="77777777" w:rsidR="00422A31" w:rsidRPr="00A873CB" w:rsidRDefault="00422A31" w:rsidP="00422A31">
      <w:pPr>
        <w:pStyle w:val="NGT08-ParagraphText"/>
        <w:rPr>
          <w:i/>
          <w:iCs/>
        </w:rPr>
      </w:pPr>
      <w:r w:rsidRPr="00A873CB">
        <w:rPr>
          <w:i/>
          <w:iCs/>
        </w:rPr>
        <w:t>Informative: At the master station the following parameters will be set: -</w:t>
      </w:r>
    </w:p>
    <w:p w14:paraId="47507E48" w14:textId="77777777" w:rsidR="00422A31" w:rsidRPr="00A873CB" w:rsidRDefault="00422A31" w:rsidP="00422A31">
      <w:pPr>
        <w:pStyle w:val="NGT09-a"/>
        <w:numPr>
          <w:ilvl w:val="0"/>
          <w:numId w:val="18"/>
        </w:numPr>
        <w:rPr>
          <w:i/>
          <w:iCs/>
        </w:rPr>
      </w:pPr>
      <w:r w:rsidRPr="00A873CB">
        <w:rPr>
          <w:i/>
          <w:iCs/>
        </w:rPr>
        <w:t>Frequency of General Interrogation requests: adjustable between 1 minute and 24 hours. Pre-set to 30 minutes.</w:t>
      </w:r>
    </w:p>
    <w:p w14:paraId="7609795A" w14:textId="77777777" w:rsidR="00422A31" w:rsidRPr="00A873CB" w:rsidRDefault="00422A31" w:rsidP="00422A31">
      <w:pPr>
        <w:pStyle w:val="NGT09-a"/>
        <w:numPr>
          <w:ilvl w:val="0"/>
          <w:numId w:val="18"/>
        </w:numPr>
        <w:rPr>
          <w:i/>
          <w:iCs/>
        </w:rPr>
      </w:pPr>
      <w:r w:rsidRPr="00A873CB">
        <w:rPr>
          <w:i/>
          <w:iCs/>
        </w:rPr>
        <w:t>Frequency of Test Command: adjustable between 30 minutes and 24 hours or none (manual). Pre-set to 12 hours.</w:t>
      </w:r>
    </w:p>
    <w:p w14:paraId="648172CB" w14:textId="77777777" w:rsidR="00422A31" w:rsidRPr="00A873CB" w:rsidRDefault="00422A31" w:rsidP="00422A31">
      <w:pPr>
        <w:pStyle w:val="NGT09-a"/>
        <w:numPr>
          <w:ilvl w:val="0"/>
          <w:numId w:val="18"/>
        </w:numPr>
        <w:rPr>
          <w:i/>
          <w:iCs/>
        </w:rPr>
      </w:pPr>
      <w:r w:rsidRPr="00A873CB">
        <w:rPr>
          <w:i/>
          <w:iCs/>
        </w:rPr>
        <w:t xml:space="preserve">Timeout interval for repeated frame transmission: adjustable between 50 </w:t>
      </w:r>
      <w:proofErr w:type="spellStart"/>
      <w:r w:rsidRPr="00A873CB">
        <w:rPr>
          <w:i/>
          <w:iCs/>
        </w:rPr>
        <w:t>ms</w:t>
      </w:r>
      <w:proofErr w:type="spellEnd"/>
      <w:r w:rsidRPr="00A873CB">
        <w:rPr>
          <w:i/>
          <w:iCs/>
        </w:rPr>
        <w:t xml:space="preserve"> and 5s. Pre-set to 500 </w:t>
      </w:r>
      <w:proofErr w:type="spellStart"/>
      <w:r w:rsidRPr="00A873CB">
        <w:rPr>
          <w:i/>
          <w:iCs/>
        </w:rPr>
        <w:t>ms</w:t>
      </w:r>
      <w:proofErr w:type="spellEnd"/>
      <w:r w:rsidRPr="00A873CB">
        <w:rPr>
          <w:i/>
          <w:iCs/>
        </w:rPr>
        <w:t>.</w:t>
      </w:r>
    </w:p>
    <w:p w14:paraId="551DD4C0" w14:textId="77777777" w:rsidR="00422A31" w:rsidRPr="00A873CB" w:rsidRDefault="00422A31" w:rsidP="00422A31">
      <w:pPr>
        <w:pStyle w:val="NGT09-a"/>
        <w:numPr>
          <w:ilvl w:val="0"/>
          <w:numId w:val="18"/>
        </w:numPr>
        <w:rPr>
          <w:i/>
          <w:iCs/>
        </w:rPr>
      </w:pPr>
      <w:r w:rsidRPr="00A873CB">
        <w:rPr>
          <w:i/>
          <w:iCs/>
        </w:rPr>
        <w:t>Number of repeat frame transmissions: adjustable between 0 and 10. Pre-set to 3.</w:t>
      </w:r>
    </w:p>
    <w:p w14:paraId="74779F04" w14:textId="77777777" w:rsidR="00422A31" w:rsidRPr="00A873CB" w:rsidRDefault="00422A31" w:rsidP="00422A31">
      <w:pPr>
        <w:pStyle w:val="NGT09-a"/>
        <w:numPr>
          <w:ilvl w:val="0"/>
          <w:numId w:val="18"/>
        </w:numPr>
        <w:rPr>
          <w:i/>
          <w:iCs/>
        </w:rPr>
      </w:pPr>
      <w:r w:rsidRPr="00A873CB">
        <w:rPr>
          <w:i/>
          <w:iCs/>
        </w:rPr>
        <w:t>The maximum poll interval will be set to 2 seconds.</w:t>
      </w:r>
    </w:p>
    <w:p w14:paraId="2C1C516B" w14:textId="77777777" w:rsidR="00422A31" w:rsidRPr="00A873CB" w:rsidRDefault="00422A31" w:rsidP="00422A31">
      <w:pPr>
        <w:pStyle w:val="NGT09-a"/>
        <w:numPr>
          <w:ilvl w:val="0"/>
          <w:numId w:val="18"/>
        </w:numPr>
        <w:rPr>
          <w:i/>
          <w:iCs/>
        </w:rPr>
      </w:pPr>
      <w:r w:rsidRPr="00A873CB">
        <w:rPr>
          <w:i/>
          <w:iCs/>
        </w:rPr>
        <w:t xml:space="preserve">The </w:t>
      </w:r>
      <w:proofErr w:type="spellStart"/>
      <w:r w:rsidRPr="00A873CB">
        <w:rPr>
          <w:i/>
          <w:iCs/>
        </w:rPr>
        <w:t>iEMS</w:t>
      </w:r>
      <w:proofErr w:type="spellEnd"/>
      <w:r w:rsidRPr="00A873CB">
        <w:rPr>
          <w:i/>
          <w:iCs/>
        </w:rPr>
        <w:t xml:space="preserve"> scanning regime will use the request for Class 1 data to acquire events from the slave station, if a response to a request for Class 2 data has the ACD bit set</w:t>
      </w:r>
    </w:p>
    <w:p w14:paraId="556C3E2D" w14:textId="77777777" w:rsidR="00422A31" w:rsidRPr="00A873CB" w:rsidRDefault="00422A31" w:rsidP="00422A31">
      <w:pPr>
        <w:pStyle w:val="NGT08-ParagraphText"/>
        <w:rPr>
          <w:i/>
          <w:iCs/>
        </w:rPr>
      </w:pPr>
      <w:r w:rsidRPr="00A873CB">
        <w:rPr>
          <w:i/>
          <w:iCs/>
        </w:rPr>
        <w:t xml:space="preserve">Informative: The master station scanning regime will use polling for Class 2 data. </w:t>
      </w:r>
    </w:p>
    <w:p w14:paraId="349A290D" w14:textId="77777777" w:rsidR="00422A31" w:rsidRPr="00A873CB" w:rsidRDefault="00422A31" w:rsidP="00422A31">
      <w:pPr>
        <w:pStyle w:val="NGT09-a"/>
        <w:numPr>
          <w:ilvl w:val="0"/>
          <w:numId w:val="18"/>
        </w:numPr>
        <w:rPr>
          <w:i/>
          <w:iCs/>
        </w:rPr>
      </w:pPr>
      <w:r w:rsidRPr="00A873CB">
        <w:rPr>
          <w:i/>
          <w:iCs/>
        </w:rPr>
        <w:t>If in the response to this request, the ACD bit is set, then the master station will subsequently request Class 1 data from the slave station.</w:t>
      </w:r>
    </w:p>
    <w:p w14:paraId="1925B65C" w14:textId="77777777" w:rsidR="00422A31" w:rsidRPr="00A873CB" w:rsidRDefault="00422A31" w:rsidP="00422A31">
      <w:pPr>
        <w:pStyle w:val="NGT09-a"/>
        <w:numPr>
          <w:ilvl w:val="0"/>
          <w:numId w:val="18"/>
        </w:numPr>
        <w:rPr>
          <w:i/>
          <w:iCs/>
        </w:rPr>
      </w:pPr>
      <w:r w:rsidRPr="00A873CB">
        <w:rPr>
          <w:i/>
          <w:iCs/>
        </w:rPr>
        <w:t>If the response to a scan for Class 2 data repeatedly indicates no data is available a General Interrogation scan will be scheduled.</w:t>
      </w:r>
    </w:p>
    <w:p w14:paraId="56D1AAB5" w14:textId="77777777" w:rsidR="00422A31" w:rsidRPr="00A873CB" w:rsidRDefault="00422A31" w:rsidP="00422A31">
      <w:pPr>
        <w:pStyle w:val="NGT09-a"/>
        <w:numPr>
          <w:ilvl w:val="0"/>
          <w:numId w:val="18"/>
        </w:numPr>
        <w:rPr>
          <w:i/>
          <w:iCs/>
        </w:rPr>
      </w:pPr>
      <w:r w:rsidRPr="00A873CB">
        <w:rPr>
          <w:i/>
          <w:iCs/>
        </w:rPr>
        <w:t xml:space="preserve">If the continued setting of the ACD bit means that a scan for Class 2 data has not been sent for more than the predefined time, a scan for Class 2 data shall be inserted as the next scan. </w:t>
      </w:r>
    </w:p>
    <w:p w14:paraId="448EBFF0" w14:textId="77777777" w:rsidR="00422A31" w:rsidRPr="00A873CB" w:rsidRDefault="00422A31" w:rsidP="00422A31">
      <w:pPr>
        <w:pStyle w:val="NGT09-a"/>
        <w:numPr>
          <w:ilvl w:val="0"/>
          <w:numId w:val="18"/>
        </w:numPr>
        <w:rPr>
          <w:i/>
          <w:iCs/>
        </w:rPr>
      </w:pPr>
      <w:r w:rsidRPr="00A873CB">
        <w:rPr>
          <w:i/>
          <w:iCs/>
        </w:rPr>
        <w:t>The slave station may return Class 1 data in response to a Class 2 request if no Class 2 data is available and Class 1 data is awaiting transmission.</w:t>
      </w:r>
    </w:p>
    <w:p w14:paraId="33664064" w14:textId="77777777" w:rsidR="00422A31" w:rsidRPr="00A873CB" w:rsidRDefault="00422A31" w:rsidP="00422A31">
      <w:pPr>
        <w:pStyle w:val="NGT08-ParagraphText"/>
      </w:pPr>
      <w:r w:rsidRPr="00A873CB">
        <w:t>At the slave station, if a request for Class 2 data is received and no data is available a negative response, data not available, shall be returned to the master station. The negative response may be a fixed length frame (FC=9) or the Single Control Character (E5), which in this case is treated as a NACK.</w:t>
      </w:r>
    </w:p>
    <w:p w14:paraId="74C10CE0" w14:textId="77777777" w:rsidR="00422A31" w:rsidRPr="00A873CB" w:rsidRDefault="00422A31" w:rsidP="00422A31">
      <w:pPr>
        <w:pStyle w:val="NGT08-ParagraphText"/>
      </w:pPr>
      <w:r w:rsidRPr="00A873CB">
        <w:t>At the slave station, the processing delay for each frame shall be less than 50 milliseconds and the value to be stated with any statistical variance.</w:t>
      </w:r>
    </w:p>
    <w:p w14:paraId="2D17D155" w14:textId="77777777" w:rsidR="00422A31" w:rsidRPr="00A873CB" w:rsidRDefault="00422A31" w:rsidP="00422A31">
      <w:pPr>
        <w:pStyle w:val="NGT08-ParagraphText"/>
      </w:pPr>
      <w:r w:rsidRPr="00A873CB">
        <w:t>Class 1 data occurring at the slave station shall cause the ACD bit to be set in the next Class 1 or Class 2 data response.  The master station shall respond to ACD set by inserting a scan for Class 1 data as the next scan.</w:t>
      </w:r>
    </w:p>
    <w:p w14:paraId="05C66959" w14:textId="77777777" w:rsidR="00422A31" w:rsidRPr="00A873CB" w:rsidRDefault="00422A31" w:rsidP="00422A31">
      <w:pPr>
        <w:pStyle w:val="NGT08-ParagraphText"/>
      </w:pPr>
      <w:r w:rsidRPr="00A873CB">
        <w:t>The response to a Class 1 data request shall also have the ACD bit set if more Class 1 data is awaiting transmission.  In this case a further scan for Class 1 data shall be scheduled by the master station.</w:t>
      </w:r>
    </w:p>
    <w:p w14:paraId="27C4290A" w14:textId="77777777" w:rsidR="00422A31" w:rsidRPr="00A873CB" w:rsidRDefault="00422A31" w:rsidP="00422A31">
      <w:pPr>
        <w:pStyle w:val="NGT08-ParagraphText"/>
      </w:pPr>
      <w:r w:rsidRPr="00A873CB">
        <w:t>At the slave station, if a request for Class 1 data is received and no data is available a negative response, data not available, returned to the master station.  The negative response shall be a fixed length frame (FC=9) or the single Control Character (E5), which in this case is treated as a NACK.</w:t>
      </w:r>
    </w:p>
    <w:p w14:paraId="2B6736D5" w14:textId="77777777" w:rsidR="00422A31" w:rsidRPr="00A873CB" w:rsidRDefault="00422A31" w:rsidP="00422A31">
      <w:pPr>
        <w:pStyle w:val="NGT08-ParagraphText"/>
      </w:pPr>
      <w:r w:rsidRPr="00A873CB">
        <w:t>The event buffer for each communication port shall be set to limit between 500 and 1500 events.</w:t>
      </w:r>
    </w:p>
    <w:p w14:paraId="31AF46D2" w14:textId="77777777" w:rsidR="00422A31" w:rsidRPr="00A873CB" w:rsidRDefault="00422A31" w:rsidP="00422A31">
      <w:pPr>
        <w:pStyle w:val="NGT08-ParagraphText"/>
      </w:pPr>
      <w:r w:rsidRPr="00A873CB">
        <w:t>The event buffer shall not store repeated Class 2 analogue messages, only the latest and current value shall be stored in the event buffer for reporting</w:t>
      </w:r>
    </w:p>
    <w:p w14:paraId="2C3CBE08" w14:textId="77777777" w:rsidR="00422A31" w:rsidRPr="00A873CB" w:rsidRDefault="00422A31" w:rsidP="00422A31">
      <w:pPr>
        <w:pStyle w:val="NGT07-111SubSubHeadingORnumberedparatext"/>
        <w:numPr>
          <w:ilvl w:val="2"/>
          <w:numId w:val="17"/>
        </w:numPr>
      </w:pPr>
      <w:r w:rsidRPr="00A873CB">
        <w:br w:type="page"/>
        <w:t>General Interrogation (GI)</w:t>
      </w:r>
    </w:p>
    <w:p w14:paraId="31530748" w14:textId="77777777" w:rsidR="00422A31" w:rsidRPr="00A873CB" w:rsidRDefault="00422A31" w:rsidP="00422A31">
      <w:pPr>
        <w:pStyle w:val="NGT08-ParagraphText"/>
        <w:rPr>
          <w:i/>
          <w:iCs/>
        </w:rPr>
      </w:pPr>
      <w:r w:rsidRPr="00A873CB">
        <w:rPr>
          <w:i/>
          <w:iCs/>
        </w:rPr>
        <w:t>Informative: General interrogation of each slave station shall be performed periodically by the master station. In the event of loss of communications to a slave station a GI will be performed as part of the re-connection procedure.</w:t>
      </w:r>
    </w:p>
    <w:p w14:paraId="594B2ED8" w14:textId="77777777" w:rsidR="00422A31" w:rsidRPr="00A873CB" w:rsidRDefault="00422A31" w:rsidP="00422A31">
      <w:pPr>
        <w:pStyle w:val="NGT08-ParagraphText"/>
        <w:rPr>
          <w:i/>
        </w:rPr>
      </w:pPr>
      <w:r w:rsidRPr="00A873CB">
        <w:rPr>
          <w:i/>
        </w:rPr>
        <w:t>Informative: The master station should be aware of the following paragraph from IEC 60870-5-5: "The outstation interrogation procedure can be interrupted by events which may occur in the slave station.</w:t>
      </w:r>
    </w:p>
    <w:p w14:paraId="3450FE91" w14:textId="77777777" w:rsidR="00422A31" w:rsidRPr="00A873CB" w:rsidRDefault="00422A31" w:rsidP="00422A31">
      <w:pPr>
        <w:pStyle w:val="NGT08-ParagraphText"/>
      </w:pPr>
      <w:r w:rsidRPr="00A873CB">
        <w:t xml:space="preserve">The GI shall return the </w:t>
      </w:r>
      <w:proofErr w:type="gramStart"/>
      <w:r w:rsidRPr="00A873CB">
        <w:t>current status</w:t>
      </w:r>
      <w:proofErr w:type="gramEnd"/>
      <w:r w:rsidRPr="00A873CB">
        <w:t xml:space="preserve"> information directly from the slave station’s database. </w:t>
      </w:r>
    </w:p>
    <w:p w14:paraId="2242E24F" w14:textId="77777777" w:rsidR="00422A31" w:rsidRPr="00A873CB" w:rsidRDefault="00422A31" w:rsidP="00422A31">
      <w:pPr>
        <w:pStyle w:val="NGT08-ParagraphText"/>
      </w:pPr>
      <w:r w:rsidRPr="00A873CB">
        <w:t xml:space="preserve">Time tags shall not be used for data items returned as part of the GI response. </w:t>
      </w:r>
    </w:p>
    <w:p w14:paraId="7AF0BE2C" w14:textId="77777777" w:rsidR="00422A31" w:rsidRPr="00A873CB" w:rsidRDefault="00422A31" w:rsidP="00422A31">
      <w:pPr>
        <w:pStyle w:val="NGT08-ParagraphText"/>
      </w:pPr>
      <w:r w:rsidRPr="00A873CB">
        <w:t>If GI groups are supported these will be set up in the database and each of the (up to 16) groups shall be requested/reported individually.</w:t>
      </w:r>
    </w:p>
    <w:p w14:paraId="00BC9726" w14:textId="77777777" w:rsidR="00422A31" w:rsidRPr="00A873CB" w:rsidRDefault="00422A31" w:rsidP="00422A31">
      <w:pPr>
        <w:pStyle w:val="NGT07-111SubSubHeadingORnumberedparatext"/>
        <w:numPr>
          <w:ilvl w:val="2"/>
          <w:numId w:val="17"/>
        </w:numPr>
      </w:pPr>
      <w:r w:rsidRPr="00A873CB">
        <w:t>Clock Synchronisation</w:t>
      </w:r>
    </w:p>
    <w:p w14:paraId="5DFF3557" w14:textId="77777777" w:rsidR="00422A31" w:rsidRPr="00A873CB" w:rsidRDefault="00422A31" w:rsidP="00422A31">
      <w:pPr>
        <w:pStyle w:val="NGT08-ParagraphText"/>
        <w:rPr>
          <w:i/>
          <w:iCs/>
        </w:rPr>
      </w:pPr>
      <w:r w:rsidRPr="00A873CB">
        <w:rPr>
          <w:i/>
          <w:iCs/>
        </w:rPr>
        <w:t>Informative: Clock synchronisation via the telecommunications network is not required, since each substation has its own highly accurate GPS clock.  This method is considered more accurate, due to variable delays on the communications network.</w:t>
      </w:r>
    </w:p>
    <w:p w14:paraId="22AE2EB7" w14:textId="77777777" w:rsidR="00422A31" w:rsidRPr="00A873CB" w:rsidRDefault="00422A31" w:rsidP="00422A31">
      <w:pPr>
        <w:pStyle w:val="NGT08-ParagraphText"/>
      </w:pPr>
      <w:r w:rsidRPr="00A873CB">
        <w:t>The slave station shall use the local GPS clock as its time synchronisation source.</w:t>
      </w:r>
    </w:p>
    <w:p w14:paraId="0F42D4D6" w14:textId="77777777" w:rsidR="00422A31" w:rsidRPr="00A873CB" w:rsidRDefault="00422A31" w:rsidP="00422A31">
      <w:pPr>
        <w:pStyle w:val="NGT08-ParagraphText"/>
      </w:pPr>
      <w:r w:rsidRPr="00A873CB">
        <w:t xml:space="preserve">The invalid bit in the </w:t>
      </w:r>
      <w:proofErr w:type="gramStart"/>
      <w:r w:rsidRPr="00A873CB">
        <w:t>time-stamp</w:t>
      </w:r>
      <w:proofErr w:type="gramEnd"/>
      <w:r w:rsidRPr="00A873CB">
        <w:t xml:space="preserve"> shall be set when the time source is not available.</w:t>
      </w:r>
    </w:p>
    <w:p w14:paraId="11EBCB9E" w14:textId="77777777" w:rsidR="00422A31" w:rsidRPr="00A873CB" w:rsidRDefault="00422A31" w:rsidP="00422A31">
      <w:pPr>
        <w:pStyle w:val="NGT08-ParagraphText"/>
      </w:pPr>
      <w:r w:rsidRPr="00A873CB">
        <w:t>The slave station shall report any time correction by sending a clock synchronisation message (ASDU 103) to the master station, as Class 1 data, with a cause of transmission spontaneous (COT = 3).</w:t>
      </w:r>
    </w:p>
    <w:p w14:paraId="1DEF36E1" w14:textId="77777777" w:rsidR="00422A31" w:rsidRPr="00A873CB" w:rsidRDefault="00422A31" w:rsidP="00422A31">
      <w:pPr>
        <w:pStyle w:val="NGT07-111SubSubHeadingORnumberedparatext"/>
        <w:numPr>
          <w:ilvl w:val="2"/>
          <w:numId w:val="17"/>
        </w:numPr>
      </w:pPr>
      <w:r w:rsidRPr="00A873CB">
        <w:t>Command Transmission</w:t>
      </w:r>
    </w:p>
    <w:p w14:paraId="7D191E57" w14:textId="77777777" w:rsidR="00422A31" w:rsidRPr="00A873CB" w:rsidRDefault="00422A31" w:rsidP="00422A31">
      <w:pPr>
        <w:pStyle w:val="NGT08-ParagraphText"/>
      </w:pPr>
      <w:r w:rsidRPr="00A873CB">
        <w:t>All commands shall be Select before Execute.</w:t>
      </w:r>
    </w:p>
    <w:p w14:paraId="47ADF02F" w14:textId="77777777" w:rsidR="00422A31" w:rsidRPr="00A873CB" w:rsidRDefault="00422A31" w:rsidP="00422A31">
      <w:pPr>
        <w:pStyle w:val="NGT08-ParagraphText"/>
        <w:rPr>
          <w:i/>
        </w:rPr>
      </w:pPr>
      <w:r w:rsidRPr="00A873CB">
        <w:rPr>
          <w:i/>
        </w:rPr>
        <w:t>Informative: The maximum time between the Select and Execute commands sent by the Master Station shall be 2s.</w:t>
      </w:r>
    </w:p>
    <w:p w14:paraId="76E40939" w14:textId="77777777" w:rsidR="00422A31" w:rsidRPr="00A873CB" w:rsidRDefault="00422A31" w:rsidP="00422A31">
      <w:pPr>
        <w:pStyle w:val="NGT08-ParagraphText"/>
      </w:pPr>
      <w:r w:rsidRPr="00A873CB">
        <w:t>If the Execute command is not received within 2s of the Select command, the command process shall be terminated.</w:t>
      </w:r>
    </w:p>
    <w:p w14:paraId="2542BADB" w14:textId="77777777" w:rsidR="00422A31" w:rsidRPr="00A873CB" w:rsidRDefault="00422A31" w:rsidP="00422A31">
      <w:pPr>
        <w:pStyle w:val="NGT08-ParagraphText"/>
      </w:pPr>
      <w:r w:rsidRPr="00A873CB">
        <w:t xml:space="preserve">Activation termination (C_SE_ACTTERM) shall be returned to the master station to signal the end of a control sequence. </w:t>
      </w:r>
    </w:p>
    <w:p w14:paraId="0C0733CF" w14:textId="77777777" w:rsidR="00422A31" w:rsidRPr="00A873CB" w:rsidRDefault="00422A31" w:rsidP="00422A31">
      <w:pPr>
        <w:pStyle w:val="NGT08-ParagraphText"/>
        <w:rPr>
          <w:i/>
        </w:rPr>
      </w:pPr>
      <w:r w:rsidRPr="00A873CB">
        <w:rPr>
          <w:i/>
        </w:rPr>
        <w:t xml:space="preserve">Informative: the master station requires certain responses to be received within specific time </w:t>
      </w:r>
      <w:proofErr w:type="gramStart"/>
      <w:r w:rsidRPr="00A873CB">
        <w:rPr>
          <w:i/>
        </w:rPr>
        <w:t>windows,</w:t>
      </w:r>
      <w:proofErr w:type="gramEnd"/>
      <w:r w:rsidRPr="00A873CB">
        <w:rPr>
          <w:i/>
        </w:rPr>
        <w:t xml:space="preserve"> else error messages are generated. </w:t>
      </w:r>
    </w:p>
    <w:p w14:paraId="0B5B5449" w14:textId="77777777" w:rsidR="00422A31" w:rsidRPr="00A873CB" w:rsidRDefault="00422A31" w:rsidP="00422A31">
      <w:pPr>
        <w:pStyle w:val="NGT08-ParagraphText"/>
      </w:pPr>
      <w:r w:rsidRPr="00A873CB">
        <w:t>Positive ACTTERM is required to be sent to the master station, within 5s of the Execute command being received and actioned by the slave station. Note this may need to be before the appropriate indication changes state particularly from slow moving plant.</w:t>
      </w:r>
    </w:p>
    <w:p w14:paraId="49BD1DF4" w14:textId="77777777" w:rsidR="00422A31" w:rsidRPr="00A873CB" w:rsidRDefault="00422A31" w:rsidP="00422A31">
      <w:pPr>
        <w:pStyle w:val="NGT08-ParagraphText"/>
        <w:rPr>
          <w:i/>
        </w:rPr>
      </w:pPr>
      <w:r w:rsidRPr="00A873CB">
        <w:rPr>
          <w:i/>
        </w:rPr>
        <w:t>Informative: If the ACTERM is not received within 5s of the Execute command, then a Deactivation command will be sent by the master station.</w:t>
      </w:r>
    </w:p>
    <w:p w14:paraId="773304A3" w14:textId="77777777" w:rsidR="00422A31" w:rsidRPr="00A873CB" w:rsidRDefault="00422A31" w:rsidP="00422A31">
      <w:pPr>
        <w:pStyle w:val="NGT08-ParagraphText"/>
      </w:pPr>
      <w:r w:rsidRPr="00A873CB">
        <w:t>Feedback from associated indications shall be sent within 60s of receiving the Execute Command for the associated control.</w:t>
      </w:r>
    </w:p>
    <w:p w14:paraId="7B45C9BD" w14:textId="77777777" w:rsidR="00422A31" w:rsidRPr="00A873CB" w:rsidRDefault="00422A31" w:rsidP="00422A31">
      <w:pPr>
        <w:pStyle w:val="NGT08-ParagraphText"/>
      </w:pPr>
      <w:r w:rsidRPr="00A873CB">
        <w:t>The QU field of the Qualifier of Command shall be set to zero (0), no additional definition, as there is no requirement for control of the duration of the output pulse.</w:t>
      </w:r>
    </w:p>
    <w:p w14:paraId="3F59407C" w14:textId="77777777" w:rsidR="00422A31" w:rsidRPr="00A873CB" w:rsidRDefault="00422A31" w:rsidP="00422A31">
      <w:pPr>
        <w:pStyle w:val="NGT07-111SubSubHeadingORnumberedparatext"/>
        <w:numPr>
          <w:ilvl w:val="2"/>
          <w:numId w:val="17"/>
        </w:numPr>
      </w:pPr>
      <w:r w:rsidRPr="00A873CB">
        <w:t>Test Procedure</w:t>
      </w:r>
    </w:p>
    <w:p w14:paraId="5E0BB361" w14:textId="77777777" w:rsidR="00422A31" w:rsidRPr="00A873CB" w:rsidRDefault="00422A31" w:rsidP="00422A31">
      <w:pPr>
        <w:pStyle w:val="NGT08-ParagraphText"/>
        <w:rPr>
          <w:i/>
          <w:iCs/>
        </w:rPr>
      </w:pPr>
      <w:r w:rsidRPr="00A873CB">
        <w:rPr>
          <w:i/>
          <w:iCs/>
        </w:rPr>
        <w:t>Informative: A test command may be issued by the master station at any time to ensure the availability of the communications link and the commands subsystem.</w:t>
      </w:r>
    </w:p>
    <w:p w14:paraId="01ED8462" w14:textId="77777777" w:rsidR="00422A31" w:rsidRPr="00A873CB" w:rsidRDefault="00422A31" w:rsidP="00422A31">
      <w:pPr>
        <w:pStyle w:val="NGT08-ParagraphText"/>
      </w:pPr>
      <w:r w:rsidRPr="00A873CB">
        <w:t>Test commands may be sent to the slave station on the active link.  The slave station shall mirror the test command, on the link from which it was received, with a cause of transmission indicating activation confirmation.</w:t>
      </w:r>
    </w:p>
    <w:p w14:paraId="0FFC458C" w14:textId="77777777" w:rsidR="00422A31" w:rsidRPr="00A873CB" w:rsidRDefault="00422A31" w:rsidP="00422A31">
      <w:pPr>
        <w:pStyle w:val="NGT08-ParagraphText"/>
      </w:pPr>
      <w:r w:rsidRPr="00A873CB">
        <w:t>An error response should be sent if the command is incorrect, with a cause of transmission indicating negative activation confirmation.</w:t>
      </w:r>
    </w:p>
    <w:p w14:paraId="5C04CA33" w14:textId="77777777" w:rsidR="00422A31" w:rsidRPr="00A873CB" w:rsidRDefault="00422A31" w:rsidP="00422A31">
      <w:pPr>
        <w:pStyle w:val="NGT07-111SubSubHeadingORnumberedparatext"/>
        <w:numPr>
          <w:ilvl w:val="2"/>
          <w:numId w:val="17"/>
        </w:numPr>
      </w:pPr>
      <w:r w:rsidRPr="00A873CB">
        <w:t>Communications Failure</w:t>
      </w:r>
    </w:p>
    <w:p w14:paraId="3ECDFC2A" w14:textId="77777777" w:rsidR="00422A31" w:rsidRPr="00A873CB" w:rsidRDefault="00422A31" w:rsidP="00422A31">
      <w:pPr>
        <w:pStyle w:val="NGT08-ParagraphText"/>
        <w:rPr>
          <w:i/>
          <w:iCs/>
        </w:rPr>
      </w:pPr>
      <w:r w:rsidRPr="00A873CB">
        <w:rPr>
          <w:i/>
          <w:iCs/>
        </w:rPr>
        <w:t>Informative: Communications to the slave station shall be re-initialised where the frame repeat process has completed without successfully transmitting the frame (i.e. the frame time-out period times the number of repeats).</w:t>
      </w:r>
    </w:p>
    <w:p w14:paraId="7F4FB7D6" w14:textId="77777777" w:rsidR="00422A31" w:rsidRPr="00A873CB" w:rsidRDefault="00422A31" w:rsidP="00422A31">
      <w:pPr>
        <w:pStyle w:val="NGT07-111SubSubHeadingORnumberedparatext"/>
        <w:numPr>
          <w:ilvl w:val="2"/>
          <w:numId w:val="17"/>
        </w:numPr>
      </w:pPr>
      <w:r w:rsidRPr="00A873CB">
        <w:t>Slave Station Failure</w:t>
      </w:r>
    </w:p>
    <w:p w14:paraId="304C921E" w14:textId="77777777" w:rsidR="00422A31" w:rsidRPr="00A873CB" w:rsidRDefault="00422A31" w:rsidP="00422A31">
      <w:pPr>
        <w:pStyle w:val="NGT08-ParagraphText"/>
      </w:pPr>
      <w:r w:rsidRPr="00A873CB">
        <w:t>The slave station shall indicate to the master station that it has initialised by sending a frame indicating End of Initialisation with a Cause of Initialisation (COI) field, which will identify the reason for the initialisation.</w:t>
      </w:r>
    </w:p>
    <w:p w14:paraId="048E48AB" w14:textId="77777777" w:rsidR="00422A31" w:rsidRPr="00A873CB" w:rsidRDefault="00422A31" w:rsidP="00422A31">
      <w:pPr>
        <w:pStyle w:val="NGT06-11SubHeading"/>
        <w:numPr>
          <w:ilvl w:val="1"/>
          <w:numId w:val="17"/>
        </w:numPr>
      </w:pPr>
      <w:bookmarkStart w:id="65" w:name="_Toc46215270"/>
      <w:bookmarkStart w:id="66" w:name="_Toc46138542"/>
      <w:r w:rsidRPr="00A873CB">
        <w:t>Requirements Specific to Protocol Layers</w:t>
      </w:r>
      <w:bookmarkEnd w:id="65"/>
      <w:bookmarkEnd w:id="66"/>
    </w:p>
    <w:p w14:paraId="61866B56" w14:textId="77777777" w:rsidR="00422A31" w:rsidRPr="00A873CB" w:rsidRDefault="00422A31" w:rsidP="00422A31">
      <w:pPr>
        <w:pStyle w:val="NGT08-ParagraphText"/>
      </w:pPr>
      <w:r w:rsidRPr="00A873CB">
        <w:t>This section gives supplementary information to the Protocol Interoperability Document, which can be found as Appendix C-</w:t>
      </w:r>
      <w:r w:rsidR="00492E80">
        <w:t>1</w:t>
      </w:r>
      <w:r w:rsidRPr="00A873CB">
        <w:t xml:space="preserve"> to this specification.</w:t>
      </w:r>
    </w:p>
    <w:p w14:paraId="7CD0AA50" w14:textId="77777777" w:rsidR="00422A31" w:rsidRPr="00A873CB" w:rsidRDefault="00422A31" w:rsidP="00422A31">
      <w:pPr>
        <w:pStyle w:val="NGT07-111SubSubHeadingORnumberedparatext"/>
        <w:numPr>
          <w:ilvl w:val="2"/>
          <w:numId w:val="17"/>
        </w:numPr>
      </w:pPr>
      <w:r w:rsidRPr="00A873CB">
        <w:t>Physical Layer</w:t>
      </w:r>
    </w:p>
    <w:p w14:paraId="6C22CABA" w14:textId="77777777" w:rsidR="00422A31" w:rsidRPr="00A873CB" w:rsidRDefault="00422A31" w:rsidP="00422A31">
      <w:pPr>
        <w:pStyle w:val="NGT08-ParagraphText"/>
      </w:pPr>
      <w:r w:rsidRPr="00A873CB">
        <w:t>The physical layer interfaces for the four communication channels at the slave station, shall conform to the EIA RS232 DE-9 standard.</w:t>
      </w:r>
    </w:p>
    <w:p w14:paraId="0DC83197" w14:textId="77777777" w:rsidR="00422A31" w:rsidRPr="00A873CB" w:rsidRDefault="00422A31" w:rsidP="00422A31">
      <w:pPr>
        <w:pStyle w:val="NGT08-ParagraphText"/>
      </w:pPr>
      <w:r w:rsidRPr="00A873CB">
        <w:t xml:space="preserve">A separate interface panel/facility shall be provided for connection of the communication services. This shall be fixed within the cubicle to a suitable mounting rail. </w:t>
      </w:r>
    </w:p>
    <w:p w14:paraId="5423369C" w14:textId="77777777" w:rsidR="00422A31" w:rsidRPr="00A873CB" w:rsidRDefault="00422A31" w:rsidP="00422A31">
      <w:pPr>
        <w:pStyle w:val="NGT08-ParagraphText"/>
      </w:pPr>
      <w:r w:rsidRPr="00A873CB">
        <w:t xml:space="preserve">Each communication channel interface shall be provided with a parallel connected </w:t>
      </w:r>
      <w:r w:rsidRPr="00A873CB">
        <w:br/>
        <w:t>EIA RS232 DE-9 connector for the “in service” connection and disconnection of communications line monitoring equipment. This shall be part of the interface panel facility.</w:t>
      </w:r>
    </w:p>
    <w:p w14:paraId="65F2E6D2" w14:textId="77777777" w:rsidR="00422A31" w:rsidRPr="00A873CB" w:rsidRDefault="00422A31" w:rsidP="00422A31">
      <w:pPr>
        <w:pStyle w:val="NGT08-ParagraphText"/>
      </w:pPr>
      <w:r w:rsidRPr="00A873CB">
        <w:t>The physical interfaces for communication services shall be a 9 pin D-SUB male plug.</w:t>
      </w:r>
    </w:p>
    <w:p w14:paraId="328DF290" w14:textId="77777777" w:rsidR="00422A31" w:rsidRPr="00A873CB" w:rsidRDefault="00422A31" w:rsidP="00422A31">
      <w:pPr>
        <w:pStyle w:val="NGT08-ParagraphText"/>
      </w:pPr>
      <w:r w:rsidRPr="00A873CB">
        <w:t>The interface shall be an unbalanced interchange circuit conforming to ITU-T V.24 with signal levels to ITU-T V28.</w:t>
      </w:r>
    </w:p>
    <w:p w14:paraId="0A9F43D9" w14:textId="77777777" w:rsidR="00422A31" w:rsidRPr="00A873CB" w:rsidRDefault="00422A31" w:rsidP="00422A31">
      <w:pPr>
        <w:pStyle w:val="NGT08-ParagraphText"/>
      </w:pPr>
      <w:r>
        <w:br w:type="page"/>
      </w:r>
      <w:r w:rsidRPr="00A873CB">
        <w:t>The pin connections used shall be as a Data Terminating Equipment (DTE): –</w:t>
      </w:r>
    </w:p>
    <w:tbl>
      <w:tblPr>
        <w:tblW w:w="0" w:type="auto"/>
        <w:tblInd w:w="959" w:type="dxa"/>
        <w:tblLook w:val="01E0" w:firstRow="1" w:lastRow="1" w:firstColumn="1" w:lastColumn="1" w:noHBand="0" w:noVBand="0"/>
      </w:tblPr>
      <w:tblGrid>
        <w:gridCol w:w="2409"/>
        <w:gridCol w:w="2469"/>
        <w:gridCol w:w="2465"/>
      </w:tblGrid>
      <w:tr w:rsidR="00422A31" w:rsidRPr="00A873CB" w14:paraId="24FEFA8B" w14:textId="77777777" w:rsidTr="00422A31">
        <w:trPr>
          <w:trHeight w:val="368"/>
        </w:trPr>
        <w:tc>
          <w:tcPr>
            <w:tcW w:w="2740" w:type="dxa"/>
            <w:tcBorders>
              <w:top w:val="single" w:sz="4" w:space="0" w:color="auto"/>
              <w:left w:val="single" w:sz="4" w:space="0" w:color="auto"/>
              <w:bottom w:val="single" w:sz="4" w:space="0" w:color="auto"/>
              <w:right w:val="single" w:sz="4" w:space="0" w:color="auto"/>
            </w:tcBorders>
          </w:tcPr>
          <w:p w14:paraId="1AFAA4E4" w14:textId="77777777" w:rsidR="00422A31" w:rsidRPr="00A873CB" w:rsidRDefault="00422A31" w:rsidP="00422A31">
            <w:pPr>
              <w:pStyle w:val="NGT08-ParagraphText"/>
              <w:ind w:left="0"/>
              <w:jc w:val="center"/>
              <w:rPr>
                <w:b/>
              </w:rPr>
            </w:pPr>
            <w:r w:rsidRPr="00A873CB">
              <w:rPr>
                <w:b/>
              </w:rPr>
              <w:t>Pin</w:t>
            </w:r>
          </w:p>
        </w:tc>
        <w:tc>
          <w:tcPr>
            <w:tcW w:w="2740" w:type="dxa"/>
            <w:tcBorders>
              <w:top w:val="single" w:sz="4" w:space="0" w:color="auto"/>
              <w:left w:val="single" w:sz="4" w:space="0" w:color="auto"/>
              <w:bottom w:val="single" w:sz="4" w:space="0" w:color="auto"/>
              <w:right w:val="single" w:sz="4" w:space="0" w:color="auto"/>
            </w:tcBorders>
          </w:tcPr>
          <w:p w14:paraId="1C947621" w14:textId="77777777" w:rsidR="00422A31" w:rsidRPr="00A873CB" w:rsidRDefault="00422A31" w:rsidP="00422A31">
            <w:pPr>
              <w:pStyle w:val="NGT08-ParagraphText"/>
              <w:ind w:left="0"/>
              <w:jc w:val="center"/>
              <w:rPr>
                <w:b/>
              </w:rPr>
            </w:pPr>
            <w:r w:rsidRPr="00A873CB">
              <w:rPr>
                <w:b/>
              </w:rPr>
              <w:t>Service</w:t>
            </w:r>
          </w:p>
        </w:tc>
        <w:tc>
          <w:tcPr>
            <w:tcW w:w="2741" w:type="dxa"/>
            <w:tcBorders>
              <w:top w:val="single" w:sz="4" w:space="0" w:color="auto"/>
              <w:left w:val="single" w:sz="4" w:space="0" w:color="auto"/>
              <w:bottom w:val="single" w:sz="4" w:space="0" w:color="auto"/>
              <w:right w:val="single" w:sz="4" w:space="0" w:color="auto"/>
            </w:tcBorders>
          </w:tcPr>
          <w:p w14:paraId="0684856A" w14:textId="77777777" w:rsidR="00422A31" w:rsidRPr="00A873CB" w:rsidRDefault="00422A31" w:rsidP="00422A31">
            <w:pPr>
              <w:pStyle w:val="NGT08-ParagraphText"/>
              <w:ind w:left="0"/>
              <w:jc w:val="center"/>
              <w:rPr>
                <w:b/>
              </w:rPr>
            </w:pPr>
            <w:r w:rsidRPr="00A873CB">
              <w:rPr>
                <w:b/>
              </w:rPr>
              <w:t>Slave Station Use</w:t>
            </w:r>
          </w:p>
        </w:tc>
      </w:tr>
      <w:tr w:rsidR="00422A31" w:rsidRPr="00A873CB" w14:paraId="22D9D9BE" w14:textId="77777777" w:rsidTr="00422A31">
        <w:trPr>
          <w:trHeight w:val="368"/>
        </w:trPr>
        <w:tc>
          <w:tcPr>
            <w:tcW w:w="2740" w:type="dxa"/>
            <w:tcBorders>
              <w:top w:val="single" w:sz="4" w:space="0" w:color="auto"/>
              <w:left w:val="single" w:sz="4" w:space="0" w:color="auto"/>
              <w:bottom w:val="single" w:sz="4" w:space="0" w:color="auto"/>
              <w:right w:val="single" w:sz="4" w:space="0" w:color="auto"/>
            </w:tcBorders>
          </w:tcPr>
          <w:p w14:paraId="64DE6176" w14:textId="77777777" w:rsidR="00422A31" w:rsidRPr="00A873CB" w:rsidRDefault="00422A31" w:rsidP="00422A31">
            <w:pPr>
              <w:pStyle w:val="NGT08-ParagraphText"/>
              <w:ind w:left="0"/>
            </w:pPr>
            <w:r w:rsidRPr="00A873CB">
              <w:t>1</w:t>
            </w:r>
          </w:p>
        </w:tc>
        <w:tc>
          <w:tcPr>
            <w:tcW w:w="2740" w:type="dxa"/>
            <w:tcBorders>
              <w:top w:val="single" w:sz="4" w:space="0" w:color="auto"/>
              <w:left w:val="single" w:sz="4" w:space="0" w:color="auto"/>
              <w:bottom w:val="single" w:sz="4" w:space="0" w:color="auto"/>
              <w:right w:val="single" w:sz="4" w:space="0" w:color="auto"/>
            </w:tcBorders>
          </w:tcPr>
          <w:p w14:paraId="424DEA32" w14:textId="77777777" w:rsidR="00422A31" w:rsidRPr="00A873CB" w:rsidRDefault="00422A31" w:rsidP="00422A31">
            <w:pPr>
              <w:pStyle w:val="NGT08-ParagraphText"/>
              <w:ind w:left="0"/>
            </w:pPr>
            <w:r w:rsidRPr="00A873CB">
              <w:t>DCD</w:t>
            </w:r>
          </w:p>
        </w:tc>
        <w:tc>
          <w:tcPr>
            <w:tcW w:w="2741" w:type="dxa"/>
            <w:tcBorders>
              <w:top w:val="single" w:sz="4" w:space="0" w:color="auto"/>
              <w:left w:val="single" w:sz="4" w:space="0" w:color="auto"/>
              <w:bottom w:val="single" w:sz="4" w:space="0" w:color="auto"/>
              <w:right w:val="single" w:sz="4" w:space="0" w:color="auto"/>
            </w:tcBorders>
          </w:tcPr>
          <w:p w14:paraId="421E6372" w14:textId="77777777" w:rsidR="00422A31" w:rsidRPr="00A873CB" w:rsidRDefault="00422A31" w:rsidP="00422A31">
            <w:pPr>
              <w:pStyle w:val="NGT08-ParagraphText"/>
              <w:ind w:left="0"/>
            </w:pPr>
            <w:r w:rsidRPr="00A873CB">
              <w:t>Not Used</w:t>
            </w:r>
          </w:p>
        </w:tc>
      </w:tr>
      <w:tr w:rsidR="00422A31" w:rsidRPr="00A873CB" w14:paraId="6D90F224" w14:textId="77777777" w:rsidTr="00422A31">
        <w:trPr>
          <w:trHeight w:val="368"/>
        </w:trPr>
        <w:tc>
          <w:tcPr>
            <w:tcW w:w="2740" w:type="dxa"/>
            <w:tcBorders>
              <w:top w:val="single" w:sz="4" w:space="0" w:color="auto"/>
              <w:left w:val="single" w:sz="4" w:space="0" w:color="auto"/>
              <w:bottom w:val="single" w:sz="4" w:space="0" w:color="auto"/>
              <w:right w:val="single" w:sz="4" w:space="0" w:color="auto"/>
            </w:tcBorders>
          </w:tcPr>
          <w:p w14:paraId="1A8312E3" w14:textId="77777777" w:rsidR="00422A31" w:rsidRPr="00A873CB" w:rsidRDefault="00422A31" w:rsidP="00422A31">
            <w:pPr>
              <w:pStyle w:val="NGT08-ParagraphText"/>
              <w:ind w:left="0"/>
            </w:pPr>
            <w:r w:rsidRPr="00A873CB">
              <w:t>2</w:t>
            </w:r>
          </w:p>
        </w:tc>
        <w:tc>
          <w:tcPr>
            <w:tcW w:w="2740" w:type="dxa"/>
            <w:tcBorders>
              <w:top w:val="single" w:sz="4" w:space="0" w:color="auto"/>
              <w:left w:val="single" w:sz="4" w:space="0" w:color="auto"/>
              <w:bottom w:val="single" w:sz="4" w:space="0" w:color="auto"/>
              <w:right w:val="single" w:sz="4" w:space="0" w:color="auto"/>
            </w:tcBorders>
          </w:tcPr>
          <w:p w14:paraId="31783F2B" w14:textId="77777777" w:rsidR="00422A31" w:rsidRPr="00A873CB" w:rsidRDefault="00422A31" w:rsidP="00422A31">
            <w:pPr>
              <w:pStyle w:val="NGT08-ParagraphText"/>
              <w:ind w:left="0"/>
            </w:pPr>
            <w:r w:rsidRPr="00A873CB">
              <w:t>RXD (104)</w:t>
            </w:r>
          </w:p>
        </w:tc>
        <w:tc>
          <w:tcPr>
            <w:tcW w:w="2741" w:type="dxa"/>
            <w:tcBorders>
              <w:top w:val="single" w:sz="4" w:space="0" w:color="auto"/>
              <w:left w:val="single" w:sz="4" w:space="0" w:color="auto"/>
              <w:bottom w:val="single" w:sz="4" w:space="0" w:color="auto"/>
              <w:right w:val="single" w:sz="4" w:space="0" w:color="auto"/>
            </w:tcBorders>
          </w:tcPr>
          <w:p w14:paraId="6D1C3101" w14:textId="77777777" w:rsidR="00422A31" w:rsidRPr="00A873CB" w:rsidRDefault="00422A31" w:rsidP="00422A31">
            <w:pPr>
              <w:pStyle w:val="NGT08-ParagraphText"/>
              <w:ind w:left="0"/>
            </w:pPr>
            <w:r w:rsidRPr="00A873CB">
              <w:t>Data from Master Station</w:t>
            </w:r>
          </w:p>
        </w:tc>
      </w:tr>
      <w:tr w:rsidR="00422A31" w:rsidRPr="00A873CB" w14:paraId="28A3CCD4" w14:textId="77777777" w:rsidTr="00422A31">
        <w:trPr>
          <w:trHeight w:val="368"/>
        </w:trPr>
        <w:tc>
          <w:tcPr>
            <w:tcW w:w="2740" w:type="dxa"/>
            <w:tcBorders>
              <w:top w:val="single" w:sz="4" w:space="0" w:color="auto"/>
              <w:left w:val="single" w:sz="4" w:space="0" w:color="auto"/>
              <w:bottom w:val="single" w:sz="4" w:space="0" w:color="auto"/>
              <w:right w:val="single" w:sz="4" w:space="0" w:color="auto"/>
            </w:tcBorders>
          </w:tcPr>
          <w:p w14:paraId="6CA635CD" w14:textId="77777777" w:rsidR="00422A31" w:rsidRPr="00A873CB" w:rsidRDefault="00422A31" w:rsidP="00422A31">
            <w:pPr>
              <w:pStyle w:val="NGT08-ParagraphText"/>
              <w:ind w:left="0"/>
            </w:pPr>
            <w:r w:rsidRPr="00A873CB">
              <w:t>3</w:t>
            </w:r>
          </w:p>
        </w:tc>
        <w:tc>
          <w:tcPr>
            <w:tcW w:w="2740" w:type="dxa"/>
            <w:tcBorders>
              <w:top w:val="single" w:sz="4" w:space="0" w:color="auto"/>
              <w:left w:val="single" w:sz="4" w:space="0" w:color="auto"/>
              <w:bottom w:val="single" w:sz="4" w:space="0" w:color="auto"/>
              <w:right w:val="single" w:sz="4" w:space="0" w:color="auto"/>
            </w:tcBorders>
          </w:tcPr>
          <w:p w14:paraId="3F6AFAE0" w14:textId="77777777" w:rsidR="00422A31" w:rsidRPr="00A873CB" w:rsidRDefault="00422A31" w:rsidP="00422A31">
            <w:pPr>
              <w:pStyle w:val="NGT08-ParagraphText"/>
              <w:ind w:left="0"/>
            </w:pPr>
            <w:r w:rsidRPr="00A873CB">
              <w:t>TXD (103)</w:t>
            </w:r>
          </w:p>
        </w:tc>
        <w:tc>
          <w:tcPr>
            <w:tcW w:w="2741" w:type="dxa"/>
            <w:tcBorders>
              <w:top w:val="single" w:sz="4" w:space="0" w:color="auto"/>
              <w:left w:val="single" w:sz="4" w:space="0" w:color="auto"/>
              <w:bottom w:val="single" w:sz="4" w:space="0" w:color="auto"/>
              <w:right w:val="single" w:sz="4" w:space="0" w:color="auto"/>
            </w:tcBorders>
          </w:tcPr>
          <w:p w14:paraId="06273187" w14:textId="77777777" w:rsidR="00422A31" w:rsidRPr="00A873CB" w:rsidRDefault="00422A31" w:rsidP="00422A31">
            <w:pPr>
              <w:pStyle w:val="NGT08-ParagraphText"/>
              <w:ind w:left="0"/>
            </w:pPr>
            <w:r w:rsidRPr="00A873CB">
              <w:t>Data to Master Station</w:t>
            </w:r>
          </w:p>
        </w:tc>
      </w:tr>
      <w:tr w:rsidR="00422A31" w:rsidRPr="00A873CB" w14:paraId="54B53F84" w14:textId="77777777" w:rsidTr="00422A31">
        <w:trPr>
          <w:trHeight w:val="368"/>
        </w:trPr>
        <w:tc>
          <w:tcPr>
            <w:tcW w:w="2740" w:type="dxa"/>
            <w:tcBorders>
              <w:top w:val="single" w:sz="4" w:space="0" w:color="auto"/>
              <w:left w:val="single" w:sz="4" w:space="0" w:color="auto"/>
              <w:bottom w:val="single" w:sz="4" w:space="0" w:color="auto"/>
              <w:right w:val="single" w:sz="4" w:space="0" w:color="auto"/>
            </w:tcBorders>
          </w:tcPr>
          <w:p w14:paraId="2EF5B11E" w14:textId="77777777" w:rsidR="00422A31" w:rsidRPr="00A873CB" w:rsidRDefault="00422A31" w:rsidP="00422A31">
            <w:pPr>
              <w:pStyle w:val="NGT08-ParagraphText"/>
              <w:ind w:left="0"/>
            </w:pPr>
            <w:r w:rsidRPr="00A873CB">
              <w:t>4</w:t>
            </w:r>
          </w:p>
        </w:tc>
        <w:tc>
          <w:tcPr>
            <w:tcW w:w="2740" w:type="dxa"/>
            <w:tcBorders>
              <w:top w:val="single" w:sz="4" w:space="0" w:color="auto"/>
              <w:left w:val="single" w:sz="4" w:space="0" w:color="auto"/>
              <w:bottom w:val="single" w:sz="4" w:space="0" w:color="auto"/>
              <w:right w:val="single" w:sz="4" w:space="0" w:color="auto"/>
            </w:tcBorders>
          </w:tcPr>
          <w:p w14:paraId="2298860B" w14:textId="77777777" w:rsidR="00422A31" w:rsidRPr="00A873CB" w:rsidRDefault="00422A31" w:rsidP="00422A31">
            <w:pPr>
              <w:pStyle w:val="NGT08-ParagraphText"/>
              <w:ind w:left="0"/>
            </w:pPr>
            <w:r w:rsidRPr="00A873CB">
              <w:t xml:space="preserve">DTR </w:t>
            </w:r>
          </w:p>
        </w:tc>
        <w:tc>
          <w:tcPr>
            <w:tcW w:w="2741" w:type="dxa"/>
            <w:tcBorders>
              <w:top w:val="single" w:sz="4" w:space="0" w:color="auto"/>
              <w:left w:val="single" w:sz="4" w:space="0" w:color="auto"/>
              <w:bottom w:val="single" w:sz="4" w:space="0" w:color="auto"/>
              <w:right w:val="single" w:sz="4" w:space="0" w:color="auto"/>
            </w:tcBorders>
          </w:tcPr>
          <w:p w14:paraId="505B2C09" w14:textId="77777777" w:rsidR="00422A31" w:rsidRPr="00A873CB" w:rsidRDefault="00422A31" w:rsidP="00422A31">
            <w:pPr>
              <w:pStyle w:val="NGT08-ParagraphText"/>
              <w:ind w:left="0"/>
            </w:pPr>
            <w:r w:rsidRPr="00A873CB">
              <w:t>Not Used</w:t>
            </w:r>
          </w:p>
        </w:tc>
      </w:tr>
      <w:tr w:rsidR="00422A31" w:rsidRPr="00A873CB" w14:paraId="6B4C465D" w14:textId="77777777" w:rsidTr="00422A31">
        <w:trPr>
          <w:trHeight w:val="368"/>
        </w:trPr>
        <w:tc>
          <w:tcPr>
            <w:tcW w:w="2740" w:type="dxa"/>
            <w:tcBorders>
              <w:top w:val="single" w:sz="4" w:space="0" w:color="auto"/>
              <w:left w:val="single" w:sz="4" w:space="0" w:color="auto"/>
              <w:bottom w:val="single" w:sz="4" w:space="0" w:color="auto"/>
              <w:right w:val="single" w:sz="4" w:space="0" w:color="auto"/>
            </w:tcBorders>
          </w:tcPr>
          <w:p w14:paraId="48529A85" w14:textId="77777777" w:rsidR="00422A31" w:rsidRPr="00A873CB" w:rsidRDefault="00422A31" w:rsidP="00422A31">
            <w:pPr>
              <w:pStyle w:val="NGT08-ParagraphText"/>
              <w:ind w:left="0"/>
            </w:pPr>
            <w:r w:rsidRPr="00A873CB">
              <w:t>5</w:t>
            </w:r>
          </w:p>
        </w:tc>
        <w:tc>
          <w:tcPr>
            <w:tcW w:w="2740" w:type="dxa"/>
            <w:tcBorders>
              <w:top w:val="single" w:sz="4" w:space="0" w:color="auto"/>
              <w:left w:val="single" w:sz="4" w:space="0" w:color="auto"/>
              <w:bottom w:val="single" w:sz="4" w:space="0" w:color="auto"/>
              <w:right w:val="single" w:sz="4" w:space="0" w:color="auto"/>
            </w:tcBorders>
          </w:tcPr>
          <w:p w14:paraId="23FECBEA" w14:textId="77777777" w:rsidR="00422A31" w:rsidRPr="00A873CB" w:rsidRDefault="00422A31" w:rsidP="00422A31">
            <w:pPr>
              <w:pStyle w:val="NGT08-ParagraphText"/>
              <w:ind w:left="0"/>
            </w:pPr>
            <w:r w:rsidRPr="00A873CB">
              <w:t>0V (102)</w:t>
            </w:r>
          </w:p>
        </w:tc>
        <w:tc>
          <w:tcPr>
            <w:tcW w:w="2741" w:type="dxa"/>
            <w:tcBorders>
              <w:top w:val="single" w:sz="4" w:space="0" w:color="auto"/>
              <w:left w:val="single" w:sz="4" w:space="0" w:color="auto"/>
              <w:bottom w:val="single" w:sz="4" w:space="0" w:color="auto"/>
              <w:right w:val="single" w:sz="4" w:space="0" w:color="auto"/>
            </w:tcBorders>
          </w:tcPr>
          <w:p w14:paraId="00E1A38F" w14:textId="77777777" w:rsidR="00422A31" w:rsidRPr="00A873CB" w:rsidRDefault="00422A31" w:rsidP="00422A31">
            <w:pPr>
              <w:pStyle w:val="NGT08-ParagraphText"/>
              <w:ind w:left="0"/>
            </w:pPr>
            <w:r w:rsidRPr="00A873CB">
              <w:t>Signal Ground</w:t>
            </w:r>
          </w:p>
        </w:tc>
      </w:tr>
      <w:tr w:rsidR="00422A31" w:rsidRPr="00A873CB" w14:paraId="7493B7CF" w14:textId="77777777" w:rsidTr="00422A31">
        <w:trPr>
          <w:trHeight w:val="368"/>
        </w:trPr>
        <w:tc>
          <w:tcPr>
            <w:tcW w:w="2740" w:type="dxa"/>
            <w:tcBorders>
              <w:top w:val="single" w:sz="4" w:space="0" w:color="auto"/>
              <w:left w:val="single" w:sz="4" w:space="0" w:color="auto"/>
              <w:bottom w:val="single" w:sz="4" w:space="0" w:color="auto"/>
              <w:right w:val="single" w:sz="4" w:space="0" w:color="auto"/>
            </w:tcBorders>
          </w:tcPr>
          <w:p w14:paraId="68345E70" w14:textId="77777777" w:rsidR="00422A31" w:rsidRPr="00A873CB" w:rsidRDefault="00422A31" w:rsidP="00422A31">
            <w:pPr>
              <w:pStyle w:val="NGT08-ParagraphText"/>
              <w:ind w:left="0"/>
            </w:pPr>
            <w:r w:rsidRPr="00A873CB">
              <w:t>6</w:t>
            </w:r>
          </w:p>
        </w:tc>
        <w:tc>
          <w:tcPr>
            <w:tcW w:w="2740" w:type="dxa"/>
            <w:tcBorders>
              <w:top w:val="single" w:sz="4" w:space="0" w:color="auto"/>
              <w:left w:val="single" w:sz="4" w:space="0" w:color="auto"/>
              <w:bottom w:val="single" w:sz="4" w:space="0" w:color="auto"/>
              <w:right w:val="single" w:sz="4" w:space="0" w:color="auto"/>
            </w:tcBorders>
          </w:tcPr>
          <w:p w14:paraId="3C17CF6C" w14:textId="77777777" w:rsidR="00422A31" w:rsidRPr="00A873CB" w:rsidRDefault="00422A31" w:rsidP="00422A31">
            <w:pPr>
              <w:pStyle w:val="NGT08-ParagraphText"/>
              <w:ind w:left="0"/>
            </w:pPr>
            <w:r w:rsidRPr="00A873CB">
              <w:t xml:space="preserve">DSR </w:t>
            </w:r>
          </w:p>
        </w:tc>
        <w:tc>
          <w:tcPr>
            <w:tcW w:w="2741" w:type="dxa"/>
            <w:tcBorders>
              <w:top w:val="single" w:sz="4" w:space="0" w:color="auto"/>
              <w:left w:val="single" w:sz="4" w:space="0" w:color="auto"/>
              <w:bottom w:val="single" w:sz="4" w:space="0" w:color="auto"/>
              <w:right w:val="single" w:sz="4" w:space="0" w:color="auto"/>
            </w:tcBorders>
          </w:tcPr>
          <w:p w14:paraId="787D28D0" w14:textId="77777777" w:rsidR="00422A31" w:rsidRPr="00A873CB" w:rsidRDefault="00422A31" w:rsidP="00422A31">
            <w:pPr>
              <w:pStyle w:val="NGT08-ParagraphText"/>
              <w:ind w:left="0"/>
            </w:pPr>
            <w:r w:rsidRPr="00A873CB">
              <w:t>Not Used</w:t>
            </w:r>
          </w:p>
        </w:tc>
      </w:tr>
      <w:tr w:rsidR="00422A31" w:rsidRPr="00A873CB" w14:paraId="4C3E15BB" w14:textId="77777777" w:rsidTr="00422A31">
        <w:trPr>
          <w:trHeight w:val="368"/>
        </w:trPr>
        <w:tc>
          <w:tcPr>
            <w:tcW w:w="2740" w:type="dxa"/>
            <w:tcBorders>
              <w:top w:val="single" w:sz="4" w:space="0" w:color="auto"/>
              <w:left w:val="single" w:sz="4" w:space="0" w:color="auto"/>
              <w:bottom w:val="single" w:sz="4" w:space="0" w:color="auto"/>
              <w:right w:val="single" w:sz="4" w:space="0" w:color="auto"/>
            </w:tcBorders>
          </w:tcPr>
          <w:p w14:paraId="61FF70F7" w14:textId="77777777" w:rsidR="00422A31" w:rsidRPr="00A873CB" w:rsidRDefault="00422A31" w:rsidP="00422A31">
            <w:pPr>
              <w:pStyle w:val="NGT08-ParagraphText"/>
              <w:ind w:left="0"/>
            </w:pPr>
            <w:r w:rsidRPr="00A873CB">
              <w:t>7</w:t>
            </w:r>
          </w:p>
        </w:tc>
        <w:tc>
          <w:tcPr>
            <w:tcW w:w="2740" w:type="dxa"/>
            <w:tcBorders>
              <w:top w:val="single" w:sz="4" w:space="0" w:color="auto"/>
              <w:left w:val="single" w:sz="4" w:space="0" w:color="auto"/>
              <w:bottom w:val="single" w:sz="4" w:space="0" w:color="auto"/>
              <w:right w:val="single" w:sz="4" w:space="0" w:color="auto"/>
            </w:tcBorders>
          </w:tcPr>
          <w:p w14:paraId="1F9D9BCF" w14:textId="77777777" w:rsidR="00422A31" w:rsidRPr="00A873CB" w:rsidRDefault="00422A31" w:rsidP="00422A31">
            <w:pPr>
              <w:pStyle w:val="NGT08-ParagraphText"/>
              <w:ind w:left="0"/>
            </w:pPr>
            <w:r w:rsidRPr="00A873CB">
              <w:t xml:space="preserve">RTS </w:t>
            </w:r>
          </w:p>
        </w:tc>
        <w:tc>
          <w:tcPr>
            <w:tcW w:w="2741" w:type="dxa"/>
            <w:tcBorders>
              <w:top w:val="single" w:sz="4" w:space="0" w:color="auto"/>
              <w:left w:val="single" w:sz="4" w:space="0" w:color="auto"/>
              <w:bottom w:val="single" w:sz="4" w:space="0" w:color="auto"/>
              <w:right w:val="single" w:sz="4" w:space="0" w:color="auto"/>
            </w:tcBorders>
          </w:tcPr>
          <w:p w14:paraId="7C6F1323" w14:textId="77777777" w:rsidR="00422A31" w:rsidRPr="00A873CB" w:rsidRDefault="00422A31" w:rsidP="00422A31">
            <w:pPr>
              <w:pStyle w:val="NGT08-ParagraphText"/>
              <w:ind w:left="0"/>
            </w:pPr>
            <w:r w:rsidRPr="00A873CB">
              <w:t>Not Used</w:t>
            </w:r>
          </w:p>
        </w:tc>
      </w:tr>
      <w:tr w:rsidR="00422A31" w:rsidRPr="00A873CB" w14:paraId="06C9690F" w14:textId="77777777" w:rsidTr="00422A31">
        <w:trPr>
          <w:trHeight w:val="368"/>
        </w:trPr>
        <w:tc>
          <w:tcPr>
            <w:tcW w:w="2740" w:type="dxa"/>
            <w:tcBorders>
              <w:top w:val="single" w:sz="4" w:space="0" w:color="auto"/>
              <w:left w:val="single" w:sz="4" w:space="0" w:color="auto"/>
              <w:bottom w:val="single" w:sz="4" w:space="0" w:color="auto"/>
              <w:right w:val="single" w:sz="4" w:space="0" w:color="auto"/>
            </w:tcBorders>
          </w:tcPr>
          <w:p w14:paraId="04D4960E" w14:textId="77777777" w:rsidR="00422A31" w:rsidRPr="00A873CB" w:rsidRDefault="00422A31" w:rsidP="00422A31">
            <w:pPr>
              <w:pStyle w:val="NGT08-ParagraphText"/>
              <w:ind w:left="0"/>
            </w:pPr>
            <w:r w:rsidRPr="00A873CB">
              <w:t>8</w:t>
            </w:r>
          </w:p>
        </w:tc>
        <w:tc>
          <w:tcPr>
            <w:tcW w:w="2740" w:type="dxa"/>
            <w:tcBorders>
              <w:top w:val="single" w:sz="4" w:space="0" w:color="auto"/>
              <w:left w:val="single" w:sz="4" w:space="0" w:color="auto"/>
              <w:bottom w:val="single" w:sz="4" w:space="0" w:color="auto"/>
              <w:right w:val="single" w:sz="4" w:space="0" w:color="auto"/>
            </w:tcBorders>
          </w:tcPr>
          <w:p w14:paraId="6A8D58DF" w14:textId="77777777" w:rsidR="00422A31" w:rsidRPr="00A873CB" w:rsidRDefault="00422A31" w:rsidP="00422A31">
            <w:pPr>
              <w:pStyle w:val="NGT08-ParagraphText"/>
              <w:ind w:left="0"/>
            </w:pPr>
            <w:r w:rsidRPr="00A873CB">
              <w:t xml:space="preserve">CTS </w:t>
            </w:r>
          </w:p>
        </w:tc>
        <w:tc>
          <w:tcPr>
            <w:tcW w:w="2741" w:type="dxa"/>
            <w:tcBorders>
              <w:top w:val="single" w:sz="4" w:space="0" w:color="auto"/>
              <w:left w:val="single" w:sz="4" w:space="0" w:color="auto"/>
              <w:bottom w:val="single" w:sz="4" w:space="0" w:color="auto"/>
              <w:right w:val="single" w:sz="4" w:space="0" w:color="auto"/>
            </w:tcBorders>
          </w:tcPr>
          <w:p w14:paraId="4B974F48" w14:textId="77777777" w:rsidR="00422A31" w:rsidRPr="00A873CB" w:rsidRDefault="00422A31" w:rsidP="00422A31">
            <w:pPr>
              <w:pStyle w:val="NGT08-ParagraphText"/>
              <w:ind w:left="0"/>
            </w:pPr>
            <w:r w:rsidRPr="00A873CB">
              <w:t>Not Used</w:t>
            </w:r>
          </w:p>
        </w:tc>
      </w:tr>
      <w:tr w:rsidR="00422A31" w:rsidRPr="00A873CB" w14:paraId="31856D8E" w14:textId="77777777" w:rsidTr="00422A31">
        <w:trPr>
          <w:trHeight w:val="380"/>
        </w:trPr>
        <w:tc>
          <w:tcPr>
            <w:tcW w:w="2740" w:type="dxa"/>
            <w:tcBorders>
              <w:top w:val="single" w:sz="4" w:space="0" w:color="auto"/>
              <w:left w:val="single" w:sz="4" w:space="0" w:color="auto"/>
              <w:bottom w:val="single" w:sz="4" w:space="0" w:color="auto"/>
              <w:right w:val="single" w:sz="4" w:space="0" w:color="auto"/>
            </w:tcBorders>
          </w:tcPr>
          <w:p w14:paraId="77D00723" w14:textId="77777777" w:rsidR="00422A31" w:rsidRPr="00A873CB" w:rsidRDefault="00422A31" w:rsidP="00422A31">
            <w:pPr>
              <w:pStyle w:val="NGT08-ParagraphText"/>
              <w:ind w:left="0"/>
            </w:pPr>
            <w:r w:rsidRPr="00A873CB">
              <w:t>9</w:t>
            </w:r>
          </w:p>
        </w:tc>
        <w:tc>
          <w:tcPr>
            <w:tcW w:w="2740" w:type="dxa"/>
            <w:tcBorders>
              <w:top w:val="single" w:sz="4" w:space="0" w:color="auto"/>
              <w:left w:val="single" w:sz="4" w:space="0" w:color="auto"/>
              <w:bottom w:val="single" w:sz="4" w:space="0" w:color="auto"/>
              <w:right w:val="single" w:sz="4" w:space="0" w:color="auto"/>
            </w:tcBorders>
          </w:tcPr>
          <w:p w14:paraId="02AECDBE" w14:textId="77777777" w:rsidR="00422A31" w:rsidRPr="00A873CB" w:rsidRDefault="00422A31" w:rsidP="00422A31">
            <w:pPr>
              <w:pStyle w:val="NGT08-ParagraphText"/>
              <w:ind w:left="0"/>
            </w:pPr>
            <w:r w:rsidRPr="00A873CB">
              <w:t xml:space="preserve">RI </w:t>
            </w:r>
          </w:p>
        </w:tc>
        <w:tc>
          <w:tcPr>
            <w:tcW w:w="2741" w:type="dxa"/>
            <w:tcBorders>
              <w:top w:val="single" w:sz="4" w:space="0" w:color="auto"/>
              <w:left w:val="single" w:sz="4" w:space="0" w:color="auto"/>
              <w:bottom w:val="single" w:sz="4" w:space="0" w:color="auto"/>
              <w:right w:val="single" w:sz="4" w:space="0" w:color="auto"/>
            </w:tcBorders>
          </w:tcPr>
          <w:p w14:paraId="0717A79A" w14:textId="77777777" w:rsidR="00422A31" w:rsidRPr="00A873CB" w:rsidRDefault="00422A31" w:rsidP="00422A31">
            <w:pPr>
              <w:pStyle w:val="NGT08-ParagraphText"/>
              <w:ind w:left="0"/>
            </w:pPr>
            <w:r w:rsidRPr="00A873CB">
              <w:t>Not Used</w:t>
            </w:r>
          </w:p>
        </w:tc>
      </w:tr>
    </w:tbl>
    <w:p w14:paraId="66C8AA4E" w14:textId="77777777" w:rsidR="00422A31" w:rsidRPr="00A873CB" w:rsidRDefault="00422A31" w:rsidP="00422A31">
      <w:pPr>
        <w:pStyle w:val="NGT08-ParagraphText"/>
        <w:rPr>
          <w:b/>
        </w:rPr>
      </w:pPr>
      <w:r w:rsidRPr="00A873CB">
        <w:t xml:space="preserve">Any additional hardware communication handshaking signals required, shall be provided at the </w:t>
      </w:r>
      <w:proofErr w:type="gramStart"/>
      <w:r w:rsidRPr="00A873CB">
        <w:t>suppliers</w:t>
      </w:r>
      <w:proofErr w:type="gramEnd"/>
      <w:r w:rsidRPr="00A873CB">
        <w:t xml:space="preserve"> communications interface.</w:t>
      </w:r>
    </w:p>
    <w:p w14:paraId="3B3A591A" w14:textId="77777777" w:rsidR="00422A31" w:rsidRPr="00A873CB" w:rsidRDefault="00422A31" w:rsidP="00422A31">
      <w:pPr>
        <w:pStyle w:val="NGT07-111SubSubHeadingORnumberedparatext"/>
        <w:numPr>
          <w:ilvl w:val="2"/>
          <w:numId w:val="17"/>
        </w:numPr>
      </w:pPr>
      <w:r w:rsidRPr="00A873CB">
        <w:t>Link Layer</w:t>
      </w:r>
    </w:p>
    <w:p w14:paraId="487905AC" w14:textId="392DDA1E" w:rsidR="00422A31" w:rsidRPr="00A873CB" w:rsidRDefault="00422A31" w:rsidP="00422A31">
      <w:pPr>
        <w:pStyle w:val="NGT08-ParagraphText"/>
      </w:pPr>
      <w:r w:rsidRPr="00A873CB">
        <w:t>For any slave station, every communications link to that station will have a unique Link address.</w:t>
      </w:r>
      <w:r w:rsidR="006D3B39" w:rsidRPr="00A873CB">
        <w:t xml:space="preserve"> The unique Link address is assigned by </w:t>
      </w:r>
      <w:r w:rsidR="005B0E0C">
        <w:t>T</w:t>
      </w:r>
      <w:r w:rsidR="006D3B39" w:rsidRPr="00A873CB">
        <w:t xml:space="preserve">he </w:t>
      </w:r>
      <w:r w:rsidR="005B0E0C">
        <w:t>Company</w:t>
      </w:r>
      <w:r w:rsidR="006D3B39" w:rsidRPr="00A873CB">
        <w:t>.</w:t>
      </w:r>
    </w:p>
    <w:p w14:paraId="65DB7F68" w14:textId="77777777" w:rsidR="00422A31" w:rsidRPr="00A873CB" w:rsidRDefault="00422A31" w:rsidP="00422A31">
      <w:pPr>
        <w:pStyle w:val="NGT07-111SubSubHeadingORnumberedparatext"/>
        <w:numPr>
          <w:ilvl w:val="2"/>
          <w:numId w:val="17"/>
        </w:numPr>
      </w:pPr>
      <w:r w:rsidRPr="00A873CB">
        <w:t>Application Layer</w:t>
      </w:r>
    </w:p>
    <w:p w14:paraId="30B3B683" w14:textId="2F15905C" w:rsidR="00422A31" w:rsidRPr="00A873CB" w:rsidRDefault="00422A31" w:rsidP="00422A31">
      <w:pPr>
        <w:pStyle w:val="NGT08-ParagraphText"/>
        <w:rPr>
          <w:b/>
        </w:rPr>
      </w:pPr>
      <w:r w:rsidRPr="00A873CB">
        <w:t>The Common Address of ASDU shall be unique for each slave station</w:t>
      </w:r>
      <w:r w:rsidR="006D3B39" w:rsidRPr="00A873CB">
        <w:t xml:space="preserve"> and is issued by </w:t>
      </w:r>
      <w:r w:rsidR="005B0E0C">
        <w:t>T</w:t>
      </w:r>
      <w:r w:rsidR="006D3B39" w:rsidRPr="00A873CB">
        <w:t xml:space="preserve">he </w:t>
      </w:r>
      <w:r w:rsidR="005B0E0C">
        <w:t>Company</w:t>
      </w:r>
      <w:r w:rsidR="006D3B39" w:rsidRPr="00A873CB">
        <w:t>.</w:t>
      </w:r>
    </w:p>
    <w:p w14:paraId="796D917C" w14:textId="77777777" w:rsidR="00422A31" w:rsidRPr="00A873CB" w:rsidRDefault="00422A31" w:rsidP="00422A31">
      <w:pPr>
        <w:pStyle w:val="NGT08-ParagraphText"/>
        <w:rPr>
          <w:b/>
        </w:rPr>
      </w:pPr>
      <w:r w:rsidRPr="00A873CB">
        <w:t>For any slave station, each data item within that station shall have a unique Information Object Address (IOA</w:t>
      </w:r>
      <w:r w:rsidR="006D3B39" w:rsidRPr="00A873CB">
        <w:t xml:space="preserve"> allocated according to Appendix </w:t>
      </w:r>
      <w:r w:rsidR="00492E80">
        <w:t>C-2</w:t>
      </w:r>
      <w:r w:rsidRPr="00A873CB">
        <w:t xml:space="preserve"> </w:t>
      </w:r>
    </w:p>
    <w:p w14:paraId="7B733057" w14:textId="77777777" w:rsidR="00422A31" w:rsidRPr="00A873CB" w:rsidRDefault="00422A31" w:rsidP="00422A31">
      <w:pPr>
        <w:pStyle w:val="NGT08-ParagraphText"/>
      </w:pPr>
      <w:r w:rsidRPr="00A873CB">
        <w:t>The OFTO is to state which Quality descriptors are supported and how these are implemented.</w:t>
      </w:r>
      <w:r w:rsidR="00345B1D" w:rsidRPr="00A873CB">
        <w:t xml:space="preserve">  Please note that </w:t>
      </w:r>
      <w:r w:rsidR="00877F35" w:rsidRPr="00A873CB">
        <w:t xml:space="preserve">correctly </w:t>
      </w:r>
      <w:proofErr w:type="spellStart"/>
      <w:r w:rsidR="00877F35" w:rsidRPr="00A873CB">
        <w:t>aquired</w:t>
      </w:r>
      <w:proofErr w:type="spellEnd"/>
      <w:r w:rsidR="00877F35" w:rsidRPr="00A873CB">
        <w:t xml:space="preserve"> </w:t>
      </w:r>
      <w:r w:rsidR="00345B1D" w:rsidRPr="00A873CB">
        <w:t>DBI states shall not be reported with quality descriptor “Invalid” (IV)</w:t>
      </w:r>
      <w:r w:rsidR="00877F35" w:rsidRPr="00A873CB">
        <w:t xml:space="preserve"> (</w:t>
      </w:r>
      <w:proofErr w:type="spellStart"/>
      <w:r w:rsidR="00877F35" w:rsidRPr="00A873CB">
        <w:t>eg.</w:t>
      </w:r>
      <w:proofErr w:type="spellEnd"/>
      <w:r w:rsidR="00877F35" w:rsidRPr="00A873CB">
        <w:t xml:space="preserve"> if a disconnector is genuinely stuck between the open and closed state)</w:t>
      </w:r>
      <w:r w:rsidR="00345B1D" w:rsidRPr="00A873CB">
        <w:t>.</w:t>
      </w:r>
    </w:p>
    <w:p w14:paraId="0D1261D6" w14:textId="77777777" w:rsidR="00422A31" w:rsidRPr="00A873CB" w:rsidRDefault="00422A31" w:rsidP="00422A31">
      <w:pPr>
        <w:pStyle w:val="NGT07-111SubSubHeadingORnumberedparatext"/>
        <w:numPr>
          <w:ilvl w:val="2"/>
          <w:numId w:val="17"/>
        </w:numPr>
      </w:pPr>
      <w:r w:rsidRPr="00A873CB">
        <w:t>Time Stamping</w:t>
      </w:r>
    </w:p>
    <w:p w14:paraId="153FF555" w14:textId="77777777" w:rsidR="00422A31" w:rsidRPr="00A873CB" w:rsidRDefault="00422A31" w:rsidP="00422A31">
      <w:pPr>
        <w:pStyle w:val="NGT08-ParagraphText"/>
      </w:pPr>
      <w:r w:rsidRPr="00A873CB">
        <w:t>Events with Time Stamps shall be sent with ASDU types using “CP56Time 2a” format.</w:t>
      </w:r>
    </w:p>
    <w:p w14:paraId="51B38642" w14:textId="77777777" w:rsidR="00422A31" w:rsidRPr="00A873CB" w:rsidRDefault="00422A31" w:rsidP="00422A31">
      <w:pPr>
        <w:pStyle w:val="NGT08-ParagraphText"/>
      </w:pPr>
      <w:r w:rsidRPr="00A873CB">
        <w:t>Time stamps shall always use GMT and not be adjusted by 1 hour for BST.</w:t>
      </w:r>
    </w:p>
    <w:p w14:paraId="6F327DA5" w14:textId="77777777" w:rsidR="00422A31" w:rsidRPr="00A873CB" w:rsidRDefault="00422A31" w:rsidP="00422A31">
      <w:pPr>
        <w:pStyle w:val="NGT08-ParagraphText"/>
      </w:pPr>
      <w:r w:rsidRPr="00A873CB">
        <w:t xml:space="preserve">Events shall only be reported by the slave station once they have been validated (e.g. de-bounce filter) and any configured filter times have expired. </w:t>
      </w:r>
    </w:p>
    <w:p w14:paraId="7F0B23D1" w14:textId="77777777" w:rsidR="00422A31" w:rsidRPr="00A873CB" w:rsidRDefault="00422A31" w:rsidP="00422A31">
      <w:pPr>
        <w:pStyle w:val="NGT08-ParagraphText"/>
      </w:pPr>
      <w:r w:rsidRPr="00A873CB">
        <w:t>The Time Stamp values assigned to the event in the ASDU shall be sent in accordance with the following rules: -</w:t>
      </w:r>
    </w:p>
    <w:p w14:paraId="6969F2F2" w14:textId="77777777" w:rsidR="00422A31" w:rsidRPr="00A873CB" w:rsidRDefault="00422A31" w:rsidP="00422A31">
      <w:pPr>
        <w:pStyle w:val="NGT09-a"/>
        <w:numPr>
          <w:ilvl w:val="0"/>
          <w:numId w:val="24"/>
        </w:numPr>
      </w:pPr>
      <w:r w:rsidRPr="00A873CB">
        <w:t>Single Points – Time when the validated event is first detected, prior to event validation and any additional change of state filtering.</w:t>
      </w:r>
    </w:p>
    <w:p w14:paraId="209A2F05" w14:textId="77777777" w:rsidR="00422A31" w:rsidRPr="00A873CB" w:rsidRDefault="00422A31" w:rsidP="00422A31">
      <w:pPr>
        <w:pStyle w:val="NGT09-a"/>
        <w:numPr>
          <w:ilvl w:val="0"/>
          <w:numId w:val="24"/>
        </w:numPr>
      </w:pPr>
      <w:r w:rsidRPr="00A873CB">
        <w:t>Valid Double points – Time when the validated change of state is first detected, prior to event validation and any additional valid state filtering.</w:t>
      </w:r>
    </w:p>
    <w:p w14:paraId="560A8504" w14:textId="77777777" w:rsidR="00422A31" w:rsidRPr="00A873CB" w:rsidRDefault="00422A31" w:rsidP="00422A31">
      <w:pPr>
        <w:pStyle w:val="NGT09-a"/>
        <w:numPr>
          <w:ilvl w:val="0"/>
          <w:numId w:val="24"/>
        </w:numPr>
      </w:pPr>
      <w:r w:rsidRPr="00A873CB">
        <w:t>Valid Tap Position Indication (TPI) - Time when the validated change of state is first detected, prior to event validation and any additional valid state filtering.</w:t>
      </w:r>
    </w:p>
    <w:p w14:paraId="6C9DDF1D" w14:textId="77777777" w:rsidR="00422A31" w:rsidRPr="00A873CB" w:rsidRDefault="00422A31" w:rsidP="00422A31">
      <w:pPr>
        <w:pStyle w:val="NGT09-a"/>
        <w:numPr>
          <w:ilvl w:val="0"/>
          <w:numId w:val="24"/>
        </w:numPr>
      </w:pPr>
      <w:r w:rsidRPr="00A873CB">
        <w:t>Invalid States (e.g. DBI &amp; TPI=0) – Time when the invalid change of state is first detected, prior to event validation and the invalid state filtering.</w:t>
      </w:r>
      <w:r w:rsidR="00345B1D" w:rsidRPr="00A873CB">
        <w:t xml:space="preserve"> These states shall not be reported with the invalid (IV) quality descriptor</w:t>
      </w:r>
      <w:r w:rsidR="00877F35" w:rsidRPr="00A873CB">
        <w:t xml:space="preserve"> if correctly acquired</w:t>
      </w:r>
      <w:r w:rsidR="00345B1D" w:rsidRPr="00A873CB">
        <w:t>.</w:t>
      </w:r>
    </w:p>
    <w:p w14:paraId="7F85549E" w14:textId="77777777" w:rsidR="00422A31" w:rsidRPr="00A873CB" w:rsidRDefault="00422A31" w:rsidP="00422A31">
      <w:pPr>
        <w:pStyle w:val="NGT07-111SubSubHeadingORnumberedparatext"/>
        <w:numPr>
          <w:ilvl w:val="2"/>
          <w:numId w:val="17"/>
        </w:numPr>
      </w:pPr>
      <w:r w:rsidRPr="00A873CB">
        <w:t>Remote Initialisation</w:t>
      </w:r>
    </w:p>
    <w:p w14:paraId="390C1F9E" w14:textId="77777777" w:rsidR="00422A31" w:rsidRPr="00A873CB" w:rsidRDefault="00422A31" w:rsidP="00422A31">
      <w:pPr>
        <w:pStyle w:val="NGT08-ParagraphText"/>
      </w:pPr>
      <w:r w:rsidRPr="00A873CB">
        <w:t>The OFTO shall state how the Remote Initialisation function is supported and its effect on station initialisation.</w:t>
      </w:r>
    </w:p>
    <w:p w14:paraId="2125D1BC" w14:textId="77777777" w:rsidR="00422A31" w:rsidRPr="00A873CB" w:rsidRDefault="00422A31" w:rsidP="00422A31">
      <w:pPr>
        <w:pStyle w:val="NGT04-PARTHEADINGS"/>
      </w:pPr>
      <w:bookmarkStart w:id="67" w:name="_Toc34453292"/>
      <w:bookmarkStart w:id="68" w:name="_Toc342558691"/>
      <w:r w:rsidRPr="00A873CB">
        <w:t>PART 2</w:t>
      </w:r>
      <w:bookmarkEnd w:id="67"/>
      <w:r w:rsidRPr="00A873CB">
        <w:t xml:space="preserve"> - DEFINITIONS </w:t>
      </w:r>
      <w:bookmarkEnd w:id="68"/>
    </w:p>
    <w:p w14:paraId="42EBCAE6" w14:textId="77777777" w:rsidR="00422A31" w:rsidRPr="00A873CB" w:rsidRDefault="00422A31" w:rsidP="00422A31">
      <w:pPr>
        <w:pStyle w:val="NGT05-1MAINHEADING"/>
        <w:numPr>
          <w:ilvl w:val="0"/>
          <w:numId w:val="17"/>
        </w:numPr>
      </w:pPr>
      <w:bookmarkStart w:id="69" w:name="_Toc342558692"/>
      <w:bookmarkStart w:id="70" w:name="_Toc34453293"/>
      <w:r w:rsidRPr="00A873CB">
        <w:t>DEFINITIONS</w:t>
      </w:r>
      <w:bookmarkEnd w:id="69"/>
      <w:bookmarkEnd w:id="70"/>
    </w:p>
    <w:p w14:paraId="6AD3BCD5" w14:textId="77777777" w:rsidR="00422A31" w:rsidRPr="00A873CB" w:rsidRDefault="00422A31" w:rsidP="00422A31">
      <w:pPr>
        <w:pStyle w:val="NGT08-ParagraphText"/>
        <w:tabs>
          <w:tab w:val="clear" w:pos="851"/>
          <w:tab w:val="clear" w:pos="1418"/>
          <w:tab w:val="left" w:pos="2268"/>
        </w:tabs>
        <w:ind w:left="2268" w:hanging="1417"/>
      </w:pPr>
      <w:bookmarkStart w:id="71" w:name="_Toc489252752"/>
      <w:bookmarkEnd w:id="71"/>
      <w:r w:rsidRPr="00A873CB">
        <w:t>ACD</w:t>
      </w:r>
      <w:r w:rsidRPr="00A873CB">
        <w:tab/>
        <w:t>Access Demand – a bit from the slave indicating whether Class 1 data is waiting.</w:t>
      </w:r>
    </w:p>
    <w:p w14:paraId="58002B11" w14:textId="77777777" w:rsidR="00422A31" w:rsidRPr="00A873CB" w:rsidRDefault="00422A31" w:rsidP="00422A31">
      <w:pPr>
        <w:pStyle w:val="NGT08-ParagraphText"/>
        <w:tabs>
          <w:tab w:val="clear" w:pos="851"/>
          <w:tab w:val="clear" w:pos="1418"/>
          <w:tab w:val="left" w:pos="2268"/>
        </w:tabs>
        <w:ind w:left="2268" w:hanging="1417"/>
      </w:pPr>
      <w:r w:rsidRPr="00A873CB">
        <w:t>ASDU</w:t>
      </w:r>
      <w:r w:rsidRPr="00A873CB">
        <w:tab/>
        <w:t>Application Service Data Unit – the part of a frame that contains the user data.</w:t>
      </w:r>
    </w:p>
    <w:p w14:paraId="19811667" w14:textId="77777777" w:rsidR="00422A31" w:rsidRPr="00A873CB" w:rsidRDefault="00422A31" w:rsidP="00422A31">
      <w:pPr>
        <w:pStyle w:val="NGT08-ParagraphText"/>
        <w:tabs>
          <w:tab w:val="clear" w:pos="851"/>
          <w:tab w:val="clear" w:pos="1418"/>
          <w:tab w:val="left" w:pos="2268"/>
        </w:tabs>
        <w:ind w:left="2268" w:hanging="1417"/>
      </w:pPr>
      <w:r w:rsidRPr="00A873CB">
        <w:t xml:space="preserve">BST </w:t>
      </w:r>
      <w:r w:rsidRPr="00A873CB">
        <w:tab/>
        <w:t>British Summer Time</w:t>
      </w:r>
    </w:p>
    <w:p w14:paraId="08451E20" w14:textId="77777777" w:rsidR="00422A31" w:rsidRPr="00A873CB" w:rsidRDefault="00422A31" w:rsidP="00422A31">
      <w:pPr>
        <w:pStyle w:val="NGT08-ParagraphText"/>
        <w:tabs>
          <w:tab w:val="clear" w:pos="851"/>
          <w:tab w:val="clear" w:pos="1418"/>
          <w:tab w:val="left" w:pos="2268"/>
        </w:tabs>
        <w:ind w:left="2268" w:hanging="1417"/>
      </w:pPr>
      <w:r w:rsidRPr="00A873CB">
        <w:t>COT</w:t>
      </w:r>
      <w:r w:rsidRPr="00A873CB">
        <w:tab/>
        <w:t>Cause of Transmission – a field indicating why the information is being transmitted</w:t>
      </w:r>
    </w:p>
    <w:p w14:paraId="5EA167A6" w14:textId="77777777" w:rsidR="00422A31" w:rsidRPr="00A873CB" w:rsidRDefault="00422A31" w:rsidP="00422A31">
      <w:pPr>
        <w:pStyle w:val="NGT08-ParagraphText"/>
        <w:tabs>
          <w:tab w:val="clear" w:pos="851"/>
          <w:tab w:val="clear" w:pos="1418"/>
          <w:tab w:val="left" w:pos="2268"/>
        </w:tabs>
        <w:ind w:left="2268" w:hanging="1417"/>
      </w:pPr>
      <w:r w:rsidRPr="00A873CB">
        <w:t>EIA</w:t>
      </w:r>
      <w:r w:rsidRPr="00A873CB">
        <w:tab/>
        <w:t>Electronics Industry Association</w:t>
      </w:r>
    </w:p>
    <w:p w14:paraId="711223B8" w14:textId="77777777" w:rsidR="00422A31" w:rsidRPr="00A873CB" w:rsidRDefault="00422A31" w:rsidP="00422A31">
      <w:pPr>
        <w:pStyle w:val="NGT08-ParagraphText"/>
        <w:tabs>
          <w:tab w:val="clear" w:pos="851"/>
          <w:tab w:val="clear" w:pos="1418"/>
          <w:tab w:val="left" w:pos="2268"/>
        </w:tabs>
        <w:ind w:left="2268" w:hanging="1417"/>
      </w:pPr>
      <w:r w:rsidRPr="00A873CB">
        <w:t>ENCC</w:t>
      </w:r>
      <w:r w:rsidRPr="00A873CB">
        <w:tab/>
        <w:t xml:space="preserve">Electricity Network Control Centre. </w:t>
      </w:r>
    </w:p>
    <w:p w14:paraId="5FF13092" w14:textId="77777777" w:rsidR="00422A31" w:rsidRPr="00A873CB" w:rsidRDefault="00422A31" w:rsidP="00422A31">
      <w:pPr>
        <w:pStyle w:val="NGT08-ParagraphText"/>
        <w:tabs>
          <w:tab w:val="clear" w:pos="851"/>
          <w:tab w:val="clear" w:pos="1418"/>
          <w:tab w:val="left" w:pos="2268"/>
        </w:tabs>
        <w:ind w:left="2268" w:hanging="1417"/>
      </w:pPr>
      <w:r w:rsidRPr="00A873CB">
        <w:t>GI</w:t>
      </w:r>
      <w:r w:rsidRPr="00A873CB">
        <w:tab/>
        <w:t>General Interrogation – a database check.</w:t>
      </w:r>
    </w:p>
    <w:p w14:paraId="42E12C14" w14:textId="77777777" w:rsidR="00422A31" w:rsidRPr="00A873CB" w:rsidRDefault="00422A31" w:rsidP="00422A31">
      <w:pPr>
        <w:pStyle w:val="NGT08-ParagraphText"/>
        <w:tabs>
          <w:tab w:val="clear" w:pos="851"/>
          <w:tab w:val="clear" w:pos="1418"/>
          <w:tab w:val="left" w:pos="2268"/>
        </w:tabs>
        <w:ind w:left="2268" w:hanging="1417"/>
      </w:pPr>
      <w:r w:rsidRPr="00A873CB">
        <w:t>GMT</w:t>
      </w:r>
      <w:r w:rsidRPr="00A873CB">
        <w:tab/>
        <w:t>Greenwich Mean Time</w:t>
      </w:r>
    </w:p>
    <w:p w14:paraId="5364C957" w14:textId="77777777" w:rsidR="00422A31" w:rsidRPr="00A873CB" w:rsidRDefault="00422A31" w:rsidP="00422A31">
      <w:pPr>
        <w:pStyle w:val="NGT08-ParagraphText"/>
        <w:tabs>
          <w:tab w:val="clear" w:pos="851"/>
          <w:tab w:val="clear" w:pos="1418"/>
          <w:tab w:val="left" w:pos="2268"/>
        </w:tabs>
        <w:ind w:left="2268" w:hanging="1417"/>
      </w:pPr>
      <w:r w:rsidRPr="00A873CB">
        <w:t>GPS</w:t>
      </w:r>
      <w:r w:rsidRPr="00A873CB">
        <w:tab/>
        <w:t>Global Positioning System</w:t>
      </w:r>
    </w:p>
    <w:p w14:paraId="5C8CF2C8" w14:textId="77777777" w:rsidR="00422A31" w:rsidRPr="00A873CB" w:rsidRDefault="00422A31" w:rsidP="00422A31">
      <w:pPr>
        <w:pStyle w:val="NGT08-ParagraphText"/>
        <w:tabs>
          <w:tab w:val="clear" w:pos="851"/>
          <w:tab w:val="clear" w:pos="1418"/>
          <w:tab w:val="left" w:pos="2268"/>
        </w:tabs>
        <w:ind w:left="2268" w:hanging="1417"/>
      </w:pPr>
      <w:r w:rsidRPr="00A873CB">
        <w:t>IEC</w:t>
      </w:r>
      <w:r w:rsidRPr="00A873CB">
        <w:tab/>
        <w:t>International Electrotechnical Commission</w:t>
      </w:r>
    </w:p>
    <w:p w14:paraId="264ADD3E" w14:textId="764448B7" w:rsidR="00422A31" w:rsidRPr="00A873CB" w:rsidRDefault="00422A31" w:rsidP="00422A31">
      <w:pPr>
        <w:pStyle w:val="NGT08-ParagraphText"/>
        <w:tabs>
          <w:tab w:val="clear" w:pos="851"/>
          <w:tab w:val="clear" w:pos="1418"/>
          <w:tab w:val="left" w:pos="2268"/>
        </w:tabs>
        <w:ind w:left="2268" w:hanging="1417"/>
      </w:pPr>
      <w:proofErr w:type="spellStart"/>
      <w:r w:rsidRPr="00A873CB">
        <w:t>iEMS</w:t>
      </w:r>
      <w:proofErr w:type="spellEnd"/>
      <w:r w:rsidRPr="00A873CB">
        <w:tab/>
        <w:t xml:space="preserve">integrated Energy Management System – </w:t>
      </w:r>
      <w:r w:rsidR="00FD0BC1">
        <w:t>The Company</w:t>
      </w:r>
      <w:r w:rsidRPr="00A873CB">
        <w:t>’s master stations</w:t>
      </w:r>
    </w:p>
    <w:p w14:paraId="21164D4C" w14:textId="75E20C79" w:rsidR="00422A31" w:rsidRPr="00A873CB" w:rsidRDefault="00422A31" w:rsidP="00422A31">
      <w:pPr>
        <w:pStyle w:val="NGT08-ParagraphText"/>
        <w:tabs>
          <w:tab w:val="clear" w:pos="851"/>
          <w:tab w:val="clear" w:pos="1418"/>
          <w:tab w:val="left" w:pos="2268"/>
        </w:tabs>
        <w:ind w:left="2268" w:hanging="1417"/>
      </w:pPr>
      <w:proofErr w:type="spellStart"/>
      <w:r w:rsidRPr="00A873CB">
        <w:t>iEMS</w:t>
      </w:r>
      <w:proofErr w:type="spellEnd"/>
      <w:r w:rsidRPr="00A873CB">
        <w:t xml:space="preserve"> DBU </w:t>
      </w:r>
      <w:r w:rsidRPr="00A873CB">
        <w:tab/>
      </w:r>
      <w:proofErr w:type="spellStart"/>
      <w:r w:rsidRPr="00A873CB">
        <w:t>iEMS</w:t>
      </w:r>
      <w:proofErr w:type="spellEnd"/>
      <w:r w:rsidRPr="00A873CB">
        <w:t xml:space="preserve"> Disaster Back-Up – One of </w:t>
      </w:r>
      <w:r w:rsidR="00FD0BC1">
        <w:t>The Company</w:t>
      </w:r>
      <w:r w:rsidRPr="00A873CB">
        <w:t>’s master stations</w:t>
      </w:r>
    </w:p>
    <w:p w14:paraId="6FA011CE" w14:textId="78A9295E" w:rsidR="00422A31" w:rsidRPr="00A873CB" w:rsidRDefault="00422A31" w:rsidP="00422A31">
      <w:pPr>
        <w:pStyle w:val="NGT08-ParagraphText"/>
        <w:tabs>
          <w:tab w:val="clear" w:pos="851"/>
          <w:tab w:val="clear" w:pos="1418"/>
          <w:tab w:val="left" w:pos="2268"/>
        </w:tabs>
        <w:ind w:left="2268" w:hanging="1417"/>
      </w:pPr>
      <w:proofErr w:type="spellStart"/>
      <w:r w:rsidRPr="00A873CB">
        <w:t>iEMS</w:t>
      </w:r>
      <w:proofErr w:type="spellEnd"/>
      <w:r w:rsidRPr="00A873CB">
        <w:t xml:space="preserve"> Main</w:t>
      </w:r>
      <w:r w:rsidRPr="00A873CB">
        <w:tab/>
      </w:r>
      <w:proofErr w:type="spellStart"/>
      <w:r w:rsidRPr="00A873CB">
        <w:t>iEMS</w:t>
      </w:r>
      <w:proofErr w:type="spellEnd"/>
      <w:r w:rsidRPr="00A873CB">
        <w:t xml:space="preserve"> Main – One of </w:t>
      </w:r>
      <w:r w:rsidR="00FD0BC1">
        <w:t>The Company</w:t>
      </w:r>
      <w:r w:rsidRPr="00A873CB">
        <w:t>’s master stations</w:t>
      </w:r>
    </w:p>
    <w:p w14:paraId="6AD80AB0" w14:textId="77777777" w:rsidR="00422A31" w:rsidRPr="00A873CB" w:rsidRDefault="00422A31" w:rsidP="00422A31">
      <w:pPr>
        <w:pStyle w:val="NGT08-ParagraphText"/>
        <w:tabs>
          <w:tab w:val="clear" w:pos="851"/>
          <w:tab w:val="clear" w:pos="1418"/>
          <w:tab w:val="left" w:pos="2268"/>
        </w:tabs>
        <w:ind w:left="2268" w:hanging="1417"/>
      </w:pPr>
      <w:r w:rsidRPr="00A873CB">
        <w:t>IOA</w:t>
      </w:r>
      <w:r w:rsidRPr="00A873CB">
        <w:tab/>
        <w:t>Information Object Address – a unique number identifying each information object.</w:t>
      </w:r>
    </w:p>
    <w:p w14:paraId="7D1EEFB4" w14:textId="77777777" w:rsidR="00422A31" w:rsidRPr="00A873CB" w:rsidRDefault="00422A31" w:rsidP="00422A31">
      <w:pPr>
        <w:pStyle w:val="NGT08-ParagraphText"/>
        <w:tabs>
          <w:tab w:val="clear" w:pos="851"/>
          <w:tab w:val="clear" w:pos="1418"/>
          <w:tab w:val="left" w:pos="2268"/>
        </w:tabs>
        <w:ind w:left="2268" w:hanging="1417"/>
      </w:pPr>
      <w:r w:rsidRPr="00A873CB">
        <w:t>ISO</w:t>
      </w:r>
      <w:r w:rsidRPr="00A873CB">
        <w:tab/>
        <w:t>International Standards Organisation.</w:t>
      </w:r>
    </w:p>
    <w:p w14:paraId="26DED0A4" w14:textId="77777777" w:rsidR="00422A31" w:rsidRPr="00A873CB" w:rsidRDefault="00422A31" w:rsidP="00422A31">
      <w:pPr>
        <w:pStyle w:val="NGT08-ParagraphText"/>
        <w:tabs>
          <w:tab w:val="clear" w:pos="851"/>
          <w:tab w:val="clear" w:pos="1418"/>
          <w:tab w:val="left" w:pos="2268"/>
        </w:tabs>
        <w:ind w:left="2268" w:hanging="1417"/>
      </w:pPr>
      <w:r w:rsidRPr="00A873CB">
        <w:t>PID</w:t>
      </w:r>
      <w:r w:rsidRPr="00A873CB">
        <w:tab/>
        <w:t>Protocol Implementation Document</w:t>
      </w:r>
    </w:p>
    <w:p w14:paraId="4CF6EDFB" w14:textId="77777777" w:rsidR="00422A31" w:rsidRPr="00A873CB" w:rsidRDefault="00422A31" w:rsidP="00422A31">
      <w:pPr>
        <w:pStyle w:val="NGT08-ParagraphText"/>
        <w:tabs>
          <w:tab w:val="clear" w:pos="851"/>
          <w:tab w:val="clear" w:pos="1418"/>
          <w:tab w:val="left" w:pos="2268"/>
        </w:tabs>
        <w:ind w:left="2268" w:hanging="1417"/>
      </w:pPr>
      <w:r w:rsidRPr="00A873CB">
        <w:t>SAS</w:t>
      </w:r>
      <w:r w:rsidRPr="00A873CB">
        <w:tab/>
        <w:t>Substation automation System</w:t>
      </w:r>
    </w:p>
    <w:p w14:paraId="38149E2F" w14:textId="77777777" w:rsidR="00422A31" w:rsidRPr="00A873CB" w:rsidRDefault="00422A31" w:rsidP="00422A31">
      <w:pPr>
        <w:pStyle w:val="NGT08-ParagraphText"/>
        <w:tabs>
          <w:tab w:val="clear" w:pos="851"/>
          <w:tab w:val="clear" w:pos="1418"/>
          <w:tab w:val="left" w:pos="2268"/>
        </w:tabs>
        <w:ind w:left="2268" w:hanging="1417"/>
      </w:pPr>
      <w:r w:rsidRPr="00A873CB">
        <w:t>SCADA</w:t>
      </w:r>
      <w:r w:rsidRPr="00A873CB">
        <w:tab/>
        <w:t>Supervisory Control and Data Acquisition</w:t>
      </w:r>
    </w:p>
    <w:p w14:paraId="0A054F6A" w14:textId="77777777" w:rsidR="00422A31" w:rsidRPr="00A873CB" w:rsidRDefault="00422A31" w:rsidP="00422A31">
      <w:pPr>
        <w:pStyle w:val="NGT04-PARTHEADINGS"/>
      </w:pPr>
      <w:bookmarkStart w:id="72" w:name="_Toc34453295"/>
      <w:bookmarkStart w:id="73" w:name="_Toc342558695"/>
      <w:r w:rsidRPr="00A873CB">
        <w:t>PART 3</w:t>
      </w:r>
      <w:bookmarkEnd w:id="72"/>
      <w:r w:rsidRPr="00A873CB">
        <w:t xml:space="preserve"> - GUIDANCE NOTES AND APPENDICES</w:t>
      </w:r>
      <w:bookmarkEnd w:id="73"/>
    </w:p>
    <w:p w14:paraId="08C43CEC" w14:textId="77777777" w:rsidR="00422A31" w:rsidRPr="00A873CB" w:rsidRDefault="00422A31" w:rsidP="00422A31">
      <w:pPr>
        <w:pStyle w:val="NGT05-1MAINHEADING"/>
        <w:numPr>
          <w:ilvl w:val="0"/>
          <w:numId w:val="17"/>
        </w:numPr>
      </w:pPr>
      <w:bookmarkStart w:id="74" w:name="_Toc342558696"/>
      <w:r w:rsidRPr="00A873CB">
        <w:t>references</w:t>
      </w:r>
      <w:bookmarkEnd w:id="74"/>
    </w:p>
    <w:p w14:paraId="6B61F20A" w14:textId="77777777" w:rsidR="00422A31" w:rsidRPr="00A873CB" w:rsidRDefault="00422A31" w:rsidP="00422A31">
      <w:pPr>
        <w:pStyle w:val="NGT08-ParagraphText"/>
      </w:pPr>
      <w:r w:rsidRPr="00A873CB">
        <w:t xml:space="preserve">This document </w:t>
      </w:r>
      <w:proofErr w:type="gramStart"/>
      <w:r w:rsidRPr="00A873CB">
        <w:t>makes reference</w:t>
      </w:r>
      <w:proofErr w:type="gramEnd"/>
      <w:r w:rsidRPr="00A873CB">
        <w:t xml:space="preserve"> to, or should be read in conjunction with the following documents: -</w:t>
      </w:r>
    </w:p>
    <w:p w14:paraId="278F4E57" w14:textId="77777777" w:rsidR="00422A31" w:rsidRPr="00A873CB" w:rsidRDefault="00422A31" w:rsidP="00422A31">
      <w:pPr>
        <w:pStyle w:val="NGT08-ParagraphText"/>
        <w:rPr>
          <w:b/>
        </w:rPr>
      </w:pPr>
      <w:r w:rsidRPr="00A873CB">
        <w:rPr>
          <w:b/>
        </w:rPr>
        <w:t>International Standards</w:t>
      </w:r>
    </w:p>
    <w:p w14:paraId="3FBD17E1" w14:textId="77777777" w:rsidR="00422A31" w:rsidRPr="00A873CB" w:rsidRDefault="00422A31" w:rsidP="00422A31">
      <w:pPr>
        <w:pStyle w:val="NGT08-ParagraphText"/>
        <w:tabs>
          <w:tab w:val="clear" w:pos="851"/>
          <w:tab w:val="left" w:pos="2835"/>
        </w:tabs>
        <w:ind w:left="2835" w:hanging="1984"/>
      </w:pPr>
      <w:r w:rsidRPr="00A873CB">
        <w:t>IEC 60870-1-1</w:t>
      </w:r>
      <w:r w:rsidRPr="00A873CB">
        <w:tab/>
        <w:t>General principles</w:t>
      </w:r>
    </w:p>
    <w:p w14:paraId="5449D606" w14:textId="77777777" w:rsidR="00422A31" w:rsidRPr="00A873CB" w:rsidRDefault="00422A31" w:rsidP="00422A31">
      <w:pPr>
        <w:pStyle w:val="NGT08-ParagraphText"/>
        <w:tabs>
          <w:tab w:val="clear" w:pos="851"/>
          <w:tab w:val="left" w:pos="2835"/>
        </w:tabs>
        <w:ind w:left="2835" w:hanging="1984"/>
      </w:pPr>
      <w:r w:rsidRPr="00A873CB">
        <w:t>IEC 60870-1-3</w:t>
      </w:r>
      <w:r w:rsidRPr="00A873CB">
        <w:tab/>
        <w:t>Glossary</w:t>
      </w:r>
    </w:p>
    <w:p w14:paraId="2FA4825E" w14:textId="77777777" w:rsidR="00422A31" w:rsidRPr="00A873CB" w:rsidRDefault="00422A31" w:rsidP="00422A31">
      <w:pPr>
        <w:pStyle w:val="NGT08-ParagraphText"/>
        <w:tabs>
          <w:tab w:val="clear" w:pos="851"/>
          <w:tab w:val="left" w:pos="2835"/>
        </w:tabs>
        <w:ind w:left="2835" w:hanging="1984"/>
      </w:pPr>
      <w:r w:rsidRPr="00A873CB">
        <w:t>IEC 60870-1-4</w:t>
      </w:r>
      <w:r w:rsidRPr="00A873CB">
        <w:tab/>
        <w:t>Guide for basic aspects of telecontrol data</w:t>
      </w:r>
    </w:p>
    <w:p w14:paraId="552A0FFD" w14:textId="77777777" w:rsidR="00422A31" w:rsidRPr="00A873CB" w:rsidRDefault="00422A31" w:rsidP="00422A31">
      <w:pPr>
        <w:pStyle w:val="NGT08-ParagraphText"/>
        <w:tabs>
          <w:tab w:val="clear" w:pos="851"/>
          <w:tab w:val="left" w:pos="2835"/>
        </w:tabs>
        <w:ind w:left="2835" w:hanging="1984"/>
      </w:pPr>
      <w:r w:rsidRPr="00A873CB">
        <w:t>IEC 60870-5</w:t>
      </w:r>
      <w:r w:rsidRPr="00A873CB">
        <w:tab/>
        <w:t>Transmission protocols</w:t>
      </w:r>
    </w:p>
    <w:p w14:paraId="49B42D75" w14:textId="77777777" w:rsidR="00422A31" w:rsidRPr="00A873CB" w:rsidRDefault="00422A31" w:rsidP="00422A31">
      <w:pPr>
        <w:pStyle w:val="NGT08-ParagraphText"/>
        <w:tabs>
          <w:tab w:val="clear" w:pos="851"/>
          <w:tab w:val="left" w:pos="2835"/>
        </w:tabs>
        <w:ind w:left="2835" w:hanging="1984"/>
      </w:pPr>
      <w:r w:rsidRPr="00A873CB">
        <w:t>IEC 60870-5-1</w:t>
      </w:r>
      <w:r w:rsidRPr="00A873CB">
        <w:tab/>
        <w:t>Transmission frame formats</w:t>
      </w:r>
    </w:p>
    <w:p w14:paraId="2040C576" w14:textId="77777777" w:rsidR="00422A31" w:rsidRPr="00A873CB" w:rsidRDefault="00422A31" w:rsidP="00422A31">
      <w:pPr>
        <w:pStyle w:val="NGT08-ParagraphText"/>
        <w:tabs>
          <w:tab w:val="clear" w:pos="851"/>
          <w:tab w:val="left" w:pos="2835"/>
        </w:tabs>
        <w:ind w:left="2835" w:hanging="1984"/>
      </w:pPr>
      <w:r w:rsidRPr="00A873CB">
        <w:t>IEC 60870-5-2</w:t>
      </w:r>
      <w:r w:rsidRPr="00A873CB">
        <w:tab/>
        <w:t>Link transmission procedures</w:t>
      </w:r>
    </w:p>
    <w:p w14:paraId="6FE3FF2E" w14:textId="77777777" w:rsidR="00422A31" w:rsidRPr="00A873CB" w:rsidRDefault="00422A31" w:rsidP="00422A31">
      <w:pPr>
        <w:pStyle w:val="NGT08-ParagraphText"/>
        <w:tabs>
          <w:tab w:val="clear" w:pos="851"/>
          <w:tab w:val="left" w:pos="2835"/>
        </w:tabs>
        <w:ind w:left="2835" w:hanging="1984"/>
      </w:pPr>
      <w:r w:rsidRPr="00A873CB">
        <w:t>IEC 60870-5-3</w:t>
      </w:r>
      <w:r w:rsidRPr="00A873CB">
        <w:tab/>
      </w:r>
      <w:r w:rsidRPr="00A873CB">
        <w:tab/>
        <w:t>Specification for general structure of application data</w:t>
      </w:r>
    </w:p>
    <w:p w14:paraId="18C17436" w14:textId="77777777" w:rsidR="00422A31" w:rsidRPr="00A873CB" w:rsidRDefault="00422A31" w:rsidP="00422A31">
      <w:pPr>
        <w:pStyle w:val="NGT08-ParagraphText"/>
        <w:tabs>
          <w:tab w:val="clear" w:pos="851"/>
          <w:tab w:val="left" w:pos="2835"/>
        </w:tabs>
        <w:ind w:left="2835" w:hanging="1984"/>
      </w:pPr>
      <w:r w:rsidRPr="00A873CB">
        <w:t>IEC 60870-5-4</w:t>
      </w:r>
      <w:r w:rsidRPr="00A873CB">
        <w:tab/>
        <w:t>Definition and coding of application information elements</w:t>
      </w:r>
    </w:p>
    <w:p w14:paraId="5093EFB1" w14:textId="77777777" w:rsidR="00422A31" w:rsidRPr="00A873CB" w:rsidRDefault="00422A31" w:rsidP="00422A31">
      <w:pPr>
        <w:pStyle w:val="NGT08-ParagraphText"/>
        <w:tabs>
          <w:tab w:val="clear" w:pos="851"/>
          <w:tab w:val="left" w:pos="2835"/>
        </w:tabs>
        <w:ind w:left="2835" w:hanging="1984"/>
      </w:pPr>
      <w:r w:rsidRPr="00A873CB">
        <w:t>IEC 60870-5-5</w:t>
      </w:r>
      <w:r w:rsidRPr="00A873CB">
        <w:tab/>
        <w:t>Basic application functions</w:t>
      </w:r>
    </w:p>
    <w:p w14:paraId="565F3C5B" w14:textId="77777777" w:rsidR="00422A31" w:rsidRPr="00A873CB" w:rsidRDefault="00422A31" w:rsidP="00422A31">
      <w:pPr>
        <w:pStyle w:val="NGT08-ParagraphText"/>
        <w:tabs>
          <w:tab w:val="clear" w:pos="851"/>
          <w:tab w:val="left" w:pos="2835"/>
        </w:tabs>
        <w:ind w:left="2835" w:hanging="1984"/>
      </w:pPr>
      <w:r w:rsidRPr="00A873CB">
        <w:t xml:space="preserve">IEC </w:t>
      </w:r>
      <w:r w:rsidRPr="00A873CB">
        <w:rPr>
          <w:spacing w:val="-10"/>
        </w:rPr>
        <w:t>60870-5-101</w:t>
      </w:r>
      <w:r w:rsidRPr="00A873CB">
        <w:tab/>
        <w:t>Ed2</w:t>
      </w:r>
      <w:r w:rsidRPr="00A873CB">
        <w:tab/>
        <w:t>Companion standard for basic telecontrol tasks</w:t>
      </w:r>
    </w:p>
    <w:p w14:paraId="1E9B4DD8" w14:textId="77777777" w:rsidR="00422A31" w:rsidRPr="00A873CB" w:rsidRDefault="00422A31" w:rsidP="00422A31">
      <w:pPr>
        <w:pStyle w:val="NGT08-ParagraphText"/>
        <w:tabs>
          <w:tab w:val="clear" w:pos="851"/>
          <w:tab w:val="left" w:pos="2835"/>
        </w:tabs>
        <w:ind w:left="2835" w:hanging="1984"/>
      </w:pPr>
      <w:r w:rsidRPr="00A873CB">
        <w:t xml:space="preserve">IEC 60870-5-104 </w:t>
      </w:r>
      <w:r w:rsidRPr="00A873CB">
        <w:tab/>
        <w:t>Ed2</w:t>
      </w:r>
      <w:r w:rsidRPr="00A873CB">
        <w:tab/>
        <w:t>Network access for IEC 60870-5-101 using standard transport protocols</w:t>
      </w:r>
    </w:p>
    <w:p w14:paraId="470628B1" w14:textId="77777777" w:rsidR="00422A31" w:rsidRPr="00A873CB" w:rsidRDefault="00422A31" w:rsidP="00422A31">
      <w:pPr>
        <w:pStyle w:val="NGT08-ParagraphText"/>
        <w:tabs>
          <w:tab w:val="clear" w:pos="851"/>
          <w:tab w:val="left" w:pos="2835"/>
        </w:tabs>
        <w:ind w:left="2835" w:hanging="1984"/>
      </w:pPr>
      <w:r w:rsidRPr="00A873CB">
        <w:t>IEC 60870-5-6</w:t>
      </w:r>
      <w:r w:rsidRPr="00A873CB">
        <w:tab/>
        <w:t>Guidelines for conformance testing for the IEC 60870-5 companion standards</w:t>
      </w:r>
    </w:p>
    <w:p w14:paraId="5253E43E" w14:textId="77777777" w:rsidR="00422A31" w:rsidRPr="00A873CB" w:rsidRDefault="00422A31" w:rsidP="00422A31">
      <w:pPr>
        <w:pStyle w:val="NGT08-ParagraphText"/>
        <w:tabs>
          <w:tab w:val="clear" w:pos="851"/>
          <w:tab w:val="left" w:pos="2835"/>
        </w:tabs>
        <w:ind w:left="2835" w:hanging="1984"/>
      </w:pPr>
      <w:r w:rsidRPr="00A873CB">
        <w:t>IEC 60870-5-601</w:t>
      </w:r>
      <w:r w:rsidRPr="00A873CB">
        <w:tab/>
        <w:t>Conformance test cases for the IEC60870-5-101 companion standard</w:t>
      </w:r>
    </w:p>
    <w:p w14:paraId="77680579" w14:textId="77777777" w:rsidR="00422A31" w:rsidRPr="00A873CB" w:rsidRDefault="00422A31" w:rsidP="00422A31">
      <w:pPr>
        <w:pStyle w:val="NGT08-ParagraphText"/>
        <w:tabs>
          <w:tab w:val="clear" w:pos="851"/>
          <w:tab w:val="left" w:pos="2835"/>
        </w:tabs>
        <w:ind w:left="2835" w:hanging="1984"/>
      </w:pPr>
      <w:r w:rsidRPr="00A873CB">
        <w:t>IEC 62351-5</w:t>
      </w:r>
      <w:r w:rsidRPr="00A873CB">
        <w:tab/>
        <w:t>Security for IEC 60870-5 and derivatives</w:t>
      </w:r>
    </w:p>
    <w:p w14:paraId="6CA6E2D3" w14:textId="77777777" w:rsidR="00021534" w:rsidRPr="00DD1A7D" w:rsidRDefault="00422A31" w:rsidP="00021534">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851" w:hanging="709"/>
        <w:rPr>
          <w:rFonts w:ascii="Arial" w:hAnsi="Arial" w:cs="Arial"/>
        </w:rPr>
      </w:pPr>
      <w:r w:rsidRPr="00A873CB">
        <w:rPr>
          <w:b/>
          <w:caps/>
        </w:rPr>
        <w:br w:type="page"/>
      </w:r>
      <w:bookmarkStart w:id="75" w:name="_Toc342558697"/>
    </w:p>
    <w:p w14:paraId="595899D5" w14:textId="77777777" w:rsidR="00021534" w:rsidRPr="00DD1A7D" w:rsidRDefault="00021534" w:rsidP="00021534">
      <w:pPr>
        <w:tabs>
          <w:tab w:val="num" w:pos="709"/>
        </w:tabs>
        <w:ind w:left="851" w:hanging="709"/>
        <w:rPr>
          <w:rFonts w:ascii="Arial" w:hAnsi="Arial" w:cs="Arial"/>
        </w:rPr>
      </w:pPr>
    </w:p>
    <w:p w14:paraId="371270D9" w14:textId="77777777" w:rsidR="00021534" w:rsidRPr="00DD1A7D" w:rsidRDefault="00021534" w:rsidP="00021534">
      <w:pPr>
        <w:tabs>
          <w:tab w:val="left" w:pos="-3"/>
          <w:tab w:val="num" w:pos="709"/>
          <w:tab w:val="left" w:pos="900"/>
          <w:tab w:val="left" w:pos="1227"/>
          <w:tab w:val="left" w:pos="1638"/>
          <w:tab w:val="left" w:pos="2048"/>
          <w:tab w:val="left" w:pos="2592"/>
          <w:tab w:val="left" w:pos="6336"/>
        </w:tabs>
        <w:ind w:left="851" w:hanging="709"/>
        <w:jc w:val="center"/>
        <w:rPr>
          <w:rFonts w:ascii="Arial" w:hAnsi="Arial" w:cs="Arial"/>
          <w:b/>
          <w:bCs/>
          <w:sz w:val="22"/>
          <w:szCs w:val="22"/>
        </w:rPr>
      </w:pPr>
      <w:r w:rsidRPr="00DD1A7D">
        <w:rPr>
          <w:rFonts w:ascii="Arial" w:hAnsi="Arial" w:cs="Arial"/>
          <w:b/>
          <w:bCs/>
          <w:sz w:val="22"/>
          <w:szCs w:val="22"/>
        </w:rPr>
        <w:t xml:space="preserve">APPENDIX </w:t>
      </w:r>
      <w:r>
        <w:rPr>
          <w:rFonts w:ascii="Arial" w:hAnsi="Arial" w:cs="Arial"/>
          <w:b/>
          <w:bCs/>
          <w:sz w:val="22"/>
          <w:szCs w:val="22"/>
        </w:rPr>
        <w:t>C</w:t>
      </w:r>
      <w:r w:rsidRPr="00DD1A7D">
        <w:rPr>
          <w:rFonts w:ascii="Arial" w:hAnsi="Arial" w:cs="Arial"/>
          <w:b/>
          <w:bCs/>
          <w:sz w:val="22"/>
          <w:szCs w:val="22"/>
        </w:rPr>
        <w:br/>
      </w:r>
    </w:p>
    <w:p w14:paraId="598000F5" w14:textId="77777777" w:rsidR="00021534" w:rsidRPr="00DD1A7D" w:rsidRDefault="00021534" w:rsidP="00021534">
      <w:pPr>
        <w:tabs>
          <w:tab w:val="left" w:pos="-3"/>
          <w:tab w:val="num" w:pos="709"/>
          <w:tab w:val="left" w:pos="900"/>
          <w:tab w:val="left" w:pos="1227"/>
          <w:tab w:val="left" w:pos="1638"/>
          <w:tab w:val="left" w:pos="2048"/>
          <w:tab w:val="left" w:pos="2592"/>
          <w:tab w:val="left" w:pos="6336"/>
        </w:tabs>
        <w:ind w:left="851" w:hanging="709"/>
        <w:jc w:val="center"/>
        <w:rPr>
          <w:rFonts w:ascii="Arial" w:hAnsi="Arial" w:cs="Arial"/>
          <w:sz w:val="22"/>
          <w:szCs w:val="22"/>
        </w:rPr>
      </w:pPr>
      <w:r>
        <w:rPr>
          <w:rFonts w:ascii="Arial" w:hAnsi="Arial" w:cs="Arial"/>
          <w:b/>
          <w:bCs/>
          <w:sz w:val="22"/>
          <w:szCs w:val="22"/>
        </w:rPr>
        <w:t>IEC60870-5-101</w:t>
      </w:r>
      <w:r w:rsidRPr="00DD1A7D">
        <w:rPr>
          <w:rFonts w:ascii="Arial" w:hAnsi="Arial" w:cs="Arial"/>
          <w:b/>
          <w:bCs/>
          <w:sz w:val="22"/>
          <w:szCs w:val="22"/>
        </w:rPr>
        <w:t xml:space="preserve"> PROTOCOL </w:t>
      </w:r>
      <w:r>
        <w:rPr>
          <w:rFonts w:ascii="Arial" w:hAnsi="Arial" w:cs="Arial"/>
          <w:b/>
          <w:bCs/>
          <w:sz w:val="22"/>
          <w:szCs w:val="22"/>
        </w:rPr>
        <w:t>IMPLEMENTATION</w:t>
      </w:r>
    </w:p>
    <w:p w14:paraId="1EB1A5D3" w14:textId="77777777" w:rsidR="00422A31" w:rsidRPr="00A873CB" w:rsidRDefault="00492E80" w:rsidP="00422A31">
      <w:pPr>
        <w:pStyle w:val="NGT13-APPENDIXNUMBER"/>
      </w:pPr>
      <w:r>
        <w:t>APPENDIX C-1</w:t>
      </w:r>
      <w:r w:rsidR="00422A31" w:rsidRPr="00A873CB">
        <w:t xml:space="preserve"> - INteroperability STATEMENT</w:t>
      </w:r>
      <w:bookmarkEnd w:id="75"/>
    </w:p>
    <w:p w14:paraId="20335BEE" w14:textId="37D00A12" w:rsidR="00422A31" w:rsidRPr="00A873CB" w:rsidRDefault="00422A31" w:rsidP="00422A31">
      <w:pPr>
        <w:pStyle w:val="NGT03-PurposeText"/>
      </w:pPr>
      <w:r w:rsidRPr="00A873CB">
        <w:t>This interoperability statement presents a set of parameters</w:t>
      </w:r>
      <w:r w:rsidR="00220D7C" w:rsidRPr="00A873CB">
        <w:t xml:space="preserve"> and options that are supported</w:t>
      </w:r>
      <w:r w:rsidRPr="00A873CB">
        <w:t xml:space="preserve"> </w:t>
      </w:r>
      <w:r w:rsidR="00220D7C" w:rsidRPr="00A873CB">
        <w:t xml:space="preserve">by the master </w:t>
      </w:r>
      <w:r w:rsidR="00B023AA">
        <w:t>and T</w:t>
      </w:r>
      <w:r w:rsidR="00220D7C" w:rsidRPr="00A873CB">
        <w:t xml:space="preserve">he </w:t>
      </w:r>
      <w:r w:rsidR="00B023AA">
        <w:t>Company’s</w:t>
      </w:r>
      <w:r w:rsidR="00202EBF">
        <w:t xml:space="preserve"> </w:t>
      </w:r>
      <w:r w:rsidR="00220D7C" w:rsidRPr="00A873CB">
        <w:t>SCADA station. The slave station can use all or a subset of these</w:t>
      </w:r>
      <w:r w:rsidR="0090564B" w:rsidRPr="00A873CB">
        <w:t xml:space="preserve"> </w:t>
      </w:r>
      <w:r w:rsidR="00220D7C" w:rsidRPr="00A873CB">
        <w:t xml:space="preserve">but must not use any functions that are not supported or are incompatible with </w:t>
      </w:r>
      <w:r w:rsidR="0090564B" w:rsidRPr="00A873CB">
        <w:t>the</w:t>
      </w:r>
      <w:r w:rsidR="00220D7C" w:rsidRPr="00A873CB">
        <w:t xml:space="preserve"> master station configuration. </w:t>
      </w:r>
      <w:r w:rsidRPr="00A873CB">
        <w:t>Some parameters, such as the listed set of different process information in command and in monitor direction, allow the specification of the complete set or subsets, as appropriate for given applications.</w:t>
      </w:r>
      <w:r w:rsidR="009E0A6B" w:rsidRPr="00A873CB">
        <w:t xml:space="preserve"> Unsupported options or functions shall be agreed with </w:t>
      </w:r>
      <w:r w:rsidR="00B023AA">
        <w:t>T</w:t>
      </w:r>
      <w:r w:rsidR="009E0A6B" w:rsidRPr="00A873CB">
        <w:t xml:space="preserve">he </w:t>
      </w:r>
      <w:r w:rsidR="00B023AA">
        <w:t>Company</w:t>
      </w:r>
      <w:r w:rsidR="009E0A6B" w:rsidRPr="00A873CB">
        <w:t>.</w:t>
      </w:r>
    </w:p>
    <w:p w14:paraId="6D5A8FDA" w14:textId="77777777" w:rsidR="00422A31" w:rsidRPr="00A873CB" w:rsidRDefault="00422A31" w:rsidP="00422A31">
      <w:pPr>
        <w:pStyle w:val="NGT03-PurposeText"/>
      </w:pPr>
      <w:r w:rsidRPr="00A873CB">
        <w:t xml:space="preserve">This clause summarises the parameters to facilitate a suitable selection for a specific application. If a system is composed of equipment stemming from different manufacturers it is </w:t>
      </w:r>
      <w:proofErr w:type="gramStart"/>
      <w:r w:rsidRPr="00A873CB">
        <w:t>necessary</w:t>
      </w:r>
      <w:proofErr w:type="gramEnd"/>
      <w:r w:rsidRPr="00A873CB">
        <w:t xml:space="preserve"> that all partners agree on the selected parameters.</w:t>
      </w:r>
    </w:p>
    <w:p w14:paraId="464D8898" w14:textId="77777777" w:rsidR="00422A31" w:rsidRPr="00A873CB" w:rsidRDefault="00422A31" w:rsidP="00422A31">
      <w:pPr>
        <w:pStyle w:val="NGT03-PurposeText"/>
      </w:pPr>
      <w:r w:rsidRPr="00A873CB">
        <w:t>The selected parameters are marked in the white boxes as follows: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8646"/>
      </w:tblGrid>
      <w:tr w:rsidR="00422A31" w:rsidRPr="00A873CB" w14:paraId="6FC3D896"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77E065D" w14:textId="77777777" w:rsidR="00422A31" w:rsidRPr="00A873CB" w:rsidRDefault="00422A31" w:rsidP="00B763AC">
            <w:pPr>
              <w:pStyle w:val="Header"/>
              <w:tabs>
                <w:tab w:val="left" w:pos="720"/>
              </w:tabs>
            </w:pPr>
          </w:p>
        </w:tc>
        <w:tc>
          <w:tcPr>
            <w:tcW w:w="8646" w:type="dxa"/>
            <w:tcBorders>
              <w:top w:val="nil"/>
              <w:left w:val="single" w:sz="4" w:space="0" w:color="auto"/>
              <w:bottom w:val="nil"/>
              <w:right w:val="nil"/>
            </w:tcBorders>
            <w:vAlign w:val="center"/>
          </w:tcPr>
          <w:p w14:paraId="28C6DAC7" w14:textId="77777777" w:rsidR="00422A31" w:rsidRPr="00A873CB" w:rsidRDefault="00422A31" w:rsidP="00B763AC">
            <w:pPr>
              <w:pStyle w:val="NGTSAppendix"/>
              <w:widowControl/>
              <w:ind w:left="186"/>
            </w:pPr>
            <w:r w:rsidRPr="00A873CB">
              <w:t>Function or ASDU is not used</w:t>
            </w:r>
          </w:p>
        </w:tc>
      </w:tr>
      <w:tr w:rsidR="00422A31" w:rsidRPr="00A873CB" w14:paraId="4481F342" w14:textId="77777777" w:rsidTr="00B763AC">
        <w:trPr>
          <w:trHeight w:hRule="exact" w:val="60"/>
        </w:trPr>
        <w:tc>
          <w:tcPr>
            <w:tcW w:w="284" w:type="dxa"/>
            <w:tcBorders>
              <w:top w:val="single" w:sz="4" w:space="0" w:color="auto"/>
              <w:left w:val="nil"/>
              <w:bottom w:val="nil"/>
              <w:right w:val="nil"/>
            </w:tcBorders>
            <w:vAlign w:val="center"/>
          </w:tcPr>
          <w:p w14:paraId="4758D998" w14:textId="77777777" w:rsidR="00422A31" w:rsidRPr="00A873CB" w:rsidRDefault="00422A31" w:rsidP="00B763AC">
            <w:pPr>
              <w:rPr>
                <w:rFonts w:ascii="Arial" w:hAnsi="Arial"/>
              </w:rPr>
            </w:pPr>
          </w:p>
        </w:tc>
        <w:tc>
          <w:tcPr>
            <w:tcW w:w="8646" w:type="dxa"/>
            <w:tcBorders>
              <w:top w:val="nil"/>
              <w:left w:val="nil"/>
              <w:bottom w:val="nil"/>
              <w:right w:val="nil"/>
            </w:tcBorders>
            <w:vAlign w:val="center"/>
          </w:tcPr>
          <w:p w14:paraId="36A073A9" w14:textId="77777777" w:rsidR="00422A31" w:rsidRPr="00A873CB" w:rsidRDefault="00422A31" w:rsidP="00B763AC">
            <w:pPr>
              <w:pStyle w:val="NGTSAppendix"/>
              <w:widowControl/>
              <w:ind w:left="186"/>
            </w:pPr>
          </w:p>
        </w:tc>
      </w:tr>
      <w:tr w:rsidR="00422A31" w:rsidRPr="00A873CB" w14:paraId="2619CE23"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85E1526" w14:textId="77777777" w:rsidR="00422A31" w:rsidRPr="00A873CB" w:rsidRDefault="00422A31" w:rsidP="00B763AC">
            <w:pPr>
              <w:ind w:left="-57"/>
              <w:rPr>
                <w:rFonts w:ascii="Arial" w:hAnsi="Arial"/>
              </w:rPr>
            </w:pPr>
            <w:r w:rsidRPr="00A873CB">
              <w:t>X</w:t>
            </w:r>
          </w:p>
        </w:tc>
        <w:tc>
          <w:tcPr>
            <w:tcW w:w="8646" w:type="dxa"/>
            <w:tcBorders>
              <w:top w:val="nil"/>
              <w:left w:val="single" w:sz="4" w:space="0" w:color="auto"/>
              <w:bottom w:val="nil"/>
              <w:right w:val="nil"/>
            </w:tcBorders>
            <w:vAlign w:val="center"/>
          </w:tcPr>
          <w:p w14:paraId="5C5E3B67" w14:textId="77777777" w:rsidR="00422A31" w:rsidRPr="00A873CB" w:rsidRDefault="00422A31" w:rsidP="00B763AC">
            <w:pPr>
              <w:pStyle w:val="NGTSAppendix"/>
              <w:widowControl/>
              <w:ind w:left="186"/>
            </w:pPr>
            <w:r w:rsidRPr="00A873CB">
              <w:t>Function or ASDU is required as standardised.</w:t>
            </w:r>
          </w:p>
        </w:tc>
      </w:tr>
      <w:tr w:rsidR="00422A31" w:rsidRPr="00A873CB" w14:paraId="6612E018" w14:textId="77777777" w:rsidTr="00B763AC">
        <w:trPr>
          <w:trHeight w:hRule="exact" w:val="60"/>
        </w:trPr>
        <w:tc>
          <w:tcPr>
            <w:tcW w:w="284" w:type="dxa"/>
            <w:tcBorders>
              <w:top w:val="single" w:sz="4" w:space="0" w:color="auto"/>
              <w:left w:val="nil"/>
              <w:bottom w:val="single" w:sz="4" w:space="0" w:color="auto"/>
              <w:right w:val="nil"/>
            </w:tcBorders>
            <w:vAlign w:val="center"/>
          </w:tcPr>
          <w:p w14:paraId="4705E7E3" w14:textId="77777777" w:rsidR="00422A31" w:rsidRPr="00A873CB" w:rsidRDefault="00422A31" w:rsidP="00B763AC">
            <w:pPr>
              <w:rPr>
                <w:rFonts w:ascii="Arial" w:hAnsi="Arial"/>
              </w:rPr>
            </w:pPr>
          </w:p>
        </w:tc>
        <w:tc>
          <w:tcPr>
            <w:tcW w:w="8646" w:type="dxa"/>
            <w:tcBorders>
              <w:top w:val="nil"/>
              <w:left w:val="nil"/>
              <w:bottom w:val="nil"/>
              <w:right w:val="nil"/>
            </w:tcBorders>
            <w:vAlign w:val="center"/>
          </w:tcPr>
          <w:p w14:paraId="489DBAC5" w14:textId="77777777" w:rsidR="00422A31" w:rsidRPr="00A873CB" w:rsidRDefault="00422A31" w:rsidP="00B763AC">
            <w:pPr>
              <w:pStyle w:val="NGTSAppendix"/>
              <w:widowControl/>
              <w:ind w:left="186"/>
            </w:pPr>
          </w:p>
        </w:tc>
      </w:tr>
      <w:tr w:rsidR="00422A31" w:rsidRPr="00A873CB" w14:paraId="0000D3F2"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7D2BF253" w14:textId="77777777" w:rsidR="00422A31" w:rsidRPr="00A873CB" w:rsidRDefault="00422A31" w:rsidP="00B763AC">
            <w:pPr>
              <w:ind w:left="-57"/>
              <w:jc w:val="center"/>
              <w:rPr>
                <w:rFonts w:ascii="Arial" w:hAnsi="Arial"/>
              </w:rPr>
            </w:pPr>
            <w:r w:rsidRPr="00A873CB">
              <w:t>R</w:t>
            </w:r>
          </w:p>
        </w:tc>
        <w:tc>
          <w:tcPr>
            <w:tcW w:w="8646" w:type="dxa"/>
            <w:tcBorders>
              <w:top w:val="nil"/>
              <w:left w:val="single" w:sz="4" w:space="0" w:color="auto"/>
              <w:bottom w:val="nil"/>
              <w:right w:val="nil"/>
            </w:tcBorders>
            <w:vAlign w:val="center"/>
          </w:tcPr>
          <w:p w14:paraId="19FC52CA" w14:textId="77777777" w:rsidR="00422A31" w:rsidRPr="00A873CB" w:rsidRDefault="00422A31" w:rsidP="00B763AC">
            <w:pPr>
              <w:pStyle w:val="NGTSAppendix"/>
              <w:widowControl/>
              <w:ind w:left="186"/>
            </w:pPr>
            <w:r w:rsidRPr="00A873CB">
              <w:t>Function or ASDU is required used in reverse mode</w:t>
            </w:r>
          </w:p>
        </w:tc>
      </w:tr>
      <w:tr w:rsidR="00422A31" w:rsidRPr="00A873CB" w14:paraId="49B865EA" w14:textId="77777777" w:rsidTr="00B763AC">
        <w:trPr>
          <w:trHeight w:hRule="exact" w:val="60"/>
        </w:trPr>
        <w:tc>
          <w:tcPr>
            <w:tcW w:w="284" w:type="dxa"/>
            <w:tcBorders>
              <w:top w:val="single" w:sz="4" w:space="0" w:color="auto"/>
              <w:left w:val="nil"/>
              <w:bottom w:val="single" w:sz="4" w:space="0" w:color="auto"/>
              <w:right w:val="nil"/>
            </w:tcBorders>
            <w:vAlign w:val="center"/>
          </w:tcPr>
          <w:p w14:paraId="3ACFA61C" w14:textId="77777777" w:rsidR="00422A31" w:rsidRPr="00A873CB" w:rsidRDefault="00422A31" w:rsidP="00B763AC">
            <w:pPr>
              <w:rPr>
                <w:rFonts w:ascii="Arial" w:hAnsi="Arial"/>
              </w:rPr>
            </w:pPr>
          </w:p>
        </w:tc>
        <w:tc>
          <w:tcPr>
            <w:tcW w:w="8646" w:type="dxa"/>
            <w:tcBorders>
              <w:top w:val="nil"/>
              <w:left w:val="nil"/>
              <w:bottom w:val="nil"/>
              <w:right w:val="nil"/>
            </w:tcBorders>
            <w:vAlign w:val="center"/>
          </w:tcPr>
          <w:p w14:paraId="4B2446AE" w14:textId="77777777" w:rsidR="00422A31" w:rsidRPr="00A873CB" w:rsidRDefault="00422A31" w:rsidP="00B763AC">
            <w:pPr>
              <w:pStyle w:val="NGTSAppendix"/>
              <w:widowControl/>
              <w:ind w:left="186"/>
            </w:pPr>
          </w:p>
        </w:tc>
      </w:tr>
      <w:tr w:rsidR="00422A31" w:rsidRPr="00A873CB" w14:paraId="53D99841"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22AA0A4" w14:textId="77777777" w:rsidR="00422A31" w:rsidRPr="00A873CB" w:rsidRDefault="00422A31" w:rsidP="00B763AC">
            <w:pPr>
              <w:ind w:left="-57"/>
              <w:rPr>
                <w:rFonts w:ascii="Arial" w:hAnsi="Arial"/>
              </w:rPr>
            </w:pPr>
            <w:r w:rsidRPr="00A873CB">
              <w:t>B</w:t>
            </w:r>
          </w:p>
        </w:tc>
        <w:tc>
          <w:tcPr>
            <w:tcW w:w="8646" w:type="dxa"/>
            <w:tcBorders>
              <w:top w:val="nil"/>
              <w:left w:val="single" w:sz="4" w:space="0" w:color="auto"/>
              <w:bottom w:val="nil"/>
              <w:right w:val="nil"/>
            </w:tcBorders>
            <w:vAlign w:val="center"/>
          </w:tcPr>
          <w:p w14:paraId="78619D39" w14:textId="77777777" w:rsidR="00422A31" w:rsidRPr="00A873CB" w:rsidRDefault="00422A31" w:rsidP="00B763AC">
            <w:pPr>
              <w:pStyle w:val="NGTSAppendix"/>
              <w:widowControl/>
              <w:ind w:left="186"/>
            </w:pPr>
            <w:r w:rsidRPr="00A873CB">
              <w:t>Function or ASDU is required used in both standard and reverse mode</w:t>
            </w:r>
          </w:p>
        </w:tc>
      </w:tr>
    </w:tbl>
    <w:p w14:paraId="5DB2DBE4" w14:textId="77777777" w:rsidR="00422A31" w:rsidRPr="00A873CB" w:rsidRDefault="00422A31" w:rsidP="00422A31">
      <w:pPr>
        <w:pStyle w:val="NGTSAppendix"/>
        <w:widowControl/>
      </w:pPr>
    </w:p>
    <w:p w14:paraId="31AA9158" w14:textId="77777777" w:rsidR="00422A31" w:rsidRPr="00A873CB" w:rsidRDefault="00422A31" w:rsidP="00422A31">
      <w:pPr>
        <w:pStyle w:val="NGT03-PurposeText"/>
      </w:pPr>
      <w:r w:rsidRPr="00A873CB">
        <w:t>The possible selection (blank, X, R, or B) is specified for each specific clause or parameter.</w:t>
      </w:r>
    </w:p>
    <w:p w14:paraId="7796BCCD" w14:textId="77777777" w:rsidR="00422A31" w:rsidRPr="00A873CB" w:rsidRDefault="00422A31" w:rsidP="00422A31">
      <w:pPr>
        <w:ind w:left="720"/>
        <w:rPr>
          <w:sz w:val="16"/>
        </w:rPr>
      </w:pPr>
      <w:r w:rsidRPr="00A873CB">
        <w:rPr>
          <w:sz w:val="16"/>
        </w:rPr>
        <w:t>Note</w:t>
      </w:r>
    </w:p>
    <w:p w14:paraId="6CD5EA86" w14:textId="77777777" w:rsidR="00422A31" w:rsidRPr="00A873CB" w:rsidRDefault="00422A31" w:rsidP="00422A31">
      <w:pPr>
        <w:ind w:left="720"/>
        <w:jc w:val="both"/>
        <w:rPr>
          <w:sz w:val="16"/>
        </w:rPr>
      </w:pPr>
      <w:r w:rsidRPr="00A873CB">
        <w:rPr>
          <w:sz w:val="16"/>
        </w:rPr>
        <w:t>- In addition, the full specification of a system may require individual selection of certain parameters for certain parts of the system, such as the individual selection of scaling factors for individually addressable measured values.</w:t>
      </w:r>
    </w:p>
    <w:p w14:paraId="6592FFCD" w14:textId="77777777" w:rsidR="00422A31" w:rsidRPr="00A873CB" w:rsidRDefault="00422A31" w:rsidP="00422A31"/>
    <w:p w14:paraId="536C55AE" w14:textId="77777777" w:rsidR="00422A31" w:rsidRPr="00A873CB" w:rsidRDefault="00422A31" w:rsidP="00422A31">
      <w:pPr>
        <w:pStyle w:val="NGTSAppendix"/>
        <w:widowControl/>
        <w:rPr>
          <w:b/>
        </w:rPr>
      </w:pPr>
      <w:r w:rsidRPr="00A873CB">
        <w:rPr>
          <w:b/>
        </w:rPr>
        <w:t>System or Device</w:t>
      </w:r>
    </w:p>
    <w:p w14:paraId="7E1FD7DD" w14:textId="77777777" w:rsidR="00422A31" w:rsidRPr="00A873CB" w:rsidRDefault="00422A31" w:rsidP="00422A31">
      <w:pPr>
        <w:ind w:left="720"/>
        <w:rPr>
          <w:sz w:val="16"/>
        </w:rPr>
      </w:pPr>
      <w:r w:rsidRPr="00A873CB">
        <w:rPr>
          <w:sz w:val="16"/>
        </w:rPr>
        <w:t>(System specific parameter. Indicate the definition of a system or a device by marking one of the following with an ‘</w:t>
      </w:r>
      <w:r w:rsidRPr="00A873CB">
        <w:rPr>
          <w:b/>
          <w:sz w:val="16"/>
        </w:rPr>
        <w:t>X</w:t>
      </w:r>
      <w:r w:rsidRPr="00A873CB">
        <w:rPr>
          <w:sz w:val="16"/>
        </w:rPr>
        <w:t>’)</w:t>
      </w:r>
    </w:p>
    <w:p w14:paraId="26A92974" w14:textId="77777777" w:rsidR="00422A31" w:rsidRPr="00A873CB" w:rsidRDefault="00422A31" w:rsidP="00422A31">
      <w:pPr>
        <w:pStyle w:val="NGTSAppendix"/>
        <w:widowControl/>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8646"/>
      </w:tblGrid>
      <w:tr w:rsidR="00422A31" w:rsidRPr="00A873CB" w14:paraId="36E7618B"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2A81DD5" w14:textId="77777777" w:rsidR="00422A31" w:rsidRPr="00A873CB" w:rsidRDefault="00422A31" w:rsidP="00B763AC">
            <w:pPr>
              <w:pStyle w:val="NGTSAppendix"/>
              <w:widowControl/>
              <w:ind w:left="-57"/>
              <w:jc w:val="right"/>
            </w:pPr>
          </w:p>
        </w:tc>
        <w:tc>
          <w:tcPr>
            <w:tcW w:w="8646" w:type="dxa"/>
            <w:tcBorders>
              <w:top w:val="nil"/>
              <w:left w:val="single" w:sz="4" w:space="0" w:color="auto"/>
              <w:bottom w:val="nil"/>
              <w:right w:val="nil"/>
            </w:tcBorders>
            <w:vAlign w:val="center"/>
          </w:tcPr>
          <w:p w14:paraId="468D5449" w14:textId="77777777" w:rsidR="00422A31" w:rsidRPr="00A873CB" w:rsidRDefault="00422A31" w:rsidP="00B763AC">
            <w:pPr>
              <w:pStyle w:val="NGTSAppendix"/>
              <w:widowControl/>
              <w:ind w:left="186"/>
            </w:pPr>
            <w:r w:rsidRPr="00A873CB">
              <w:t>System Definition</w:t>
            </w:r>
          </w:p>
        </w:tc>
      </w:tr>
      <w:tr w:rsidR="00422A31" w:rsidRPr="00A873CB" w14:paraId="500DD74E" w14:textId="77777777" w:rsidTr="00B763AC">
        <w:trPr>
          <w:trHeight w:hRule="exact" w:val="90"/>
        </w:trPr>
        <w:tc>
          <w:tcPr>
            <w:tcW w:w="284" w:type="dxa"/>
            <w:tcBorders>
              <w:top w:val="single" w:sz="4" w:space="0" w:color="auto"/>
              <w:left w:val="nil"/>
              <w:bottom w:val="single" w:sz="4" w:space="0" w:color="auto"/>
              <w:right w:val="nil"/>
            </w:tcBorders>
            <w:vAlign w:val="center"/>
          </w:tcPr>
          <w:p w14:paraId="6595CFFC"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3F58E31E" w14:textId="77777777" w:rsidR="00422A31" w:rsidRPr="00A873CB" w:rsidRDefault="00422A31" w:rsidP="00B763AC">
            <w:pPr>
              <w:pStyle w:val="NGTSAppendix"/>
              <w:widowControl/>
            </w:pPr>
          </w:p>
        </w:tc>
      </w:tr>
      <w:tr w:rsidR="00422A31" w:rsidRPr="00A873CB" w14:paraId="12A096C6"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3E09AA45"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13D5F83A" w14:textId="77777777" w:rsidR="00422A31" w:rsidRPr="00A873CB" w:rsidRDefault="00422A31" w:rsidP="00B763AC">
            <w:pPr>
              <w:pStyle w:val="NGTSAppendix"/>
              <w:widowControl/>
              <w:ind w:left="186"/>
            </w:pPr>
            <w:r w:rsidRPr="00A873CB">
              <w:t>Controlling station definition (Master)</w:t>
            </w:r>
          </w:p>
        </w:tc>
      </w:tr>
      <w:tr w:rsidR="00422A31" w:rsidRPr="00A873CB" w14:paraId="4E56B14D" w14:textId="77777777" w:rsidTr="00B763AC">
        <w:trPr>
          <w:trHeight w:hRule="exact" w:val="60"/>
        </w:trPr>
        <w:tc>
          <w:tcPr>
            <w:tcW w:w="284" w:type="dxa"/>
            <w:tcBorders>
              <w:top w:val="single" w:sz="4" w:space="0" w:color="auto"/>
              <w:left w:val="nil"/>
              <w:bottom w:val="single" w:sz="4" w:space="0" w:color="auto"/>
              <w:right w:val="nil"/>
            </w:tcBorders>
            <w:vAlign w:val="center"/>
          </w:tcPr>
          <w:p w14:paraId="35C4EB45"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5E827887" w14:textId="77777777" w:rsidR="00422A31" w:rsidRPr="00A873CB" w:rsidRDefault="00422A31" w:rsidP="00B763AC">
            <w:pPr>
              <w:pStyle w:val="NGTSAppendix"/>
              <w:widowControl/>
            </w:pPr>
          </w:p>
        </w:tc>
      </w:tr>
      <w:tr w:rsidR="00422A31" w:rsidRPr="00A873CB" w14:paraId="6DCBA7F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EDCC424" w14:textId="77777777" w:rsidR="00422A31" w:rsidRPr="00A873CB" w:rsidRDefault="00422A31" w:rsidP="00B763AC">
            <w:pPr>
              <w:pStyle w:val="NGTSAppendix"/>
              <w:widowControl/>
              <w:ind w:left="-57"/>
              <w:jc w:val="right"/>
            </w:pPr>
            <w:r w:rsidRPr="00A873CB">
              <w:t>X</w:t>
            </w:r>
          </w:p>
        </w:tc>
        <w:tc>
          <w:tcPr>
            <w:tcW w:w="8646" w:type="dxa"/>
            <w:tcBorders>
              <w:top w:val="nil"/>
              <w:left w:val="single" w:sz="4" w:space="0" w:color="auto"/>
              <w:bottom w:val="nil"/>
              <w:right w:val="nil"/>
            </w:tcBorders>
            <w:vAlign w:val="center"/>
          </w:tcPr>
          <w:p w14:paraId="265D8BDF" w14:textId="77777777" w:rsidR="00422A31" w:rsidRPr="00A873CB" w:rsidRDefault="00422A31" w:rsidP="00B763AC">
            <w:pPr>
              <w:pStyle w:val="NGTSAppendix"/>
              <w:widowControl/>
              <w:ind w:left="186"/>
            </w:pPr>
            <w:r w:rsidRPr="00A873CB">
              <w:t>Controlled station definition (Slave)</w:t>
            </w:r>
          </w:p>
        </w:tc>
      </w:tr>
    </w:tbl>
    <w:p w14:paraId="38F803FA" w14:textId="77777777" w:rsidR="00422A31" w:rsidRPr="00A873CB" w:rsidRDefault="00422A31" w:rsidP="00422A31">
      <w:pPr>
        <w:pStyle w:val="NGTSAppendix"/>
        <w:widowControl/>
      </w:pPr>
    </w:p>
    <w:p w14:paraId="1DBD65DD" w14:textId="77777777" w:rsidR="00422A31" w:rsidRPr="00A873CB" w:rsidRDefault="00422A31" w:rsidP="00422A31">
      <w:pPr>
        <w:pStyle w:val="NGTSAppendix"/>
        <w:widowControl/>
        <w:rPr>
          <w:b/>
        </w:rPr>
      </w:pPr>
      <w:r w:rsidRPr="00A873CB">
        <w:rPr>
          <w:b/>
        </w:rPr>
        <w:t>Network configuration</w:t>
      </w:r>
    </w:p>
    <w:p w14:paraId="05F9932D" w14:textId="77777777" w:rsidR="00422A31" w:rsidRPr="00A873CB" w:rsidRDefault="00422A31" w:rsidP="00422A31">
      <w:pPr>
        <w:ind w:left="720"/>
        <w:rPr>
          <w:sz w:val="16"/>
        </w:rPr>
      </w:pPr>
      <w:r w:rsidRPr="00A873CB">
        <w:rPr>
          <w:sz w:val="16"/>
        </w:rPr>
        <w:t>(network specific parameter, all configuration that are used are to be marked with an ‘</w:t>
      </w:r>
      <w:r w:rsidRPr="00A873CB">
        <w:rPr>
          <w:b/>
          <w:sz w:val="16"/>
        </w:rPr>
        <w:t>X</w:t>
      </w:r>
      <w:r w:rsidRPr="00A873CB">
        <w:rPr>
          <w:sz w:val="16"/>
        </w:rPr>
        <w:t>’)</w:t>
      </w:r>
    </w:p>
    <w:p w14:paraId="528FC830" w14:textId="77777777" w:rsidR="00422A31" w:rsidRPr="00A873CB" w:rsidRDefault="00422A31" w:rsidP="00422A31">
      <w:pPr>
        <w:pStyle w:val="NGTSAppendix"/>
        <w:widowControl/>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2490"/>
        <w:gridCol w:w="284"/>
        <w:gridCol w:w="2490"/>
      </w:tblGrid>
      <w:tr w:rsidR="00422A31" w:rsidRPr="00A873CB" w14:paraId="07C50902"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70FFC508" w14:textId="77777777" w:rsidR="00422A31" w:rsidRPr="00A873CB" w:rsidRDefault="00422A31" w:rsidP="00B763AC">
            <w:pPr>
              <w:pStyle w:val="NGTSAppendix"/>
              <w:widowControl/>
              <w:ind w:left="-57"/>
              <w:jc w:val="right"/>
            </w:pPr>
            <w:r w:rsidRPr="00A873CB">
              <w:t>X</w:t>
            </w:r>
          </w:p>
        </w:tc>
        <w:tc>
          <w:tcPr>
            <w:tcW w:w="2490" w:type="dxa"/>
            <w:tcBorders>
              <w:top w:val="nil"/>
              <w:left w:val="single" w:sz="4" w:space="0" w:color="auto"/>
              <w:bottom w:val="nil"/>
              <w:right w:val="single" w:sz="4" w:space="0" w:color="auto"/>
            </w:tcBorders>
            <w:vAlign w:val="center"/>
          </w:tcPr>
          <w:p w14:paraId="1F36BDD1" w14:textId="77777777" w:rsidR="00422A31" w:rsidRPr="00A873CB" w:rsidRDefault="00422A31" w:rsidP="00B763AC">
            <w:pPr>
              <w:pStyle w:val="NGTSAppendix"/>
              <w:widowControl/>
              <w:ind w:left="186"/>
            </w:pPr>
            <w:r w:rsidRPr="00A873CB">
              <w:t>Point-to-point</w:t>
            </w:r>
          </w:p>
        </w:tc>
        <w:tc>
          <w:tcPr>
            <w:tcW w:w="284" w:type="dxa"/>
            <w:tcBorders>
              <w:top w:val="single" w:sz="4" w:space="0" w:color="auto"/>
              <w:left w:val="single" w:sz="4" w:space="0" w:color="auto"/>
              <w:bottom w:val="single" w:sz="4" w:space="0" w:color="auto"/>
              <w:right w:val="single" w:sz="4" w:space="0" w:color="auto"/>
            </w:tcBorders>
            <w:vAlign w:val="center"/>
          </w:tcPr>
          <w:p w14:paraId="121CC2C9" w14:textId="77777777" w:rsidR="00422A31" w:rsidRPr="00A873CB" w:rsidRDefault="00422A31" w:rsidP="00B763AC">
            <w:pPr>
              <w:pStyle w:val="NGTSAppendix"/>
              <w:widowControl/>
            </w:pPr>
          </w:p>
        </w:tc>
        <w:tc>
          <w:tcPr>
            <w:tcW w:w="2490" w:type="dxa"/>
            <w:tcBorders>
              <w:top w:val="nil"/>
              <w:left w:val="single" w:sz="4" w:space="0" w:color="auto"/>
              <w:bottom w:val="nil"/>
              <w:right w:val="nil"/>
            </w:tcBorders>
            <w:vAlign w:val="center"/>
          </w:tcPr>
          <w:p w14:paraId="746953E9" w14:textId="77777777" w:rsidR="00422A31" w:rsidRPr="00A873CB" w:rsidRDefault="00422A31" w:rsidP="00B763AC">
            <w:pPr>
              <w:pStyle w:val="NGTSAppendix"/>
              <w:widowControl/>
              <w:ind w:left="186"/>
            </w:pPr>
            <w:r w:rsidRPr="00A873CB">
              <w:t>Multipoint-</w:t>
            </w:r>
            <w:proofErr w:type="spellStart"/>
            <w:r w:rsidRPr="00A873CB">
              <w:t>partyline</w:t>
            </w:r>
            <w:proofErr w:type="spellEnd"/>
          </w:p>
        </w:tc>
      </w:tr>
      <w:tr w:rsidR="00422A31" w:rsidRPr="00A873CB" w14:paraId="29E4D74F" w14:textId="77777777" w:rsidTr="00B763AC">
        <w:trPr>
          <w:trHeight w:hRule="exact" w:val="60"/>
        </w:trPr>
        <w:tc>
          <w:tcPr>
            <w:tcW w:w="284" w:type="dxa"/>
            <w:tcBorders>
              <w:top w:val="single" w:sz="4" w:space="0" w:color="auto"/>
              <w:left w:val="nil"/>
              <w:bottom w:val="single" w:sz="4" w:space="0" w:color="auto"/>
              <w:right w:val="nil"/>
            </w:tcBorders>
            <w:vAlign w:val="center"/>
          </w:tcPr>
          <w:p w14:paraId="2CF752D7" w14:textId="77777777" w:rsidR="00422A31" w:rsidRPr="00A873CB" w:rsidRDefault="00422A31" w:rsidP="00B763AC">
            <w:pPr>
              <w:pStyle w:val="NGTSAppendix"/>
              <w:widowControl/>
            </w:pPr>
          </w:p>
        </w:tc>
        <w:tc>
          <w:tcPr>
            <w:tcW w:w="2490" w:type="dxa"/>
            <w:tcBorders>
              <w:top w:val="nil"/>
              <w:left w:val="nil"/>
              <w:bottom w:val="nil"/>
              <w:right w:val="nil"/>
            </w:tcBorders>
            <w:vAlign w:val="center"/>
          </w:tcPr>
          <w:p w14:paraId="2731D607" w14:textId="77777777" w:rsidR="00422A31" w:rsidRPr="00A873CB" w:rsidRDefault="00422A31" w:rsidP="00B763AC">
            <w:pPr>
              <w:pStyle w:val="NGTSAppendix"/>
              <w:widowControl/>
            </w:pPr>
          </w:p>
        </w:tc>
        <w:tc>
          <w:tcPr>
            <w:tcW w:w="284" w:type="dxa"/>
            <w:tcBorders>
              <w:top w:val="single" w:sz="4" w:space="0" w:color="auto"/>
              <w:left w:val="nil"/>
              <w:bottom w:val="single" w:sz="4" w:space="0" w:color="auto"/>
              <w:right w:val="nil"/>
            </w:tcBorders>
            <w:vAlign w:val="center"/>
          </w:tcPr>
          <w:p w14:paraId="3DEC8ECE" w14:textId="77777777" w:rsidR="00422A31" w:rsidRPr="00A873CB" w:rsidRDefault="00422A31" w:rsidP="00B763AC">
            <w:pPr>
              <w:pStyle w:val="NGTSAppendix"/>
              <w:widowControl/>
            </w:pPr>
          </w:p>
        </w:tc>
        <w:tc>
          <w:tcPr>
            <w:tcW w:w="2490" w:type="dxa"/>
            <w:tcBorders>
              <w:top w:val="nil"/>
              <w:left w:val="nil"/>
              <w:bottom w:val="nil"/>
              <w:right w:val="nil"/>
            </w:tcBorders>
            <w:vAlign w:val="center"/>
          </w:tcPr>
          <w:p w14:paraId="372F3A85" w14:textId="77777777" w:rsidR="00422A31" w:rsidRPr="00A873CB" w:rsidRDefault="00422A31" w:rsidP="00B763AC">
            <w:pPr>
              <w:pStyle w:val="NGTSAppendix"/>
              <w:widowControl/>
            </w:pPr>
          </w:p>
        </w:tc>
      </w:tr>
      <w:tr w:rsidR="00422A31" w:rsidRPr="00A873CB" w14:paraId="66715D97"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B24C71E" w14:textId="77777777" w:rsidR="00422A31" w:rsidRPr="00A873CB" w:rsidRDefault="00422A31" w:rsidP="00B763AC">
            <w:pPr>
              <w:pStyle w:val="NGTSAppendix"/>
              <w:widowControl/>
              <w:ind w:left="-57"/>
              <w:jc w:val="right"/>
            </w:pPr>
            <w:r w:rsidRPr="00A873CB">
              <w:t>X</w:t>
            </w:r>
          </w:p>
        </w:tc>
        <w:tc>
          <w:tcPr>
            <w:tcW w:w="2490" w:type="dxa"/>
            <w:tcBorders>
              <w:top w:val="nil"/>
              <w:left w:val="single" w:sz="4" w:space="0" w:color="auto"/>
              <w:bottom w:val="nil"/>
              <w:right w:val="single" w:sz="4" w:space="0" w:color="auto"/>
            </w:tcBorders>
            <w:vAlign w:val="center"/>
          </w:tcPr>
          <w:p w14:paraId="5CF7A66F" w14:textId="77777777" w:rsidR="00422A31" w:rsidRPr="00A873CB" w:rsidRDefault="00422A31" w:rsidP="00B763AC">
            <w:pPr>
              <w:pStyle w:val="NGTSAppendix"/>
              <w:widowControl/>
              <w:ind w:left="186"/>
            </w:pPr>
            <w:r w:rsidRPr="00A873CB">
              <w:t>Multiple point-to-point</w:t>
            </w:r>
          </w:p>
        </w:tc>
        <w:tc>
          <w:tcPr>
            <w:tcW w:w="284" w:type="dxa"/>
            <w:tcBorders>
              <w:top w:val="single" w:sz="4" w:space="0" w:color="auto"/>
              <w:left w:val="single" w:sz="4" w:space="0" w:color="auto"/>
              <w:bottom w:val="single" w:sz="4" w:space="0" w:color="auto"/>
              <w:right w:val="single" w:sz="4" w:space="0" w:color="auto"/>
            </w:tcBorders>
            <w:vAlign w:val="center"/>
          </w:tcPr>
          <w:p w14:paraId="23B8D6AE" w14:textId="77777777" w:rsidR="00422A31" w:rsidRPr="00A873CB" w:rsidRDefault="00422A31" w:rsidP="00B763AC">
            <w:pPr>
              <w:pStyle w:val="NGTSAppendix"/>
              <w:widowControl/>
            </w:pPr>
          </w:p>
        </w:tc>
        <w:tc>
          <w:tcPr>
            <w:tcW w:w="2490" w:type="dxa"/>
            <w:tcBorders>
              <w:top w:val="nil"/>
              <w:left w:val="single" w:sz="4" w:space="0" w:color="auto"/>
              <w:bottom w:val="nil"/>
              <w:right w:val="nil"/>
            </w:tcBorders>
            <w:vAlign w:val="center"/>
          </w:tcPr>
          <w:p w14:paraId="05108956" w14:textId="77777777" w:rsidR="00422A31" w:rsidRPr="00A873CB" w:rsidRDefault="00422A31" w:rsidP="00B763AC">
            <w:pPr>
              <w:pStyle w:val="NGTSAppendix"/>
              <w:widowControl/>
              <w:ind w:left="186"/>
            </w:pPr>
            <w:proofErr w:type="gramStart"/>
            <w:r w:rsidRPr="00A873CB">
              <w:t>Multipoint-star</w:t>
            </w:r>
            <w:proofErr w:type="gramEnd"/>
          </w:p>
        </w:tc>
      </w:tr>
    </w:tbl>
    <w:p w14:paraId="26205049" w14:textId="77777777" w:rsidR="00422A31" w:rsidRPr="00A873CB" w:rsidRDefault="00422A31" w:rsidP="00422A31">
      <w:pPr>
        <w:pStyle w:val="NGTSAppendix"/>
        <w:widowControl/>
        <w:rPr>
          <w:b/>
        </w:rPr>
      </w:pPr>
    </w:p>
    <w:p w14:paraId="40B4BF9C" w14:textId="77777777" w:rsidR="00422A31" w:rsidRPr="00A873CB" w:rsidRDefault="00422A31" w:rsidP="00422A31">
      <w:pPr>
        <w:pStyle w:val="NGTSAppendix"/>
        <w:widowControl/>
        <w:rPr>
          <w:b/>
        </w:rPr>
      </w:pPr>
      <w:r w:rsidRPr="00A873CB">
        <w:rPr>
          <w:b/>
        </w:rPr>
        <w:t>Physical Layer</w:t>
      </w:r>
    </w:p>
    <w:p w14:paraId="71279B43" w14:textId="77777777" w:rsidR="00422A31" w:rsidRPr="00A873CB" w:rsidRDefault="00422A31" w:rsidP="00422A31">
      <w:pPr>
        <w:ind w:left="720"/>
        <w:rPr>
          <w:sz w:val="16"/>
        </w:rPr>
      </w:pPr>
      <w:r w:rsidRPr="00A873CB">
        <w:rPr>
          <w:sz w:val="16"/>
        </w:rPr>
        <w:t>(Network specific parameter, all interfaces &amp; data rates that are used are to be marked with an ‘</w:t>
      </w:r>
      <w:r w:rsidRPr="00A873CB">
        <w:rPr>
          <w:b/>
          <w:sz w:val="16"/>
        </w:rPr>
        <w:t>X</w:t>
      </w:r>
      <w:r w:rsidRPr="00A873CB">
        <w:rPr>
          <w:sz w:val="16"/>
        </w:rPr>
        <w:t>’.</w:t>
      </w:r>
    </w:p>
    <w:p w14:paraId="177C4025" w14:textId="77777777" w:rsidR="00422A31" w:rsidRPr="00A873CB" w:rsidRDefault="00422A31" w:rsidP="00422A31">
      <w:pPr>
        <w:ind w:left="432"/>
        <w:rPr>
          <w:sz w:val="16"/>
        </w:rPr>
      </w:pPr>
    </w:p>
    <w:p w14:paraId="14B58703" w14:textId="77777777" w:rsidR="00422A31" w:rsidRPr="00A873CB" w:rsidRDefault="00422A31" w:rsidP="00422A31">
      <w:pPr>
        <w:pStyle w:val="NGTSAppendix"/>
        <w:rPr>
          <w:b/>
          <w:bCs/>
        </w:rPr>
      </w:pPr>
      <w:r w:rsidRPr="00A873CB">
        <w:rPr>
          <w:b/>
          <w:bCs/>
        </w:rPr>
        <w:t>Transmission speed (control direction)</w:t>
      </w:r>
    </w:p>
    <w:p w14:paraId="13094114" w14:textId="77777777" w:rsidR="00422A31" w:rsidRPr="00A873CB" w:rsidRDefault="00422A31" w:rsidP="00422A31">
      <w:pPr>
        <w:pStyle w:val="NGTSAppendix"/>
        <w:rPr>
          <w:b/>
          <w:bCs/>
        </w:rPr>
      </w:pPr>
    </w:p>
    <w:p w14:paraId="65125E93" w14:textId="77777777" w:rsidR="00422A31" w:rsidRPr="00A873CB" w:rsidRDefault="00422A31" w:rsidP="00422A31">
      <w:pPr>
        <w:tabs>
          <w:tab w:val="left" w:pos="4395"/>
        </w:tabs>
        <w:ind w:right="-1"/>
        <w:jc w:val="both"/>
        <w:outlineLvl w:val="0"/>
      </w:pPr>
      <w:r w:rsidRPr="00A873CB">
        <w:t>Unbalanced interchange</w:t>
      </w:r>
      <w:r w:rsidRPr="00A873CB">
        <w:tab/>
        <w:t>Balanced interchange</w:t>
      </w:r>
      <w:r w:rsidRPr="00A873CB">
        <w:tab/>
      </w:r>
    </w:p>
    <w:p w14:paraId="0CC32418" w14:textId="77777777" w:rsidR="00422A31" w:rsidRPr="00A873CB" w:rsidRDefault="00422A31" w:rsidP="00422A31">
      <w:pPr>
        <w:tabs>
          <w:tab w:val="left" w:pos="4395"/>
        </w:tabs>
        <w:ind w:right="-1"/>
        <w:jc w:val="both"/>
        <w:outlineLvl w:val="0"/>
      </w:pPr>
      <w:r w:rsidRPr="00A873CB">
        <w:t>Circuit V.24/V.28 Standard</w:t>
      </w:r>
      <w:r w:rsidRPr="00A873CB">
        <w:tab/>
        <w:t>Circuit X.24/X.27</w:t>
      </w:r>
    </w:p>
    <w:p w14:paraId="354C5568" w14:textId="77777777" w:rsidR="00422A31" w:rsidRPr="00A873CB" w:rsidRDefault="00422A31" w:rsidP="00422A31">
      <w:pPr>
        <w:tabs>
          <w:tab w:val="left" w:pos="4395"/>
        </w:tabs>
        <w:ind w:left="720" w:right="-1"/>
        <w:jc w:val="both"/>
        <w:outlineLvl w:val="0"/>
        <w:rPr>
          <w:sz w:val="16"/>
        </w:rPr>
      </w:pPr>
      <w:r w:rsidRPr="00A873CB">
        <w:rPr>
          <w:sz w:val="16"/>
        </w:rPr>
        <w:t xml:space="preserve"> (Recommended if &gt;1200bit/s)</w:t>
      </w:r>
    </w:p>
    <w:p w14:paraId="4C754275" w14:textId="77777777" w:rsidR="00422A31" w:rsidRPr="00A873CB" w:rsidRDefault="00422A31" w:rsidP="00422A31">
      <w:pPr>
        <w:tabs>
          <w:tab w:val="left" w:pos="4395"/>
        </w:tabs>
        <w:ind w:right="-1"/>
        <w:jc w:val="both"/>
        <w:outlineLvl w:val="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1106"/>
        <w:gridCol w:w="284"/>
        <w:gridCol w:w="1106"/>
        <w:gridCol w:w="1723"/>
        <w:gridCol w:w="284"/>
        <w:gridCol w:w="1106"/>
        <w:gridCol w:w="284"/>
        <w:gridCol w:w="1702"/>
      </w:tblGrid>
      <w:tr w:rsidR="00422A31" w:rsidRPr="00A873CB" w14:paraId="3B9418B4"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9836DE0" w14:textId="77777777" w:rsidR="00422A31" w:rsidRPr="00A873CB" w:rsidRDefault="00422A31" w:rsidP="00B763AC">
            <w:pPr>
              <w:pStyle w:val="NGTSAppendix"/>
              <w:widowControl/>
            </w:pPr>
          </w:p>
        </w:tc>
        <w:tc>
          <w:tcPr>
            <w:tcW w:w="1106" w:type="dxa"/>
            <w:tcBorders>
              <w:top w:val="nil"/>
              <w:left w:val="single" w:sz="4" w:space="0" w:color="auto"/>
              <w:bottom w:val="nil"/>
              <w:right w:val="single" w:sz="4" w:space="0" w:color="auto"/>
            </w:tcBorders>
            <w:vAlign w:val="center"/>
          </w:tcPr>
          <w:p w14:paraId="521B0F61" w14:textId="77777777" w:rsidR="00422A31" w:rsidRPr="00A873CB" w:rsidRDefault="00422A31" w:rsidP="00B763AC">
            <w:pPr>
              <w:pStyle w:val="NGTSAppendix"/>
              <w:widowControl/>
              <w:ind w:left="186"/>
            </w:pPr>
            <w:r w:rsidRPr="00A873CB">
              <w:t>100</w:t>
            </w:r>
          </w:p>
        </w:tc>
        <w:tc>
          <w:tcPr>
            <w:tcW w:w="284" w:type="dxa"/>
            <w:tcBorders>
              <w:top w:val="single" w:sz="4" w:space="0" w:color="auto"/>
              <w:left w:val="single" w:sz="4" w:space="0" w:color="auto"/>
              <w:bottom w:val="single" w:sz="4" w:space="0" w:color="auto"/>
              <w:right w:val="single" w:sz="4" w:space="0" w:color="auto"/>
            </w:tcBorders>
            <w:vAlign w:val="center"/>
          </w:tcPr>
          <w:p w14:paraId="7329D061" w14:textId="77777777" w:rsidR="00422A31" w:rsidRPr="00A873CB" w:rsidRDefault="00422A31" w:rsidP="00B763AC">
            <w:pPr>
              <w:pStyle w:val="NGTSAppendix"/>
              <w:widowControl/>
              <w:ind w:left="-57"/>
              <w:jc w:val="right"/>
            </w:pPr>
          </w:p>
        </w:tc>
        <w:tc>
          <w:tcPr>
            <w:tcW w:w="1106" w:type="dxa"/>
            <w:tcBorders>
              <w:top w:val="nil"/>
              <w:left w:val="single" w:sz="4" w:space="0" w:color="auto"/>
              <w:bottom w:val="nil"/>
              <w:right w:val="nil"/>
            </w:tcBorders>
            <w:vAlign w:val="center"/>
          </w:tcPr>
          <w:p w14:paraId="262C18C5" w14:textId="77777777" w:rsidR="00422A31" w:rsidRPr="00A873CB" w:rsidRDefault="00422A31" w:rsidP="00B763AC">
            <w:pPr>
              <w:pStyle w:val="NGTSAppendix"/>
              <w:widowControl/>
              <w:ind w:left="186"/>
            </w:pPr>
            <w:r w:rsidRPr="00A873CB">
              <w:t>2400</w:t>
            </w:r>
          </w:p>
        </w:tc>
        <w:tc>
          <w:tcPr>
            <w:tcW w:w="1723" w:type="dxa"/>
            <w:tcBorders>
              <w:top w:val="nil"/>
              <w:left w:val="nil"/>
              <w:bottom w:val="nil"/>
              <w:right w:val="single" w:sz="4" w:space="0" w:color="auto"/>
            </w:tcBorders>
            <w:vAlign w:val="center"/>
          </w:tcPr>
          <w:p w14:paraId="04BEF70A" w14:textId="77777777" w:rsidR="00422A31" w:rsidRPr="00A873CB" w:rsidRDefault="00422A31" w:rsidP="00B763AC">
            <w:pPr>
              <w:pStyle w:val="NGTSAppendix"/>
              <w:widowControl/>
            </w:pPr>
          </w:p>
        </w:tc>
        <w:tc>
          <w:tcPr>
            <w:tcW w:w="284" w:type="dxa"/>
            <w:tcBorders>
              <w:top w:val="single" w:sz="4" w:space="0" w:color="auto"/>
              <w:left w:val="single" w:sz="4" w:space="0" w:color="auto"/>
              <w:bottom w:val="single" w:sz="4" w:space="0" w:color="auto"/>
              <w:right w:val="single" w:sz="4" w:space="0" w:color="auto"/>
            </w:tcBorders>
            <w:vAlign w:val="center"/>
          </w:tcPr>
          <w:p w14:paraId="2D17FA53" w14:textId="77777777" w:rsidR="00422A31" w:rsidRPr="00A873CB" w:rsidRDefault="00422A31" w:rsidP="00B763AC">
            <w:pPr>
              <w:pStyle w:val="NGTSAppendix"/>
              <w:widowControl/>
            </w:pPr>
          </w:p>
        </w:tc>
        <w:tc>
          <w:tcPr>
            <w:tcW w:w="1106" w:type="dxa"/>
            <w:tcBorders>
              <w:top w:val="nil"/>
              <w:left w:val="single" w:sz="4" w:space="0" w:color="auto"/>
              <w:bottom w:val="nil"/>
              <w:right w:val="single" w:sz="4" w:space="0" w:color="auto"/>
            </w:tcBorders>
            <w:vAlign w:val="center"/>
          </w:tcPr>
          <w:p w14:paraId="0BEB04C4" w14:textId="77777777" w:rsidR="00422A31" w:rsidRPr="00A873CB" w:rsidRDefault="00422A31" w:rsidP="00B763AC">
            <w:pPr>
              <w:pStyle w:val="NGTSAppendix"/>
              <w:widowControl/>
              <w:ind w:left="186"/>
            </w:pPr>
            <w:r w:rsidRPr="00A873CB">
              <w:t>2400</w:t>
            </w:r>
          </w:p>
        </w:tc>
        <w:tc>
          <w:tcPr>
            <w:tcW w:w="284" w:type="dxa"/>
            <w:tcBorders>
              <w:top w:val="single" w:sz="4" w:space="0" w:color="auto"/>
              <w:left w:val="single" w:sz="4" w:space="0" w:color="auto"/>
              <w:bottom w:val="single" w:sz="4" w:space="0" w:color="auto"/>
              <w:right w:val="single" w:sz="4" w:space="0" w:color="auto"/>
            </w:tcBorders>
            <w:vAlign w:val="center"/>
          </w:tcPr>
          <w:p w14:paraId="52229909" w14:textId="77777777" w:rsidR="00422A31" w:rsidRPr="00A873CB" w:rsidRDefault="00422A31" w:rsidP="00B763AC">
            <w:pPr>
              <w:pStyle w:val="NGTSAppendix"/>
              <w:widowControl/>
            </w:pPr>
          </w:p>
        </w:tc>
        <w:tc>
          <w:tcPr>
            <w:tcW w:w="1702" w:type="dxa"/>
            <w:tcBorders>
              <w:top w:val="nil"/>
              <w:left w:val="single" w:sz="4" w:space="0" w:color="auto"/>
              <w:bottom w:val="nil"/>
              <w:right w:val="nil"/>
            </w:tcBorders>
            <w:vAlign w:val="center"/>
          </w:tcPr>
          <w:p w14:paraId="1455D333" w14:textId="77777777" w:rsidR="00422A31" w:rsidRPr="00A873CB" w:rsidRDefault="00422A31" w:rsidP="00B763AC">
            <w:pPr>
              <w:pStyle w:val="NGTSAppendix"/>
              <w:widowControl/>
              <w:ind w:left="186"/>
            </w:pPr>
            <w:r w:rsidRPr="00A873CB">
              <w:t>56000</w:t>
            </w:r>
          </w:p>
        </w:tc>
      </w:tr>
      <w:tr w:rsidR="00422A31" w:rsidRPr="00A873CB" w14:paraId="5B0F803E" w14:textId="77777777" w:rsidTr="00B763AC">
        <w:trPr>
          <w:trHeight w:hRule="exact" w:val="60"/>
        </w:trPr>
        <w:tc>
          <w:tcPr>
            <w:tcW w:w="284" w:type="dxa"/>
            <w:tcBorders>
              <w:top w:val="single" w:sz="4" w:space="0" w:color="auto"/>
              <w:left w:val="nil"/>
              <w:bottom w:val="single" w:sz="4" w:space="0" w:color="auto"/>
              <w:right w:val="nil"/>
            </w:tcBorders>
            <w:vAlign w:val="center"/>
          </w:tcPr>
          <w:p w14:paraId="3B848EAD"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67626228"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445C742B"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29E17515" w14:textId="77777777" w:rsidR="00422A31" w:rsidRPr="00A873CB" w:rsidRDefault="00422A31" w:rsidP="00B763AC">
            <w:pPr>
              <w:pStyle w:val="NGTSAppendix"/>
              <w:widowControl/>
              <w:ind w:left="186"/>
            </w:pPr>
          </w:p>
        </w:tc>
        <w:tc>
          <w:tcPr>
            <w:tcW w:w="1723" w:type="dxa"/>
            <w:tcBorders>
              <w:top w:val="nil"/>
              <w:left w:val="nil"/>
              <w:bottom w:val="nil"/>
              <w:right w:val="nil"/>
            </w:tcBorders>
            <w:vAlign w:val="center"/>
          </w:tcPr>
          <w:p w14:paraId="495569D7" w14:textId="77777777" w:rsidR="00422A31" w:rsidRPr="00A873CB" w:rsidRDefault="00422A31" w:rsidP="00B763AC">
            <w:pPr>
              <w:pStyle w:val="NGTSAppendix"/>
              <w:widowControl/>
            </w:pPr>
          </w:p>
        </w:tc>
        <w:tc>
          <w:tcPr>
            <w:tcW w:w="284" w:type="dxa"/>
            <w:tcBorders>
              <w:top w:val="single" w:sz="4" w:space="0" w:color="auto"/>
              <w:left w:val="nil"/>
              <w:bottom w:val="single" w:sz="4" w:space="0" w:color="auto"/>
              <w:right w:val="nil"/>
            </w:tcBorders>
            <w:vAlign w:val="center"/>
          </w:tcPr>
          <w:p w14:paraId="6CCA3452"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2446181D"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3017E0C9"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1F17471A" w14:textId="77777777" w:rsidR="00422A31" w:rsidRPr="00A873CB" w:rsidRDefault="00422A31" w:rsidP="00B763AC">
            <w:pPr>
              <w:pStyle w:val="NGTSAppendix"/>
              <w:widowControl/>
              <w:ind w:left="186"/>
            </w:pPr>
          </w:p>
        </w:tc>
      </w:tr>
      <w:tr w:rsidR="00422A31" w:rsidRPr="00A873CB" w14:paraId="1799E9B2"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7CB7B585" w14:textId="77777777" w:rsidR="00422A31" w:rsidRPr="00A873CB" w:rsidRDefault="00422A31" w:rsidP="00B763AC">
            <w:pPr>
              <w:pStyle w:val="NGTSAppendix"/>
              <w:widowControl/>
            </w:pPr>
          </w:p>
        </w:tc>
        <w:tc>
          <w:tcPr>
            <w:tcW w:w="1106" w:type="dxa"/>
            <w:tcBorders>
              <w:top w:val="nil"/>
              <w:left w:val="single" w:sz="4" w:space="0" w:color="auto"/>
              <w:bottom w:val="nil"/>
              <w:right w:val="single" w:sz="4" w:space="0" w:color="auto"/>
            </w:tcBorders>
            <w:vAlign w:val="center"/>
          </w:tcPr>
          <w:p w14:paraId="2EBB97D8" w14:textId="77777777" w:rsidR="00422A31" w:rsidRPr="00A873CB" w:rsidRDefault="00422A31" w:rsidP="00B763AC">
            <w:pPr>
              <w:pStyle w:val="NGTSAppendix"/>
              <w:widowControl/>
              <w:ind w:left="186"/>
            </w:pPr>
            <w:r w:rsidRPr="00A873CB">
              <w:t>200</w:t>
            </w:r>
          </w:p>
        </w:tc>
        <w:tc>
          <w:tcPr>
            <w:tcW w:w="284" w:type="dxa"/>
            <w:tcBorders>
              <w:top w:val="single" w:sz="4" w:space="0" w:color="auto"/>
              <w:left w:val="single" w:sz="4" w:space="0" w:color="auto"/>
              <w:bottom w:val="single" w:sz="4" w:space="0" w:color="auto"/>
              <w:right w:val="single" w:sz="4" w:space="0" w:color="auto"/>
            </w:tcBorders>
            <w:vAlign w:val="center"/>
          </w:tcPr>
          <w:p w14:paraId="6DBCFBED" w14:textId="77777777" w:rsidR="00422A31" w:rsidRPr="00A873CB" w:rsidRDefault="00422A31" w:rsidP="00B763AC">
            <w:pPr>
              <w:pStyle w:val="NGTSAppendix"/>
              <w:widowControl/>
              <w:ind w:left="-57"/>
              <w:jc w:val="right"/>
            </w:pPr>
          </w:p>
        </w:tc>
        <w:tc>
          <w:tcPr>
            <w:tcW w:w="1106" w:type="dxa"/>
            <w:tcBorders>
              <w:top w:val="nil"/>
              <w:left w:val="single" w:sz="4" w:space="0" w:color="auto"/>
              <w:bottom w:val="nil"/>
              <w:right w:val="nil"/>
            </w:tcBorders>
            <w:vAlign w:val="center"/>
          </w:tcPr>
          <w:p w14:paraId="0619B7B9" w14:textId="77777777" w:rsidR="00422A31" w:rsidRPr="00A873CB" w:rsidRDefault="00422A31" w:rsidP="00B763AC">
            <w:pPr>
              <w:pStyle w:val="NGTSAppendix"/>
              <w:widowControl/>
              <w:ind w:left="186"/>
            </w:pPr>
            <w:r w:rsidRPr="00A873CB">
              <w:t>4800</w:t>
            </w:r>
          </w:p>
        </w:tc>
        <w:tc>
          <w:tcPr>
            <w:tcW w:w="1723" w:type="dxa"/>
            <w:tcBorders>
              <w:top w:val="nil"/>
              <w:left w:val="nil"/>
              <w:bottom w:val="nil"/>
              <w:right w:val="single" w:sz="4" w:space="0" w:color="auto"/>
            </w:tcBorders>
            <w:vAlign w:val="center"/>
          </w:tcPr>
          <w:p w14:paraId="23A9FB2B" w14:textId="77777777" w:rsidR="00422A31" w:rsidRPr="00A873CB" w:rsidRDefault="00422A31" w:rsidP="00B763AC">
            <w:pPr>
              <w:pStyle w:val="NGTSAppendix"/>
              <w:widowControl/>
            </w:pPr>
          </w:p>
        </w:tc>
        <w:tc>
          <w:tcPr>
            <w:tcW w:w="284" w:type="dxa"/>
            <w:tcBorders>
              <w:top w:val="single" w:sz="4" w:space="0" w:color="auto"/>
              <w:left w:val="single" w:sz="4" w:space="0" w:color="auto"/>
              <w:bottom w:val="single" w:sz="4" w:space="0" w:color="auto"/>
              <w:right w:val="single" w:sz="4" w:space="0" w:color="auto"/>
            </w:tcBorders>
            <w:vAlign w:val="center"/>
          </w:tcPr>
          <w:p w14:paraId="4B15549F" w14:textId="77777777" w:rsidR="00422A31" w:rsidRPr="00A873CB" w:rsidRDefault="00422A31" w:rsidP="00B763AC">
            <w:pPr>
              <w:pStyle w:val="NGTSAppendix"/>
              <w:widowControl/>
            </w:pPr>
          </w:p>
        </w:tc>
        <w:tc>
          <w:tcPr>
            <w:tcW w:w="1106" w:type="dxa"/>
            <w:tcBorders>
              <w:top w:val="nil"/>
              <w:left w:val="single" w:sz="4" w:space="0" w:color="auto"/>
              <w:bottom w:val="nil"/>
              <w:right w:val="single" w:sz="4" w:space="0" w:color="auto"/>
            </w:tcBorders>
            <w:vAlign w:val="center"/>
          </w:tcPr>
          <w:p w14:paraId="0C5C33DA" w14:textId="77777777" w:rsidR="00422A31" w:rsidRPr="00A873CB" w:rsidRDefault="00422A31" w:rsidP="00B763AC">
            <w:pPr>
              <w:pStyle w:val="NGTSAppendix"/>
              <w:widowControl/>
              <w:ind w:left="186"/>
            </w:pPr>
            <w:r w:rsidRPr="00A873CB">
              <w:t>4800</w:t>
            </w:r>
          </w:p>
        </w:tc>
        <w:tc>
          <w:tcPr>
            <w:tcW w:w="284" w:type="dxa"/>
            <w:tcBorders>
              <w:top w:val="single" w:sz="4" w:space="0" w:color="auto"/>
              <w:left w:val="single" w:sz="4" w:space="0" w:color="auto"/>
              <w:bottom w:val="single" w:sz="4" w:space="0" w:color="auto"/>
              <w:right w:val="single" w:sz="4" w:space="0" w:color="auto"/>
            </w:tcBorders>
            <w:vAlign w:val="center"/>
          </w:tcPr>
          <w:p w14:paraId="483DEEBD" w14:textId="77777777" w:rsidR="00422A31" w:rsidRPr="00A873CB" w:rsidRDefault="00422A31" w:rsidP="00B763AC">
            <w:pPr>
              <w:pStyle w:val="NGTSAppendix"/>
              <w:widowControl/>
            </w:pPr>
          </w:p>
        </w:tc>
        <w:tc>
          <w:tcPr>
            <w:tcW w:w="1702" w:type="dxa"/>
            <w:tcBorders>
              <w:top w:val="nil"/>
              <w:left w:val="single" w:sz="4" w:space="0" w:color="auto"/>
              <w:bottom w:val="nil"/>
              <w:right w:val="nil"/>
            </w:tcBorders>
            <w:vAlign w:val="center"/>
          </w:tcPr>
          <w:p w14:paraId="0AFC9983" w14:textId="77777777" w:rsidR="00422A31" w:rsidRPr="00A873CB" w:rsidRDefault="00422A31" w:rsidP="00B763AC">
            <w:pPr>
              <w:pStyle w:val="NGTSAppendix"/>
              <w:widowControl/>
              <w:ind w:left="186"/>
            </w:pPr>
            <w:r w:rsidRPr="00A873CB">
              <w:t>64000</w:t>
            </w:r>
          </w:p>
        </w:tc>
      </w:tr>
      <w:tr w:rsidR="00422A31" w:rsidRPr="00A873CB" w14:paraId="0109B1C8" w14:textId="77777777" w:rsidTr="00B763AC">
        <w:trPr>
          <w:trHeight w:hRule="exact" w:val="60"/>
        </w:trPr>
        <w:tc>
          <w:tcPr>
            <w:tcW w:w="284" w:type="dxa"/>
            <w:tcBorders>
              <w:top w:val="single" w:sz="4" w:space="0" w:color="auto"/>
              <w:left w:val="nil"/>
              <w:bottom w:val="single" w:sz="4" w:space="0" w:color="auto"/>
              <w:right w:val="nil"/>
            </w:tcBorders>
            <w:vAlign w:val="center"/>
          </w:tcPr>
          <w:p w14:paraId="06A70080"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4FCACFC4"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329184EB"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13A508BC" w14:textId="77777777" w:rsidR="00422A31" w:rsidRPr="00A873CB" w:rsidRDefault="00422A31" w:rsidP="00B763AC">
            <w:pPr>
              <w:pStyle w:val="NGTSAppendix"/>
              <w:widowControl/>
              <w:ind w:left="186"/>
            </w:pPr>
          </w:p>
        </w:tc>
        <w:tc>
          <w:tcPr>
            <w:tcW w:w="1723" w:type="dxa"/>
            <w:tcBorders>
              <w:top w:val="nil"/>
              <w:left w:val="nil"/>
              <w:bottom w:val="nil"/>
              <w:right w:val="nil"/>
            </w:tcBorders>
            <w:vAlign w:val="center"/>
          </w:tcPr>
          <w:p w14:paraId="3D4CD436" w14:textId="77777777" w:rsidR="00422A31" w:rsidRPr="00A873CB" w:rsidRDefault="00422A31" w:rsidP="00B763AC">
            <w:pPr>
              <w:pStyle w:val="NGTSAppendix"/>
              <w:widowControl/>
            </w:pPr>
          </w:p>
        </w:tc>
        <w:tc>
          <w:tcPr>
            <w:tcW w:w="284" w:type="dxa"/>
            <w:tcBorders>
              <w:top w:val="single" w:sz="4" w:space="0" w:color="auto"/>
              <w:left w:val="nil"/>
              <w:bottom w:val="single" w:sz="4" w:space="0" w:color="auto"/>
              <w:right w:val="nil"/>
            </w:tcBorders>
            <w:vAlign w:val="center"/>
          </w:tcPr>
          <w:p w14:paraId="4775F322"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12FD3F30" w14:textId="77777777" w:rsidR="00422A31" w:rsidRPr="00A873CB" w:rsidRDefault="00422A31" w:rsidP="00B763AC">
            <w:pPr>
              <w:pStyle w:val="NGTSAppendix"/>
              <w:widowControl/>
              <w:ind w:left="186"/>
            </w:pPr>
          </w:p>
        </w:tc>
        <w:tc>
          <w:tcPr>
            <w:tcW w:w="284" w:type="dxa"/>
            <w:tcBorders>
              <w:top w:val="single" w:sz="4" w:space="0" w:color="auto"/>
              <w:left w:val="nil"/>
              <w:bottom w:val="nil"/>
              <w:right w:val="nil"/>
            </w:tcBorders>
            <w:vAlign w:val="center"/>
          </w:tcPr>
          <w:p w14:paraId="186DD421"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486FB899" w14:textId="77777777" w:rsidR="00422A31" w:rsidRPr="00A873CB" w:rsidRDefault="00422A31" w:rsidP="00B763AC">
            <w:pPr>
              <w:pStyle w:val="NGTSAppendix"/>
              <w:widowControl/>
            </w:pPr>
          </w:p>
        </w:tc>
      </w:tr>
      <w:tr w:rsidR="00422A31" w:rsidRPr="00A873CB" w14:paraId="0B08C3FB"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BF60438" w14:textId="77777777" w:rsidR="00422A31" w:rsidRPr="00A873CB" w:rsidRDefault="00422A31" w:rsidP="00B763AC">
            <w:pPr>
              <w:pStyle w:val="NGTSAppendix"/>
              <w:widowControl/>
            </w:pPr>
          </w:p>
        </w:tc>
        <w:tc>
          <w:tcPr>
            <w:tcW w:w="1106" w:type="dxa"/>
            <w:tcBorders>
              <w:top w:val="nil"/>
              <w:left w:val="single" w:sz="4" w:space="0" w:color="auto"/>
              <w:bottom w:val="nil"/>
              <w:right w:val="single" w:sz="4" w:space="0" w:color="auto"/>
            </w:tcBorders>
            <w:vAlign w:val="center"/>
          </w:tcPr>
          <w:p w14:paraId="580CCBE2" w14:textId="77777777" w:rsidR="00422A31" w:rsidRPr="00A873CB" w:rsidRDefault="00422A31" w:rsidP="00B763AC">
            <w:pPr>
              <w:pStyle w:val="NGTSAppendix"/>
              <w:widowControl/>
              <w:ind w:left="186"/>
            </w:pPr>
            <w:r w:rsidRPr="00A873CB">
              <w:t>300</w:t>
            </w:r>
          </w:p>
        </w:tc>
        <w:tc>
          <w:tcPr>
            <w:tcW w:w="284" w:type="dxa"/>
            <w:tcBorders>
              <w:top w:val="single" w:sz="4" w:space="0" w:color="auto"/>
              <w:left w:val="single" w:sz="4" w:space="0" w:color="auto"/>
              <w:bottom w:val="single" w:sz="4" w:space="0" w:color="auto"/>
              <w:right w:val="single" w:sz="4" w:space="0" w:color="auto"/>
            </w:tcBorders>
            <w:vAlign w:val="center"/>
          </w:tcPr>
          <w:p w14:paraId="7DF685EC" w14:textId="77777777" w:rsidR="00422A31" w:rsidRPr="00A873CB" w:rsidRDefault="00422A31" w:rsidP="00B763AC">
            <w:pPr>
              <w:pStyle w:val="NGTSAppendix"/>
              <w:widowControl/>
              <w:ind w:left="-57"/>
              <w:jc w:val="right"/>
            </w:pPr>
            <w:r w:rsidRPr="00A873CB">
              <w:t>X</w:t>
            </w:r>
          </w:p>
        </w:tc>
        <w:tc>
          <w:tcPr>
            <w:tcW w:w="1106" w:type="dxa"/>
            <w:tcBorders>
              <w:top w:val="nil"/>
              <w:left w:val="single" w:sz="4" w:space="0" w:color="auto"/>
              <w:bottom w:val="nil"/>
              <w:right w:val="nil"/>
            </w:tcBorders>
            <w:vAlign w:val="center"/>
          </w:tcPr>
          <w:p w14:paraId="757CB35B" w14:textId="77777777" w:rsidR="00422A31" w:rsidRPr="00A873CB" w:rsidRDefault="00422A31" w:rsidP="00B763AC">
            <w:pPr>
              <w:pStyle w:val="NGTSAppendix"/>
              <w:widowControl/>
              <w:ind w:left="186"/>
            </w:pPr>
            <w:r w:rsidRPr="00A873CB">
              <w:t>9600</w:t>
            </w:r>
          </w:p>
        </w:tc>
        <w:tc>
          <w:tcPr>
            <w:tcW w:w="1723" w:type="dxa"/>
            <w:tcBorders>
              <w:top w:val="nil"/>
              <w:left w:val="nil"/>
              <w:bottom w:val="nil"/>
              <w:right w:val="single" w:sz="4" w:space="0" w:color="auto"/>
            </w:tcBorders>
            <w:vAlign w:val="center"/>
          </w:tcPr>
          <w:p w14:paraId="4BF99761" w14:textId="77777777" w:rsidR="00422A31" w:rsidRPr="00A873CB" w:rsidRDefault="00422A31" w:rsidP="00B763AC">
            <w:pPr>
              <w:pStyle w:val="NGTSAppendix"/>
              <w:widowControl/>
            </w:pPr>
          </w:p>
        </w:tc>
        <w:tc>
          <w:tcPr>
            <w:tcW w:w="284" w:type="dxa"/>
            <w:tcBorders>
              <w:top w:val="single" w:sz="4" w:space="0" w:color="auto"/>
              <w:left w:val="single" w:sz="4" w:space="0" w:color="auto"/>
              <w:bottom w:val="single" w:sz="4" w:space="0" w:color="auto"/>
              <w:right w:val="single" w:sz="4" w:space="0" w:color="auto"/>
            </w:tcBorders>
            <w:vAlign w:val="center"/>
          </w:tcPr>
          <w:p w14:paraId="41313EAD" w14:textId="77777777" w:rsidR="00422A31" w:rsidRPr="00A873CB" w:rsidRDefault="00422A31" w:rsidP="00B763AC">
            <w:pPr>
              <w:pStyle w:val="NGTSAppendix"/>
              <w:widowControl/>
            </w:pPr>
          </w:p>
        </w:tc>
        <w:tc>
          <w:tcPr>
            <w:tcW w:w="1106" w:type="dxa"/>
            <w:tcBorders>
              <w:top w:val="nil"/>
              <w:left w:val="single" w:sz="4" w:space="0" w:color="auto"/>
              <w:bottom w:val="nil"/>
              <w:right w:val="nil"/>
            </w:tcBorders>
            <w:vAlign w:val="center"/>
          </w:tcPr>
          <w:p w14:paraId="193E55E8" w14:textId="77777777" w:rsidR="00422A31" w:rsidRPr="00A873CB" w:rsidRDefault="00422A31" w:rsidP="00B763AC">
            <w:pPr>
              <w:pStyle w:val="NGTSAppendix"/>
              <w:widowControl/>
              <w:ind w:left="186"/>
            </w:pPr>
            <w:r w:rsidRPr="00A873CB">
              <w:t>9600</w:t>
            </w:r>
          </w:p>
        </w:tc>
        <w:tc>
          <w:tcPr>
            <w:tcW w:w="284" w:type="dxa"/>
            <w:tcBorders>
              <w:top w:val="nil"/>
              <w:left w:val="nil"/>
              <w:bottom w:val="nil"/>
              <w:right w:val="nil"/>
            </w:tcBorders>
            <w:vAlign w:val="center"/>
          </w:tcPr>
          <w:p w14:paraId="07725DB5"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4981939D" w14:textId="77777777" w:rsidR="00422A31" w:rsidRPr="00A873CB" w:rsidRDefault="00422A31" w:rsidP="00B763AC">
            <w:pPr>
              <w:pStyle w:val="NGTSAppendix"/>
              <w:widowControl/>
            </w:pPr>
          </w:p>
        </w:tc>
      </w:tr>
      <w:tr w:rsidR="00422A31" w:rsidRPr="00A873CB" w14:paraId="57EF145F" w14:textId="77777777" w:rsidTr="00B763AC">
        <w:trPr>
          <w:trHeight w:hRule="exact" w:val="60"/>
        </w:trPr>
        <w:tc>
          <w:tcPr>
            <w:tcW w:w="284" w:type="dxa"/>
            <w:tcBorders>
              <w:top w:val="nil"/>
              <w:left w:val="nil"/>
              <w:bottom w:val="single" w:sz="4" w:space="0" w:color="auto"/>
              <w:right w:val="nil"/>
            </w:tcBorders>
            <w:vAlign w:val="center"/>
          </w:tcPr>
          <w:p w14:paraId="6A5334C5"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151C5970" w14:textId="77777777" w:rsidR="00422A31" w:rsidRPr="00A873CB" w:rsidRDefault="00422A31" w:rsidP="00B763AC">
            <w:pPr>
              <w:pStyle w:val="NGTSAppendix"/>
              <w:widowControl/>
              <w:ind w:left="186"/>
            </w:pPr>
          </w:p>
        </w:tc>
        <w:tc>
          <w:tcPr>
            <w:tcW w:w="284" w:type="dxa"/>
            <w:tcBorders>
              <w:top w:val="single" w:sz="4" w:space="0" w:color="auto"/>
              <w:left w:val="nil"/>
              <w:bottom w:val="nil"/>
              <w:right w:val="nil"/>
            </w:tcBorders>
            <w:vAlign w:val="center"/>
          </w:tcPr>
          <w:p w14:paraId="7B9FD86E"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3E3EDD63" w14:textId="77777777" w:rsidR="00422A31" w:rsidRPr="00A873CB" w:rsidRDefault="00422A31" w:rsidP="00B763AC">
            <w:pPr>
              <w:pStyle w:val="NGTSAppendix"/>
              <w:widowControl/>
            </w:pPr>
          </w:p>
        </w:tc>
        <w:tc>
          <w:tcPr>
            <w:tcW w:w="1723" w:type="dxa"/>
            <w:tcBorders>
              <w:top w:val="nil"/>
              <w:left w:val="nil"/>
              <w:bottom w:val="nil"/>
              <w:right w:val="nil"/>
            </w:tcBorders>
            <w:vAlign w:val="center"/>
          </w:tcPr>
          <w:p w14:paraId="0CBFE853" w14:textId="77777777" w:rsidR="00422A31" w:rsidRPr="00A873CB" w:rsidRDefault="00422A31" w:rsidP="00B763AC">
            <w:pPr>
              <w:pStyle w:val="NGTSAppendix"/>
              <w:widowControl/>
            </w:pPr>
          </w:p>
        </w:tc>
        <w:tc>
          <w:tcPr>
            <w:tcW w:w="284" w:type="dxa"/>
            <w:tcBorders>
              <w:top w:val="single" w:sz="4" w:space="0" w:color="auto"/>
              <w:left w:val="nil"/>
              <w:bottom w:val="single" w:sz="4" w:space="0" w:color="auto"/>
              <w:right w:val="nil"/>
            </w:tcBorders>
            <w:vAlign w:val="center"/>
          </w:tcPr>
          <w:p w14:paraId="394064F6"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766DFCAB" w14:textId="77777777" w:rsidR="00422A31" w:rsidRPr="00A873CB" w:rsidRDefault="00422A31" w:rsidP="00B763AC">
            <w:pPr>
              <w:pStyle w:val="NGTSAppendix"/>
              <w:widowControl/>
              <w:ind w:left="186"/>
            </w:pPr>
          </w:p>
        </w:tc>
        <w:tc>
          <w:tcPr>
            <w:tcW w:w="284" w:type="dxa"/>
            <w:tcBorders>
              <w:top w:val="nil"/>
              <w:left w:val="nil"/>
              <w:bottom w:val="nil"/>
              <w:right w:val="nil"/>
            </w:tcBorders>
            <w:vAlign w:val="center"/>
          </w:tcPr>
          <w:p w14:paraId="74831B03"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64B03BB2" w14:textId="77777777" w:rsidR="00422A31" w:rsidRPr="00A873CB" w:rsidRDefault="00422A31" w:rsidP="00B763AC">
            <w:pPr>
              <w:pStyle w:val="NGTSAppendix"/>
              <w:widowControl/>
            </w:pPr>
          </w:p>
        </w:tc>
      </w:tr>
      <w:tr w:rsidR="00422A31" w:rsidRPr="00A873CB" w14:paraId="1B50F130"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9ED7242" w14:textId="77777777" w:rsidR="00422A31" w:rsidRPr="00A873CB" w:rsidRDefault="00422A31" w:rsidP="00B763AC">
            <w:pPr>
              <w:pStyle w:val="NGTSAppendix"/>
              <w:widowControl/>
            </w:pPr>
          </w:p>
        </w:tc>
        <w:tc>
          <w:tcPr>
            <w:tcW w:w="1106" w:type="dxa"/>
            <w:tcBorders>
              <w:top w:val="nil"/>
              <w:left w:val="single" w:sz="4" w:space="0" w:color="auto"/>
              <w:bottom w:val="nil"/>
              <w:right w:val="nil"/>
            </w:tcBorders>
            <w:vAlign w:val="center"/>
          </w:tcPr>
          <w:p w14:paraId="7544F71C" w14:textId="77777777" w:rsidR="00422A31" w:rsidRPr="00A873CB" w:rsidRDefault="00422A31" w:rsidP="00B763AC">
            <w:pPr>
              <w:pStyle w:val="NGTSAppendix"/>
              <w:widowControl/>
              <w:ind w:left="186"/>
            </w:pPr>
            <w:r w:rsidRPr="00A873CB">
              <w:t>600</w:t>
            </w:r>
          </w:p>
        </w:tc>
        <w:tc>
          <w:tcPr>
            <w:tcW w:w="284" w:type="dxa"/>
            <w:tcBorders>
              <w:top w:val="nil"/>
              <w:left w:val="nil"/>
              <w:bottom w:val="nil"/>
              <w:right w:val="nil"/>
            </w:tcBorders>
            <w:vAlign w:val="center"/>
          </w:tcPr>
          <w:p w14:paraId="71C8E2A8"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42AC400A" w14:textId="77777777" w:rsidR="00422A31" w:rsidRPr="00A873CB" w:rsidRDefault="00422A31" w:rsidP="00B763AC">
            <w:pPr>
              <w:pStyle w:val="NGTSAppendix"/>
              <w:widowControl/>
            </w:pPr>
          </w:p>
        </w:tc>
        <w:tc>
          <w:tcPr>
            <w:tcW w:w="1723" w:type="dxa"/>
            <w:tcBorders>
              <w:top w:val="nil"/>
              <w:left w:val="nil"/>
              <w:bottom w:val="nil"/>
              <w:right w:val="single" w:sz="4" w:space="0" w:color="auto"/>
            </w:tcBorders>
            <w:vAlign w:val="center"/>
          </w:tcPr>
          <w:p w14:paraId="6521A6F5" w14:textId="77777777" w:rsidR="00422A31" w:rsidRPr="00A873CB" w:rsidRDefault="00422A31" w:rsidP="00B763AC">
            <w:pPr>
              <w:pStyle w:val="NGTSAppendix"/>
              <w:widowControl/>
            </w:pPr>
          </w:p>
        </w:tc>
        <w:tc>
          <w:tcPr>
            <w:tcW w:w="284" w:type="dxa"/>
            <w:tcBorders>
              <w:top w:val="single" w:sz="4" w:space="0" w:color="auto"/>
              <w:left w:val="single" w:sz="4" w:space="0" w:color="auto"/>
              <w:bottom w:val="single" w:sz="4" w:space="0" w:color="auto"/>
              <w:right w:val="single" w:sz="4" w:space="0" w:color="auto"/>
            </w:tcBorders>
            <w:vAlign w:val="center"/>
          </w:tcPr>
          <w:p w14:paraId="570EF159" w14:textId="77777777" w:rsidR="00422A31" w:rsidRPr="00A873CB" w:rsidRDefault="00422A31" w:rsidP="00B763AC">
            <w:pPr>
              <w:pStyle w:val="NGTSAppendix"/>
              <w:widowControl/>
            </w:pPr>
          </w:p>
        </w:tc>
        <w:tc>
          <w:tcPr>
            <w:tcW w:w="1106" w:type="dxa"/>
            <w:tcBorders>
              <w:top w:val="nil"/>
              <w:left w:val="single" w:sz="4" w:space="0" w:color="auto"/>
              <w:bottom w:val="nil"/>
              <w:right w:val="nil"/>
            </w:tcBorders>
            <w:vAlign w:val="center"/>
          </w:tcPr>
          <w:p w14:paraId="734DD632" w14:textId="77777777" w:rsidR="00422A31" w:rsidRPr="00A873CB" w:rsidRDefault="00422A31" w:rsidP="00B763AC">
            <w:pPr>
              <w:pStyle w:val="NGTSAppendix"/>
              <w:widowControl/>
              <w:ind w:left="186"/>
            </w:pPr>
            <w:r w:rsidRPr="00A873CB">
              <w:t>19200</w:t>
            </w:r>
          </w:p>
        </w:tc>
        <w:tc>
          <w:tcPr>
            <w:tcW w:w="284" w:type="dxa"/>
            <w:tcBorders>
              <w:top w:val="nil"/>
              <w:left w:val="nil"/>
              <w:bottom w:val="nil"/>
              <w:right w:val="nil"/>
            </w:tcBorders>
            <w:vAlign w:val="center"/>
          </w:tcPr>
          <w:p w14:paraId="0C1F2777"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2239B7E8" w14:textId="77777777" w:rsidR="00422A31" w:rsidRPr="00A873CB" w:rsidRDefault="00422A31" w:rsidP="00B763AC">
            <w:pPr>
              <w:pStyle w:val="NGTSAppendix"/>
              <w:widowControl/>
            </w:pPr>
          </w:p>
        </w:tc>
      </w:tr>
      <w:tr w:rsidR="00422A31" w:rsidRPr="00A873CB" w14:paraId="5DBD43BA" w14:textId="77777777" w:rsidTr="00B763AC">
        <w:trPr>
          <w:trHeight w:hRule="exact" w:val="60"/>
        </w:trPr>
        <w:tc>
          <w:tcPr>
            <w:tcW w:w="284" w:type="dxa"/>
            <w:tcBorders>
              <w:top w:val="single" w:sz="4" w:space="0" w:color="auto"/>
              <w:left w:val="nil"/>
              <w:bottom w:val="nil"/>
              <w:right w:val="nil"/>
            </w:tcBorders>
            <w:vAlign w:val="center"/>
          </w:tcPr>
          <w:p w14:paraId="0B4170DE" w14:textId="77777777" w:rsidR="00422A31" w:rsidRPr="00A873CB" w:rsidRDefault="00422A31" w:rsidP="00B763AC">
            <w:pPr>
              <w:pStyle w:val="NGTSAppendix"/>
              <w:widowControl/>
            </w:pPr>
          </w:p>
          <w:p w14:paraId="6893B17D"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050CF523" w14:textId="77777777" w:rsidR="00422A31" w:rsidRPr="00A873CB" w:rsidRDefault="00422A31" w:rsidP="00B763AC">
            <w:pPr>
              <w:pStyle w:val="NGTSAppendix"/>
              <w:widowControl/>
              <w:ind w:left="186"/>
            </w:pPr>
          </w:p>
        </w:tc>
        <w:tc>
          <w:tcPr>
            <w:tcW w:w="284" w:type="dxa"/>
            <w:tcBorders>
              <w:top w:val="nil"/>
              <w:left w:val="nil"/>
              <w:bottom w:val="nil"/>
              <w:right w:val="nil"/>
            </w:tcBorders>
            <w:vAlign w:val="center"/>
          </w:tcPr>
          <w:p w14:paraId="5D24E255"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6B0BAD92" w14:textId="77777777" w:rsidR="00422A31" w:rsidRPr="00A873CB" w:rsidRDefault="00422A31" w:rsidP="00B763AC">
            <w:pPr>
              <w:pStyle w:val="NGTSAppendix"/>
              <w:widowControl/>
            </w:pPr>
          </w:p>
        </w:tc>
        <w:tc>
          <w:tcPr>
            <w:tcW w:w="1723" w:type="dxa"/>
            <w:tcBorders>
              <w:top w:val="nil"/>
              <w:left w:val="nil"/>
              <w:bottom w:val="nil"/>
              <w:right w:val="nil"/>
            </w:tcBorders>
            <w:vAlign w:val="center"/>
          </w:tcPr>
          <w:p w14:paraId="3A0E99F3" w14:textId="77777777" w:rsidR="00422A31" w:rsidRPr="00A873CB" w:rsidRDefault="00422A31" w:rsidP="00B763AC">
            <w:pPr>
              <w:pStyle w:val="NGTSAppendix"/>
              <w:widowControl/>
            </w:pPr>
          </w:p>
        </w:tc>
        <w:tc>
          <w:tcPr>
            <w:tcW w:w="284" w:type="dxa"/>
            <w:tcBorders>
              <w:top w:val="nil"/>
              <w:left w:val="nil"/>
              <w:bottom w:val="nil"/>
              <w:right w:val="nil"/>
            </w:tcBorders>
            <w:vAlign w:val="center"/>
          </w:tcPr>
          <w:p w14:paraId="5D34C5EF"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4C9A46AD" w14:textId="77777777" w:rsidR="00422A31" w:rsidRPr="00A873CB" w:rsidRDefault="00422A31" w:rsidP="00B763AC">
            <w:pPr>
              <w:pStyle w:val="NGTSAppendix"/>
              <w:widowControl/>
              <w:ind w:left="186"/>
            </w:pPr>
          </w:p>
        </w:tc>
        <w:tc>
          <w:tcPr>
            <w:tcW w:w="284" w:type="dxa"/>
            <w:tcBorders>
              <w:top w:val="nil"/>
              <w:left w:val="nil"/>
              <w:bottom w:val="nil"/>
              <w:right w:val="nil"/>
            </w:tcBorders>
            <w:vAlign w:val="center"/>
          </w:tcPr>
          <w:p w14:paraId="5596476B"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013EB548" w14:textId="77777777" w:rsidR="00422A31" w:rsidRPr="00A873CB" w:rsidRDefault="00422A31" w:rsidP="00B763AC">
            <w:pPr>
              <w:pStyle w:val="NGTSAppendix"/>
              <w:widowControl/>
            </w:pPr>
          </w:p>
        </w:tc>
      </w:tr>
      <w:tr w:rsidR="00422A31" w:rsidRPr="00A873CB" w14:paraId="690EBCD7"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0DC15BB" w14:textId="77777777" w:rsidR="00422A31" w:rsidRPr="00A873CB" w:rsidRDefault="00422A31" w:rsidP="00B763AC">
            <w:pPr>
              <w:pStyle w:val="NGTSAppendix"/>
              <w:widowControl/>
              <w:ind w:left="-57"/>
              <w:jc w:val="right"/>
            </w:pPr>
          </w:p>
        </w:tc>
        <w:tc>
          <w:tcPr>
            <w:tcW w:w="1106" w:type="dxa"/>
            <w:tcBorders>
              <w:top w:val="nil"/>
              <w:left w:val="single" w:sz="4" w:space="0" w:color="auto"/>
              <w:bottom w:val="nil"/>
              <w:right w:val="nil"/>
            </w:tcBorders>
            <w:vAlign w:val="center"/>
          </w:tcPr>
          <w:p w14:paraId="563A8019" w14:textId="77777777" w:rsidR="00422A31" w:rsidRPr="00A873CB" w:rsidRDefault="00422A31" w:rsidP="00B763AC">
            <w:pPr>
              <w:pStyle w:val="NGTSAppendix"/>
              <w:widowControl/>
              <w:ind w:left="186"/>
            </w:pPr>
            <w:r w:rsidRPr="00A873CB">
              <w:t>1200</w:t>
            </w:r>
          </w:p>
        </w:tc>
        <w:tc>
          <w:tcPr>
            <w:tcW w:w="284" w:type="dxa"/>
            <w:tcBorders>
              <w:top w:val="nil"/>
              <w:left w:val="nil"/>
              <w:bottom w:val="nil"/>
              <w:right w:val="nil"/>
            </w:tcBorders>
            <w:vAlign w:val="center"/>
          </w:tcPr>
          <w:p w14:paraId="1D511EC5"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4C161D52" w14:textId="77777777" w:rsidR="00422A31" w:rsidRPr="00A873CB" w:rsidRDefault="00422A31" w:rsidP="00B763AC">
            <w:pPr>
              <w:pStyle w:val="NGTSAppendix"/>
              <w:widowControl/>
            </w:pPr>
          </w:p>
        </w:tc>
        <w:tc>
          <w:tcPr>
            <w:tcW w:w="1723" w:type="dxa"/>
            <w:tcBorders>
              <w:top w:val="nil"/>
              <w:left w:val="nil"/>
              <w:bottom w:val="nil"/>
              <w:right w:val="single" w:sz="4" w:space="0" w:color="auto"/>
            </w:tcBorders>
            <w:vAlign w:val="center"/>
          </w:tcPr>
          <w:p w14:paraId="076F9DA5" w14:textId="77777777" w:rsidR="00422A31" w:rsidRPr="00A873CB" w:rsidRDefault="00422A31" w:rsidP="00B763AC">
            <w:pPr>
              <w:pStyle w:val="NGTSAppendix"/>
              <w:widowControl/>
            </w:pPr>
          </w:p>
        </w:tc>
        <w:tc>
          <w:tcPr>
            <w:tcW w:w="284" w:type="dxa"/>
            <w:tcBorders>
              <w:top w:val="single" w:sz="4" w:space="0" w:color="auto"/>
              <w:left w:val="single" w:sz="4" w:space="0" w:color="auto"/>
              <w:bottom w:val="single" w:sz="4" w:space="0" w:color="auto"/>
              <w:right w:val="single" w:sz="4" w:space="0" w:color="auto"/>
            </w:tcBorders>
            <w:vAlign w:val="center"/>
          </w:tcPr>
          <w:p w14:paraId="5FFF8806" w14:textId="77777777" w:rsidR="00422A31" w:rsidRPr="00A873CB" w:rsidRDefault="00422A31" w:rsidP="00B763AC">
            <w:pPr>
              <w:pStyle w:val="NGTSAppendix"/>
              <w:widowControl/>
            </w:pPr>
          </w:p>
        </w:tc>
        <w:tc>
          <w:tcPr>
            <w:tcW w:w="1106" w:type="dxa"/>
            <w:tcBorders>
              <w:top w:val="nil"/>
              <w:left w:val="single" w:sz="4" w:space="0" w:color="auto"/>
              <w:bottom w:val="nil"/>
              <w:right w:val="nil"/>
            </w:tcBorders>
            <w:vAlign w:val="center"/>
          </w:tcPr>
          <w:p w14:paraId="69123A26" w14:textId="77777777" w:rsidR="00422A31" w:rsidRPr="00A873CB" w:rsidRDefault="00422A31" w:rsidP="00B763AC">
            <w:pPr>
              <w:pStyle w:val="NGTSAppendix"/>
              <w:widowControl/>
              <w:ind w:left="186"/>
            </w:pPr>
            <w:r w:rsidRPr="00A873CB">
              <w:t>38400</w:t>
            </w:r>
          </w:p>
        </w:tc>
        <w:tc>
          <w:tcPr>
            <w:tcW w:w="284" w:type="dxa"/>
            <w:tcBorders>
              <w:top w:val="nil"/>
              <w:left w:val="nil"/>
              <w:bottom w:val="nil"/>
              <w:right w:val="nil"/>
            </w:tcBorders>
            <w:vAlign w:val="center"/>
          </w:tcPr>
          <w:p w14:paraId="7B4DBA30"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6FECC356" w14:textId="77777777" w:rsidR="00422A31" w:rsidRPr="00A873CB" w:rsidRDefault="00422A31" w:rsidP="00B763AC">
            <w:pPr>
              <w:pStyle w:val="NGTSAppendix"/>
              <w:widowControl/>
            </w:pPr>
          </w:p>
        </w:tc>
      </w:tr>
    </w:tbl>
    <w:p w14:paraId="756F7505" w14:textId="77777777" w:rsidR="00422A31" w:rsidRPr="00A873CB" w:rsidRDefault="00422A31" w:rsidP="00422A31">
      <w:pPr>
        <w:pStyle w:val="Heading2"/>
        <w:rPr>
          <w:sz w:val="16"/>
        </w:rPr>
      </w:pPr>
    </w:p>
    <w:p w14:paraId="4FE936C1" w14:textId="77777777" w:rsidR="00422A31" w:rsidRPr="00A873CB" w:rsidRDefault="00422A31" w:rsidP="00422A31">
      <w:pPr>
        <w:pStyle w:val="NGTSAppendix"/>
        <w:rPr>
          <w:b/>
          <w:bCs/>
        </w:rPr>
      </w:pPr>
      <w:r w:rsidRPr="00A873CB">
        <w:rPr>
          <w:b/>
          <w:bCs/>
        </w:rPr>
        <w:br w:type="page"/>
        <w:t>Transmission speed (monitor direction)</w:t>
      </w:r>
    </w:p>
    <w:p w14:paraId="40E6605B" w14:textId="77777777" w:rsidR="00422A31" w:rsidRPr="00A873CB" w:rsidRDefault="00422A31" w:rsidP="00422A31">
      <w:pPr>
        <w:pStyle w:val="NGTSAppendix"/>
        <w:rPr>
          <w:b/>
          <w:bCs/>
        </w:rPr>
      </w:pPr>
    </w:p>
    <w:p w14:paraId="610B5F85" w14:textId="77777777" w:rsidR="00422A31" w:rsidRPr="00A873CB" w:rsidRDefault="00422A31" w:rsidP="00422A31">
      <w:pPr>
        <w:pStyle w:val="NGTSAppendix"/>
        <w:widowControl/>
      </w:pPr>
      <w:r w:rsidRPr="00A873CB">
        <w:t>Unbalanced interchange</w:t>
      </w:r>
      <w:r w:rsidRPr="00A873CB">
        <w:tab/>
      </w:r>
      <w:r w:rsidRPr="00A873CB">
        <w:tab/>
      </w:r>
      <w:r w:rsidRPr="00A873CB">
        <w:tab/>
        <w:t>Balanced interchange</w:t>
      </w:r>
    </w:p>
    <w:p w14:paraId="0C5C50B4" w14:textId="77777777" w:rsidR="00422A31" w:rsidRPr="00A873CB" w:rsidRDefault="00422A31" w:rsidP="00422A31">
      <w:pPr>
        <w:pStyle w:val="NGTSAppendix"/>
        <w:widowControl/>
      </w:pPr>
      <w:r w:rsidRPr="00A873CB">
        <w:t>Circuit V.24/V.28 Standard</w:t>
      </w:r>
      <w:r w:rsidRPr="00A873CB">
        <w:tab/>
      </w:r>
      <w:r w:rsidRPr="00A873CB">
        <w:tab/>
      </w:r>
      <w:r w:rsidRPr="00A873CB">
        <w:tab/>
        <w:t>Circuit X.24/X.27</w:t>
      </w:r>
    </w:p>
    <w:p w14:paraId="4C90C5A2" w14:textId="77777777" w:rsidR="00422A31" w:rsidRPr="00A873CB" w:rsidRDefault="00422A31" w:rsidP="00422A31">
      <w:pPr>
        <w:keepNext/>
        <w:tabs>
          <w:tab w:val="left" w:pos="4395"/>
        </w:tabs>
        <w:ind w:right="-1"/>
        <w:jc w:val="both"/>
        <w:outlineLvl w:val="0"/>
        <w:rPr>
          <w:sz w:val="16"/>
        </w:rPr>
      </w:pPr>
      <w:r w:rsidRPr="00A873CB">
        <w:rPr>
          <w:sz w:val="16"/>
        </w:rPr>
        <w:t xml:space="preserve"> (Recommended if &gt;1200bit/s)</w:t>
      </w:r>
    </w:p>
    <w:p w14:paraId="68FAB330" w14:textId="77777777" w:rsidR="00422A31" w:rsidRPr="00A873CB" w:rsidRDefault="00422A31" w:rsidP="00422A31">
      <w:pPr>
        <w:tabs>
          <w:tab w:val="left" w:pos="4395"/>
        </w:tabs>
        <w:ind w:right="-1"/>
        <w:jc w:val="both"/>
        <w:outlineLvl w:val="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1106"/>
        <w:gridCol w:w="284"/>
        <w:gridCol w:w="1106"/>
        <w:gridCol w:w="1723"/>
        <w:gridCol w:w="284"/>
        <w:gridCol w:w="1106"/>
        <w:gridCol w:w="284"/>
        <w:gridCol w:w="1702"/>
      </w:tblGrid>
      <w:tr w:rsidR="00422A31" w:rsidRPr="00A873CB" w14:paraId="43B2A094"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74B92262" w14:textId="77777777" w:rsidR="00422A31" w:rsidRPr="00A873CB" w:rsidRDefault="00422A31" w:rsidP="00B763AC">
            <w:pPr>
              <w:pStyle w:val="NGTSAppendix"/>
              <w:widowControl/>
            </w:pPr>
          </w:p>
        </w:tc>
        <w:tc>
          <w:tcPr>
            <w:tcW w:w="1106" w:type="dxa"/>
            <w:tcBorders>
              <w:top w:val="nil"/>
              <w:left w:val="single" w:sz="4" w:space="0" w:color="auto"/>
              <w:bottom w:val="nil"/>
              <w:right w:val="single" w:sz="4" w:space="0" w:color="auto"/>
            </w:tcBorders>
            <w:vAlign w:val="center"/>
          </w:tcPr>
          <w:p w14:paraId="7D6903A8" w14:textId="77777777" w:rsidR="00422A31" w:rsidRPr="00A873CB" w:rsidRDefault="00422A31" w:rsidP="00B763AC">
            <w:pPr>
              <w:pStyle w:val="NGTSAppendix"/>
              <w:widowControl/>
              <w:ind w:left="186"/>
            </w:pPr>
            <w:r w:rsidRPr="00A873CB">
              <w:t>100</w:t>
            </w:r>
          </w:p>
        </w:tc>
        <w:tc>
          <w:tcPr>
            <w:tcW w:w="284" w:type="dxa"/>
            <w:tcBorders>
              <w:top w:val="single" w:sz="4" w:space="0" w:color="auto"/>
              <w:left w:val="single" w:sz="4" w:space="0" w:color="auto"/>
              <w:bottom w:val="single" w:sz="4" w:space="0" w:color="auto"/>
              <w:right w:val="single" w:sz="4" w:space="0" w:color="auto"/>
            </w:tcBorders>
            <w:vAlign w:val="center"/>
          </w:tcPr>
          <w:p w14:paraId="40BE4030" w14:textId="77777777" w:rsidR="00422A31" w:rsidRPr="00A873CB" w:rsidRDefault="00422A31" w:rsidP="00B763AC">
            <w:pPr>
              <w:pStyle w:val="NGTSAppendix"/>
              <w:widowControl/>
              <w:ind w:left="-57"/>
              <w:jc w:val="right"/>
            </w:pPr>
          </w:p>
        </w:tc>
        <w:tc>
          <w:tcPr>
            <w:tcW w:w="1106" w:type="dxa"/>
            <w:tcBorders>
              <w:top w:val="nil"/>
              <w:left w:val="single" w:sz="4" w:space="0" w:color="auto"/>
              <w:bottom w:val="nil"/>
              <w:right w:val="nil"/>
            </w:tcBorders>
            <w:vAlign w:val="center"/>
          </w:tcPr>
          <w:p w14:paraId="5DB14A87" w14:textId="77777777" w:rsidR="00422A31" w:rsidRPr="00A873CB" w:rsidRDefault="00422A31" w:rsidP="00B763AC">
            <w:pPr>
              <w:pStyle w:val="NGTSAppendix"/>
              <w:widowControl/>
              <w:ind w:left="186"/>
            </w:pPr>
            <w:r w:rsidRPr="00A873CB">
              <w:t>2400</w:t>
            </w:r>
          </w:p>
        </w:tc>
        <w:tc>
          <w:tcPr>
            <w:tcW w:w="1723" w:type="dxa"/>
            <w:tcBorders>
              <w:top w:val="nil"/>
              <w:left w:val="nil"/>
              <w:bottom w:val="nil"/>
              <w:right w:val="single" w:sz="4" w:space="0" w:color="auto"/>
            </w:tcBorders>
            <w:vAlign w:val="center"/>
          </w:tcPr>
          <w:p w14:paraId="7584F5C1" w14:textId="77777777" w:rsidR="00422A31" w:rsidRPr="00A873CB" w:rsidRDefault="00422A31" w:rsidP="00B763AC">
            <w:pPr>
              <w:pStyle w:val="NGTSAppendix"/>
              <w:widowControl/>
            </w:pPr>
          </w:p>
        </w:tc>
        <w:tc>
          <w:tcPr>
            <w:tcW w:w="284" w:type="dxa"/>
            <w:tcBorders>
              <w:top w:val="single" w:sz="4" w:space="0" w:color="auto"/>
              <w:left w:val="single" w:sz="4" w:space="0" w:color="auto"/>
              <w:bottom w:val="single" w:sz="4" w:space="0" w:color="auto"/>
              <w:right w:val="single" w:sz="4" w:space="0" w:color="auto"/>
            </w:tcBorders>
            <w:vAlign w:val="center"/>
          </w:tcPr>
          <w:p w14:paraId="08D4EFB8" w14:textId="77777777" w:rsidR="00422A31" w:rsidRPr="00A873CB" w:rsidRDefault="00422A31" w:rsidP="00B763AC">
            <w:pPr>
              <w:pStyle w:val="NGTSAppendix"/>
              <w:widowControl/>
            </w:pPr>
          </w:p>
        </w:tc>
        <w:tc>
          <w:tcPr>
            <w:tcW w:w="1106" w:type="dxa"/>
            <w:tcBorders>
              <w:top w:val="nil"/>
              <w:left w:val="single" w:sz="4" w:space="0" w:color="auto"/>
              <w:bottom w:val="nil"/>
              <w:right w:val="single" w:sz="4" w:space="0" w:color="auto"/>
            </w:tcBorders>
            <w:vAlign w:val="center"/>
          </w:tcPr>
          <w:p w14:paraId="6BFD0A08" w14:textId="77777777" w:rsidR="00422A31" w:rsidRPr="00A873CB" w:rsidRDefault="00422A31" w:rsidP="00B763AC">
            <w:pPr>
              <w:pStyle w:val="NGTSAppendix"/>
              <w:widowControl/>
              <w:ind w:left="186"/>
            </w:pPr>
            <w:r w:rsidRPr="00A873CB">
              <w:t>2400</w:t>
            </w:r>
          </w:p>
        </w:tc>
        <w:tc>
          <w:tcPr>
            <w:tcW w:w="284" w:type="dxa"/>
            <w:tcBorders>
              <w:top w:val="single" w:sz="4" w:space="0" w:color="auto"/>
              <w:left w:val="single" w:sz="4" w:space="0" w:color="auto"/>
              <w:bottom w:val="single" w:sz="4" w:space="0" w:color="auto"/>
              <w:right w:val="single" w:sz="4" w:space="0" w:color="auto"/>
            </w:tcBorders>
            <w:vAlign w:val="center"/>
          </w:tcPr>
          <w:p w14:paraId="6576CAD7" w14:textId="77777777" w:rsidR="00422A31" w:rsidRPr="00A873CB" w:rsidRDefault="00422A31" w:rsidP="00B763AC">
            <w:pPr>
              <w:pStyle w:val="NGTSAppendix"/>
              <w:widowControl/>
            </w:pPr>
          </w:p>
        </w:tc>
        <w:tc>
          <w:tcPr>
            <w:tcW w:w="1702" w:type="dxa"/>
            <w:tcBorders>
              <w:top w:val="nil"/>
              <w:left w:val="single" w:sz="4" w:space="0" w:color="auto"/>
              <w:bottom w:val="nil"/>
              <w:right w:val="nil"/>
            </w:tcBorders>
            <w:vAlign w:val="center"/>
          </w:tcPr>
          <w:p w14:paraId="195096B7" w14:textId="77777777" w:rsidR="00422A31" w:rsidRPr="00A873CB" w:rsidRDefault="00422A31" w:rsidP="00B763AC">
            <w:pPr>
              <w:pStyle w:val="NGTSAppendix"/>
              <w:widowControl/>
              <w:ind w:left="186"/>
            </w:pPr>
            <w:r w:rsidRPr="00A873CB">
              <w:t>56000</w:t>
            </w:r>
          </w:p>
        </w:tc>
      </w:tr>
      <w:tr w:rsidR="00422A31" w:rsidRPr="00A873CB" w14:paraId="7552DA0A" w14:textId="77777777" w:rsidTr="00B763AC">
        <w:trPr>
          <w:trHeight w:hRule="exact" w:val="60"/>
        </w:trPr>
        <w:tc>
          <w:tcPr>
            <w:tcW w:w="284" w:type="dxa"/>
            <w:tcBorders>
              <w:top w:val="single" w:sz="4" w:space="0" w:color="auto"/>
              <w:left w:val="nil"/>
              <w:bottom w:val="single" w:sz="4" w:space="0" w:color="auto"/>
              <w:right w:val="nil"/>
            </w:tcBorders>
            <w:vAlign w:val="center"/>
          </w:tcPr>
          <w:p w14:paraId="36C72D26"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121BED6A"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546FB07B"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5BD248A1" w14:textId="77777777" w:rsidR="00422A31" w:rsidRPr="00A873CB" w:rsidRDefault="00422A31" w:rsidP="00B763AC">
            <w:pPr>
              <w:pStyle w:val="NGTSAppendix"/>
              <w:widowControl/>
              <w:ind w:left="186"/>
            </w:pPr>
          </w:p>
        </w:tc>
        <w:tc>
          <w:tcPr>
            <w:tcW w:w="1723" w:type="dxa"/>
            <w:tcBorders>
              <w:top w:val="nil"/>
              <w:left w:val="nil"/>
              <w:bottom w:val="nil"/>
              <w:right w:val="nil"/>
            </w:tcBorders>
            <w:vAlign w:val="center"/>
          </w:tcPr>
          <w:p w14:paraId="2D39428C" w14:textId="77777777" w:rsidR="00422A31" w:rsidRPr="00A873CB" w:rsidRDefault="00422A31" w:rsidP="00B763AC">
            <w:pPr>
              <w:pStyle w:val="NGTSAppendix"/>
              <w:widowControl/>
            </w:pPr>
          </w:p>
        </w:tc>
        <w:tc>
          <w:tcPr>
            <w:tcW w:w="284" w:type="dxa"/>
            <w:tcBorders>
              <w:top w:val="single" w:sz="4" w:space="0" w:color="auto"/>
              <w:left w:val="nil"/>
              <w:bottom w:val="single" w:sz="4" w:space="0" w:color="auto"/>
              <w:right w:val="nil"/>
            </w:tcBorders>
            <w:vAlign w:val="center"/>
          </w:tcPr>
          <w:p w14:paraId="08BACA95"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00FA61D1"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20873E6F"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7F72E1F1" w14:textId="77777777" w:rsidR="00422A31" w:rsidRPr="00A873CB" w:rsidRDefault="00422A31" w:rsidP="00B763AC">
            <w:pPr>
              <w:pStyle w:val="NGTSAppendix"/>
              <w:widowControl/>
              <w:ind w:left="186"/>
            </w:pPr>
          </w:p>
        </w:tc>
      </w:tr>
      <w:tr w:rsidR="00422A31" w:rsidRPr="00A873CB" w14:paraId="66CC6CB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683A10E" w14:textId="77777777" w:rsidR="00422A31" w:rsidRPr="00A873CB" w:rsidRDefault="00422A31" w:rsidP="00B763AC">
            <w:pPr>
              <w:pStyle w:val="NGTSAppendix"/>
              <w:widowControl/>
            </w:pPr>
          </w:p>
        </w:tc>
        <w:tc>
          <w:tcPr>
            <w:tcW w:w="1106" w:type="dxa"/>
            <w:tcBorders>
              <w:top w:val="nil"/>
              <w:left w:val="single" w:sz="4" w:space="0" w:color="auto"/>
              <w:bottom w:val="nil"/>
              <w:right w:val="single" w:sz="4" w:space="0" w:color="auto"/>
            </w:tcBorders>
            <w:vAlign w:val="center"/>
          </w:tcPr>
          <w:p w14:paraId="02C64D76" w14:textId="77777777" w:rsidR="00422A31" w:rsidRPr="00A873CB" w:rsidRDefault="00422A31" w:rsidP="00B763AC">
            <w:pPr>
              <w:pStyle w:val="NGTSAppendix"/>
              <w:widowControl/>
              <w:ind w:left="186"/>
            </w:pPr>
            <w:r w:rsidRPr="00A873CB">
              <w:t>200</w:t>
            </w:r>
          </w:p>
        </w:tc>
        <w:tc>
          <w:tcPr>
            <w:tcW w:w="284" w:type="dxa"/>
            <w:tcBorders>
              <w:top w:val="single" w:sz="4" w:space="0" w:color="auto"/>
              <w:left w:val="single" w:sz="4" w:space="0" w:color="auto"/>
              <w:bottom w:val="single" w:sz="4" w:space="0" w:color="auto"/>
              <w:right w:val="single" w:sz="4" w:space="0" w:color="auto"/>
            </w:tcBorders>
            <w:vAlign w:val="center"/>
          </w:tcPr>
          <w:p w14:paraId="0C966443" w14:textId="77777777" w:rsidR="00422A31" w:rsidRPr="00A873CB" w:rsidRDefault="00422A31" w:rsidP="00B763AC">
            <w:pPr>
              <w:pStyle w:val="NGTSAppendix"/>
              <w:widowControl/>
              <w:ind w:left="-57"/>
              <w:jc w:val="right"/>
            </w:pPr>
          </w:p>
        </w:tc>
        <w:tc>
          <w:tcPr>
            <w:tcW w:w="1106" w:type="dxa"/>
            <w:tcBorders>
              <w:top w:val="nil"/>
              <w:left w:val="single" w:sz="4" w:space="0" w:color="auto"/>
              <w:bottom w:val="nil"/>
              <w:right w:val="nil"/>
            </w:tcBorders>
            <w:vAlign w:val="center"/>
          </w:tcPr>
          <w:p w14:paraId="00912142" w14:textId="77777777" w:rsidR="00422A31" w:rsidRPr="00A873CB" w:rsidRDefault="00422A31" w:rsidP="00B763AC">
            <w:pPr>
              <w:pStyle w:val="NGTSAppendix"/>
              <w:widowControl/>
              <w:ind w:left="186"/>
            </w:pPr>
            <w:r w:rsidRPr="00A873CB">
              <w:t>4800</w:t>
            </w:r>
          </w:p>
        </w:tc>
        <w:tc>
          <w:tcPr>
            <w:tcW w:w="1723" w:type="dxa"/>
            <w:tcBorders>
              <w:top w:val="nil"/>
              <w:left w:val="nil"/>
              <w:bottom w:val="nil"/>
              <w:right w:val="single" w:sz="4" w:space="0" w:color="auto"/>
            </w:tcBorders>
            <w:vAlign w:val="center"/>
          </w:tcPr>
          <w:p w14:paraId="5AB58CF3" w14:textId="77777777" w:rsidR="00422A31" w:rsidRPr="00A873CB" w:rsidRDefault="00422A31" w:rsidP="00B763AC">
            <w:pPr>
              <w:pStyle w:val="NGTSAppendix"/>
              <w:widowControl/>
            </w:pPr>
          </w:p>
        </w:tc>
        <w:tc>
          <w:tcPr>
            <w:tcW w:w="284" w:type="dxa"/>
            <w:tcBorders>
              <w:top w:val="single" w:sz="4" w:space="0" w:color="auto"/>
              <w:left w:val="single" w:sz="4" w:space="0" w:color="auto"/>
              <w:bottom w:val="single" w:sz="4" w:space="0" w:color="auto"/>
              <w:right w:val="single" w:sz="4" w:space="0" w:color="auto"/>
            </w:tcBorders>
            <w:vAlign w:val="center"/>
          </w:tcPr>
          <w:p w14:paraId="01ED28C4" w14:textId="77777777" w:rsidR="00422A31" w:rsidRPr="00A873CB" w:rsidRDefault="00422A31" w:rsidP="00B763AC">
            <w:pPr>
              <w:pStyle w:val="NGTSAppendix"/>
              <w:widowControl/>
            </w:pPr>
          </w:p>
        </w:tc>
        <w:tc>
          <w:tcPr>
            <w:tcW w:w="1106" w:type="dxa"/>
            <w:tcBorders>
              <w:top w:val="nil"/>
              <w:left w:val="single" w:sz="4" w:space="0" w:color="auto"/>
              <w:bottom w:val="nil"/>
              <w:right w:val="single" w:sz="4" w:space="0" w:color="auto"/>
            </w:tcBorders>
            <w:vAlign w:val="center"/>
          </w:tcPr>
          <w:p w14:paraId="0241A120" w14:textId="77777777" w:rsidR="00422A31" w:rsidRPr="00A873CB" w:rsidRDefault="00422A31" w:rsidP="00B763AC">
            <w:pPr>
              <w:pStyle w:val="NGTSAppendix"/>
              <w:widowControl/>
              <w:ind w:left="186"/>
            </w:pPr>
            <w:r w:rsidRPr="00A873CB">
              <w:t>4800</w:t>
            </w:r>
          </w:p>
        </w:tc>
        <w:tc>
          <w:tcPr>
            <w:tcW w:w="284" w:type="dxa"/>
            <w:tcBorders>
              <w:top w:val="single" w:sz="4" w:space="0" w:color="auto"/>
              <w:left w:val="single" w:sz="4" w:space="0" w:color="auto"/>
              <w:bottom w:val="single" w:sz="4" w:space="0" w:color="auto"/>
              <w:right w:val="single" w:sz="4" w:space="0" w:color="auto"/>
            </w:tcBorders>
            <w:vAlign w:val="center"/>
          </w:tcPr>
          <w:p w14:paraId="2ACF0BC4" w14:textId="77777777" w:rsidR="00422A31" w:rsidRPr="00A873CB" w:rsidRDefault="00422A31" w:rsidP="00B763AC">
            <w:pPr>
              <w:pStyle w:val="NGTSAppendix"/>
              <w:widowControl/>
            </w:pPr>
          </w:p>
        </w:tc>
        <w:tc>
          <w:tcPr>
            <w:tcW w:w="1702" w:type="dxa"/>
            <w:tcBorders>
              <w:top w:val="nil"/>
              <w:left w:val="single" w:sz="4" w:space="0" w:color="auto"/>
              <w:bottom w:val="nil"/>
              <w:right w:val="nil"/>
            </w:tcBorders>
            <w:vAlign w:val="center"/>
          </w:tcPr>
          <w:p w14:paraId="64031F16" w14:textId="77777777" w:rsidR="00422A31" w:rsidRPr="00A873CB" w:rsidRDefault="00422A31" w:rsidP="00B763AC">
            <w:pPr>
              <w:pStyle w:val="NGTSAppendix"/>
              <w:widowControl/>
              <w:ind w:left="186"/>
            </w:pPr>
            <w:r w:rsidRPr="00A873CB">
              <w:t>64000</w:t>
            </w:r>
          </w:p>
        </w:tc>
      </w:tr>
      <w:tr w:rsidR="00422A31" w:rsidRPr="00A873CB" w14:paraId="05E28D86" w14:textId="77777777" w:rsidTr="00B763AC">
        <w:trPr>
          <w:trHeight w:hRule="exact" w:val="60"/>
        </w:trPr>
        <w:tc>
          <w:tcPr>
            <w:tcW w:w="284" w:type="dxa"/>
            <w:tcBorders>
              <w:top w:val="single" w:sz="4" w:space="0" w:color="auto"/>
              <w:left w:val="nil"/>
              <w:bottom w:val="single" w:sz="4" w:space="0" w:color="auto"/>
              <w:right w:val="nil"/>
            </w:tcBorders>
            <w:vAlign w:val="center"/>
          </w:tcPr>
          <w:p w14:paraId="4B73FE53"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3BF09F6D"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1920FA4F"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212F56C8" w14:textId="77777777" w:rsidR="00422A31" w:rsidRPr="00A873CB" w:rsidRDefault="00422A31" w:rsidP="00B763AC">
            <w:pPr>
              <w:pStyle w:val="NGTSAppendix"/>
              <w:widowControl/>
              <w:ind w:left="186"/>
            </w:pPr>
          </w:p>
        </w:tc>
        <w:tc>
          <w:tcPr>
            <w:tcW w:w="1723" w:type="dxa"/>
            <w:tcBorders>
              <w:top w:val="nil"/>
              <w:left w:val="nil"/>
              <w:bottom w:val="nil"/>
              <w:right w:val="nil"/>
            </w:tcBorders>
            <w:vAlign w:val="center"/>
          </w:tcPr>
          <w:p w14:paraId="30210555" w14:textId="77777777" w:rsidR="00422A31" w:rsidRPr="00A873CB" w:rsidRDefault="00422A31" w:rsidP="00B763AC">
            <w:pPr>
              <w:pStyle w:val="NGTSAppendix"/>
              <w:widowControl/>
            </w:pPr>
          </w:p>
        </w:tc>
        <w:tc>
          <w:tcPr>
            <w:tcW w:w="284" w:type="dxa"/>
            <w:tcBorders>
              <w:top w:val="single" w:sz="4" w:space="0" w:color="auto"/>
              <w:left w:val="nil"/>
              <w:bottom w:val="single" w:sz="4" w:space="0" w:color="auto"/>
              <w:right w:val="nil"/>
            </w:tcBorders>
            <w:vAlign w:val="center"/>
          </w:tcPr>
          <w:p w14:paraId="7DD65D13"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23BDA1E2" w14:textId="77777777" w:rsidR="00422A31" w:rsidRPr="00A873CB" w:rsidRDefault="00422A31" w:rsidP="00B763AC">
            <w:pPr>
              <w:pStyle w:val="NGTSAppendix"/>
              <w:widowControl/>
              <w:ind w:left="186"/>
            </w:pPr>
          </w:p>
        </w:tc>
        <w:tc>
          <w:tcPr>
            <w:tcW w:w="284" w:type="dxa"/>
            <w:tcBorders>
              <w:top w:val="single" w:sz="4" w:space="0" w:color="auto"/>
              <w:left w:val="nil"/>
              <w:bottom w:val="nil"/>
              <w:right w:val="nil"/>
            </w:tcBorders>
            <w:vAlign w:val="center"/>
          </w:tcPr>
          <w:p w14:paraId="3CF817DE"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14B88567" w14:textId="77777777" w:rsidR="00422A31" w:rsidRPr="00A873CB" w:rsidRDefault="00422A31" w:rsidP="00B763AC">
            <w:pPr>
              <w:pStyle w:val="NGTSAppendix"/>
              <w:widowControl/>
            </w:pPr>
          </w:p>
        </w:tc>
      </w:tr>
      <w:tr w:rsidR="00422A31" w:rsidRPr="00A873CB" w14:paraId="1C181ADE"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5F5BFDA2" w14:textId="77777777" w:rsidR="00422A31" w:rsidRPr="00A873CB" w:rsidRDefault="00422A31" w:rsidP="00B763AC">
            <w:pPr>
              <w:pStyle w:val="NGTSAppendix"/>
              <w:widowControl/>
            </w:pPr>
          </w:p>
        </w:tc>
        <w:tc>
          <w:tcPr>
            <w:tcW w:w="1106" w:type="dxa"/>
            <w:tcBorders>
              <w:top w:val="nil"/>
              <w:left w:val="single" w:sz="4" w:space="0" w:color="auto"/>
              <w:bottom w:val="nil"/>
              <w:right w:val="single" w:sz="4" w:space="0" w:color="auto"/>
            </w:tcBorders>
            <w:vAlign w:val="center"/>
          </w:tcPr>
          <w:p w14:paraId="671E1348" w14:textId="77777777" w:rsidR="00422A31" w:rsidRPr="00A873CB" w:rsidRDefault="00422A31" w:rsidP="00B763AC">
            <w:pPr>
              <w:pStyle w:val="NGTSAppendix"/>
              <w:widowControl/>
              <w:ind w:left="186"/>
            </w:pPr>
            <w:r w:rsidRPr="00A873CB">
              <w:t>300</w:t>
            </w:r>
          </w:p>
        </w:tc>
        <w:tc>
          <w:tcPr>
            <w:tcW w:w="284" w:type="dxa"/>
            <w:tcBorders>
              <w:top w:val="single" w:sz="4" w:space="0" w:color="auto"/>
              <w:left w:val="single" w:sz="4" w:space="0" w:color="auto"/>
              <w:bottom w:val="single" w:sz="4" w:space="0" w:color="auto"/>
              <w:right w:val="single" w:sz="4" w:space="0" w:color="auto"/>
            </w:tcBorders>
            <w:vAlign w:val="center"/>
          </w:tcPr>
          <w:p w14:paraId="07D68C6C" w14:textId="77777777" w:rsidR="00422A31" w:rsidRPr="00A873CB" w:rsidRDefault="00422A31" w:rsidP="00B763AC">
            <w:pPr>
              <w:pStyle w:val="NGTSAppendix"/>
              <w:widowControl/>
              <w:ind w:left="-57"/>
              <w:jc w:val="right"/>
            </w:pPr>
            <w:r w:rsidRPr="00A873CB">
              <w:t>X</w:t>
            </w:r>
          </w:p>
        </w:tc>
        <w:tc>
          <w:tcPr>
            <w:tcW w:w="1106" w:type="dxa"/>
            <w:tcBorders>
              <w:top w:val="nil"/>
              <w:left w:val="single" w:sz="4" w:space="0" w:color="auto"/>
              <w:bottom w:val="nil"/>
              <w:right w:val="nil"/>
            </w:tcBorders>
            <w:vAlign w:val="center"/>
          </w:tcPr>
          <w:p w14:paraId="4CD5C7DA" w14:textId="77777777" w:rsidR="00422A31" w:rsidRPr="00A873CB" w:rsidRDefault="00422A31" w:rsidP="00B763AC">
            <w:pPr>
              <w:pStyle w:val="NGTSAppendix"/>
              <w:widowControl/>
              <w:ind w:left="186"/>
            </w:pPr>
            <w:r w:rsidRPr="00A873CB">
              <w:t>9600</w:t>
            </w:r>
          </w:p>
        </w:tc>
        <w:tc>
          <w:tcPr>
            <w:tcW w:w="1723" w:type="dxa"/>
            <w:tcBorders>
              <w:top w:val="nil"/>
              <w:left w:val="nil"/>
              <w:bottom w:val="nil"/>
              <w:right w:val="single" w:sz="4" w:space="0" w:color="auto"/>
            </w:tcBorders>
            <w:vAlign w:val="center"/>
          </w:tcPr>
          <w:p w14:paraId="4060CE03" w14:textId="77777777" w:rsidR="00422A31" w:rsidRPr="00A873CB" w:rsidRDefault="00422A31" w:rsidP="00B763AC">
            <w:pPr>
              <w:pStyle w:val="NGTSAppendix"/>
              <w:widowControl/>
            </w:pPr>
          </w:p>
        </w:tc>
        <w:tc>
          <w:tcPr>
            <w:tcW w:w="284" w:type="dxa"/>
            <w:tcBorders>
              <w:top w:val="single" w:sz="4" w:space="0" w:color="auto"/>
              <w:left w:val="single" w:sz="4" w:space="0" w:color="auto"/>
              <w:bottom w:val="single" w:sz="4" w:space="0" w:color="auto"/>
              <w:right w:val="single" w:sz="4" w:space="0" w:color="auto"/>
            </w:tcBorders>
            <w:vAlign w:val="center"/>
          </w:tcPr>
          <w:p w14:paraId="5CCC1E6F" w14:textId="77777777" w:rsidR="00422A31" w:rsidRPr="00A873CB" w:rsidRDefault="00422A31" w:rsidP="00B763AC">
            <w:pPr>
              <w:pStyle w:val="NGTSAppendix"/>
              <w:widowControl/>
            </w:pPr>
          </w:p>
        </w:tc>
        <w:tc>
          <w:tcPr>
            <w:tcW w:w="1106" w:type="dxa"/>
            <w:tcBorders>
              <w:top w:val="nil"/>
              <w:left w:val="single" w:sz="4" w:space="0" w:color="auto"/>
              <w:bottom w:val="nil"/>
              <w:right w:val="nil"/>
            </w:tcBorders>
            <w:vAlign w:val="center"/>
          </w:tcPr>
          <w:p w14:paraId="1DB85DE5" w14:textId="77777777" w:rsidR="00422A31" w:rsidRPr="00A873CB" w:rsidRDefault="00422A31" w:rsidP="00B763AC">
            <w:pPr>
              <w:pStyle w:val="NGTSAppendix"/>
              <w:widowControl/>
              <w:ind w:left="186"/>
            </w:pPr>
            <w:r w:rsidRPr="00A873CB">
              <w:t>9600</w:t>
            </w:r>
          </w:p>
        </w:tc>
        <w:tc>
          <w:tcPr>
            <w:tcW w:w="284" w:type="dxa"/>
            <w:tcBorders>
              <w:top w:val="nil"/>
              <w:left w:val="nil"/>
              <w:bottom w:val="nil"/>
              <w:right w:val="nil"/>
            </w:tcBorders>
            <w:vAlign w:val="center"/>
          </w:tcPr>
          <w:p w14:paraId="44F6DE4D"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4DBB0E15" w14:textId="77777777" w:rsidR="00422A31" w:rsidRPr="00A873CB" w:rsidRDefault="00422A31" w:rsidP="00B763AC">
            <w:pPr>
              <w:pStyle w:val="NGTSAppendix"/>
              <w:widowControl/>
            </w:pPr>
          </w:p>
        </w:tc>
      </w:tr>
      <w:tr w:rsidR="00422A31" w:rsidRPr="00A873CB" w14:paraId="1B94ECD0" w14:textId="77777777" w:rsidTr="00B763AC">
        <w:trPr>
          <w:trHeight w:hRule="exact" w:val="60"/>
        </w:trPr>
        <w:tc>
          <w:tcPr>
            <w:tcW w:w="284" w:type="dxa"/>
            <w:tcBorders>
              <w:top w:val="nil"/>
              <w:left w:val="nil"/>
              <w:bottom w:val="single" w:sz="4" w:space="0" w:color="auto"/>
              <w:right w:val="nil"/>
            </w:tcBorders>
            <w:vAlign w:val="center"/>
          </w:tcPr>
          <w:p w14:paraId="63CB64F4"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0CECC839" w14:textId="77777777" w:rsidR="00422A31" w:rsidRPr="00A873CB" w:rsidRDefault="00422A31" w:rsidP="00B763AC">
            <w:pPr>
              <w:pStyle w:val="NGTSAppendix"/>
              <w:widowControl/>
              <w:ind w:left="186"/>
            </w:pPr>
          </w:p>
        </w:tc>
        <w:tc>
          <w:tcPr>
            <w:tcW w:w="284" w:type="dxa"/>
            <w:tcBorders>
              <w:top w:val="single" w:sz="4" w:space="0" w:color="auto"/>
              <w:left w:val="nil"/>
              <w:bottom w:val="nil"/>
              <w:right w:val="nil"/>
            </w:tcBorders>
            <w:vAlign w:val="center"/>
          </w:tcPr>
          <w:p w14:paraId="72C9F58A"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48DDB03C" w14:textId="77777777" w:rsidR="00422A31" w:rsidRPr="00A873CB" w:rsidRDefault="00422A31" w:rsidP="00B763AC">
            <w:pPr>
              <w:pStyle w:val="NGTSAppendix"/>
              <w:widowControl/>
            </w:pPr>
          </w:p>
        </w:tc>
        <w:tc>
          <w:tcPr>
            <w:tcW w:w="1723" w:type="dxa"/>
            <w:tcBorders>
              <w:top w:val="nil"/>
              <w:left w:val="nil"/>
              <w:bottom w:val="nil"/>
              <w:right w:val="nil"/>
            </w:tcBorders>
            <w:vAlign w:val="center"/>
          </w:tcPr>
          <w:p w14:paraId="7BBEC66F" w14:textId="77777777" w:rsidR="00422A31" w:rsidRPr="00A873CB" w:rsidRDefault="00422A31" w:rsidP="00B763AC">
            <w:pPr>
              <w:pStyle w:val="NGTSAppendix"/>
              <w:widowControl/>
            </w:pPr>
          </w:p>
        </w:tc>
        <w:tc>
          <w:tcPr>
            <w:tcW w:w="284" w:type="dxa"/>
            <w:tcBorders>
              <w:top w:val="single" w:sz="4" w:space="0" w:color="auto"/>
              <w:left w:val="nil"/>
              <w:bottom w:val="single" w:sz="4" w:space="0" w:color="auto"/>
              <w:right w:val="nil"/>
            </w:tcBorders>
            <w:vAlign w:val="center"/>
          </w:tcPr>
          <w:p w14:paraId="60CF8BF4"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153904C2" w14:textId="77777777" w:rsidR="00422A31" w:rsidRPr="00A873CB" w:rsidRDefault="00422A31" w:rsidP="00B763AC">
            <w:pPr>
              <w:pStyle w:val="NGTSAppendix"/>
              <w:widowControl/>
              <w:ind w:left="186"/>
            </w:pPr>
          </w:p>
        </w:tc>
        <w:tc>
          <w:tcPr>
            <w:tcW w:w="284" w:type="dxa"/>
            <w:tcBorders>
              <w:top w:val="nil"/>
              <w:left w:val="nil"/>
              <w:bottom w:val="nil"/>
              <w:right w:val="nil"/>
            </w:tcBorders>
            <w:vAlign w:val="center"/>
          </w:tcPr>
          <w:p w14:paraId="47783648"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69C73DA6" w14:textId="77777777" w:rsidR="00422A31" w:rsidRPr="00A873CB" w:rsidRDefault="00422A31" w:rsidP="00B763AC">
            <w:pPr>
              <w:pStyle w:val="NGTSAppendix"/>
              <w:widowControl/>
            </w:pPr>
          </w:p>
        </w:tc>
      </w:tr>
      <w:tr w:rsidR="00422A31" w:rsidRPr="00A873CB" w14:paraId="7A3DB713"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3B4DA36E" w14:textId="77777777" w:rsidR="00422A31" w:rsidRPr="00A873CB" w:rsidRDefault="00422A31" w:rsidP="00B763AC">
            <w:pPr>
              <w:pStyle w:val="NGTSAppendix"/>
              <w:widowControl/>
            </w:pPr>
          </w:p>
        </w:tc>
        <w:tc>
          <w:tcPr>
            <w:tcW w:w="1106" w:type="dxa"/>
            <w:tcBorders>
              <w:top w:val="nil"/>
              <w:left w:val="single" w:sz="4" w:space="0" w:color="auto"/>
              <w:bottom w:val="nil"/>
              <w:right w:val="nil"/>
            </w:tcBorders>
            <w:vAlign w:val="center"/>
          </w:tcPr>
          <w:p w14:paraId="2C8391D2" w14:textId="77777777" w:rsidR="00422A31" w:rsidRPr="00A873CB" w:rsidRDefault="00422A31" w:rsidP="00B763AC">
            <w:pPr>
              <w:pStyle w:val="NGTSAppendix"/>
              <w:widowControl/>
              <w:ind w:left="186"/>
            </w:pPr>
            <w:r w:rsidRPr="00A873CB">
              <w:t>600</w:t>
            </w:r>
          </w:p>
        </w:tc>
        <w:tc>
          <w:tcPr>
            <w:tcW w:w="284" w:type="dxa"/>
            <w:tcBorders>
              <w:top w:val="nil"/>
              <w:left w:val="nil"/>
              <w:bottom w:val="nil"/>
              <w:right w:val="nil"/>
            </w:tcBorders>
            <w:vAlign w:val="center"/>
          </w:tcPr>
          <w:p w14:paraId="4E7DFD7B"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52722981" w14:textId="77777777" w:rsidR="00422A31" w:rsidRPr="00A873CB" w:rsidRDefault="00422A31" w:rsidP="00B763AC">
            <w:pPr>
              <w:pStyle w:val="NGTSAppendix"/>
              <w:widowControl/>
            </w:pPr>
          </w:p>
        </w:tc>
        <w:tc>
          <w:tcPr>
            <w:tcW w:w="1723" w:type="dxa"/>
            <w:tcBorders>
              <w:top w:val="nil"/>
              <w:left w:val="nil"/>
              <w:bottom w:val="nil"/>
              <w:right w:val="single" w:sz="4" w:space="0" w:color="auto"/>
            </w:tcBorders>
            <w:vAlign w:val="center"/>
          </w:tcPr>
          <w:p w14:paraId="00AF2132" w14:textId="77777777" w:rsidR="00422A31" w:rsidRPr="00A873CB" w:rsidRDefault="00422A31" w:rsidP="00B763AC">
            <w:pPr>
              <w:pStyle w:val="NGTSAppendix"/>
              <w:widowControl/>
            </w:pPr>
          </w:p>
        </w:tc>
        <w:tc>
          <w:tcPr>
            <w:tcW w:w="284" w:type="dxa"/>
            <w:tcBorders>
              <w:top w:val="single" w:sz="4" w:space="0" w:color="auto"/>
              <w:left w:val="single" w:sz="4" w:space="0" w:color="auto"/>
              <w:bottom w:val="single" w:sz="4" w:space="0" w:color="auto"/>
              <w:right w:val="single" w:sz="4" w:space="0" w:color="auto"/>
            </w:tcBorders>
            <w:vAlign w:val="center"/>
          </w:tcPr>
          <w:p w14:paraId="59991AC8" w14:textId="77777777" w:rsidR="00422A31" w:rsidRPr="00A873CB" w:rsidRDefault="00422A31" w:rsidP="00B763AC">
            <w:pPr>
              <w:pStyle w:val="NGTSAppendix"/>
              <w:widowControl/>
            </w:pPr>
          </w:p>
        </w:tc>
        <w:tc>
          <w:tcPr>
            <w:tcW w:w="1106" w:type="dxa"/>
            <w:tcBorders>
              <w:top w:val="nil"/>
              <w:left w:val="single" w:sz="4" w:space="0" w:color="auto"/>
              <w:bottom w:val="nil"/>
              <w:right w:val="nil"/>
            </w:tcBorders>
            <w:vAlign w:val="center"/>
          </w:tcPr>
          <w:p w14:paraId="61A55D85" w14:textId="77777777" w:rsidR="00422A31" w:rsidRPr="00A873CB" w:rsidRDefault="00422A31" w:rsidP="00B763AC">
            <w:pPr>
              <w:pStyle w:val="NGTSAppendix"/>
              <w:widowControl/>
              <w:ind w:left="186"/>
            </w:pPr>
            <w:r w:rsidRPr="00A873CB">
              <w:t>19200</w:t>
            </w:r>
          </w:p>
        </w:tc>
        <w:tc>
          <w:tcPr>
            <w:tcW w:w="284" w:type="dxa"/>
            <w:tcBorders>
              <w:top w:val="nil"/>
              <w:left w:val="nil"/>
              <w:bottom w:val="nil"/>
              <w:right w:val="nil"/>
            </w:tcBorders>
            <w:vAlign w:val="center"/>
          </w:tcPr>
          <w:p w14:paraId="2001AE14"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7B800B48" w14:textId="77777777" w:rsidR="00422A31" w:rsidRPr="00A873CB" w:rsidRDefault="00422A31" w:rsidP="00B763AC">
            <w:pPr>
              <w:pStyle w:val="NGTSAppendix"/>
              <w:widowControl/>
            </w:pPr>
          </w:p>
        </w:tc>
      </w:tr>
      <w:tr w:rsidR="00422A31" w:rsidRPr="00A873CB" w14:paraId="559DA5CA" w14:textId="77777777" w:rsidTr="00B763AC">
        <w:trPr>
          <w:trHeight w:hRule="exact" w:val="60"/>
        </w:trPr>
        <w:tc>
          <w:tcPr>
            <w:tcW w:w="284" w:type="dxa"/>
            <w:tcBorders>
              <w:top w:val="single" w:sz="4" w:space="0" w:color="auto"/>
              <w:left w:val="nil"/>
              <w:bottom w:val="nil"/>
              <w:right w:val="nil"/>
            </w:tcBorders>
            <w:vAlign w:val="center"/>
          </w:tcPr>
          <w:p w14:paraId="2CA53FBA" w14:textId="77777777" w:rsidR="00422A31" w:rsidRPr="00A873CB" w:rsidRDefault="00422A31" w:rsidP="00B763AC">
            <w:pPr>
              <w:pStyle w:val="NGTSAppendix"/>
              <w:widowControl/>
            </w:pPr>
          </w:p>
          <w:p w14:paraId="5A8A84BB"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0F12E2B0" w14:textId="77777777" w:rsidR="00422A31" w:rsidRPr="00A873CB" w:rsidRDefault="00422A31" w:rsidP="00B763AC">
            <w:pPr>
              <w:pStyle w:val="NGTSAppendix"/>
              <w:widowControl/>
              <w:ind w:left="186"/>
            </w:pPr>
          </w:p>
        </w:tc>
        <w:tc>
          <w:tcPr>
            <w:tcW w:w="284" w:type="dxa"/>
            <w:tcBorders>
              <w:top w:val="nil"/>
              <w:left w:val="nil"/>
              <w:bottom w:val="nil"/>
              <w:right w:val="nil"/>
            </w:tcBorders>
            <w:vAlign w:val="center"/>
          </w:tcPr>
          <w:p w14:paraId="628F2ADD"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296C5194" w14:textId="77777777" w:rsidR="00422A31" w:rsidRPr="00A873CB" w:rsidRDefault="00422A31" w:rsidP="00B763AC">
            <w:pPr>
              <w:pStyle w:val="NGTSAppendix"/>
              <w:widowControl/>
            </w:pPr>
          </w:p>
        </w:tc>
        <w:tc>
          <w:tcPr>
            <w:tcW w:w="1723" w:type="dxa"/>
            <w:tcBorders>
              <w:top w:val="nil"/>
              <w:left w:val="nil"/>
              <w:bottom w:val="nil"/>
              <w:right w:val="nil"/>
            </w:tcBorders>
            <w:vAlign w:val="center"/>
          </w:tcPr>
          <w:p w14:paraId="3B8266D2" w14:textId="77777777" w:rsidR="00422A31" w:rsidRPr="00A873CB" w:rsidRDefault="00422A31" w:rsidP="00B763AC">
            <w:pPr>
              <w:pStyle w:val="NGTSAppendix"/>
              <w:widowControl/>
            </w:pPr>
          </w:p>
        </w:tc>
        <w:tc>
          <w:tcPr>
            <w:tcW w:w="284" w:type="dxa"/>
            <w:tcBorders>
              <w:top w:val="nil"/>
              <w:left w:val="nil"/>
              <w:bottom w:val="nil"/>
              <w:right w:val="nil"/>
            </w:tcBorders>
            <w:vAlign w:val="center"/>
          </w:tcPr>
          <w:p w14:paraId="14AF47C8"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23616DB1" w14:textId="77777777" w:rsidR="00422A31" w:rsidRPr="00A873CB" w:rsidRDefault="00422A31" w:rsidP="00B763AC">
            <w:pPr>
              <w:pStyle w:val="NGTSAppendix"/>
              <w:widowControl/>
              <w:ind w:left="186"/>
            </w:pPr>
          </w:p>
        </w:tc>
        <w:tc>
          <w:tcPr>
            <w:tcW w:w="284" w:type="dxa"/>
            <w:tcBorders>
              <w:top w:val="nil"/>
              <w:left w:val="nil"/>
              <w:bottom w:val="nil"/>
              <w:right w:val="nil"/>
            </w:tcBorders>
            <w:vAlign w:val="center"/>
          </w:tcPr>
          <w:p w14:paraId="6BB9F551"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58051258" w14:textId="77777777" w:rsidR="00422A31" w:rsidRPr="00A873CB" w:rsidRDefault="00422A31" w:rsidP="00B763AC">
            <w:pPr>
              <w:pStyle w:val="NGTSAppendix"/>
              <w:widowControl/>
            </w:pPr>
          </w:p>
        </w:tc>
      </w:tr>
      <w:tr w:rsidR="00422A31" w:rsidRPr="00A873CB" w14:paraId="16E267D3"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1BEE1ED6" w14:textId="77777777" w:rsidR="00422A31" w:rsidRPr="00A873CB" w:rsidRDefault="00422A31" w:rsidP="00B763AC">
            <w:pPr>
              <w:pStyle w:val="NGTSAppendix"/>
              <w:widowControl/>
              <w:ind w:left="-57"/>
              <w:jc w:val="right"/>
            </w:pPr>
          </w:p>
        </w:tc>
        <w:tc>
          <w:tcPr>
            <w:tcW w:w="1106" w:type="dxa"/>
            <w:tcBorders>
              <w:top w:val="nil"/>
              <w:left w:val="single" w:sz="4" w:space="0" w:color="auto"/>
              <w:bottom w:val="nil"/>
              <w:right w:val="nil"/>
            </w:tcBorders>
            <w:vAlign w:val="center"/>
          </w:tcPr>
          <w:p w14:paraId="1921B32A" w14:textId="77777777" w:rsidR="00422A31" w:rsidRPr="00A873CB" w:rsidRDefault="00422A31" w:rsidP="00B763AC">
            <w:pPr>
              <w:pStyle w:val="NGTSAppendix"/>
              <w:widowControl/>
              <w:ind w:left="186"/>
            </w:pPr>
            <w:r w:rsidRPr="00A873CB">
              <w:t>1200</w:t>
            </w:r>
          </w:p>
        </w:tc>
        <w:tc>
          <w:tcPr>
            <w:tcW w:w="284" w:type="dxa"/>
            <w:tcBorders>
              <w:top w:val="nil"/>
              <w:left w:val="nil"/>
              <w:bottom w:val="nil"/>
              <w:right w:val="nil"/>
            </w:tcBorders>
            <w:vAlign w:val="center"/>
          </w:tcPr>
          <w:p w14:paraId="3CE3074F"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6C9C2C40" w14:textId="77777777" w:rsidR="00422A31" w:rsidRPr="00A873CB" w:rsidRDefault="00422A31" w:rsidP="00B763AC">
            <w:pPr>
              <w:pStyle w:val="NGTSAppendix"/>
              <w:widowControl/>
            </w:pPr>
          </w:p>
        </w:tc>
        <w:tc>
          <w:tcPr>
            <w:tcW w:w="1723" w:type="dxa"/>
            <w:tcBorders>
              <w:top w:val="nil"/>
              <w:left w:val="nil"/>
              <w:bottom w:val="nil"/>
              <w:right w:val="single" w:sz="4" w:space="0" w:color="auto"/>
            </w:tcBorders>
            <w:vAlign w:val="center"/>
          </w:tcPr>
          <w:p w14:paraId="3E5A8930" w14:textId="77777777" w:rsidR="00422A31" w:rsidRPr="00A873CB" w:rsidRDefault="00422A31" w:rsidP="00B763AC">
            <w:pPr>
              <w:pStyle w:val="NGTSAppendix"/>
              <w:widowControl/>
            </w:pPr>
          </w:p>
        </w:tc>
        <w:tc>
          <w:tcPr>
            <w:tcW w:w="284" w:type="dxa"/>
            <w:tcBorders>
              <w:top w:val="single" w:sz="4" w:space="0" w:color="auto"/>
              <w:left w:val="single" w:sz="4" w:space="0" w:color="auto"/>
              <w:bottom w:val="single" w:sz="4" w:space="0" w:color="auto"/>
              <w:right w:val="single" w:sz="4" w:space="0" w:color="auto"/>
            </w:tcBorders>
            <w:vAlign w:val="center"/>
          </w:tcPr>
          <w:p w14:paraId="324DCCAE" w14:textId="77777777" w:rsidR="00422A31" w:rsidRPr="00A873CB" w:rsidRDefault="00422A31" w:rsidP="00B763AC">
            <w:pPr>
              <w:pStyle w:val="NGTSAppendix"/>
              <w:widowControl/>
            </w:pPr>
          </w:p>
        </w:tc>
        <w:tc>
          <w:tcPr>
            <w:tcW w:w="1106" w:type="dxa"/>
            <w:tcBorders>
              <w:top w:val="nil"/>
              <w:left w:val="single" w:sz="4" w:space="0" w:color="auto"/>
              <w:bottom w:val="nil"/>
              <w:right w:val="nil"/>
            </w:tcBorders>
            <w:vAlign w:val="center"/>
          </w:tcPr>
          <w:p w14:paraId="6DB20BAC" w14:textId="77777777" w:rsidR="00422A31" w:rsidRPr="00A873CB" w:rsidRDefault="00422A31" w:rsidP="00B763AC">
            <w:pPr>
              <w:pStyle w:val="NGTSAppendix"/>
              <w:widowControl/>
              <w:ind w:left="186"/>
            </w:pPr>
            <w:r w:rsidRPr="00A873CB">
              <w:t>38400</w:t>
            </w:r>
          </w:p>
        </w:tc>
        <w:tc>
          <w:tcPr>
            <w:tcW w:w="284" w:type="dxa"/>
            <w:tcBorders>
              <w:top w:val="nil"/>
              <w:left w:val="nil"/>
              <w:bottom w:val="nil"/>
              <w:right w:val="nil"/>
            </w:tcBorders>
            <w:vAlign w:val="center"/>
          </w:tcPr>
          <w:p w14:paraId="6276A4DE"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7C9FBB53" w14:textId="77777777" w:rsidR="00422A31" w:rsidRPr="00A873CB" w:rsidRDefault="00422A31" w:rsidP="00B763AC">
            <w:pPr>
              <w:pStyle w:val="NGTSAppendix"/>
              <w:widowControl/>
            </w:pPr>
          </w:p>
        </w:tc>
      </w:tr>
    </w:tbl>
    <w:p w14:paraId="06B5C91F" w14:textId="77777777" w:rsidR="00422A31" w:rsidRPr="00A873CB" w:rsidRDefault="00422A31" w:rsidP="00422A31">
      <w:pPr>
        <w:pStyle w:val="NGTSAppendix"/>
        <w:widowControl/>
        <w:rPr>
          <w:sz w:val="16"/>
        </w:rPr>
      </w:pPr>
    </w:p>
    <w:p w14:paraId="06F157F9" w14:textId="77777777" w:rsidR="00422A31" w:rsidRPr="00A873CB" w:rsidRDefault="00422A31" w:rsidP="00422A31">
      <w:pPr>
        <w:pStyle w:val="NGTSAppendix"/>
        <w:widowControl/>
        <w:rPr>
          <w:sz w:val="16"/>
        </w:rPr>
      </w:pPr>
    </w:p>
    <w:p w14:paraId="73C8974A" w14:textId="77777777" w:rsidR="00422A31" w:rsidRPr="00A873CB" w:rsidRDefault="00422A31" w:rsidP="00422A31">
      <w:pPr>
        <w:pStyle w:val="NGTSAppendix"/>
        <w:rPr>
          <w:b/>
          <w:bCs/>
        </w:rPr>
      </w:pPr>
      <w:r w:rsidRPr="00A873CB">
        <w:rPr>
          <w:b/>
          <w:bCs/>
        </w:rPr>
        <w:t>Link Layer</w:t>
      </w:r>
    </w:p>
    <w:p w14:paraId="7160D5AF" w14:textId="77777777" w:rsidR="00422A31" w:rsidRPr="00A873CB" w:rsidRDefault="00422A31" w:rsidP="00422A31">
      <w:pPr>
        <w:ind w:left="720"/>
        <w:jc w:val="both"/>
        <w:rPr>
          <w:sz w:val="16"/>
        </w:rPr>
      </w:pPr>
      <w:r w:rsidRPr="00A873CB">
        <w:rPr>
          <w:sz w:val="16"/>
        </w:rPr>
        <w:t>(Network specific parameter, all options that are used are to be marked with an ‘</w:t>
      </w:r>
      <w:r w:rsidRPr="00A873CB">
        <w:rPr>
          <w:b/>
          <w:sz w:val="16"/>
        </w:rPr>
        <w:t>X</w:t>
      </w:r>
      <w:r w:rsidRPr="00A873CB">
        <w:rPr>
          <w:sz w:val="16"/>
        </w:rPr>
        <w:t xml:space="preserve">’. Specify the maximum frame length. If a non-standard assignment of class 2 messages is implemented for unbalanced transmission, indicate the </w:t>
      </w:r>
      <w:proofErr w:type="gramStart"/>
      <w:r w:rsidRPr="00A873CB">
        <w:rPr>
          <w:sz w:val="16"/>
        </w:rPr>
        <w:t>type</w:t>
      </w:r>
      <w:proofErr w:type="gramEnd"/>
      <w:r w:rsidRPr="00A873CB">
        <w:rPr>
          <w:sz w:val="16"/>
        </w:rPr>
        <w:t xml:space="preserve"> ID and COT of all messages assigned to class 2.)</w:t>
      </w:r>
    </w:p>
    <w:p w14:paraId="2AF298AE" w14:textId="77777777" w:rsidR="00422A31" w:rsidRPr="00A873CB" w:rsidRDefault="00422A31" w:rsidP="00422A31">
      <w:pPr>
        <w:rPr>
          <w:sz w:val="16"/>
        </w:rPr>
      </w:pPr>
    </w:p>
    <w:p w14:paraId="37D819A9" w14:textId="77777777" w:rsidR="00422A31" w:rsidRPr="00A873CB" w:rsidRDefault="00422A31" w:rsidP="00422A31">
      <w:pPr>
        <w:pStyle w:val="NGT03-PurposeText"/>
      </w:pPr>
      <w:r w:rsidRPr="00A873CB">
        <w:t xml:space="preserve">Frame format FT 1.2, single character 1 and the fixed time out interval </w:t>
      </w:r>
      <w:proofErr w:type="gramStart"/>
      <w:r w:rsidRPr="00A873CB">
        <w:t>are</w:t>
      </w:r>
      <w:proofErr w:type="gramEnd"/>
      <w:r w:rsidRPr="00A873CB">
        <w:t xml:space="preserve"> used exclusively in this companion standard</w:t>
      </w:r>
    </w:p>
    <w:p w14:paraId="785D490D" w14:textId="77777777" w:rsidR="00422A31" w:rsidRPr="00A873CB" w:rsidRDefault="00422A31" w:rsidP="00422A31">
      <w:pPr>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294"/>
        <w:gridCol w:w="3675"/>
        <w:gridCol w:w="236"/>
        <w:gridCol w:w="4016"/>
      </w:tblGrid>
      <w:tr w:rsidR="00422A31" w:rsidRPr="00A873CB" w14:paraId="1F55C919" w14:textId="77777777" w:rsidTr="00B763AC">
        <w:trPr>
          <w:cantSplit/>
          <w:trHeight w:val="402"/>
        </w:trPr>
        <w:tc>
          <w:tcPr>
            <w:tcW w:w="4253" w:type="dxa"/>
            <w:gridSpan w:val="3"/>
            <w:tcBorders>
              <w:top w:val="nil"/>
              <w:left w:val="nil"/>
              <w:bottom w:val="nil"/>
              <w:right w:val="nil"/>
            </w:tcBorders>
          </w:tcPr>
          <w:p w14:paraId="2DC85DB4" w14:textId="77777777" w:rsidR="00422A31" w:rsidRPr="00A873CB" w:rsidRDefault="00422A31" w:rsidP="00B763AC">
            <w:pPr>
              <w:pStyle w:val="NGTSAppendix"/>
              <w:widowControl/>
              <w:ind w:left="470"/>
              <w:rPr>
                <w:sz w:val="28"/>
                <w:u w:val="single"/>
              </w:rPr>
            </w:pPr>
            <w:r w:rsidRPr="00A873CB">
              <w:rPr>
                <w:u w:val="single"/>
              </w:rPr>
              <w:t>Link transmission procedure</w:t>
            </w:r>
          </w:p>
        </w:tc>
        <w:tc>
          <w:tcPr>
            <w:tcW w:w="4252" w:type="dxa"/>
            <w:gridSpan w:val="2"/>
            <w:tcBorders>
              <w:top w:val="nil"/>
              <w:left w:val="nil"/>
              <w:bottom w:val="nil"/>
              <w:right w:val="nil"/>
            </w:tcBorders>
          </w:tcPr>
          <w:p w14:paraId="7ABF7E1B" w14:textId="77777777" w:rsidR="00422A31" w:rsidRPr="00A873CB" w:rsidRDefault="00422A31" w:rsidP="00B763AC">
            <w:pPr>
              <w:pStyle w:val="NGTSAppendix"/>
              <w:widowControl/>
              <w:ind w:left="470"/>
              <w:rPr>
                <w:sz w:val="28"/>
                <w:u w:val="single"/>
              </w:rPr>
            </w:pPr>
            <w:r w:rsidRPr="00A873CB">
              <w:rPr>
                <w:u w:val="single"/>
              </w:rPr>
              <w:t>Address field of the link</w:t>
            </w:r>
          </w:p>
        </w:tc>
      </w:tr>
      <w:tr w:rsidR="00422A31" w:rsidRPr="00A873CB" w14:paraId="3F8A7BEA" w14:textId="77777777" w:rsidTr="00B763AC">
        <w:trPr>
          <w:cantSplit/>
        </w:trPr>
        <w:tc>
          <w:tcPr>
            <w:tcW w:w="284" w:type="dxa"/>
            <w:tcBorders>
              <w:top w:val="single" w:sz="4" w:space="0" w:color="auto"/>
              <w:left w:val="single" w:sz="4" w:space="0" w:color="auto"/>
              <w:bottom w:val="single" w:sz="4" w:space="0" w:color="auto"/>
              <w:right w:val="single" w:sz="4" w:space="0" w:color="auto"/>
            </w:tcBorders>
            <w:vAlign w:val="center"/>
          </w:tcPr>
          <w:p w14:paraId="39107E27" w14:textId="77777777" w:rsidR="00422A31" w:rsidRPr="00A873CB" w:rsidRDefault="00422A31" w:rsidP="00B763AC">
            <w:pPr>
              <w:pStyle w:val="NGTSAppendix"/>
              <w:widowControl/>
            </w:pPr>
          </w:p>
        </w:tc>
        <w:tc>
          <w:tcPr>
            <w:tcW w:w="3969" w:type="dxa"/>
            <w:gridSpan w:val="2"/>
            <w:tcBorders>
              <w:top w:val="nil"/>
              <w:left w:val="single" w:sz="4" w:space="0" w:color="auto"/>
              <w:bottom w:val="nil"/>
              <w:right w:val="single" w:sz="4" w:space="0" w:color="auto"/>
            </w:tcBorders>
            <w:vAlign w:val="center"/>
          </w:tcPr>
          <w:p w14:paraId="48C46F3D" w14:textId="77777777" w:rsidR="00422A31" w:rsidRPr="00A873CB" w:rsidRDefault="00422A31" w:rsidP="00B763AC">
            <w:pPr>
              <w:pStyle w:val="NGTSAppendix"/>
              <w:widowControl/>
              <w:ind w:left="186"/>
            </w:pPr>
            <w:r w:rsidRPr="00A873CB">
              <w:t>Balanced transmission</w:t>
            </w:r>
          </w:p>
        </w:tc>
        <w:tc>
          <w:tcPr>
            <w:tcW w:w="236" w:type="dxa"/>
            <w:tcBorders>
              <w:top w:val="single" w:sz="4" w:space="0" w:color="auto"/>
              <w:left w:val="nil"/>
              <w:bottom w:val="single" w:sz="4" w:space="0" w:color="auto"/>
              <w:right w:val="single" w:sz="4" w:space="0" w:color="auto"/>
            </w:tcBorders>
            <w:vAlign w:val="center"/>
          </w:tcPr>
          <w:p w14:paraId="32EC6588" w14:textId="77777777" w:rsidR="00422A31" w:rsidRPr="00A873CB" w:rsidRDefault="00422A31" w:rsidP="00B763AC">
            <w:pPr>
              <w:pStyle w:val="NGTSAppendix"/>
              <w:widowControl/>
            </w:pPr>
          </w:p>
        </w:tc>
        <w:tc>
          <w:tcPr>
            <w:tcW w:w="4016" w:type="dxa"/>
            <w:tcBorders>
              <w:top w:val="nil"/>
              <w:left w:val="single" w:sz="4" w:space="0" w:color="auto"/>
              <w:bottom w:val="nil"/>
              <w:right w:val="nil"/>
            </w:tcBorders>
            <w:vAlign w:val="center"/>
          </w:tcPr>
          <w:p w14:paraId="31FFDB3D" w14:textId="77777777" w:rsidR="00422A31" w:rsidRPr="00A873CB" w:rsidRDefault="00422A31" w:rsidP="00B763AC">
            <w:pPr>
              <w:pStyle w:val="NGTSAppendix"/>
              <w:widowControl/>
              <w:ind w:left="186"/>
            </w:pPr>
            <w:r w:rsidRPr="00A873CB">
              <w:t>not present (balanced transmission only)</w:t>
            </w:r>
          </w:p>
        </w:tc>
      </w:tr>
      <w:tr w:rsidR="00422A31" w:rsidRPr="00A873CB" w14:paraId="4B18E756" w14:textId="77777777" w:rsidTr="00B763AC">
        <w:trPr>
          <w:trHeight w:hRule="exact" w:val="60"/>
        </w:trPr>
        <w:tc>
          <w:tcPr>
            <w:tcW w:w="284" w:type="dxa"/>
            <w:tcBorders>
              <w:top w:val="single" w:sz="4" w:space="0" w:color="auto"/>
              <w:left w:val="nil"/>
              <w:bottom w:val="single" w:sz="4" w:space="0" w:color="auto"/>
              <w:right w:val="nil"/>
            </w:tcBorders>
            <w:vAlign w:val="center"/>
          </w:tcPr>
          <w:p w14:paraId="3EC0A829" w14:textId="77777777" w:rsidR="00422A31" w:rsidRPr="00A873CB" w:rsidRDefault="00422A31" w:rsidP="00B763AC">
            <w:pPr>
              <w:pStyle w:val="NGTSAppendix"/>
              <w:widowControl/>
            </w:pPr>
          </w:p>
        </w:tc>
        <w:tc>
          <w:tcPr>
            <w:tcW w:w="3969" w:type="dxa"/>
            <w:gridSpan w:val="2"/>
            <w:tcBorders>
              <w:top w:val="nil"/>
              <w:left w:val="nil"/>
              <w:bottom w:val="nil"/>
              <w:right w:val="nil"/>
            </w:tcBorders>
            <w:vAlign w:val="center"/>
          </w:tcPr>
          <w:p w14:paraId="7FFFF2CD" w14:textId="77777777" w:rsidR="00422A31" w:rsidRPr="00A873CB" w:rsidRDefault="00422A31" w:rsidP="00B763AC">
            <w:pPr>
              <w:pStyle w:val="NGTSAppendix"/>
              <w:widowControl/>
              <w:ind w:left="186"/>
            </w:pPr>
          </w:p>
        </w:tc>
        <w:tc>
          <w:tcPr>
            <w:tcW w:w="236" w:type="dxa"/>
            <w:tcBorders>
              <w:top w:val="single" w:sz="4" w:space="0" w:color="auto"/>
              <w:left w:val="nil"/>
              <w:bottom w:val="single" w:sz="4" w:space="0" w:color="auto"/>
              <w:right w:val="nil"/>
            </w:tcBorders>
            <w:vAlign w:val="center"/>
          </w:tcPr>
          <w:p w14:paraId="19128E5F" w14:textId="77777777" w:rsidR="00422A31" w:rsidRPr="00A873CB" w:rsidRDefault="00422A31" w:rsidP="00B763AC">
            <w:pPr>
              <w:pStyle w:val="NGTSAppendix"/>
              <w:widowControl/>
            </w:pPr>
          </w:p>
        </w:tc>
        <w:tc>
          <w:tcPr>
            <w:tcW w:w="4016" w:type="dxa"/>
            <w:tcBorders>
              <w:top w:val="nil"/>
              <w:left w:val="nil"/>
              <w:bottom w:val="nil"/>
              <w:right w:val="nil"/>
            </w:tcBorders>
            <w:vAlign w:val="center"/>
          </w:tcPr>
          <w:p w14:paraId="77EC9B90" w14:textId="77777777" w:rsidR="00422A31" w:rsidRPr="00A873CB" w:rsidRDefault="00422A31" w:rsidP="00B763AC">
            <w:pPr>
              <w:pStyle w:val="NGTSAppendix"/>
              <w:widowControl/>
            </w:pPr>
          </w:p>
        </w:tc>
      </w:tr>
      <w:tr w:rsidR="00422A31" w:rsidRPr="00A873CB" w14:paraId="4BD7691F"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156FAA2F" w14:textId="77777777" w:rsidR="00422A31" w:rsidRPr="00A873CB" w:rsidRDefault="00422A31" w:rsidP="00B763AC">
            <w:pPr>
              <w:pStyle w:val="NGTSAppendix"/>
              <w:widowControl/>
              <w:ind w:left="-57"/>
              <w:jc w:val="right"/>
            </w:pPr>
            <w:r w:rsidRPr="00A873CB">
              <w:t>X</w:t>
            </w:r>
          </w:p>
        </w:tc>
        <w:tc>
          <w:tcPr>
            <w:tcW w:w="3969" w:type="dxa"/>
            <w:gridSpan w:val="2"/>
            <w:tcBorders>
              <w:top w:val="nil"/>
              <w:left w:val="single" w:sz="4" w:space="0" w:color="auto"/>
              <w:bottom w:val="nil"/>
              <w:right w:val="single" w:sz="4" w:space="0" w:color="auto"/>
            </w:tcBorders>
            <w:vAlign w:val="center"/>
          </w:tcPr>
          <w:p w14:paraId="77E07BAD" w14:textId="77777777" w:rsidR="00422A31" w:rsidRPr="00A873CB" w:rsidRDefault="00422A31" w:rsidP="00B763AC">
            <w:pPr>
              <w:pStyle w:val="NGTSAppendix"/>
              <w:widowControl/>
              <w:ind w:left="186"/>
            </w:pPr>
            <w:r w:rsidRPr="00A873CB">
              <w:t>Unbalanced transmission</w:t>
            </w:r>
          </w:p>
        </w:tc>
        <w:tc>
          <w:tcPr>
            <w:tcW w:w="236" w:type="dxa"/>
            <w:tcBorders>
              <w:top w:val="single" w:sz="4" w:space="0" w:color="auto"/>
              <w:left w:val="single" w:sz="4" w:space="0" w:color="auto"/>
              <w:bottom w:val="single" w:sz="4" w:space="0" w:color="auto"/>
              <w:right w:val="single" w:sz="4" w:space="0" w:color="auto"/>
            </w:tcBorders>
            <w:vAlign w:val="center"/>
          </w:tcPr>
          <w:p w14:paraId="79F59B4C" w14:textId="77777777" w:rsidR="00422A31" w:rsidRPr="00A873CB" w:rsidRDefault="00422A31" w:rsidP="00B763AC">
            <w:pPr>
              <w:pStyle w:val="NGTSAppendix"/>
              <w:widowControl/>
            </w:pPr>
          </w:p>
        </w:tc>
        <w:tc>
          <w:tcPr>
            <w:tcW w:w="4016" w:type="dxa"/>
            <w:tcBorders>
              <w:top w:val="nil"/>
              <w:left w:val="single" w:sz="4" w:space="0" w:color="auto"/>
              <w:bottom w:val="nil"/>
              <w:right w:val="nil"/>
            </w:tcBorders>
            <w:vAlign w:val="center"/>
          </w:tcPr>
          <w:p w14:paraId="5E53B1C3" w14:textId="77777777" w:rsidR="00422A31" w:rsidRPr="00A873CB" w:rsidRDefault="00422A31" w:rsidP="00B763AC">
            <w:pPr>
              <w:pStyle w:val="NGTSAppendix"/>
              <w:widowControl/>
              <w:ind w:left="186"/>
            </w:pPr>
            <w:r w:rsidRPr="00A873CB">
              <w:t>One octet</w:t>
            </w:r>
          </w:p>
        </w:tc>
      </w:tr>
      <w:tr w:rsidR="00422A31" w:rsidRPr="00A873CB" w14:paraId="16A1FF0C" w14:textId="77777777" w:rsidTr="00B763AC">
        <w:trPr>
          <w:trHeight w:hRule="exact" w:val="60"/>
        </w:trPr>
        <w:tc>
          <w:tcPr>
            <w:tcW w:w="284" w:type="dxa"/>
            <w:tcBorders>
              <w:top w:val="single" w:sz="4" w:space="0" w:color="auto"/>
              <w:left w:val="nil"/>
              <w:bottom w:val="nil"/>
              <w:right w:val="nil"/>
            </w:tcBorders>
            <w:vAlign w:val="center"/>
          </w:tcPr>
          <w:p w14:paraId="21E89797" w14:textId="77777777" w:rsidR="00422A31" w:rsidRPr="00A873CB" w:rsidRDefault="00422A31" w:rsidP="00B763AC">
            <w:pPr>
              <w:pStyle w:val="NGTSAppendix"/>
              <w:widowControl/>
            </w:pPr>
          </w:p>
        </w:tc>
        <w:tc>
          <w:tcPr>
            <w:tcW w:w="3969" w:type="dxa"/>
            <w:gridSpan w:val="2"/>
            <w:tcBorders>
              <w:top w:val="nil"/>
              <w:left w:val="nil"/>
              <w:bottom w:val="nil"/>
              <w:right w:val="nil"/>
            </w:tcBorders>
            <w:vAlign w:val="center"/>
          </w:tcPr>
          <w:p w14:paraId="730C40B6" w14:textId="77777777" w:rsidR="00422A31" w:rsidRPr="00A873CB" w:rsidRDefault="00422A31" w:rsidP="00B763AC">
            <w:pPr>
              <w:pStyle w:val="NGTSAppendix"/>
              <w:widowControl/>
            </w:pPr>
          </w:p>
        </w:tc>
        <w:tc>
          <w:tcPr>
            <w:tcW w:w="236" w:type="dxa"/>
            <w:tcBorders>
              <w:top w:val="single" w:sz="4" w:space="0" w:color="auto"/>
              <w:left w:val="nil"/>
              <w:bottom w:val="single" w:sz="4" w:space="0" w:color="auto"/>
              <w:right w:val="nil"/>
            </w:tcBorders>
            <w:vAlign w:val="center"/>
          </w:tcPr>
          <w:p w14:paraId="381B838C" w14:textId="77777777" w:rsidR="00422A31" w:rsidRPr="00A873CB" w:rsidRDefault="00422A31" w:rsidP="00B763AC">
            <w:pPr>
              <w:pStyle w:val="NGTSAppendix"/>
              <w:widowControl/>
            </w:pPr>
          </w:p>
        </w:tc>
        <w:tc>
          <w:tcPr>
            <w:tcW w:w="4016" w:type="dxa"/>
            <w:tcBorders>
              <w:top w:val="nil"/>
              <w:left w:val="nil"/>
              <w:bottom w:val="nil"/>
              <w:right w:val="nil"/>
            </w:tcBorders>
            <w:vAlign w:val="center"/>
          </w:tcPr>
          <w:p w14:paraId="12926E66" w14:textId="77777777" w:rsidR="00422A31" w:rsidRPr="00A873CB" w:rsidRDefault="00422A31" w:rsidP="00B763AC">
            <w:pPr>
              <w:pStyle w:val="NGTSAppendix"/>
              <w:widowControl/>
            </w:pPr>
          </w:p>
        </w:tc>
      </w:tr>
      <w:tr w:rsidR="00422A31" w:rsidRPr="00A873CB" w14:paraId="5A8B0249" w14:textId="77777777" w:rsidTr="00B763AC">
        <w:tc>
          <w:tcPr>
            <w:tcW w:w="284" w:type="dxa"/>
            <w:tcBorders>
              <w:top w:val="nil"/>
              <w:left w:val="nil"/>
              <w:bottom w:val="nil"/>
              <w:right w:val="nil"/>
            </w:tcBorders>
            <w:vAlign w:val="center"/>
          </w:tcPr>
          <w:p w14:paraId="5FC2277B" w14:textId="77777777" w:rsidR="00422A31" w:rsidRPr="00A873CB" w:rsidRDefault="00422A31" w:rsidP="00B763AC">
            <w:pPr>
              <w:pStyle w:val="NGTSAppendix"/>
              <w:widowControl/>
            </w:pPr>
          </w:p>
        </w:tc>
        <w:tc>
          <w:tcPr>
            <w:tcW w:w="3969" w:type="dxa"/>
            <w:gridSpan w:val="2"/>
            <w:tcBorders>
              <w:top w:val="nil"/>
              <w:left w:val="nil"/>
              <w:bottom w:val="nil"/>
              <w:right w:val="single" w:sz="4" w:space="0" w:color="auto"/>
            </w:tcBorders>
            <w:vAlign w:val="center"/>
          </w:tcPr>
          <w:p w14:paraId="36717566" w14:textId="77777777" w:rsidR="00422A31" w:rsidRPr="00A873CB" w:rsidRDefault="00422A31" w:rsidP="00B763AC">
            <w:pPr>
              <w:pStyle w:val="NGTSAppendix"/>
              <w:widowControl/>
            </w:pPr>
          </w:p>
        </w:tc>
        <w:tc>
          <w:tcPr>
            <w:tcW w:w="236" w:type="dxa"/>
            <w:tcBorders>
              <w:top w:val="single" w:sz="4" w:space="0" w:color="auto"/>
              <w:left w:val="single" w:sz="4" w:space="0" w:color="auto"/>
              <w:bottom w:val="single" w:sz="4" w:space="0" w:color="auto"/>
              <w:right w:val="single" w:sz="4" w:space="0" w:color="auto"/>
            </w:tcBorders>
            <w:vAlign w:val="center"/>
          </w:tcPr>
          <w:p w14:paraId="39B18A1E" w14:textId="77777777" w:rsidR="00422A31" w:rsidRPr="00A873CB" w:rsidRDefault="00422A31" w:rsidP="00B763AC">
            <w:pPr>
              <w:pStyle w:val="NGTSAppendix"/>
              <w:widowControl/>
              <w:ind w:left="-57"/>
              <w:jc w:val="right"/>
            </w:pPr>
            <w:r w:rsidRPr="00A873CB">
              <w:t>X</w:t>
            </w:r>
          </w:p>
        </w:tc>
        <w:tc>
          <w:tcPr>
            <w:tcW w:w="4016" w:type="dxa"/>
            <w:tcBorders>
              <w:top w:val="nil"/>
              <w:left w:val="single" w:sz="4" w:space="0" w:color="auto"/>
              <w:bottom w:val="nil"/>
              <w:right w:val="nil"/>
            </w:tcBorders>
            <w:vAlign w:val="center"/>
          </w:tcPr>
          <w:p w14:paraId="6B0C8659" w14:textId="77777777" w:rsidR="00422A31" w:rsidRPr="00A873CB" w:rsidRDefault="00422A31" w:rsidP="00B763AC">
            <w:pPr>
              <w:pStyle w:val="NGTSAppendix"/>
              <w:widowControl/>
              <w:ind w:left="186"/>
            </w:pPr>
            <w:r w:rsidRPr="00A873CB">
              <w:t>two octets</w:t>
            </w:r>
          </w:p>
        </w:tc>
      </w:tr>
      <w:tr w:rsidR="00422A31" w:rsidRPr="00A873CB" w14:paraId="3026C404" w14:textId="77777777" w:rsidTr="00B763AC">
        <w:trPr>
          <w:trHeight w:hRule="exact" w:val="60"/>
        </w:trPr>
        <w:tc>
          <w:tcPr>
            <w:tcW w:w="284" w:type="dxa"/>
            <w:tcBorders>
              <w:top w:val="nil"/>
              <w:left w:val="nil"/>
              <w:bottom w:val="nil"/>
              <w:right w:val="nil"/>
            </w:tcBorders>
            <w:vAlign w:val="center"/>
          </w:tcPr>
          <w:p w14:paraId="21E39166" w14:textId="77777777" w:rsidR="00422A31" w:rsidRPr="00A873CB" w:rsidRDefault="00422A31" w:rsidP="00B763AC">
            <w:pPr>
              <w:pStyle w:val="NGTSAppendix"/>
              <w:widowControl/>
            </w:pPr>
          </w:p>
        </w:tc>
        <w:tc>
          <w:tcPr>
            <w:tcW w:w="3969" w:type="dxa"/>
            <w:gridSpan w:val="2"/>
            <w:tcBorders>
              <w:top w:val="nil"/>
              <w:left w:val="nil"/>
              <w:bottom w:val="nil"/>
              <w:right w:val="nil"/>
            </w:tcBorders>
            <w:vAlign w:val="center"/>
          </w:tcPr>
          <w:p w14:paraId="324DB898" w14:textId="77777777" w:rsidR="00422A31" w:rsidRPr="00A873CB" w:rsidRDefault="00422A31" w:rsidP="00B763AC">
            <w:pPr>
              <w:pStyle w:val="NGTSAppendix"/>
              <w:widowControl/>
            </w:pPr>
          </w:p>
        </w:tc>
        <w:tc>
          <w:tcPr>
            <w:tcW w:w="236" w:type="dxa"/>
            <w:tcBorders>
              <w:top w:val="single" w:sz="4" w:space="0" w:color="auto"/>
              <w:left w:val="nil"/>
              <w:bottom w:val="single" w:sz="4" w:space="0" w:color="auto"/>
              <w:right w:val="nil"/>
            </w:tcBorders>
            <w:vAlign w:val="center"/>
          </w:tcPr>
          <w:p w14:paraId="6AAF5E15" w14:textId="77777777" w:rsidR="00422A31" w:rsidRPr="00A873CB" w:rsidRDefault="00422A31" w:rsidP="00B763AC">
            <w:pPr>
              <w:pStyle w:val="NGTSAppendix"/>
              <w:widowControl/>
            </w:pPr>
          </w:p>
        </w:tc>
        <w:tc>
          <w:tcPr>
            <w:tcW w:w="4016" w:type="dxa"/>
            <w:tcBorders>
              <w:top w:val="nil"/>
              <w:left w:val="nil"/>
              <w:bottom w:val="nil"/>
              <w:right w:val="nil"/>
            </w:tcBorders>
            <w:vAlign w:val="center"/>
          </w:tcPr>
          <w:p w14:paraId="64B934AD" w14:textId="77777777" w:rsidR="00422A31" w:rsidRPr="00A873CB" w:rsidRDefault="00422A31" w:rsidP="00B763AC">
            <w:pPr>
              <w:pStyle w:val="NGTSAppendix"/>
              <w:widowControl/>
            </w:pPr>
          </w:p>
        </w:tc>
      </w:tr>
      <w:tr w:rsidR="00422A31" w:rsidRPr="00A873CB" w14:paraId="6CEED31A" w14:textId="77777777" w:rsidTr="00B763AC">
        <w:trPr>
          <w:cantSplit/>
        </w:trPr>
        <w:tc>
          <w:tcPr>
            <w:tcW w:w="4253" w:type="dxa"/>
            <w:gridSpan w:val="3"/>
            <w:tcBorders>
              <w:top w:val="nil"/>
              <w:left w:val="nil"/>
              <w:bottom w:val="nil"/>
              <w:right w:val="single" w:sz="4" w:space="0" w:color="auto"/>
            </w:tcBorders>
            <w:vAlign w:val="center"/>
          </w:tcPr>
          <w:p w14:paraId="5A3A87E5" w14:textId="77777777" w:rsidR="00422A31" w:rsidRPr="00A873CB" w:rsidRDefault="00422A31" w:rsidP="00B763AC">
            <w:pPr>
              <w:pStyle w:val="NGTSAppendix"/>
              <w:widowControl/>
              <w:ind w:left="470"/>
            </w:pPr>
            <w:r w:rsidRPr="00A873CB">
              <w:rPr>
                <w:u w:val="single"/>
              </w:rPr>
              <w:t>Frame length</w:t>
            </w:r>
          </w:p>
        </w:tc>
        <w:tc>
          <w:tcPr>
            <w:tcW w:w="236" w:type="dxa"/>
            <w:tcBorders>
              <w:top w:val="single" w:sz="4" w:space="0" w:color="auto"/>
              <w:left w:val="single" w:sz="4" w:space="0" w:color="auto"/>
              <w:bottom w:val="single" w:sz="4" w:space="0" w:color="auto"/>
              <w:right w:val="single" w:sz="4" w:space="0" w:color="auto"/>
            </w:tcBorders>
            <w:vAlign w:val="center"/>
          </w:tcPr>
          <w:p w14:paraId="127C501C" w14:textId="77777777" w:rsidR="00422A31" w:rsidRPr="00A873CB" w:rsidRDefault="00422A31" w:rsidP="00B763AC">
            <w:pPr>
              <w:pStyle w:val="NGTSAppendix"/>
              <w:widowControl/>
            </w:pPr>
          </w:p>
        </w:tc>
        <w:tc>
          <w:tcPr>
            <w:tcW w:w="4016" w:type="dxa"/>
            <w:tcBorders>
              <w:top w:val="nil"/>
              <w:left w:val="single" w:sz="4" w:space="0" w:color="auto"/>
              <w:bottom w:val="nil"/>
              <w:right w:val="nil"/>
            </w:tcBorders>
            <w:vAlign w:val="center"/>
          </w:tcPr>
          <w:p w14:paraId="4619F593" w14:textId="77777777" w:rsidR="00422A31" w:rsidRPr="00A873CB" w:rsidRDefault="00422A31" w:rsidP="00B763AC">
            <w:pPr>
              <w:pStyle w:val="NGTSAppendix"/>
              <w:widowControl/>
              <w:ind w:left="186"/>
            </w:pPr>
            <w:r w:rsidRPr="00A873CB">
              <w:t>Structured</w:t>
            </w:r>
          </w:p>
        </w:tc>
      </w:tr>
      <w:tr w:rsidR="00422A31" w:rsidRPr="00A873CB" w14:paraId="283804C8" w14:textId="77777777" w:rsidTr="00B763AC">
        <w:trPr>
          <w:cantSplit/>
          <w:trHeight w:hRule="exact" w:val="60"/>
        </w:trPr>
        <w:tc>
          <w:tcPr>
            <w:tcW w:w="4253" w:type="dxa"/>
            <w:gridSpan w:val="3"/>
            <w:tcBorders>
              <w:top w:val="nil"/>
              <w:left w:val="nil"/>
              <w:bottom w:val="nil"/>
              <w:right w:val="nil"/>
            </w:tcBorders>
            <w:vAlign w:val="center"/>
          </w:tcPr>
          <w:p w14:paraId="21259052" w14:textId="77777777" w:rsidR="00422A31" w:rsidRPr="00A873CB" w:rsidRDefault="00422A31" w:rsidP="00B763AC">
            <w:pPr>
              <w:pStyle w:val="NGTSAppendix"/>
              <w:widowControl/>
            </w:pPr>
          </w:p>
        </w:tc>
        <w:tc>
          <w:tcPr>
            <w:tcW w:w="236" w:type="dxa"/>
            <w:tcBorders>
              <w:top w:val="single" w:sz="4" w:space="0" w:color="auto"/>
              <w:left w:val="nil"/>
              <w:bottom w:val="single" w:sz="4" w:space="0" w:color="auto"/>
              <w:right w:val="nil"/>
            </w:tcBorders>
            <w:vAlign w:val="center"/>
          </w:tcPr>
          <w:p w14:paraId="391E67A4" w14:textId="77777777" w:rsidR="00422A31" w:rsidRPr="00A873CB" w:rsidRDefault="00422A31" w:rsidP="00B763AC">
            <w:pPr>
              <w:pStyle w:val="NGTSAppendix"/>
              <w:widowControl/>
            </w:pPr>
          </w:p>
        </w:tc>
        <w:tc>
          <w:tcPr>
            <w:tcW w:w="4016" w:type="dxa"/>
            <w:tcBorders>
              <w:top w:val="nil"/>
              <w:left w:val="nil"/>
              <w:bottom w:val="nil"/>
              <w:right w:val="nil"/>
            </w:tcBorders>
            <w:vAlign w:val="center"/>
          </w:tcPr>
          <w:p w14:paraId="5E7ACDDA" w14:textId="77777777" w:rsidR="00422A31" w:rsidRPr="00A873CB" w:rsidRDefault="00422A31" w:rsidP="00B763AC">
            <w:pPr>
              <w:pStyle w:val="NGTSAppendix"/>
              <w:widowControl/>
            </w:pPr>
          </w:p>
        </w:tc>
      </w:tr>
      <w:tr w:rsidR="00422A31" w:rsidRPr="00A873CB" w14:paraId="1ED244EB" w14:textId="77777777" w:rsidTr="00B763AC">
        <w:tc>
          <w:tcPr>
            <w:tcW w:w="578" w:type="dxa"/>
            <w:gridSpan w:val="2"/>
            <w:tcBorders>
              <w:top w:val="single" w:sz="4" w:space="0" w:color="auto"/>
              <w:left w:val="single" w:sz="4" w:space="0" w:color="auto"/>
              <w:bottom w:val="single" w:sz="4" w:space="0" w:color="auto"/>
              <w:right w:val="single" w:sz="4" w:space="0" w:color="auto"/>
            </w:tcBorders>
            <w:vAlign w:val="center"/>
          </w:tcPr>
          <w:p w14:paraId="081C254E" w14:textId="77777777" w:rsidR="00422A31" w:rsidRPr="00A873CB" w:rsidRDefault="00422A31" w:rsidP="00B763AC">
            <w:pPr>
              <w:pStyle w:val="NGTSAppendix"/>
              <w:widowControl/>
              <w:ind w:left="-29"/>
              <w:jc w:val="center"/>
            </w:pPr>
            <w:r w:rsidRPr="00A873CB">
              <w:t>255</w:t>
            </w:r>
          </w:p>
        </w:tc>
        <w:tc>
          <w:tcPr>
            <w:tcW w:w="3675" w:type="dxa"/>
            <w:tcBorders>
              <w:top w:val="nil"/>
              <w:left w:val="single" w:sz="4" w:space="0" w:color="auto"/>
              <w:bottom w:val="nil"/>
              <w:right w:val="single" w:sz="4" w:space="0" w:color="auto"/>
            </w:tcBorders>
            <w:vAlign w:val="center"/>
          </w:tcPr>
          <w:p w14:paraId="3ACFE11A" w14:textId="77777777" w:rsidR="00422A31" w:rsidRPr="00A873CB" w:rsidRDefault="00422A31" w:rsidP="00B763AC">
            <w:pPr>
              <w:pStyle w:val="NGTSAppendix"/>
              <w:widowControl/>
              <w:ind w:left="26"/>
            </w:pPr>
            <w:r w:rsidRPr="00A873CB">
              <w:t>Maximum length L (control direction)</w:t>
            </w:r>
          </w:p>
        </w:tc>
        <w:tc>
          <w:tcPr>
            <w:tcW w:w="236" w:type="dxa"/>
            <w:tcBorders>
              <w:top w:val="single" w:sz="4" w:space="0" w:color="auto"/>
              <w:left w:val="single" w:sz="4" w:space="0" w:color="auto"/>
              <w:bottom w:val="single" w:sz="4" w:space="0" w:color="auto"/>
              <w:right w:val="single" w:sz="4" w:space="0" w:color="auto"/>
            </w:tcBorders>
            <w:vAlign w:val="center"/>
          </w:tcPr>
          <w:p w14:paraId="53FB6C06" w14:textId="77777777" w:rsidR="00422A31" w:rsidRPr="00A873CB" w:rsidRDefault="00422A31" w:rsidP="00B763AC">
            <w:pPr>
              <w:pStyle w:val="NGTSAppendix"/>
              <w:widowControl/>
              <w:ind w:left="-57"/>
              <w:jc w:val="right"/>
            </w:pPr>
            <w:r w:rsidRPr="00A873CB">
              <w:t>X</w:t>
            </w:r>
          </w:p>
        </w:tc>
        <w:tc>
          <w:tcPr>
            <w:tcW w:w="4016" w:type="dxa"/>
            <w:tcBorders>
              <w:top w:val="nil"/>
              <w:left w:val="single" w:sz="4" w:space="0" w:color="auto"/>
              <w:bottom w:val="nil"/>
              <w:right w:val="nil"/>
            </w:tcBorders>
            <w:vAlign w:val="center"/>
          </w:tcPr>
          <w:p w14:paraId="6F6C0A41" w14:textId="77777777" w:rsidR="00422A31" w:rsidRPr="00A873CB" w:rsidRDefault="00422A31" w:rsidP="00B763AC">
            <w:pPr>
              <w:pStyle w:val="NGTSAppendix"/>
              <w:widowControl/>
              <w:ind w:left="186"/>
            </w:pPr>
            <w:r w:rsidRPr="00A873CB">
              <w:t>Unstructured</w:t>
            </w:r>
          </w:p>
        </w:tc>
      </w:tr>
      <w:tr w:rsidR="00422A31" w:rsidRPr="00A873CB" w14:paraId="0E225216" w14:textId="77777777" w:rsidTr="00B763AC">
        <w:tc>
          <w:tcPr>
            <w:tcW w:w="578" w:type="dxa"/>
            <w:gridSpan w:val="2"/>
            <w:tcBorders>
              <w:top w:val="single" w:sz="4" w:space="0" w:color="auto"/>
              <w:left w:val="single" w:sz="4" w:space="0" w:color="auto"/>
              <w:bottom w:val="single" w:sz="4" w:space="0" w:color="auto"/>
              <w:right w:val="single" w:sz="4" w:space="0" w:color="auto"/>
            </w:tcBorders>
            <w:vAlign w:val="center"/>
          </w:tcPr>
          <w:p w14:paraId="03AAB508" w14:textId="77777777" w:rsidR="00422A31" w:rsidRPr="00A873CB" w:rsidRDefault="00422A31" w:rsidP="00B763AC">
            <w:pPr>
              <w:pStyle w:val="NGTSAppendix"/>
              <w:widowControl/>
              <w:ind w:left="-29"/>
              <w:jc w:val="center"/>
            </w:pPr>
            <w:r w:rsidRPr="00A873CB">
              <w:t>255</w:t>
            </w:r>
          </w:p>
        </w:tc>
        <w:tc>
          <w:tcPr>
            <w:tcW w:w="3675" w:type="dxa"/>
            <w:tcBorders>
              <w:top w:val="nil"/>
              <w:left w:val="single" w:sz="4" w:space="0" w:color="auto"/>
              <w:bottom w:val="nil"/>
              <w:right w:val="nil"/>
            </w:tcBorders>
            <w:vAlign w:val="center"/>
          </w:tcPr>
          <w:p w14:paraId="46EF9639" w14:textId="77777777" w:rsidR="00422A31" w:rsidRPr="00A873CB" w:rsidRDefault="00422A31" w:rsidP="00B763AC">
            <w:pPr>
              <w:pStyle w:val="NGTSAppendix"/>
              <w:widowControl/>
              <w:ind w:left="26"/>
            </w:pPr>
            <w:r w:rsidRPr="00A873CB">
              <w:t>Maximum length L (monitor direction)</w:t>
            </w:r>
          </w:p>
        </w:tc>
        <w:tc>
          <w:tcPr>
            <w:tcW w:w="236" w:type="dxa"/>
            <w:tcBorders>
              <w:top w:val="single" w:sz="4" w:space="0" w:color="auto"/>
              <w:left w:val="nil"/>
              <w:bottom w:val="nil"/>
              <w:right w:val="nil"/>
            </w:tcBorders>
            <w:vAlign w:val="center"/>
          </w:tcPr>
          <w:p w14:paraId="7062E9E3" w14:textId="77777777" w:rsidR="00422A31" w:rsidRPr="00A873CB" w:rsidRDefault="00422A31" w:rsidP="00B763AC">
            <w:pPr>
              <w:pStyle w:val="NGTSAppendix"/>
              <w:widowControl/>
              <w:ind w:left="-57"/>
              <w:jc w:val="right"/>
            </w:pPr>
          </w:p>
        </w:tc>
        <w:tc>
          <w:tcPr>
            <w:tcW w:w="4016" w:type="dxa"/>
            <w:tcBorders>
              <w:top w:val="nil"/>
              <w:left w:val="nil"/>
              <w:bottom w:val="nil"/>
              <w:right w:val="nil"/>
            </w:tcBorders>
            <w:vAlign w:val="center"/>
          </w:tcPr>
          <w:p w14:paraId="1DB399DC" w14:textId="77777777" w:rsidR="00422A31" w:rsidRPr="00A873CB" w:rsidRDefault="00422A31" w:rsidP="00B763AC">
            <w:pPr>
              <w:pStyle w:val="NGTSAppendix"/>
              <w:widowControl/>
              <w:ind w:left="186"/>
            </w:pPr>
          </w:p>
        </w:tc>
      </w:tr>
    </w:tbl>
    <w:p w14:paraId="55B3BC34" w14:textId="77777777" w:rsidR="00422A31" w:rsidRPr="00A873CB" w:rsidRDefault="00422A31" w:rsidP="00422A31">
      <w:pPr>
        <w:pStyle w:val="NGTSAppendix"/>
        <w:widowControl/>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912"/>
      </w:tblGrid>
      <w:tr w:rsidR="00422A31" w:rsidRPr="00A873CB" w14:paraId="5E3A770D" w14:textId="77777777" w:rsidTr="00B763AC">
        <w:tc>
          <w:tcPr>
            <w:tcW w:w="567" w:type="dxa"/>
            <w:tcBorders>
              <w:top w:val="single" w:sz="4" w:space="0" w:color="auto"/>
              <w:left w:val="single" w:sz="4" w:space="0" w:color="auto"/>
              <w:bottom w:val="single" w:sz="4" w:space="0" w:color="auto"/>
              <w:right w:val="single" w:sz="4" w:space="0" w:color="auto"/>
            </w:tcBorders>
            <w:vAlign w:val="center"/>
          </w:tcPr>
          <w:p w14:paraId="6B480927" w14:textId="77777777" w:rsidR="00422A31" w:rsidRPr="00A873CB" w:rsidRDefault="00422A31" w:rsidP="00B763AC">
            <w:pPr>
              <w:pStyle w:val="NGTSAppendix"/>
              <w:widowControl/>
              <w:ind w:left="-57"/>
              <w:jc w:val="right"/>
            </w:pPr>
            <w:r w:rsidRPr="00A873CB">
              <w:t>3</w:t>
            </w:r>
          </w:p>
        </w:tc>
        <w:tc>
          <w:tcPr>
            <w:tcW w:w="6912" w:type="dxa"/>
            <w:tcBorders>
              <w:top w:val="nil"/>
              <w:left w:val="single" w:sz="4" w:space="0" w:color="auto"/>
              <w:bottom w:val="nil"/>
              <w:right w:val="nil"/>
            </w:tcBorders>
            <w:vAlign w:val="center"/>
          </w:tcPr>
          <w:p w14:paraId="45941D72" w14:textId="77777777" w:rsidR="00422A31" w:rsidRPr="00A873CB" w:rsidRDefault="00422A31" w:rsidP="00B763AC">
            <w:pPr>
              <w:pStyle w:val="NGTSAppendix"/>
              <w:widowControl/>
              <w:ind w:left="186"/>
              <w:rPr>
                <w:sz w:val="28"/>
              </w:rPr>
            </w:pPr>
            <w:r w:rsidRPr="00A873CB">
              <w:t>Time during which repetitions are permitted (</w:t>
            </w:r>
            <w:proofErr w:type="spellStart"/>
            <w:r w:rsidRPr="00A873CB">
              <w:t>Trp</w:t>
            </w:r>
            <w:proofErr w:type="spellEnd"/>
            <w:r w:rsidRPr="00A873CB">
              <w:t>) or number of repetitions</w:t>
            </w:r>
          </w:p>
        </w:tc>
      </w:tr>
    </w:tbl>
    <w:p w14:paraId="03F6295C" w14:textId="77777777" w:rsidR="00422A31" w:rsidRPr="00A873CB" w:rsidRDefault="00422A31" w:rsidP="00422A31">
      <w:pPr>
        <w:pStyle w:val="NGTSAppendix"/>
        <w:widowControl/>
      </w:pPr>
    </w:p>
    <w:p w14:paraId="159D56A9" w14:textId="77777777" w:rsidR="00422A31" w:rsidRPr="00A873CB" w:rsidRDefault="00422A31" w:rsidP="00422A31">
      <w:pPr>
        <w:pStyle w:val="NGT03-PurposeText"/>
      </w:pPr>
      <w:r w:rsidRPr="00A873CB">
        <w:t>When using an unbalanced link layer, the following ASDU types are returned in class 2 messages (low priority) with the indicated causes of transmission:</w:t>
      </w:r>
    </w:p>
    <w:p w14:paraId="501259A0" w14:textId="77777777" w:rsidR="00422A31" w:rsidRPr="00A873CB" w:rsidRDefault="00422A31" w:rsidP="00422A31">
      <w:pPr>
        <w:pStyle w:val="NGTSAppendix"/>
        <w:widowControl/>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195"/>
      </w:tblGrid>
      <w:tr w:rsidR="00422A31" w:rsidRPr="00A873CB" w14:paraId="75B69445"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B052CDC" w14:textId="77777777" w:rsidR="00422A31" w:rsidRPr="00A873CB" w:rsidRDefault="00422A31" w:rsidP="00B763AC">
            <w:pPr>
              <w:pStyle w:val="NGTSAppendix"/>
              <w:widowControl/>
              <w:ind w:left="-57"/>
              <w:jc w:val="right"/>
            </w:pPr>
          </w:p>
        </w:tc>
        <w:tc>
          <w:tcPr>
            <w:tcW w:w="7195" w:type="dxa"/>
            <w:tcBorders>
              <w:top w:val="nil"/>
              <w:left w:val="single" w:sz="4" w:space="0" w:color="auto"/>
              <w:bottom w:val="nil"/>
              <w:right w:val="nil"/>
            </w:tcBorders>
            <w:vAlign w:val="center"/>
          </w:tcPr>
          <w:p w14:paraId="4096D6AD" w14:textId="77777777" w:rsidR="00422A31" w:rsidRPr="00A873CB" w:rsidRDefault="00422A31" w:rsidP="00B763AC">
            <w:pPr>
              <w:pStyle w:val="NGTSAppendix"/>
              <w:widowControl/>
              <w:ind w:left="186"/>
              <w:rPr>
                <w:sz w:val="28"/>
              </w:rPr>
            </w:pPr>
            <w:r w:rsidRPr="00A873CB">
              <w:t>The standard assignment of ASDUs to class 2 messages is used as follows:</w:t>
            </w:r>
          </w:p>
        </w:tc>
      </w:tr>
    </w:tbl>
    <w:p w14:paraId="78630AB5" w14:textId="77777777" w:rsidR="00422A31" w:rsidRPr="00A873CB" w:rsidRDefault="00422A31" w:rsidP="00422A31">
      <w:pPr>
        <w:pStyle w:val="NGTSAppendix"/>
        <w:widowControl/>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9"/>
        <w:gridCol w:w="2889"/>
      </w:tblGrid>
      <w:tr w:rsidR="00422A31" w:rsidRPr="00A873CB" w14:paraId="56F822CA" w14:textId="77777777" w:rsidTr="00B763AC">
        <w:tc>
          <w:tcPr>
            <w:tcW w:w="2889" w:type="dxa"/>
            <w:tcBorders>
              <w:top w:val="single" w:sz="4" w:space="0" w:color="auto"/>
              <w:left w:val="single" w:sz="4" w:space="0" w:color="auto"/>
              <w:bottom w:val="single" w:sz="4" w:space="0" w:color="auto"/>
              <w:right w:val="single" w:sz="4" w:space="0" w:color="auto"/>
            </w:tcBorders>
          </w:tcPr>
          <w:p w14:paraId="0A9EB479" w14:textId="77777777" w:rsidR="00422A31" w:rsidRPr="00A873CB" w:rsidRDefault="00422A31" w:rsidP="00B763AC">
            <w:pPr>
              <w:jc w:val="center"/>
              <w:rPr>
                <w:rFonts w:ascii="Arial" w:hAnsi="Arial"/>
                <w:b/>
              </w:rPr>
            </w:pPr>
            <w:r w:rsidRPr="00A873CB">
              <w:rPr>
                <w:b/>
              </w:rPr>
              <w:t>Type identification</w:t>
            </w:r>
          </w:p>
        </w:tc>
        <w:tc>
          <w:tcPr>
            <w:tcW w:w="2889" w:type="dxa"/>
            <w:tcBorders>
              <w:top w:val="single" w:sz="4" w:space="0" w:color="auto"/>
              <w:left w:val="single" w:sz="4" w:space="0" w:color="auto"/>
              <w:bottom w:val="single" w:sz="4" w:space="0" w:color="auto"/>
              <w:right w:val="single" w:sz="4" w:space="0" w:color="auto"/>
            </w:tcBorders>
          </w:tcPr>
          <w:p w14:paraId="057E3D09" w14:textId="77777777" w:rsidR="00422A31" w:rsidRPr="00A873CB" w:rsidRDefault="00422A31" w:rsidP="00B763AC">
            <w:pPr>
              <w:jc w:val="center"/>
              <w:rPr>
                <w:rFonts w:ascii="Arial" w:hAnsi="Arial"/>
                <w:b/>
              </w:rPr>
            </w:pPr>
            <w:r w:rsidRPr="00A873CB">
              <w:rPr>
                <w:b/>
              </w:rPr>
              <w:t>Cause of transmission</w:t>
            </w:r>
          </w:p>
        </w:tc>
      </w:tr>
      <w:tr w:rsidR="00422A31" w:rsidRPr="00A873CB" w14:paraId="71053D07" w14:textId="77777777" w:rsidTr="00B763AC">
        <w:trPr>
          <w:trHeight w:val="340"/>
        </w:trPr>
        <w:tc>
          <w:tcPr>
            <w:tcW w:w="2889" w:type="dxa"/>
            <w:tcBorders>
              <w:top w:val="single" w:sz="4" w:space="0" w:color="auto"/>
              <w:left w:val="single" w:sz="4" w:space="0" w:color="auto"/>
              <w:bottom w:val="single" w:sz="4" w:space="0" w:color="auto"/>
              <w:right w:val="single" w:sz="4" w:space="0" w:color="auto"/>
            </w:tcBorders>
            <w:vAlign w:val="center"/>
          </w:tcPr>
          <w:p w14:paraId="085B72C8" w14:textId="77777777" w:rsidR="00422A31" w:rsidRPr="00A873CB" w:rsidRDefault="00422A31" w:rsidP="00B763AC">
            <w:pPr>
              <w:jc w:val="center"/>
              <w:rPr>
                <w:rFonts w:ascii="Arial" w:hAnsi="Arial"/>
              </w:rPr>
            </w:pPr>
          </w:p>
        </w:tc>
        <w:tc>
          <w:tcPr>
            <w:tcW w:w="2889" w:type="dxa"/>
            <w:tcBorders>
              <w:top w:val="single" w:sz="4" w:space="0" w:color="auto"/>
              <w:left w:val="single" w:sz="4" w:space="0" w:color="auto"/>
              <w:bottom w:val="single" w:sz="4" w:space="0" w:color="auto"/>
              <w:right w:val="single" w:sz="4" w:space="0" w:color="auto"/>
            </w:tcBorders>
            <w:vAlign w:val="center"/>
          </w:tcPr>
          <w:p w14:paraId="374F1C80" w14:textId="77777777" w:rsidR="00422A31" w:rsidRPr="00A873CB" w:rsidRDefault="00422A31" w:rsidP="00B763AC">
            <w:pPr>
              <w:rPr>
                <w:rFonts w:ascii="Arial" w:hAnsi="Arial"/>
              </w:rPr>
            </w:pPr>
          </w:p>
        </w:tc>
      </w:tr>
    </w:tbl>
    <w:p w14:paraId="71033046" w14:textId="77777777" w:rsidR="00422A31" w:rsidRPr="00A873CB" w:rsidRDefault="00422A31" w:rsidP="00422A31">
      <w:pPr>
        <w:pStyle w:val="NGTSAppendix"/>
        <w:widowControl/>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195"/>
      </w:tblGrid>
      <w:tr w:rsidR="00422A31" w:rsidRPr="00A873CB" w14:paraId="3974552E"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25FDBA7" w14:textId="77777777" w:rsidR="00422A31" w:rsidRPr="00A873CB" w:rsidRDefault="00422A31" w:rsidP="00B763AC">
            <w:pPr>
              <w:pStyle w:val="NGTSAppendix"/>
              <w:widowControl/>
              <w:ind w:left="-57"/>
              <w:jc w:val="right"/>
            </w:pPr>
            <w:r w:rsidRPr="00A873CB">
              <w:t>X</w:t>
            </w:r>
          </w:p>
        </w:tc>
        <w:tc>
          <w:tcPr>
            <w:tcW w:w="7195" w:type="dxa"/>
            <w:tcBorders>
              <w:top w:val="nil"/>
              <w:left w:val="single" w:sz="4" w:space="0" w:color="auto"/>
              <w:bottom w:val="nil"/>
              <w:right w:val="nil"/>
            </w:tcBorders>
            <w:vAlign w:val="center"/>
          </w:tcPr>
          <w:p w14:paraId="527A50A3" w14:textId="77777777" w:rsidR="00422A31" w:rsidRPr="00A873CB" w:rsidRDefault="00422A31" w:rsidP="00B763AC">
            <w:pPr>
              <w:pStyle w:val="NGTSAppendix"/>
              <w:widowControl/>
              <w:ind w:left="186"/>
              <w:rPr>
                <w:sz w:val="28"/>
              </w:rPr>
            </w:pPr>
            <w:r w:rsidRPr="00A873CB">
              <w:t>A special assignment of ASDUs to class 2 messages is used as follows:</w:t>
            </w:r>
            <w:r w:rsidR="00E71FE1" w:rsidRPr="00A873CB">
              <w:t xml:space="preserve"> (full compliance mandatory)</w:t>
            </w:r>
          </w:p>
        </w:tc>
      </w:tr>
    </w:tbl>
    <w:p w14:paraId="3EF4A8FE" w14:textId="77777777" w:rsidR="00422A31" w:rsidRPr="00A873CB" w:rsidRDefault="00422A31" w:rsidP="00422A31">
      <w:pPr>
        <w:pStyle w:val="NGTSAppendix"/>
        <w:widowControl/>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9"/>
        <w:gridCol w:w="2889"/>
      </w:tblGrid>
      <w:tr w:rsidR="00422A31" w:rsidRPr="00A873CB" w14:paraId="6A60FAE6" w14:textId="77777777" w:rsidTr="00B763AC">
        <w:tc>
          <w:tcPr>
            <w:tcW w:w="2889" w:type="dxa"/>
            <w:tcBorders>
              <w:top w:val="single" w:sz="4" w:space="0" w:color="auto"/>
              <w:left w:val="single" w:sz="4" w:space="0" w:color="auto"/>
              <w:bottom w:val="single" w:sz="4" w:space="0" w:color="auto"/>
              <w:right w:val="single" w:sz="4" w:space="0" w:color="auto"/>
            </w:tcBorders>
          </w:tcPr>
          <w:p w14:paraId="4B03E599" w14:textId="77777777" w:rsidR="00422A31" w:rsidRPr="00A873CB" w:rsidRDefault="00422A31" w:rsidP="00B763AC">
            <w:pPr>
              <w:jc w:val="center"/>
              <w:rPr>
                <w:rFonts w:ascii="Arial" w:hAnsi="Arial"/>
                <w:b/>
              </w:rPr>
            </w:pPr>
            <w:r w:rsidRPr="00A873CB">
              <w:rPr>
                <w:b/>
              </w:rPr>
              <w:t>Type identification</w:t>
            </w:r>
          </w:p>
        </w:tc>
        <w:tc>
          <w:tcPr>
            <w:tcW w:w="2889" w:type="dxa"/>
            <w:tcBorders>
              <w:top w:val="single" w:sz="4" w:space="0" w:color="auto"/>
              <w:left w:val="single" w:sz="4" w:space="0" w:color="auto"/>
              <w:bottom w:val="single" w:sz="4" w:space="0" w:color="auto"/>
              <w:right w:val="single" w:sz="4" w:space="0" w:color="auto"/>
            </w:tcBorders>
          </w:tcPr>
          <w:p w14:paraId="6F8C09CD" w14:textId="77777777" w:rsidR="00422A31" w:rsidRPr="00A873CB" w:rsidRDefault="00422A31" w:rsidP="00B763AC">
            <w:pPr>
              <w:jc w:val="center"/>
              <w:rPr>
                <w:rFonts w:ascii="Arial" w:hAnsi="Arial"/>
                <w:b/>
              </w:rPr>
            </w:pPr>
            <w:r w:rsidRPr="00A873CB">
              <w:rPr>
                <w:b/>
              </w:rPr>
              <w:t>Cause of transmission</w:t>
            </w:r>
          </w:p>
        </w:tc>
      </w:tr>
      <w:tr w:rsidR="00422A31" w:rsidRPr="00A873CB" w14:paraId="445D9442" w14:textId="77777777" w:rsidTr="00B763AC">
        <w:trPr>
          <w:trHeight w:val="340"/>
        </w:trPr>
        <w:tc>
          <w:tcPr>
            <w:tcW w:w="2889" w:type="dxa"/>
            <w:tcBorders>
              <w:top w:val="single" w:sz="4" w:space="0" w:color="auto"/>
              <w:left w:val="single" w:sz="4" w:space="0" w:color="auto"/>
              <w:bottom w:val="single" w:sz="4" w:space="0" w:color="auto"/>
              <w:right w:val="single" w:sz="4" w:space="0" w:color="auto"/>
            </w:tcBorders>
            <w:vAlign w:val="center"/>
          </w:tcPr>
          <w:p w14:paraId="25864C75" w14:textId="77777777" w:rsidR="00422A31" w:rsidRPr="00A873CB" w:rsidRDefault="00422A31" w:rsidP="00B763AC">
            <w:pPr>
              <w:jc w:val="center"/>
              <w:rPr>
                <w:rFonts w:ascii="Arial" w:hAnsi="Arial"/>
              </w:rPr>
            </w:pPr>
            <w:r w:rsidRPr="00A873CB">
              <w:t>1,3,5,7,9,11,13</w:t>
            </w:r>
          </w:p>
        </w:tc>
        <w:tc>
          <w:tcPr>
            <w:tcW w:w="2889" w:type="dxa"/>
            <w:tcBorders>
              <w:top w:val="single" w:sz="4" w:space="0" w:color="auto"/>
              <w:left w:val="single" w:sz="4" w:space="0" w:color="auto"/>
              <w:bottom w:val="single" w:sz="4" w:space="0" w:color="auto"/>
              <w:right w:val="single" w:sz="4" w:space="0" w:color="auto"/>
            </w:tcBorders>
            <w:vAlign w:val="center"/>
          </w:tcPr>
          <w:p w14:paraId="2C2FE47F" w14:textId="77777777" w:rsidR="00422A31" w:rsidRPr="00A873CB" w:rsidRDefault="00422A31" w:rsidP="00B763AC">
            <w:pPr>
              <w:jc w:val="center"/>
              <w:rPr>
                <w:rFonts w:ascii="Arial" w:hAnsi="Arial"/>
              </w:rPr>
            </w:pPr>
            <w:r w:rsidRPr="00A873CB">
              <w:t>&lt;20&gt; to &lt;36&gt;</w:t>
            </w:r>
          </w:p>
        </w:tc>
      </w:tr>
      <w:tr w:rsidR="00422A31" w:rsidRPr="00A873CB" w14:paraId="4B161E3D" w14:textId="77777777" w:rsidTr="00B763AC">
        <w:trPr>
          <w:trHeight w:val="340"/>
        </w:trPr>
        <w:tc>
          <w:tcPr>
            <w:tcW w:w="2889" w:type="dxa"/>
            <w:tcBorders>
              <w:top w:val="single" w:sz="4" w:space="0" w:color="auto"/>
              <w:left w:val="single" w:sz="4" w:space="0" w:color="auto"/>
              <w:bottom w:val="single" w:sz="4" w:space="0" w:color="auto"/>
              <w:right w:val="single" w:sz="4" w:space="0" w:color="auto"/>
            </w:tcBorders>
            <w:vAlign w:val="center"/>
          </w:tcPr>
          <w:p w14:paraId="550D83B0" w14:textId="77777777" w:rsidR="00422A31" w:rsidRPr="00A873CB" w:rsidRDefault="00422A31" w:rsidP="00B763AC">
            <w:pPr>
              <w:jc w:val="center"/>
              <w:rPr>
                <w:rFonts w:ascii="Arial" w:hAnsi="Arial"/>
              </w:rPr>
            </w:pPr>
            <w:r w:rsidRPr="00A873CB">
              <w:t>9,11,13</w:t>
            </w:r>
          </w:p>
        </w:tc>
        <w:tc>
          <w:tcPr>
            <w:tcW w:w="2889" w:type="dxa"/>
            <w:tcBorders>
              <w:top w:val="single" w:sz="4" w:space="0" w:color="auto"/>
              <w:left w:val="single" w:sz="4" w:space="0" w:color="auto"/>
              <w:bottom w:val="single" w:sz="4" w:space="0" w:color="auto"/>
              <w:right w:val="single" w:sz="4" w:space="0" w:color="auto"/>
            </w:tcBorders>
            <w:vAlign w:val="center"/>
          </w:tcPr>
          <w:p w14:paraId="0281DD5E" w14:textId="77777777" w:rsidR="00422A31" w:rsidRPr="00A873CB" w:rsidRDefault="00422A31" w:rsidP="00B763AC">
            <w:pPr>
              <w:jc w:val="center"/>
              <w:rPr>
                <w:rFonts w:ascii="Arial" w:hAnsi="Arial"/>
              </w:rPr>
            </w:pPr>
            <w:r w:rsidRPr="00A873CB">
              <w:t>&lt;3&gt;</w:t>
            </w:r>
          </w:p>
        </w:tc>
      </w:tr>
      <w:tr w:rsidR="00422A31" w:rsidRPr="00A873CB" w14:paraId="68AFA073" w14:textId="77777777" w:rsidTr="00B763AC">
        <w:trPr>
          <w:trHeight w:val="340"/>
        </w:trPr>
        <w:tc>
          <w:tcPr>
            <w:tcW w:w="2889" w:type="dxa"/>
            <w:tcBorders>
              <w:top w:val="single" w:sz="4" w:space="0" w:color="auto"/>
              <w:left w:val="single" w:sz="4" w:space="0" w:color="auto"/>
              <w:bottom w:val="single" w:sz="4" w:space="0" w:color="auto"/>
              <w:right w:val="single" w:sz="4" w:space="0" w:color="auto"/>
            </w:tcBorders>
            <w:vAlign w:val="center"/>
          </w:tcPr>
          <w:p w14:paraId="2A92E1C1" w14:textId="77777777" w:rsidR="00422A31" w:rsidRPr="00A873CB" w:rsidRDefault="00422A31" w:rsidP="00B763AC">
            <w:pPr>
              <w:jc w:val="center"/>
              <w:rPr>
                <w:rFonts w:ascii="Arial" w:hAnsi="Arial"/>
              </w:rPr>
            </w:pPr>
            <w:r w:rsidRPr="00A873CB">
              <w:t>15, 37</w:t>
            </w:r>
          </w:p>
        </w:tc>
        <w:tc>
          <w:tcPr>
            <w:tcW w:w="2889" w:type="dxa"/>
            <w:tcBorders>
              <w:top w:val="single" w:sz="4" w:space="0" w:color="auto"/>
              <w:left w:val="single" w:sz="4" w:space="0" w:color="auto"/>
              <w:bottom w:val="single" w:sz="4" w:space="0" w:color="auto"/>
              <w:right w:val="single" w:sz="4" w:space="0" w:color="auto"/>
            </w:tcBorders>
            <w:vAlign w:val="center"/>
          </w:tcPr>
          <w:p w14:paraId="5FEB808E" w14:textId="77777777" w:rsidR="00422A31" w:rsidRPr="00A873CB" w:rsidRDefault="00422A31" w:rsidP="00B763AC">
            <w:pPr>
              <w:jc w:val="center"/>
              <w:rPr>
                <w:rFonts w:ascii="Arial" w:hAnsi="Arial"/>
              </w:rPr>
            </w:pPr>
            <w:r w:rsidRPr="00A873CB">
              <w:t>&lt;3&gt;, &lt;37&gt; to &lt;41&gt;</w:t>
            </w:r>
          </w:p>
        </w:tc>
      </w:tr>
      <w:tr w:rsidR="00422A31" w:rsidRPr="00A873CB" w14:paraId="15AF7819" w14:textId="77777777" w:rsidTr="00B763AC">
        <w:trPr>
          <w:trHeight w:val="340"/>
        </w:trPr>
        <w:tc>
          <w:tcPr>
            <w:tcW w:w="2889" w:type="dxa"/>
            <w:tcBorders>
              <w:top w:val="single" w:sz="4" w:space="0" w:color="auto"/>
              <w:left w:val="single" w:sz="4" w:space="0" w:color="auto"/>
              <w:bottom w:val="single" w:sz="4" w:space="0" w:color="auto"/>
              <w:right w:val="single" w:sz="4" w:space="0" w:color="auto"/>
            </w:tcBorders>
            <w:vAlign w:val="center"/>
          </w:tcPr>
          <w:p w14:paraId="34AB45F4" w14:textId="77777777" w:rsidR="00422A31" w:rsidRPr="00A873CB" w:rsidRDefault="00422A31" w:rsidP="00B763AC">
            <w:pPr>
              <w:jc w:val="center"/>
              <w:rPr>
                <w:rFonts w:ascii="Arial" w:hAnsi="Arial"/>
              </w:rPr>
            </w:pPr>
            <w:r w:rsidRPr="00A873CB">
              <w:t>34,35,36</w:t>
            </w:r>
          </w:p>
        </w:tc>
        <w:tc>
          <w:tcPr>
            <w:tcW w:w="2889" w:type="dxa"/>
            <w:tcBorders>
              <w:top w:val="single" w:sz="4" w:space="0" w:color="auto"/>
              <w:left w:val="single" w:sz="4" w:space="0" w:color="auto"/>
              <w:bottom w:val="single" w:sz="4" w:space="0" w:color="auto"/>
              <w:right w:val="single" w:sz="4" w:space="0" w:color="auto"/>
            </w:tcBorders>
            <w:vAlign w:val="center"/>
          </w:tcPr>
          <w:p w14:paraId="29A763E1" w14:textId="77777777" w:rsidR="00422A31" w:rsidRPr="00A873CB" w:rsidRDefault="00422A31" w:rsidP="00B763AC">
            <w:pPr>
              <w:jc w:val="center"/>
              <w:rPr>
                <w:rFonts w:ascii="Arial" w:hAnsi="Arial"/>
              </w:rPr>
            </w:pPr>
            <w:r w:rsidRPr="00A873CB">
              <w:t>&lt;3&gt;</w:t>
            </w:r>
          </w:p>
        </w:tc>
      </w:tr>
    </w:tbl>
    <w:p w14:paraId="079F03E5" w14:textId="77777777" w:rsidR="00422A31" w:rsidRPr="00A873CB" w:rsidRDefault="00422A31" w:rsidP="00422A31">
      <w:pPr>
        <w:outlineLvl w:val="0"/>
        <w:rPr>
          <w:rFonts w:ascii="Arial" w:hAnsi="Arial"/>
          <w:sz w:val="16"/>
        </w:rPr>
      </w:pPr>
    </w:p>
    <w:p w14:paraId="7A650D21" w14:textId="77777777" w:rsidR="00422A31" w:rsidRPr="00A873CB" w:rsidRDefault="00422A31" w:rsidP="00422A31">
      <w:pPr>
        <w:ind w:left="720"/>
        <w:outlineLvl w:val="0"/>
        <w:rPr>
          <w:sz w:val="16"/>
        </w:rPr>
      </w:pPr>
      <w:r w:rsidRPr="00A873CB">
        <w:rPr>
          <w:sz w:val="16"/>
        </w:rPr>
        <w:t xml:space="preserve">Note: In response to a class 2 poll, a controlled station may respond with class 1 data when there </w:t>
      </w:r>
      <w:proofErr w:type="gramStart"/>
      <w:r w:rsidRPr="00A873CB">
        <w:rPr>
          <w:sz w:val="16"/>
        </w:rPr>
        <w:t>is</w:t>
      </w:r>
      <w:proofErr w:type="gramEnd"/>
      <w:r w:rsidRPr="00A873CB">
        <w:rPr>
          <w:sz w:val="16"/>
        </w:rPr>
        <w:t xml:space="preserve"> no class 2 data available.</w:t>
      </w:r>
    </w:p>
    <w:p w14:paraId="11B599E3" w14:textId="77777777" w:rsidR="00422A31" w:rsidRPr="00A873CB" w:rsidRDefault="00422A31" w:rsidP="00422A31">
      <w:pPr>
        <w:ind w:left="720"/>
        <w:outlineLvl w:val="0"/>
        <w:rPr>
          <w:sz w:val="16"/>
        </w:rPr>
      </w:pPr>
    </w:p>
    <w:p w14:paraId="7EDD4658" w14:textId="77777777" w:rsidR="00422A31" w:rsidRPr="00A873CB" w:rsidRDefault="00422A31" w:rsidP="00422A31">
      <w:pPr>
        <w:pStyle w:val="NGTSAppendix"/>
        <w:widowControl/>
        <w:rPr>
          <w:b/>
        </w:rPr>
      </w:pPr>
      <w:r w:rsidRPr="00A873CB">
        <w:rPr>
          <w:b/>
        </w:rPr>
        <w:t>Application Layer</w:t>
      </w:r>
    </w:p>
    <w:p w14:paraId="09E0969B" w14:textId="77777777" w:rsidR="00422A31" w:rsidRPr="00A873CB" w:rsidRDefault="00422A31" w:rsidP="00422A31">
      <w:pPr>
        <w:keepNext/>
        <w:outlineLvl w:val="0"/>
        <w:rPr>
          <w:b/>
        </w:rPr>
      </w:pPr>
    </w:p>
    <w:p w14:paraId="07FE7CDF" w14:textId="77777777" w:rsidR="00422A31" w:rsidRPr="00A873CB" w:rsidRDefault="00422A31" w:rsidP="00422A31">
      <w:pPr>
        <w:pStyle w:val="NGTSAppendix"/>
        <w:rPr>
          <w:b/>
          <w:bCs/>
        </w:rPr>
      </w:pPr>
      <w:r w:rsidRPr="00A873CB">
        <w:rPr>
          <w:b/>
          <w:bCs/>
        </w:rPr>
        <w:t>Transmission mode for application data</w:t>
      </w:r>
    </w:p>
    <w:p w14:paraId="49093234" w14:textId="77777777" w:rsidR="00422A31" w:rsidRPr="00A873CB" w:rsidRDefault="00422A31" w:rsidP="00422A31">
      <w:pPr>
        <w:pStyle w:val="NGT03-PurposeText"/>
      </w:pPr>
      <w:r w:rsidRPr="00A873CB">
        <w:t>Mode 1 (Least significant octet first), as defined in clause 4.10 of IEC 60870-5-4, is used exclusively in this companion standard.</w:t>
      </w:r>
    </w:p>
    <w:p w14:paraId="00D7E1C4" w14:textId="77777777" w:rsidR="00422A31" w:rsidRPr="00A873CB" w:rsidRDefault="00422A31" w:rsidP="00422A31"/>
    <w:p w14:paraId="74FCCCC1" w14:textId="77777777" w:rsidR="00422A31" w:rsidRPr="00A873CB" w:rsidRDefault="00422A31" w:rsidP="00422A31">
      <w:pPr>
        <w:pStyle w:val="NGTSAppendix"/>
        <w:rPr>
          <w:b/>
          <w:bCs/>
        </w:rPr>
      </w:pPr>
      <w:r w:rsidRPr="00A873CB">
        <w:rPr>
          <w:b/>
          <w:bCs/>
        </w:rPr>
        <w:t>Common address of ASDU</w:t>
      </w:r>
    </w:p>
    <w:p w14:paraId="2147FCEE" w14:textId="77777777" w:rsidR="00422A31" w:rsidRPr="00A873CB" w:rsidRDefault="00422A31" w:rsidP="00422A31">
      <w:pPr>
        <w:keepNext/>
        <w:ind w:left="720"/>
        <w:rPr>
          <w:sz w:val="16"/>
        </w:rPr>
      </w:pPr>
      <w:r w:rsidRPr="00A873CB">
        <w:rPr>
          <w:sz w:val="16"/>
        </w:rPr>
        <w:t xml:space="preserve">(System specific parameter, all configurations that are used are to be marked with </w:t>
      </w:r>
      <w:proofErr w:type="gramStart"/>
      <w:r w:rsidRPr="00A873CB">
        <w:rPr>
          <w:sz w:val="16"/>
        </w:rPr>
        <w:t>an  ‘</w:t>
      </w:r>
      <w:proofErr w:type="gramEnd"/>
      <w:r w:rsidRPr="00A873CB">
        <w:rPr>
          <w:b/>
          <w:sz w:val="16"/>
        </w:rPr>
        <w:t>X</w:t>
      </w:r>
      <w:r w:rsidRPr="00A873CB">
        <w:rPr>
          <w:sz w:val="16"/>
        </w:rPr>
        <w:t>’)</w:t>
      </w:r>
    </w:p>
    <w:p w14:paraId="61BEFC5E" w14:textId="77777777" w:rsidR="00422A31" w:rsidRPr="00A873CB" w:rsidRDefault="00422A31" w:rsidP="00422A31">
      <w:pPr>
        <w:pStyle w:val="NGTSAppendix"/>
        <w:widowControl/>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2490"/>
        <w:gridCol w:w="284"/>
        <w:gridCol w:w="2490"/>
      </w:tblGrid>
      <w:tr w:rsidR="00422A31" w:rsidRPr="00A873CB" w14:paraId="00917D12"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76E48E0B" w14:textId="77777777" w:rsidR="00422A31" w:rsidRPr="00A873CB" w:rsidRDefault="00422A31" w:rsidP="00B763AC">
            <w:pPr>
              <w:pStyle w:val="NGTSAppendix"/>
              <w:widowControl/>
            </w:pPr>
          </w:p>
        </w:tc>
        <w:tc>
          <w:tcPr>
            <w:tcW w:w="2490" w:type="dxa"/>
            <w:tcBorders>
              <w:top w:val="nil"/>
              <w:left w:val="single" w:sz="4" w:space="0" w:color="auto"/>
              <w:bottom w:val="nil"/>
              <w:right w:val="single" w:sz="4" w:space="0" w:color="auto"/>
            </w:tcBorders>
            <w:vAlign w:val="center"/>
          </w:tcPr>
          <w:p w14:paraId="392A2B6A" w14:textId="77777777" w:rsidR="00422A31" w:rsidRPr="00A873CB" w:rsidRDefault="00422A31" w:rsidP="00B763AC">
            <w:pPr>
              <w:pStyle w:val="NGTSAppendix"/>
              <w:widowControl/>
              <w:ind w:left="186"/>
            </w:pPr>
            <w:r w:rsidRPr="00A873CB">
              <w:t>One octet</w:t>
            </w:r>
          </w:p>
        </w:tc>
        <w:tc>
          <w:tcPr>
            <w:tcW w:w="284" w:type="dxa"/>
            <w:tcBorders>
              <w:top w:val="single" w:sz="4" w:space="0" w:color="auto"/>
              <w:left w:val="single" w:sz="4" w:space="0" w:color="auto"/>
              <w:bottom w:val="single" w:sz="4" w:space="0" w:color="auto"/>
              <w:right w:val="single" w:sz="4" w:space="0" w:color="auto"/>
            </w:tcBorders>
            <w:vAlign w:val="center"/>
          </w:tcPr>
          <w:p w14:paraId="21D05F3F" w14:textId="77777777" w:rsidR="00422A31" w:rsidRPr="00A873CB" w:rsidRDefault="00422A31" w:rsidP="00B763AC">
            <w:pPr>
              <w:pStyle w:val="NGTSAppendix"/>
              <w:widowControl/>
              <w:ind w:left="-57"/>
              <w:jc w:val="right"/>
            </w:pPr>
            <w:r w:rsidRPr="00A873CB">
              <w:t>X</w:t>
            </w:r>
          </w:p>
        </w:tc>
        <w:tc>
          <w:tcPr>
            <w:tcW w:w="2490" w:type="dxa"/>
            <w:tcBorders>
              <w:top w:val="nil"/>
              <w:left w:val="single" w:sz="4" w:space="0" w:color="auto"/>
              <w:bottom w:val="nil"/>
              <w:right w:val="nil"/>
            </w:tcBorders>
            <w:vAlign w:val="center"/>
          </w:tcPr>
          <w:p w14:paraId="51E2B047" w14:textId="77777777" w:rsidR="00422A31" w:rsidRPr="00A873CB" w:rsidRDefault="00422A31" w:rsidP="00B763AC">
            <w:pPr>
              <w:pStyle w:val="NGTSAppendix"/>
              <w:widowControl/>
              <w:ind w:left="186"/>
            </w:pPr>
            <w:r w:rsidRPr="00A873CB">
              <w:t>Two octets</w:t>
            </w:r>
          </w:p>
        </w:tc>
      </w:tr>
    </w:tbl>
    <w:p w14:paraId="6877D6E1" w14:textId="77777777" w:rsidR="00422A31" w:rsidRPr="00A873CB" w:rsidRDefault="00422A31" w:rsidP="00422A31">
      <w:pPr>
        <w:pStyle w:val="NGTSAppendix"/>
        <w:widowControl/>
      </w:pPr>
    </w:p>
    <w:p w14:paraId="587B708C" w14:textId="77777777" w:rsidR="00422A31" w:rsidRPr="00A873CB" w:rsidRDefault="00422A31" w:rsidP="00422A31">
      <w:pPr>
        <w:pStyle w:val="NGTSAppendix"/>
        <w:rPr>
          <w:b/>
          <w:bCs/>
        </w:rPr>
      </w:pPr>
      <w:r w:rsidRPr="00A873CB">
        <w:rPr>
          <w:b/>
          <w:bCs/>
        </w:rPr>
        <w:t>Information object address</w:t>
      </w:r>
    </w:p>
    <w:p w14:paraId="12998500" w14:textId="77777777" w:rsidR="00422A31" w:rsidRPr="00A873CB" w:rsidRDefault="00422A31" w:rsidP="00422A31">
      <w:pPr>
        <w:ind w:left="720"/>
        <w:rPr>
          <w:sz w:val="16"/>
        </w:rPr>
      </w:pPr>
      <w:r w:rsidRPr="00A873CB">
        <w:rPr>
          <w:sz w:val="16"/>
        </w:rPr>
        <w:t xml:space="preserve">(System specific parameter, all configurations that are used are to be marked with </w:t>
      </w:r>
      <w:proofErr w:type="gramStart"/>
      <w:r w:rsidRPr="00A873CB">
        <w:rPr>
          <w:sz w:val="16"/>
        </w:rPr>
        <w:t>an  ‘</w:t>
      </w:r>
      <w:proofErr w:type="gramEnd"/>
      <w:r w:rsidRPr="00A873CB">
        <w:rPr>
          <w:b/>
          <w:sz w:val="16"/>
        </w:rPr>
        <w:t>X</w:t>
      </w:r>
      <w:r w:rsidRPr="00A873CB">
        <w:rPr>
          <w:sz w:val="16"/>
        </w:rPr>
        <w:t>’)</w:t>
      </w:r>
    </w:p>
    <w:p w14:paraId="2690182F" w14:textId="77777777" w:rsidR="00422A31" w:rsidRPr="00A873CB" w:rsidRDefault="00422A31" w:rsidP="00422A31"/>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2490"/>
        <w:gridCol w:w="284"/>
        <w:gridCol w:w="3604"/>
      </w:tblGrid>
      <w:tr w:rsidR="00422A31" w:rsidRPr="00A873CB" w14:paraId="3BB1FA4D"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0FC8BFC" w14:textId="77777777" w:rsidR="00422A31" w:rsidRPr="00A873CB" w:rsidRDefault="00422A31" w:rsidP="00B763AC">
            <w:pPr>
              <w:pStyle w:val="NGTSAppendix"/>
              <w:widowControl/>
            </w:pPr>
          </w:p>
        </w:tc>
        <w:tc>
          <w:tcPr>
            <w:tcW w:w="2490" w:type="dxa"/>
            <w:tcBorders>
              <w:top w:val="nil"/>
              <w:left w:val="single" w:sz="4" w:space="0" w:color="auto"/>
              <w:bottom w:val="nil"/>
              <w:right w:val="single" w:sz="4" w:space="0" w:color="auto"/>
            </w:tcBorders>
            <w:vAlign w:val="center"/>
          </w:tcPr>
          <w:p w14:paraId="7392EBE8" w14:textId="77777777" w:rsidR="00422A31" w:rsidRPr="00A873CB" w:rsidRDefault="00422A31" w:rsidP="00B763AC">
            <w:pPr>
              <w:pStyle w:val="NGTSAppendix"/>
              <w:widowControl/>
              <w:ind w:left="186"/>
            </w:pPr>
            <w:r w:rsidRPr="00A873CB">
              <w:t>One octet</w:t>
            </w:r>
          </w:p>
        </w:tc>
        <w:tc>
          <w:tcPr>
            <w:tcW w:w="284" w:type="dxa"/>
            <w:tcBorders>
              <w:top w:val="single" w:sz="4" w:space="0" w:color="auto"/>
              <w:left w:val="single" w:sz="4" w:space="0" w:color="auto"/>
              <w:bottom w:val="single" w:sz="4" w:space="0" w:color="auto"/>
              <w:right w:val="single" w:sz="4" w:space="0" w:color="auto"/>
            </w:tcBorders>
            <w:vAlign w:val="center"/>
          </w:tcPr>
          <w:p w14:paraId="6671074F" w14:textId="77777777" w:rsidR="00422A31" w:rsidRPr="00A873CB" w:rsidRDefault="00422A31" w:rsidP="00B763AC">
            <w:pPr>
              <w:pStyle w:val="NGTSAppendix"/>
              <w:widowControl/>
              <w:ind w:left="-57"/>
              <w:jc w:val="right"/>
            </w:pPr>
            <w:r w:rsidRPr="00A873CB">
              <w:t>X</w:t>
            </w:r>
          </w:p>
        </w:tc>
        <w:tc>
          <w:tcPr>
            <w:tcW w:w="3604" w:type="dxa"/>
            <w:tcBorders>
              <w:top w:val="nil"/>
              <w:left w:val="single" w:sz="4" w:space="0" w:color="auto"/>
              <w:bottom w:val="nil"/>
              <w:right w:val="nil"/>
            </w:tcBorders>
            <w:vAlign w:val="center"/>
          </w:tcPr>
          <w:p w14:paraId="193259F6" w14:textId="77777777" w:rsidR="00422A31" w:rsidRPr="00A873CB" w:rsidRDefault="00422A31" w:rsidP="00B763AC">
            <w:pPr>
              <w:pStyle w:val="NGTSAppendix"/>
              <w:widowControl/>
              <w:ind w:left="186"/>
            </w:pPr>
            <w:r w:rsidRPr="00A873CB">
              <w:t>Structured</w:t>
            </w:r>
          </w:p>
        </w:tc>
      </w:tr>
      <w:tr w:rsidR="00422A31" w:rsidRPr="00A873CB" w14:paraId="0BB5B76F" w14:textId="77777777" w:rsidTr="00B763AC">
        <w:trPr>
          <w:trHeight w:hRule="exact" w:val="60"/>
        </w:trPr>
        <w:tc>
          <w:tcPr>
            <w:tcW w:w="284" w:type="dxa"/>
            <w:tcBorders>
              <w:top w:val="single" w:sz="4" w:space="0" w:color="auto"/>
              <w:left w:val="nil"/>
              <w:bottom w:val="single" w:sz="4" w:space="0" w:color="auto"/>
              <w:right w:val="nil"/>
            </w:tcBorders>
            <w:vAlign w:val="center"/>
          </w:tcPr>
          <w:p w14:paraId="35DC1DD6" w14:textId="77777777" w:rsidR="00422A31" w:rsidRPr="00A873CB" w:rsidRDefault="00422A31" w:rsidP="00B763AC">
            <w:pPr>
              <w:pStyle w:val="NGTSAppendix"/>
              <w:widowControl/>
            </w:pPr>
          </w:p>
        </w:tc>
        <w:tc>
          <w:tcPr>
            <w:tcW w:w="2490" w:type="dxa"/>
            <w:tcBorders>
              <w:top w:val="nil"/>
              <w:left w:val="nil"/>
              <w:bottom w:val="nil"/>
              <w:right w:val="nil"/>
            </w:tcBorders>
            <w:vAlign w:val="center"/>
          </w:tcPr>
          <w:p w14:paraId="5871679E"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11A1002D" w14:textId="77777777" w:rsidR="00422A31" w:rsidRPr="00A873CB" w:rsidRDefault="00422A31" w:rsidP="00B763AC">
            <w:pPr>
              <w:pStyle w:val="NGTSAppendix"/>
              <w:widowControl/>
            </w:pPr>
          </w:p>
        </w:tc>
        <w:tc>
          <w:tcPr>
            <w:tcW w:w="3604" w:type="dxa"/>
            <w:tcBorders>
              <w:top w:val="nil"/>
              <w:left w:val="nil"/>
              <w:bottom w:val="nil"/>
              <w:right w:val="nil"/>
            </w:tcBorders>
            <w:vAlign w:val="center"/>
          </w:tcPr>
          <w:p w14:paraId="689087C6" w14:textId="77777777" w:rsidR="00422A31" w:rsidRPr="00A873CB" w:rsidRDefault="00422A31" w:rsidP="00B763AC">
            <w:pPr>
              <w:pStyle w:val="NGTSAppendix"/>
              <w:widowControl/>
            </w:pPr>
          </w:p>
        </w:tc>
      </w:tr>
      <w:tr w:rsidR="00422A31" w:rsidRPr="00A873CB" w14:paraId="63C8831B"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554AE481" w14:textId="77777777" w:rsidR="00422A31" w:rsidRPr="00A873CB" w:rsidRDefault="00422A31" w:rsidP="00B763AC">
            <w:pPr>
              <w:pStyle w:val="NGTSAppendix"/>
              <w:widowControl/>
            </w:pPr>
          </w:p>
        </w:tc>
        <w:tc>
          <w:tcPr>
            <w:tcW w:w="2490" w:type="dxa"/>
            <w:tcBorders>
              <w:top w:val="nil"/>
              <w:left w:val="single" w:sz="4" w:space="0" w:color="auto"/>
              <w:bottom w:val="nil"/>
              <w:right w:val="single" w:sz="4" w:space="0" w:color="auto"/>
            </w:tcBorders>
            <w:vAlign w:val="center"/>
          </w:tcPr>
          <w:p w14:paraId="352D1822" w14:textId="77777777" w:rsidR="00422A31" w:rsidRPr="00A873CB" w:rsidRDefault="00422A31" w:rsidP="00B763AC">
            <w:pPr>
              <w:pStyle w:val="NGTSAppendix"/>
              <w:widowControl/>
              <w:ind w:left="186"/>
            </w:pPr>
            <w:r w:rsidRPr="00A873CB">
              <w:t>Two octets</w:t>
            </w:r>
          </w:p>
        </w:tc>
        <w:tc>
          <w:tcPr>
            <w:tcW w:w="284" w:type="dxa"/>
            <w:tcBorders>
              <w:top w:val="single" w:sz="4" w:space="0" w:color="auto"/>
              <w:left w:val="single" w:sz="4" w:space="0" w:color="auto"/>
              <w:bottom w:val="single" w:sz="4" w:space="0" w:color="auto"/>
              <w:right w:val="single" w:sz="4" w:space="0" w:color="auto"/>
            </w:tcBorders>
            <w:vAlign w:val="center"/>
          </w:tcPr>
          <w:p w14:paraId="1E03A014" w14:textId="77777777" w:rsidR="00422A31" w:rsidRPr="00A873CB" w:rsidRDefault="00422A31" w:rsidP="00B763AC">
            <w:pPr>
              <w:pStyle w:val="NGTSAppendix"/>
              <w:widowControl/>
            </w:pPr>
          </w:p>
        </w:tc>
        <w:tc>
          <w:tcPr>
            <w:tcW w:w="3604" w:type="dxa"/>
            <w:tcBorders>
              <w:top w:val="nil"/>
              <w:left w:val="single" w:sz="4" w:space="0" w:color="auto"/>
              <w:bottom w:val="nil"/>
              <w:right w:val="nil"/>
            </w:tcBorders>
            <w:vAlign w:val="center"/>
          </w:tcPr>
          <w:p w14:paraId="0C20DCEF" w14:textId="77777777" w:rsidR="00422A31" w:rsidRPr="00A873CB" w:rsidRDefault="00422A31" w:rsidP="00B763AC">
            <w:pPr>
              <w:pStyle w:val="NGTSAppendix"/>
              <w:widowControl/>
              <w:ind w:left="186"/>
            </w:pPr>
            <w:r w:rsidRPr="00A873CB">
              <w:t>Unstructured</w:t>
            </w:r>
          </w:p>
        </w:tc>
      </w:tr>
      <w:tr w:rsidR="00422A31" w:rsidRPr="00A873CB" w14:paraId="4DFE11CE" w14:textId="77777777" w:rsidTr="00B763AC">
        <w:trPr>
          <w:trHeight w:hRule="exact" w:val="60"/>
        </w:trPr>
        <w:tc>
          <w:tcPr>
            <w:tcW w:w="284" w:type="dxa"/>
            <w:tcBorders>
              <w:top w:val="single" w:sz="4" w:space="0" w:color="auto"/>
              <w:left w:val="nil"/>
              <w:bottom w:val="single" w:sz="4" w:space="0" w:color="auto"/>
              <w:right w:val="nil"/>
            </w:tcBorders>
            <w:vAlign w:val="center"/>
          </w:tcPr>
          <w:p w14:paraId="1E5A8B30" w14:textId="77777777" w:rsidR="00422A31" w:rsidRPr="00A873CB" w:rsidRDefault="00422A31" w:rsidP="00B763AC">
            <w:pPr>
              <w:pStyle w:val="NGTSAppendix"/>
              <w:widowControl/>
            </w:pPr>
          </w:p>
        </w:tc>
        <w:tc>
          <w:tcPr>
            <w:tcW w:w="2490" w:type="dxa"/>
            <w:tcBorders>
              <w:top w:val="nil"/>
              <w:left w:val="nil"/>
              <w:bottom w:val="nil"/>
              <w:right w:val="nil"/>
            </w:tcBorders>
            <w:vAlign w:val="center"/>
          </w:tcPr>
          <w:p w14:paraId="129A64E4" w14:textId="77777777" w:rsidR="00422A31" w:rsidRPr="00A873CB" w:rsidRDefault="00422A31" w:rsidP="00B763AC">
            <w:pPr>
              <w:pStyle w:val="NGTSAppendix"/>
              <w:widowControl/>
              <w:ind w:left="186"/>
            </w:pPr>
          </w:p>
        </w:tc>
        <w:tc>
          <w:tcPr>
            <w:tcW w:w="284" w:type="dxa"/>
            <w:tcBorders>
              <w:top w:val="single" w:sz="4" w:space="0" w:color="auto"/>
              <w:left w:val="nil"/>
              <w:bottom w:val="nil"/>
              <w:right w:val="nil"/>
            </w:tcBorders>
            <w:vAlign w:val="center"/>
          </w:tcPr>
          <w:p w14:paraId="481D3800" w14:textId="77777777" w:rsidR="00422A31" w:rsidRPr="00A873CB" w:rsidRDefault="00422A31" w:rsidP="00B763AC">
            <w:pPr>
              <w:pStyle w:val="NGTSAppendix"/>
              <w:widowControl/>
            </w:pPr>
          </w:p>
        </w:tc>
        <w:tc>
          <w:tcPr>
            <w:tcW w:w="3604" w:type="dxa"/>
            <w:tcBorders>
              <w:top w:val="nil"/>
              <w:left w:val="nil"/>
              <w:bottom w:val="nil"/>
              <w:right w:val="nil"/>
            </w:tcBorders>
            <w:vAlign w:val="center"/>
          </w:tcPr>
          <w:p w14:paraId="23FA222E" w14:textId="77777777" w:rsidR="00422A31" w:rsidRPr="00A873CB" w:rsidRDefault="00422A31" w:rsidP="00B763AC">
            <w:pPr>
              <w:pStyle w:val="NGTSAppendix"/>
              <w:widowControl/>
            </w:pPr>
          </w:p>
        </w:tc>
      </w:tr>
      <w:tr w:rsidR="00422A31" w:rsidRPr="00A873CB" w14:paraId="348875B4"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6FDF689" w14:textId="77777777" w:rsidR="00422A31" w:rsidRPr="00A873CB" w:rsidRDefault="00422A31" w:rsidP="00B763AC">
            <w:pPr>
              <w:pStyle w:val="NGTSAppendix"/>
              <w:widowControl/>
              <w:ind w:left="-57"/>
              <w:jc w:val="right"/>
            </w:pPr>
            <w:r w:rsidRPr="00A873CB">
              <w:t>X</w:t>
            </w:r>
          </w:p>
        </w:tc>
        <w:tc>
          <w:tcPr>
            <w:tcW w:w="2490" w:type="dxa"/>
            <w:tcBorders>
              <w:top w:val="nil"/>
              <w:left w:val="single" w:sz="4" w:space="0" w:color="auto"/>
              <w:bottom w:val="nil"/>
              <w:right w:val="nil"/>
            </w:tcBorders>
            <w:vAlign w:val="center"/>
          </w:tcPr>
          <w:p w14:paraId="77E7B26B" w14:textId="77777777" w:rsidR="00422A31" w:rsidRPr="00A873CB" w:rsidRDefault="00422A31" w:rsidP="00B763AC">
            <w:pPr>
              <w:pStyle w:val="NGTSAppendix"/>
              <w:widowControl/>
              <w:ind w:left="186"/>
            </w:pPr>
            <w:r w:rsidRPr="00A873CB">
              <w:t>Three octets</w:t>
            </w:r>
          </w:p>
        </w:tc>
        <w:tc>
          <w:tcPr>
            <w:tcW w:w="284" w:type="dxa"/>
            <w:tcBorders>
              <w:top w:val="nil"/>
              <w:left w:val="nil"/>
              <w:bottom w:val="nil"/>
              <w:right w:val="nil"/>
            </w:tcBorders>
            <w:vAlign w:val="center"/>
          </w:tcPr>
          <w:p w14:paraId="0EB4AC1C" w14:textId="77777777" w:rsidR="00422A31" w:rsidRPr="00A873CB" w:rsidRDefault="00422A31" w:rsidP="00B763AC">
            <w:pPr>
              <w:pStyle w:val="NGTSAppendix"/>
              <w:widowControl/>
            </w:pPr>
          </w:p>
        </w:tc>
        <w:tc>
          <w:tcPr>
            <w:tcW w:w="3604" w:type="dxa"/>
            <w:tcBorders>
              <w:top w:val="nil"/>
              <w:left w:val="nil"/>
              <w:bottom w:val="nil"/>
              <w:right w:val="nil"/>
            </w:tcBorders>
            <w:vAlign w:val="center"/>
          </w:tcPr>
          <w:p w14:paraId="443B5DC0" w14:textId="77777777" w:rsidR="00422A31" w:rsidRPr="00A873CB" w:rsidRDefault="00422A31" w:rsidP="00B763AC">
            <w:pPr>
              <w:pStyle w:val="NGTSAppendix"/>
              <w:widowControl/>
            </w:pPr>
          </w:p>
        </w:tc>
      </w:tr>
    </w:tbl>
    <w:p w14:paraId="721843E4" w14:textId="77777777" w:rsidR="00422A31" w:rsidRPr="00A873CB" w:rsidRDefault="00422A31" w:rsidP="00422A31">
      <w:pPr>
        <w:pStyle w:val="NGTSAppendix"/>
        <w:widowControl/>
      </w:pPr>
    </w:p>
    <w:p w14:paraId="27F1894D" w14:textId="77777777" w:rsidR="00422A31" w:rsidRPr="00A873CB" w:rsidRDefault="00422A31" w:rsidP="00422A31">
      <w:pPr>
        <w:pStyle w:val="NGTSAppendix"/>
        <w:rPr>
          <w:b/>
          <w:bCs/>
        </w:rPr>
      </w:pPr>
      <w:r w:rsidRPr="00A873CB">
        <w:rPr>
          <w:b/>
          <w:bCs/>
        </w:rPr>
        <w:t>Cause of transmission</w:t>
      </w:r>
    </w:p>
    <w:p w14:paraId="782D1208" w14:textId="77777777" w:rsidR="00422A31" w:rsidRPr="00A873CB" w:rsidRDefault="00422A31" w:rsidP="00422A31">
      <w:pPr>
        <w:ind w:left="720"/>
        <w:rPr>
          <w:sz w:val="16"/>
        </w:rPr>
      </w:pPr>
      <w:r w:rsidRPr="00A873CB">
        <w:rPr>
          <w:sz w:val="16"/>
        </w:rPr>
        <w:t xml:space="preserve">(System specific parameter, all configurations that are used are to be marked with </w:t>
      </w:r>
      <w:proofErr w:type="gramStart"/>
      <w:r w:rsidRPr="00A873CB">
        <w:rPr>
          <w:sz w:val="16"/>
        </w:rPr>
        <w:t>an  ‘</w:t>
      </w:r>
      <w:proofErr w:type="gramEnd"/>
      <w:r w:rsidRPr="00A873CB">
        <w:rPr>
          <w:b/>
          <w:sz w:val="16"/>
        </w:rPr>
        <w:t>X</w:t>
      </w:r>
      <w:r w:rsidRPr="00A873CB">
        <w:rPr>
          <w:sz w:val="16"/>
        </w:rPr>
        <w:t>)</w:t>
      </w:r>
    </w:p>
    <w:p w14:paraId="7419AC8C" w14:textId="77777777" w:rsidR="00422A31" w:rsidRPr="00A873CB" w:rsidRDefault="00422A31" w:rsidP="00422A31">
      <w:pPr>
        <w:pStyle w:val="NGTSAppendix"/>
        <w:widowControl/>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2490"/>
        <w:gridCol w:w="284"/>
        <w:gridCol w:w="3571"/>
      </w:tblGrid>
      <w:tr w:rsidR="00422A31" w:rsidRPr="00A873CB" w14:paraId="75649448"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17FD6994" w14:textId="77777777" w:rsidR="00422A31" w:rsidRPr="00A873CB" w:rsidRDefault="00422A31" w:rsidP="00B763AC">
            <w:pPr>
              <w:pStyle w:val="NGTSAppendix"/>
              <w:widowControl/>
              <w:ind w:left="-57"/>
              <w:jc w:val="right"/>
            </w:pPr>
            <w:r w:rsidRPr="00A873CB">
              <w:t>X</w:t>
            </w:r>
          </w:p>
        </w:tc>
        <w:tc>
          <w:tcPr>
            <w:tcW w:w="2490" w:type="dxa"/>
            <w:tcBorders>
              <w:top w:val="nil"/>
              <w:left w:val="single" w:sz="4" w:space="0" w:color="auto"/>
              <w:bottom w:val="nil"/>
              <w:right w:val="single" w:sz="4" w:space="0" w:color="auto"/>
            </w:tcBorders>
            <w:vAlign w:val="center"/>
          </w:tcPr>
          <w:p w14:paraId="6FC809D6" w14:textId="77777777" w:rsidR="00422A31" w:rsidRPr="00A873CB" w:rsidRDefault="00422A31" w:rsidP="00B763AC">
            <w:pPr>
              <w:pStyle w:val="NGTSAppendix"/>
              <w:widowControl/>
              <w:ind w:left="186"/>
            </w:pPr>
            <w:r w:rsidRPr="00A873CB">
              <w:t>One octet</w:t>
            </w:r>
          </w:p>
        </w:tc>
        <w:tc>
          <w:tcPr>
            <w:tcW w:w="284" w:type="dxa"/>
            <w:tcBorders>
              <w:top w:val="single" w:sz="4" w:space="0" w:color="auto"/>
              <w:left w:val="single" w:sz="4" w:space="0" w:color="auto"/>
              <w:bottom w:val="single" w:sz="4" w:space="0" w:color="auto"/>
              <w:right w:val="single" w:sz="4" w:space="0" w:color="auto"/>
            </w:tcBorders>
            <w:vAlign w:val="center"/>
          </w:tcPr>
          <w:p w14:paraId="682E43FC" w14:textId="77777777" w:rsidR="00422A31" w:rsidRPr="00A873CB" w:rsidRDefault="00422A31" w:rsidP="00B763AC">
            <w:pPr>
              <w:pStyle w:val="NGTSAppendix"/>
              <w:widowControl/>
            </w:pPr>
          </w:p>
        </w:tc>
        <w:tc>
          <w:tcPr>
            <w:tcW w:w="3571" w:type="dxa"/>
            <w:tcBorders>
              <w:top w:val="nil"/>
              <w:left w:val="single" w:sz="4" w:space="0" w:color="auto"/>
              <w:bottom w:val="nil"/>
              <w:right w:val="nil"/>
            </w:tcBorders>
            <w:vAlign w:val="center"/>
          </w:tcPr>
          <w:p w14:paraId="51F31474" w14:textId="77777777" w:rsidR="00422A31" w:rsidRPr="00A873CB" w:rsidRDefault="00422A31" w:rsidP="00B763AC">
            <w:pPr>
              <w:pStyle w:val="NGTSAppendix"/>
              <w:widowControl/>
              <w:ind w:left="186"/>
            </w:pPr>
            <w:r w:rsidRPr="00A873CB">
              <w:t>Two octets (with originator address)</w:t>
            </w:r>
          </w:p>
        </w:tc>
      </w:tr>
      <w:tr w:rsidR="00422A31" w:rsidRPr="00A873CB" w14:paraId="3889E83A" w14:textId="77777777" w:rsidTr="00B763AC">
        <w:tc>
          <w:tcPr>
            <w:tcW w:w="284" w:type="dxa"/>
            <w:tcBorders>
              <w:top w:val="single" w:sz="4" w:space="0" w:color="auto"/>
              <w:left w:val="nil"/>
              <w:bottom w:val="nil"/>
              <w:right w:val="nil"/>
            </w:tcBorders>
            <w:vAlign w:val="center"/>
          </w:tcPr>
          <w:p w14:paraId="2E998ECF" w14:textId="77777777" w:rsidR="00422A31" w:rsidRPr="00A873CB" w:rsidRDefault="00422A31" w:rsidP="00B763AC">
            <w:pPr>
              <w:pStyle w:val="NGTSAppendix"/>
              <w:widowControl/>
            </w:pPr>
          </w:p>
        </w:tc>
        <w:tc>
          <w:tcPr>
            <w:tcW w:w="2490" w:type="dxa"/>
            <w:tcBorders>
              <w:top w:val="nil"/>
              <w:left w:val="nil"/>
              <w:bottom w:val="nil"/>
              <w:right w:val="nil"/>
            </w:tcBorders>
            <w:vAlign w:val="center"/>
          </w:tcPr>
          <w:p w14:paraId="54087064" w14:textId="77777777" w:rsidR="00422A31" w:rsidRPr="00A873CB" w:rsidRDefault="00422A31" w:rsidP="00B763AC">
            <w:pPr>
              <w:pStyle w:val="NGTSAppendix"/>
              <w:widowControl/>
            </w:pPr>
          </w:p>
        </w:tc>
        <w:tc>
          <w:tcPr>
            <w:tcW w:w="284" w:type="dxa"/>
            <w:tcBorders>
              <w:top w:val="single" w:sz="4" w:space="0" w:color="auto"/>
              <w:left w:val="nil"/>
              <w:bottom w:val="nil"/>
              <w:right w:val="nil"/>
            </w:tcBorders>
            <w:vAlign w:val="center"/>
          </w:tcPr>
          <w:p w14:paraId="62CC9A52" w14:textId="77777777" w:rsidR="00422A31" w:rsidRPr="00A873CB" w:rsidRDefault="00422A31" w:rsidP="00B763AC">
            <w:pPr>
              <w:pStyle w:val="NGTSAppendix"/>
              <w:widowControl/>
            </w:pPr>
          </w:p>
        </w:tc>
        <w:tc>
          <w:tcPr>
            <w:tcW w:w="3571" w:type="dxa"/>
            <w:tcBorders>
              <w:top w:val="nil"/>
              <w:left w:val="nil"/>
              <w:bottom w:val="nil"/>
              <w:right w:val="nil"/>
            </w:tcBorders>
            <w:vAlign w:val="center"/>
          </w:tcPr>
          <w:p w14:paraId="5E492E81" w14:textId="77777777" w:rsidR="00422A31" w:rsidRPr="00A873CB" w:rsidRDefault="00422A31" w:rsidP="00B763AC">
            <w:pPr>
              <w:pStyle w:val="NGTSAppendix"/>
              <w:widowControl/>
              <w:ind w:left="186"/>
            </w:pPr>
            <w:r w:rsidRPr="00A873CB">
              <w:t>Originator address is set to zero if not used</w:t>
            </w:r>
          </w:p>
        </w:tc>
      </w:tr>
    </w:tbl>
    <w:p w14:paraId="1D9EB8FD" w14:textId="77777777" w:rsidR="00422A31" w:rsidRPr="00A873CB" w:rsidRDefault="00422A31" w:rsidP="00422A31">
      <w:pPr>
        <w:pStyle w:val="NGTSAppendix"/>
        <w:widowControl/>
      </w:pPr>
    </w:p>
    <w:p w14:paraId="6D2B7310" w14:textId="77777777" w:rsidR="00422A31" w:rsidRPr="00A873CB" w:rsidRDefault="00422A31" w:rsidP="00422A31">
      <w:pPr>
        <w:pStyle w:val="NGTSAppendix"/>
        <w:widowControl/>
        <w:rPr>
          <w:b/>
        </w:rPr>
      </w:pPr>
      <w:r w:rsidRPr="00A873CB">
        <w:rPr>
          <w:b/>
        </w:rPr>
        <w:t>Selection of Standard ASDUs</w:t>
      </w:r>
    </w:p>
    <w:p w14:paraId="36EA0CA6" w14:textId="77777777" w:rsidR="00422A31" w:rsidRPr="00A873CB" w:rsidRDefault="00422A31" w:rsidP="00422A31">
      <w:pPr>
        <w:pStyle w:val="NGTSAppendix"/>
        <w:widowControl/>
      </w:pPr>
    </w:p>
    <w:p w14:paraId="4BF3FC11" w14:textId="77777777" w:rsidR="00422A31" w:rsidRPr="00A873CB" w:rsidRDefault="00422A31" w:rsidP="00422A31">
      <w:pPr>
        <w:pStyle w:val="NGTSAppendix"/>
        <w:widowControl/>
        <w:rPr>
          <w:b/>
        </w:rPr>
      </w:pPr>
      <w:r w:rsidRPr="00A873CB">
        <w:rPr>
          <w:b/>
        </w:rPr>
        <w:t>Process information in monitor direction</w:t>
      </w:r>
    </w:p>
    <w:p w14:paraId="6A1A081E" w14:textId="77777777" w:rsidR="00422A31" w:rsidRPr="00A873CB" w:rsidRDefault="00422A31" w:rsidP="00422A31">
      <w:pPr>
        <w:ind w:left="720"/>
        <w:rPr>
          <w:sz w:val="16"/>
        </w:rPr>
      </w:pPr>
      <w:r w:rsidRPr="00A873CB">
        <w:rPr>
          <w:sz w:val="16"/>
        </w:rPr>
        <w:t>(station specific parameter, mark each Type ID with an ‘</w:t>
      </w:r>
      <w:r w:rsidRPr="00A873CB">
        <w:rPr>
          <w:b/>
          <w:sz w:val="16"/>
        </w:rPr>
        <w:t>X</w:t>
      </w:r>
      <w:r w:rsidRPr="00A873CB">
        <w:rPr>
          <w:sz w:val="16"/>
        </w:rPr>
        <w:t>’ if it is only used in the standard direction, ‘</w:t>
      </w:r>
      <w:r w:rsidRPr="00A873CB">
        <w:rPr>
          <w:b/>
          <w:sz w:val="16"/>
        </w:rPr>
        <w:t>R</w:t>
      </w:r>
      <w:r w:rsidRPr="00A873CB">
        <w:rPr>
          <w:sz w:val="16"/>
        </w:rPr>
        <w:t>’ if only used in the reverse direction and ‘</w:t>
      </w:r>
      <w:r w:rsidRPr="00A873CB">
        <w:rPr>
          <w:b/>
          <w:sz w:val="16"/>
        </w:rPr>
        <w:t>B</w:t>
      </w:r>
      <w:r w:rsidRPr="00A873CB">
        <w:rPr>
          <w:sz w:val="16"/>
        </w:rPr>
        <w:t>’ if used in both directions)</w:t>
      </w:r>
    </w:p>
    <w:p w14:paraId="03B64EFA" w14:textId="77777777" w:rsidR="00422A31" w:rsidRPr="00A873CB" w:rsidRDefault="00422A31" w:rsidP="00422A31">
      <w:pPr>
        <w:pStyle w:val="NGTSAppendix"/>
        <w:widowControl/>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229"/>
        <w:gridCol w:w="1417"/>
      </w:tblGrid>
      <w:tr w:rsidR="00422A31" w:rsidRPr="00A873CB" w14:paraId="15AB0C1C"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4008BC4"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vAlign w:val="center"/>
          </w:tcPr>
          <w:p w14:paraId="23FE817F" w14:textId="77777777" w:rsidR="00422A31" w:rsidRPr="00A873CB" w:rsidRDefault="00422A31" w:rsidP="00B763AC">
            <w:pPr>
              <w:pStyle w:val="NGTSAppendix"/>
              <w:widowControl/>
              <w:ind w:left="186"/>
            </w:pPr>
            <w:r w:rsidRPr="00A873CB">
              <w:t>&lt;1</w:t>
            </w:r>
            <w:proofErr w:type="gramStart"/>
            <w:r w:rsidRPr="00A873CB">
              <w:t>&gt; :</w:t>
            </w:r>
            <w:proofErr w:type="gramEnd"/>
            <w:r w:rsidRPr="00A873CB">
              <w:t>= Single-point information</w:t>
            </w:r>
          </w:p>
        </w:tc>
        <w:tc>
          <w:tcPr>
            <w:tcW w:w="1417" w:type="dxa"/>
            <w:tcBorders>
              <w:top w:val="nil"/>
              <w:left w:val="nil"/>
              <w:bottom w:val="nil"/>
              <w:right w:val="nil"/>
            </w:tcBorders>
            <w:vAlign w:val="center"/>
          </w:tcPr>
          <w:p w14:paraId="75BAADD0"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sz w:val="28"/>
              </w:rPr>
            </w:pPr>
            <w:r w:rsidRPr="00A873CB">
              <w:t>M_SP_NA_1</w:t>
            </w:r>
          </w:p>
        </w:tc>
      </w:tr>
      <w:tr w:rsidR="00422A31" w:rsidRPr="00A873CB" w14:paraId="073CD115" w14:textId="77777777" w:rsidTr="00B763AC">
        <w:trPr>
          <w:trHeight w:hRule="exact" w:val="60"/>
        </w:trPr>
        <w:tc>
          <w:tcPr>
            <w:tcW w:w="284" w:type="dxa"/>
            <w:tcBorders>
              <w:top w:val="single" w:sz="4" w:space="0" w:color="auto"/>
              <w:left w:val="nil"/>
              <w:bottom w:val="single" w:sz="4" w:space="0" w:color="auto"/>
              <w:right w:val="nil"/>
            </w:tcBorders>
            <w:vAlign w:val="center"/>
          </w:tcPr>
          <w:p w14:paraId="5DFC5846" w14:textId="77777777" w:rsidR="00422A31" w:rsidRPr="00A873CB" w:rsidRDefault="00422A31" w:rsidP="00B763AC">
            <w:pPr>
              <w:pStyle w:val="NGTSAppendix"/>
              <w:widowControl/>
            </w:pPr>
          </w:p>
        </w:tc>
        <w:tc>
          <w:tcPr>
            <w:tcW w:w="7229" w:type="dxa"/>
            <w:tcBorders>
              <w:top w:val="nil"/>
              <w:left w:val="nil"/>
              <w:bottom w:val="nil"/>
              <w:right w:val="nil"/>
            </w:tcBorders>
            <w:vAlign w:val="center"/>
          </w:tcPr>
          <w:p w14:paraId="34D367EC" w14:textId="77777777" w:rsidR="00422A31" w:rsidRPr="00A873CB" w:rsidRDefault="00422A31" w:rsidP="00B763AC">
            <w:pPr>
              <w:pStyle w:val="NGTSAppendix"/>
              <w:widowControl/>
              <w:ind w:left="186"/>
            </w:pPr>
          </w:p>
        </w:tc>
        <w:tc>
          <w:tcPr>
            <w:tcW w:w="1417" w:type="dxa"/>
            <w:tcBorders>
              <w:top w:val="nil"/>
              <w:left w:val="nil"/>
              <w:bottom w:val="nil"/>
              <w:right w:val="nil"/>
            </w:tcBorders>
            <w:vAlign w:val="center"/>
          </w:tcPr>
          <w:p w14:paraId="2D469131"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rPr>
            </w:pPr>
          </w:p>
        </w:tc>
      </w:tr>
      <w:tr w:rsidR="00422A31" w:rsidRPr="00A873CB" w14:paraId="5D61C8CC"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32DC2A8" w14:textId="77777777" w:rsidR="00422A31" w:rsidRPr="00A873CB" w:rsidRDefault="00422A31" w:rsidP="00B763AC">
            <w:pPr>
              <w:pStyle w:val="NGTSAppendix"/>
              <w:widowControl/>
              <w:ind w:left="-57"/>
              <w:jc w:val="right"/>
            </w:pPr>
          </w:p>
        </w:tc>
        <w:tc>
          <w:tcPr>
            <w:tcW w:w="7229" w:type="dxa"/>
            <w:tcBorders>
              <w:top w:val="nil"/>
              <w:left w:val="single" w:sz="4" w:space="0" w:color="auto"/>
              <w:bottom w:val="nil"/>
              <w:right w:val="nil"/>
            </w:tcBorders>
            <w:vAlign w:val="center"/>
          </w:tcPr>
          <w:p w14:paraId="4D91916E" w14:textId="77777777" w:rsidR="00422A31" w:rsidRPr="00A873CB" w:rsidRDefault="00422A31" w:rsidP="00B763AC">
            <w:pPr>
              <w:pStyle w:val="NGTSAppendix"/>
              <w:widowControl/>
              <w:ind w:left="186"/>
            </w:pPr>
            <w:r w:rsidRPr="00A873CB">
              <w:t>&lt;2</w:t>
            </w:r>
            <w:proofErr w:type="gramStart"/>
            <w:r w:rsidRPr="00A873CB">
              <w:t>&gt; :</w:t>
            </w:r>
            <w:proofErr w:type="gramEnd"/>
            <w:r w:rsidRPr="00A873CB">
              <w:t>= Single-point information with time tag</w:t>
            </w:r>
          </w:p>
        </w:tc>
        <w:tc>
          <w:tcPr>
            <w:tcW w:w="1417" w:type="dxa"/>
            <w:tcBorders>
              <w:top w:val="nil"/>
              <w:left w:val="nil"/>
              <w:bottom w:val="nil"/>
              <w:right w:val="nil"/>
            </w:tcBorders>
            <w:vAlign w:val="center"/>
          </w:tcPr>
          <w:p w14:paraId="6485001A"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sz w:val="28"/>
              </w:rPr>
            </w:pPr>
            <w:r w:rsidRPr="00A873CB">
              <w:t>M_SP_TA_1</w:t>
            </w:r>
          </w:p>
        </w:tc>
      </w:tr>
      <w:tr w:rsidR="00422A31" w:rsidRPr="00A873CB" w14:paraId="6082B028" w14:textId="77777777" w:rsidTr="00B763AC">
        <w:trPr>
          <w:trHeight w:hRule="exact" w:val="60"/>
        </w:trPr>
        <w:tc>
          <w:tcPr>
            <w:tcW w:w="284" w:type="dxa"/>
            <w:tcBorders>
              <w:top w:val="single" w:sz="4" w:space="0" w:color="auto"/>
              <w:left w:val="nil"/>
              <w:bottom w:val="single" w:sz="4" w:space="0" w:color="auto"/>
              <w:right w:val="nil"/>
            </w:tcBorders>
            <w:vAlign w:val="center"/>
          </w:tcPr>
          <w:p w14:paraId="0B6134C5" w14:textId="77777777" w:rsidR="00422A31" w:rsidRPr="00A873CB" w:rsidRDefault="00422A31" w:rsidP="00B763AC">
            <w:pPr>
              <w:pStyle w:val="NGTSAppendix"/>
              <w:widowControl/>
            </w:pPr>
          </w:p>
        </w:tc>
        <w:tc>
          <w:tcPr>
            <w:tcW w:w="7229" w:type="dxa"/>
            <w:tcBorders>
              <w:top w:val="nil"/>
              <w:left w:val="nil"/>
              <w:bottom w:val="nil"/>
              <w:right w:val="nil"/>
            </w:tcBorders>
            <w:vAlign w:val="center"/>
          </w:tcPr>
          <w:p w14:paraId="2B322A4E" w14:textId="77777777" w:rsidR="00422A31" w:rsidRPr="00A873CB" w:rsidRDefault="00422A31" w:rsidP="00B763AC">
            <w:pPr>
              <w:pStyle w:val="NGTSAppendix"/>
              <w:widowControl/>
              <w:ind w:left="186"/>
            </w:pPr>
          </w:p>
        </w:tc>
        <w:tc>
          <w:tcPr>
            <w:tcW w:w="1417" w:type="dxa"/>
            <w:tcBorders>
              <w:top w:val="nil"/>
              <w:left w:val="nil"/>
              <w:bottom w:val="nil"/>
              <w:right w:val="nil"/>
            </w:tcBorders>
            <w:vAlign w:val="center"/>
          </w:tcPr>
          <w:p w14:paraId="3E8DC9C7"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rPr>
            </w:pPr>
          </w:p>
        </w:tc>
      </w:tr>
      <w:tr w:rsidR="00422A31" w:rsidRPr="00A873CB" w14:paraId="0F60A9A9"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10ACD8B5"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vAlign w:val="center"/>
          </w:tcPr>
          <w:p w14:paraId="520259FD" w14:textId="77777777" w:rsidR="00422A31" w:rsidRPr="00A873CB" w:rsidRDefault="00422A31" w:rsidP="00B763AC">
            <w:pPr>
              <w:pStyle w:val="NGTSAppendix"/>
              <w:widowControl/>
              <w:ind w:left="186"/>
            </w:pPr>
            <w:r w:rsidRPr="00A873CB">
              <w:t>&lt;3</w:t>
            </w:r>
            <w:proofErr w:type="gramStart"/>
            <w:r w:rsidRPr="00A873CB">
              <w:t>&gt; :</w:t>
            </w:r>
            <w:proofErr w:type="gramEnd"/>
            <w:r w:rsidRPr="00A873CB">
              <w:t>= Double-point information</w:t>
            </w:r>
          </w:p>
        </w:tc>
        <w:tc>
          <w:tcPr>
            <w:tcW w:w="1417" w:type="dxa"/>
            <w:tcBorders>
              <w:top w:val="nil"/>
              <w:left w:val="nil"/>
              <w:bottom w:val="nil"/>
              <w:right w:val="nil"/>
            </w:tcBorders>
            <w:vAlign w:val="center"/>
          </w:tcPr>
          <w:p w14:paraId="3F432EA1"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sz w:val="28"/>
              </w:rPr>
            </w:pPr>
            <w:r w:rsidRPr="00A873CB">
              <w:t>M_DP_NA_1</w:t>
            </w:r>
          </w:p>
        </w:tc>
      </w:tr>
      <w:tr w:rsidR="00422A31" w:rsidRPr="00A873CB" w14:paraId="5BCB2F6F" w14:textId="77777777" w:rsidTr="00B763AC">
        <w:trPr>
          <w:trHeight w:hRule="exact" w:val="60"/>
        </w:trPr>
        <w:tc>
          <w:tcPr>
            <w:tcW w:w="284" w:type="dxa"/>
            <w:tcBorders>
              <w:top w:val="single" w:sz="4" w:space="0" w:color="auto"/>
              <w:left w:val="nil"/>
              <w:bottom w:val="single" w:sz="4" w:space="0" w:color="auto"/>
              <w:right w:val="nil"/>
            </w:tcBorders>
            <w:vAlign w:val="center"/>
          </w:tcPr>
          <w:p w14:paraId="0A5983B3" w14:textId="77777777" w:rsidR="00422A31" w:rsidRPr="00A873CB" w:rsidRDefault="00422A31" w:rsidP="00B763AC">
            <w:pPr>
              <w:pStyle w:val="NGTSAppendix"/>
              <w:widowControl/>
            </w:pPr>
          </w:p>
        </w:tc>
        <w:tc>
          <w:tcPr>
            <w:tcW w:w="7229" w:type="dxa"/>
            <w:tcBorders>
              <w:top w:val="nil"/>
              <w:left w:val="nil"/>
              <w:bottom w:val="nil"/>
              <w:right w:val="nil"/>
            </w:tcBorders>
            <w:vAlign w:val="center"/>
          </w:tcPr>
          <w:p w14:paraId="271E328F" w14:textId="77777777" w:rsidR="00422A31" w:rsidRPr="00A873CB" w:rsidRDefault="00422A31" w:rsidP="00B763AC">
            <w:pPr>
              <w:pStyle w:val="NGTSAppendix"/>
              <w:widowControl/>
              <w:ind w:left="186"/>
            </w:pPr>
          </w:p>
        </w:tc>
        <w:tc>
          <w:tcPr>
            <w:tcW w:w="1417" w:type="dxa"/>
            <w:tcBorders>
              <w:top w:val="nil"/>
              <w:left w:val="nil"/>
              <w:bottom w:val="nil"/>
              <w:right w:val="nil"/>
            </w:tcBorders>
            <w:vAlign w:val="center"/>
          </w:tcPr>
          <w:p w14:paraId="4C866B32"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rPr>
            </w:pPr>
          </w:p>
        </w:tc>
      </w:tr>
      <w:tr w:rsidR="00422A31" w:rsidRPr="00A873CB" w14:paraId="2F88A552"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1CE7A019" w14:textId="77777777" w:rsidR="00422A31" w:rsidRPr="00A873CB" w:rsidRDefault="00422A31" w:rsidP="00B763AC">
            <w:pPr>
              <w:pStyle w:val="NGTSAppendix"/>
              <w:widowControl/>
              <w:ind w:left="-57"/>
              <w:jc w:val="right"/>
            </w:pPr>
          </w:p>
        </w:tc>
        <w:tc>
          <w:tcPr>
            <w:tcW w:w="7229" w:type="dxa"/>
            <w:tcBorders>
              <w:top w:val="nil"/>
              <w:left w:val="single" w:sz="4" w:space="0" w:color="auto"/>
              <w:bottom w:val="nil"/>
              <w:right w:val="nil"/>
            </w:tcBorders>
            <w:vAlign w:val="center"/>
          </w:tcPr>
          <w:p w14:paraId="7CF5B2B3" w14:textId="77777777" w:rsidR="00422A31" w:rsidRPr="00A873CB" w:rsidRDefault="00422A31" w:rsidP="00B763AC">
            <w:pPr>
              <w:pStyle w:val="NGTSAppendix"/>
              <w:widowControl/>
              <w:ind w:left="186"/>
            </w:pPr>
            <w:r w:rsidRPr="00A873CB">
              <w:t>&lt;4</w:t>
            </w:r>
            <w:proofErr w:type="gramStart"/>
            <w:r w:rsidRPr="00A873CB">
              <w:t>&gt; :</w:t>
            </w:r>
            <w:proofErr w:type="gramEnd"/>
            <w:r w:rsidRPr="00A873CB">
              <w:t>= Double-point information with time tag</w:t>
            </w:r>
          </w:p>
        </w:tc>
        <w:tc>
          <w:tcPr>
            <w:tcW w:w="1417" w:type="dxa"/>
            <w:tcBorders>
              <w:top w:val="nil"/>
              <w:left w:val="nil"/>
              <w:bottom w:val="nil"/>
              <w:right w:val="nil"/>
            </w:tcBorders>
            <w:vAlign w:val="center"/>
          </w:tcPr>
          <w:p w14:paraId="78D57223"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sz w:val="28"/>
              </w:rPr>
            </w:pPr>
            <w:r w:rsidRPr="00A873CB">
              <w:t>M_DP_TA_1</w:t>
            </w:r>
          </w:p>
        </w:tc>
      </w:tr>
      <w:tr w:rsidR="00422A31" w:rsidRPr="00A873CB" w14:paraId="4AE0B21E" w14:textId="77777777" w:rsidTr="00B763AC">
        <w:trPr>
          <w:trHeight w:hRule="exact" w:val="60"/>
        </w:trPr>
        <w:tc>
          <w:tcPr>
            <w:tcW w:w="284" w:type="dxa"/>
            <w:tcBorders>
              <w:top w:val="single" w:sz="4" w:space="0" w:color="auto"/>
              <w:left w:val="nil"/>
              <w:bottom w:val="single" w:sz="4" w:space="0" w:color="auto"/>
              <w:right w:val="nil"/>
            </w:tcBorders>
            <w:vAlign w:val="center"/>
          </w:tcPr>
          <w:p w14:paraId="283B1754" w14:textId="77777777" w:rsidR="00422A31" w:rsidRPr="00A873CB" w:rsidRDefault="00422A31" w:rsidP="00B763AC">
            <w:pPr>
              <w:pStyle w:val="NGTSAppendix"/>
              <w:widowControl/>
            </w:pPr>
          </w:p>
        </w:tc>
        <w:tc>
          <w:tcPr>
            <w:tcW w:w="7229" w:type="dxa"/>
            <w:tcBorders>
              <w:top w:val="nil"/>
              <w:left w:val="nil"/>
              <w:bottom w:val="nil"/>
              <w:right w:val="nil"/>
            </w:tcBorders>
            <w:vAlign w:val="center"/>
          </w:tcPr>
          <w:p w14:paraId="7DFAB180" w14:textId="77777777" w:rsidR="00422A31" w:rsidRPr="00A873CB" w:rsidRDefault="00422A31" w:rsidP="00B763AC">
            <w:pPr>
              <w:pStyle w:val="NGTSAppendix"/>
              <w:widowControl/>
              <w:ind w:left="186"/>
            </w:pPr>
          </w:p>
        </w:tc>
        <w:tc>
          <w:tcPr>
            <w:tcW w:w="1417" w:type="dxa"/>
            <w:tcBorders>
              <w:top w:val="nil"/>
              <w:left w:val="nil"/>
              <w:bottom w:val="nil"/>
              <w:right w:val="nil"/>
            </w:tcBorders>
            <w:vAlign w:val="center"/>
          </w:tcPr>
          <w:p w14:paraId="1578805A" w14:textId="77777777" w:rsidR="00422A31" w:rsidRPr="00A873CB" w:rsidRDefault="00422A31" w:rsidP="00B763AC">
            <w:pPr>
              <w:pStyle w:val="NGTSAppendix"/>
              <w:widowControl/>
              <w:rPr>
                <w:sz w:val="28"/>
              </w:rPr>
            </w:pPr>
          </w:p>
        </w:tc>
      </w:tr>
      <w:tr w:rsidR="00422A31" w:rsidRPr="00A873CB" w14:paraId="107BB638"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91E164C"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vAlign w:val="center"/>
          </w:tcPr>
          <w:p w14:paraId="024A1C95" w14:textId="77777777" w:rsidR="00422A31" w:rsidRPr="00A873CB" w:rsidRDefault="00422A31" w:rsidP="00B763AC">
            <w:pPr>
              <w:pStyle w:val="NGTSAppendix"/>
              <w:widowControl/>
              <w:ind w:left="186"/>
            </w:pPr>
            <w:r w:rsidRPr="00A873CB">
              <w:t>&lt;5</w:t>
            </w:r>
            <w:proofErr w:type="gramStart"/>
            <w:r w:rsidRPr="00A873CB">
              <w:t>&gt; :</w:t>
            </w:r>
            <w:proofErr w:type="gramEnd"/>
            <w:r w:rsidRPr="00A873CB">
              <w:t>= Step position information</w:t>
            </w:r>
            <w:r w:rsidRPr="00A873CB">
              <w:tab/>
            </w:r>
          </w:p>
        </w:tc>
        <w:tc>
          <w:tcPr>
            <w:tcW w:w="1417" w:type="dxa"/>
            <w:tcBorders>
              <w:top w:val="nil"/>
              <w:left w:val="nil"/>
              <w:bottom w:val="nil"/>
              <w:right w:val="nil"/>
            </w:tcBorders>
            <w:vAlign w:val="center"/>
          </w:tcPr>
          <w:p w14:paraId="703731BB" w14:textId="77777777" w:rsidR="00422A31" w:rsidRPr="00A873CB" w:rsidRDefault="00422A31" w:rsidP="00B763AC">
            <w:pPr>
              <w:pStyle w:val="NGTSAppendix"/>
              <w:widowControl/>
            </w:pPr>
            <w:r w:rsidRPr="00A873CB">
              <w:t>M_ST_NA_1</w:t>
            </w:r>
          </w:p>
        </w:tc>
      </w:tr>
      <w:tr w:rsidR="00422A31" w:rsidRPr="00A873CB" w14:paraId="1B43F4D5" w14:textId="77777777" w:rsidTr="00B763AC">
        <w:trPr>
          <w:trHeight w:hRule="exact" w:val="60"/>
        </w:trPr>
        <w:tc>
          <w:tcPr>
            <w:tcW w:w="284" w:type="dxa"/>
            <w:tcBorders>
              <w:top w:val="single" w:sz="4" w:space="0" w:color="auto"/>
              <w:left w:val="nil"/>
              <w:bottom w:val="single" w:sz="4" w:space="0" w:color="auto"/>
              <w:right w:val="nil"/>
            </w:tcBorders>
            <w:vAlign w:val="center"/>
          </w:tcPr>
          <w:p w14:paraId="750A404E" w14:textId="77777777" w:rsidR="00422A31" w:rsidRPr="00A873CB" w:rsidRDefault="00422A31" w:rsidP="00B763AC">
            <w:pPr>
              <w:pStyle w:val="NGTSAppendix"/>
              <w:widowControl/>
              <w:ind w:left="-57"/>
              <w:jc w:val="right"/>
            </w:pPr>
            <w:r w:rsidRPr="00A873CB">
              <w:t>X</w:t>
            </w:r>
          </w:p>
        </w:tc>
        <w:tc>
          <w:tcPr>
            <w:tcW w:w="7229" w:type="dxa"/>
            <w:tcBorders>
              <w:top w:val="nil"/>
              <w:left w:val="nil"/>
              <w:bottom w:val="nil"/>
              <w:right w:val="nil"/>
            </w:tcBorders>
            <w:vAlign w:val="center"/>
          </w:tcPr>
          <w:p w14:paraId="2551F8DB" w14:textId="77777777" w:rsidR="00422A31" w:rsidRPr="00A873CB" w:rsidRDefault="00422A31" w:rsidP="00B763AC">
            <w:pPr>
              <w:pStyle w:val="NGTSAppendix"/>
              <w:widowControl/>
              <w:ind w:left="186"/>
            </w:pPr>
          </w:p>
        </w:tc>
        <w:tc>
          <w:tcPr>
            <w:tcW w:w="1417" w:type="dxa"/>
            <w:tcBorders>
              <w:top w:val="nil"/>
              <w:left w:val="nil"/>
              <w:bottom w:val="nil"/>
              <w:right w:val="nil"/>
            </w:tcBorders>
            <w:vAlign w:val="center"/>
          </w:tcPr>
          <w:p w14:paraId="54C4C199" w14:textId="77777777" w:rsidR="00422A31" w:rsidRPr="00A873CB" w:rsidRDefault="00422A31" w:rsidP="00B763AC">
            <w:pPr>
              <w:pStyle w:val="NGTSAppendix"/>
              <w:widowControl/>
              <w:rPr>
                <w:sz w:val="28"/>
              </w:rPr>
            </w:pPr>
          </w:p>
        </w:tc>
      </w:tr>
      <w:tr w:rsidR="00422A31" w:rsidRPr="00A873CB" w14:paraId="42C17CAE"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19145896" w14:textId="77777777" w:rsidR="00422A31" w:rsidRPr="00A873CB" w:rsidRDefault="00422A31" w:rsidP="00B763AC">
            <w:pPr>
              <w:pStyle w:val="NGTSAppendix"/>
              <w:widowControl/>
              <w:ind w:left="-57"/>
              <w:jc w:val="right"/>
            </w:pPr>
          </w:p>
        </w:tc>
        <w:tc>
          <w:tcPr>
            <w:tcW w:w="7229" w:type="dxa"/>
            <w:tcBorders>
              <w:top w:val="nil"/>
              <w:left w:val="single" w:sz="4" w:space="0" w:color="auto"/>
              <w:bottom w:val="nil"/>
              <w:right w:val="nil"/>
            </w:tcBorders>
            <w:vAlign w:val="center"/>
          </w:tcPr>
          <w:p w14:paraId="3C9737BA" w14:textId="77777777" w:rsidR="00422A31" w:rsidRPr="00A873CB" w:rsidRDefault="00422A31" w:rsidP="00B763AC">
            <w:pPr>
              <w:pStyle w:val="NGTSAppendix"/>
              <w:widowControl/>
              <w:ind w:left="186"/>
            </w:pPr>
            <w:r w:rsidRPr="00A873CB">
              <w:t>&lt;6</w:t>
            </w:r>
            <w:proofErr w:type="gramStart"/>
            <w:r w:rsidRPr="00A873CB">
              <w:t>&gt; :</w:t>
            </w:r>
            <w:proofErr w:type="gramEnd"/>
            <w:r w:rsidRPr="00A873CB">
              <w:t>= Step position information with time tag</w:t>
            </w:r>
          </w:p>
        </w:tc>
        <w:tc>
          <w:tcPr>
            <w:tcW w:w="1417" w:type="dxa"/>
            <w:tcBorders>
              <w:top w:val="nil"/>
              <w:left w:val="nil"/>
              <w:bottom w:val="nil"/>
              <w:right w:val="nil"/>
            </w:tcBorders>
            <w:vAlign w:val="center"/>
          </w:tcPr>
          <w:p w14:paraId="1041AE1E" w14:textId="77777777" w:rsidR="00422A31" w:rsidRPr="00A873CB" w:rsidRDefault="00422A31" w:rsidP="00B763AC">
            <w:pPr>
              <w:pStyle w:val="NGTSAppendix"/>
              <w:widowControl/>
            </w:pPr>
            <w:r w:rsidRPr="00A873CB">
              <w:t>M_ST_TA_1</w:t>
            </w:r>
          </w:p>
        </w:tc>
      </w:tr>
      <w:tr w:rsidR="00422A31" w:rsidRPr="00A873CB" w14:paraId="317D2212" w14:textId="77777777" w:rsidTr="00B763AC">
        <w:trPr>
          <w:trHeight w:hRule="exact" w:val="60"/>
        </w:trPr>
        <w:tc>
          <w:tcPr>
            <w:tcW w:w="284" w:type="dxa"/>
            <w:tcBorders>
              <w:top w:val="single" w:sz="4" w:space="0" w:color="auto"/>
              <w:left w:val="nil"/>
              <w:bottom w:val="single" w:sz="4" w:space="0" w:color="auto"/>
              <w:right w:val="nil"/>
            </w:tcBorders>
            <w:vAlign w:val="center"/>
          </w:tcPr>
          <w:p w14:paraId="13D8F981" w14:textId="77777777" w:rsidR="00422A31" w:rsidRPr="00A873CB" w:rsidRDefault="00422A31" w:rsidP="00B763AC">
            <w:pPr>
              <w:pStyle w:val="NGTSAppendix"/>
              <w:widowControl/>
            </w:pPr>
          </w:p>
        </w:tc>
        <w:tc>
          <w:tcPr>
            <w:tcW w:w="7229" w:type="dxa"/>
            <w:tcBorders>
              <w:top w:val="nil"/>
              <w:left w:val="nil"/>
              <w:bottom w:val="nil"/>
              <w:right w:val="nil"/>
            </w:tcBorders>
            <w:vAlign w:val="center"/>
          </w:tcPr>
          <w:p w14:paraId="05E8789F" w14:textId="77777777" w:rsidR="00422A31" w:rsidRPr="00A873CB" w:rsidRDefault="00422A31" w:rsidP="00B763AC">
            <w:pPr>
              <w:pStyle w:val="NGTSAppendix"/>
              <w:widowControl/>
              <w:ind w:left="186"/>
            </w:pPr>
          </w:p>
        </w:tc>
        <w:tc>
          <w:tcPr>
            <w:tcW w:w="1417" w:type="dxa"/>
            <w:tcBorders>
              <w:top w:val="nil"/>
              <w:left w:val="nil"/>
              <w:bottom w:val="nil"/>
              <w:right w:val="nil"/>
            </w:tcBorders>
            <w:vAlign w:val="center"/>
          </w:tcPr>
          <w:p w14:paraId="42682C6D" w14:textId="77777777" w:rsidR="00422A31" w:rsidRPr="00A873CB" w:rsidRDefault="00422A31" w:rsidP="00B763AC">
            <w:pPr>
              <w:pStyle w:val="NGTSAppendix"/>
              <w:widowControl/>
              <w:rPr>
                <w:sz w:val="28"/>
              </w:rPr>
            </w:pPr>
          </w:p>
        </w:tc>
      </w:tr>
      <w:tr w:rsidR="00422A31" w:rsidRPr="00A873CB" w14:paraId="4D75AC03"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890E987" w14:textId="77777777" w:rsidR="00422A31" w:rsidRPr="00A873CB" w:rsidRDefault="00422A31" w:rsidP="00B763AC">
            <w:pPr>
              <w:pStyle w:val="NGTSAppendix"/>
              <w:widowControl/>
            </w:pPr>
            <w:r w:rsidRPr="00A873CB">
              <w:t>X</w:t>
            </w:r>
          </w:p>
        </w:tc>
        <w:tc>
          <w:tcPr>
            <w:tcW w:w="7229" w:type="dxa"/>
            <w:tcBorders>
              <w:top w:val="nil"/>
              <w:left w:val="single" w:sz="4" w:space="0" w:color="auto"/>
              <w:bottom w:val="nil"/>
              <w:right w:val="nil"/>
            </w:tcBorders>
            <w:vAlign w:val="center"/>
          </w:tcPr>
          <w:p w14:paraId="5A5BA37A" w14:textId="77777777" w:rsidR="00422A31" w:rsidRPr="00A873CB" w:rsidRDefault="00422A31" w:rsidP="00B763AC">
            <w:pPr>
              <w:pStyle w:val="NGTSAppendix"/>
              <w:widowControl/>
              <w:ind w:left="186"/>
            </w:pPr>
            <w:r w:rsidRPr="00A873CB">
              <w:t>&lt;7</w:t>
            </w:r>
            <w:proofErr w:type="gramStart"/>
            <w:r w:rsidRPr="00A873CB">
              <w:t>&gt; :</w:t>
            </w:r>
            <w:proofErr w:type="gramEnd"/>
            <w:r w:rsidRPr="00A873CB">
              <w:t xml:space="preserve">= Bitstring of 32 bit </w:t>
            </w:r>
            <w:r w:rsidR="00877F35" w:rsidRPr="00A873CB">
              <w:t>(optional)</w:t>
            </w:r>
          </w:p>
        </w:tc>
        <w:tc>
          <w:tcPr>
            <w:tcW w:w="1417" w:type="dxa"/>
            <w:tcBorders>
              <w:top w:val="nil"/>
              <w:left w:val="nil"/>
              <w:bottom w:val="nil"/>
              <w:right w:val="nil"/>
            </w:tcBorders>
            <w:vAlign w:val="center"/>
          </w:tcPr>
          <w:p w14:paraId="089B6B72" w14:textId="77777777" w:rsidR="00422A31" w:rsidRPr="00A873CB" w:rsidRDefault="00422A31" w:rsidP="00B763AC">
            <w:pPr>
              <w:pStyle w:val="NGTSAppendix"/>
              <w:widowControl/>
              <w:rPr>
                <w:sz w:val="28"/>
              </w:rPr>
            </w:pPr>
            <w:r w:rsidRPr="00A873CB">
              <w:t>M_BO_NA_1</w:t>
            </w:r>
          </w:p>
        </w:tc>
      </w:tr>
      <w:tr w:rsidR="00422A31" w:rsidRPr="00A873CB" w14:paraId="6EFD6135" w14:textId="77777777" w:rsidTr="00B763AC">
        <w:trPr>
          <w:trHeight w:hRule="exact" w:val="60"/>
        </w:trPr>
        <w:tc>
          <w:tcPr>
            <w:tcW w:w="284" w:type="dxa"/>
            <w:tcBorders>
              <w:top w:val="single" w:sz="4" w:space="0" w:color="auto"/>
              <w:left w:val="nil"/>
              <w:bottom w:val="single" w:sz="4" w:space="0" w:color="auto"/>
              <w:right w:val="nil"/>
            </w:tcBorders>
            <w:vAlign w:val="center"/>
          </w:tcPr>
          <w:p w14:paraId="3654C063" w14:textId="77777777" w:rsidR="00422A31" w:rsidRPr="00A873CB" w:rsidRDefault="00422A31" w:rsidP="00B763AC">
            <w:pPr>
              <w:pStyle w:val="NGTSAppendix"/>
              <w:widowControl/>
            </w:pPr>
          </w:p>
        </w:tc>
        <w:tc>
          <w:tcPr>
            <w:tcW w:w="7229" w:type="dxa"/>
            <w:tcBorders>
              <w:top w:val="nil"/>
              <w:left w:val="nil"/>
              <w:bottom w:val="nil"/>
              <w:right w:val="nil"/>
            </w:tcBorders>
            <w:vAlign w:val="center"/>
          </w:tcPr>
          <w:p w14:paraId="6C6572E0" w14:textId="77777777" w:rsidR="00422A31" w:rsidRPr="00A873CB" w:rsidRDefault="00422A31" w:rsidP="00B763AC">
            <w:pPr>
              <w:pStyle w:val="NGTSAppendix"/>
              <w:widowControl/>
              <w:ind w:left="186"/>
            </w:pPr>
          </w:p>
        </w:tc>
        <w:tc>
          <w:tcPr>
            <w:tcW w:w="1417" w:type="dxa"/>
            <w:tcBorders>
              <w:top w:val="nil"/>
              <w:left w:val="nil"/>
              <w:bottom w:val="nil"/>
              <w:right w:val="nil"/>
            </w:tcBorders>
            <w:vAlign w:val="center"/>
          </w:tcPr>
          <w:p w14:paraId="0AF4DE36" w14:textId="77777777" w:rsidR="00422A31" w:rsidRPr="00A873CB" w:rsidRDefault="00422A31" w:rsidP="00B763AC">
            <w:pPr>
              <w:pStyle w:val="NGTSAppendix"/>
              <w:widowControl/>
              <w:rPr>
                <w:sz w:val="28"/>
              </w:rPr>
            </w:pPr>
          </w:p>
        </w:tc>
      </w:tr>
      <w:tr w:rsidR="00422A31" w:rsidRPr="00A873CB" w14:paraId="0418C4D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98712D0"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vAlign w:val="center"/>
          </w:tcPr>
          <w:p w14:paraId="1DE9600D" w14:textId="77777777" w:rsidR="00422A31" w:rsidRPr="00A873CB" w:rsidRDefault="00422A31" w:rsidP="00B763AC">
            <w:pPr>
              <w:pStyle w:val="NGTSAppendix"/>
              <w:widowControl/>
              <w:ind w:left="186"/>
            </w:pPr>
            <w:r w:rsidRPr="00A873CB">
              <w:t>&lt;8</w:t>
            </w:r>
            <w:proofErr w:type="gramStart"/>
            <w:r w:rsidRPr="00A873CB">
              <w:t>&gt; :</w:t>
            </w:r>
            <w:proofErr w:type="gramEnd"/>
            <w:r w:rsidRPr="00A873CB">
              <w:t>= Bitstring of 32 bit with time tag</w:t>
            </w:r>
          </w:p>
        </w:tc>
        <w:tc>
          <w:tcPr>
            <w:tcW w:w="1417" w:type="dxa"/>
            <w:tcBorders>
              <w:top w:val="nil"/>
              <w:left w:val="nil"/>
              <w:bottom w:val="nil"/>
              <w:right w:val="nil"/>
            </w:tcBorders>
            <w:vAlign w:val="center"/>
          </w:tcPr>
          <w:p w14:paraId="1D1685D4" w14:textId="77777777" w:rsidR="00422A31" w:rsidRPr="00A873CB" w:rsidRDefault="00422A31" w:rsidP="00B763AC">
            <w:pPr>
              <w:pStyle w:val="NGTSAppendix"/>
              <w:widowControl/>
              <w:rPr>
                <w:sz w:val="28"/>
              </w:rPr>
            </w:pPr>
            <w:r w:rsidRPr="00A873CB">
              <w:t>M_BO_TA_1</w:t>
            </w:r>
          </w:p>
        </w:tc>
      </w:tr>
      <w:tr w:rsidR="00422A31" w:rsidRPr="00A873CB" w14:paraId="156E57D7" w14:textId="77777777" w:rsidTr="00B763AC">
        <w:trPr>
          <w:trHeight w:hRule="exact" w:val="60"/>
        </w:trPr>
        <w:tc>
          <w:tcPr>
            <w:tcW w:w="284" w:type="dxa"/>
            <w:tcBorders>
              <w:top w:val="single" w:sz="4" w:space="0" w:color="auto"/>
              <w:left w:val="nil"/>
              <w:bottom w:val="single" w:sz="4" w:space="0" w:color="auto"/>
              <w:right w:val="nil"/>
            </w:tcBorders>
            <w:vAlign w:val="center"/>
          </w:tcPr>
          <w:p w14:paraId="45448077" w14:textId="77777777" w:rsidR="00422A31" w:rsidRPr="00A873CB" w:rsidRDefault="00422A31" w:rsidP="00B763AC">
            <w:pPr>
              <w:pStyle w:val="NGTSAppendix"/>
              <w:widowControl/>
              <w:rPr>
                <w:sz w:val="28"/>
              </w:rPr>
            </w:pPr>
          </w:p>
        </w:tc>
        <w:tc>
          <w:tcPr>
            <w:tcW w:w="7229" w:type="dxa"/>
            <w:tcBorders>
              <w:top w:val="nil"/>
              <w:left w:val="nil"/>
              <w:bottom w:val="nil"/>
              <w:right w:val="nil"/>
            </w:tcBorders>
            <w:vAlign w:val="center"/>
          </w:tcPr>
          <w:p w14:paraId="70012194" w14:textId="77777777" w:rsidR="00422A31" w:rsidRPr="00A873CB" w:rsidRDefault="00422A31" w:rsidP="00B763AC">
            <w:pPr>
              <w:pStyle w:val="NGTSAppendix"/>
              <w:widowControl/>
              <w:ind w:left="186"/>
              <w:rPr>
                <w:sz w:val="28"/>
              </w:rPr>
            </w:pPr>
          </w:p>
        </w:tc>
        <w:tc>
          <w:tcPr>
            <w:tcW w:w="1417" w:type="dxa"/>
            <w:tcBorders>
              <w:top w:val="nil"/>
              <w:left w:val="nil"/>
              <w:bottom w:val="nil"/>
              <w:right w:val="nil"/>
            </w:tcBorders>
            <w:vAlign w:val="center"/>
          </w:tcPr>
          <w:p w14:paraId="76722E7D" w14:textId="77777777" w:rsidR="00422A31" w:rsidRPr="00A873CB" w:rsidRDefault="00422A31" w:rsidP="00B763AC">
            <w:pPr>
              <w:pStyle w:val="NGTSAppendix"/>
              <w:widowControl/>
              <w:rPr>
                <w:sz w:val="28"/>
              </w:rPr>
            </w:pPr>
          </w:p>
        </w:tc>
      </w:tr>
      <w:tr w:rsidR="00422A31" w:rsidRPr="00A873CB" w14:paraId="64802424"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52C9245"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vAlign w:val="center"/>
          </w:tcPr>
          <w:p w14:paraId="59F43FA0" w14:textId="77777777" w:rsidR="00422A31" w:rsidRPr="00A873CB" w:rsidRDefault="00422A31" w:rsidP="00B763AC">
            <w:pPr>
              <w:pStyle w:val="NGTSAppendix"/>
              <w:widowControl/>
              <w:ind w:left="186"/>
            </w:pPr>
            <w:r w:rsidRPr="00A873CB">
              <w:t>&lt;9</w:t>
            </w:r>
            <w:proofErr w:type="gramStart"/>
            <w:r w:rsidRPr="00A873CB">
              <w:t>&gt; :</w:t>
            </w:r>
            <w:proofErr w:type="gramEnd"/>
            <w:r w:rsidRPr="00A873CB">
              <w:t>= Measured value, normalised value</w:t>
            </w:r>
          </w:p>
        </w:tc>
        <w:tc>
          <w:tcPr>
            <w:tcW w:w="1417" w:type="dxa"/>
            <w:tcBorders>
              <w:top w:val="nil"/>
              <w:left w:val="nil"/>
              <w:bottom w:val="nil"/>
              <w:right w:val="nil"/>
            </w:tcBorders>
            <w:vAlign w:val="center"/>
          </w:tcPr>
          <w:p w14:paraId="0A39BFCF" w14:textId="77777777" w:rsidR="00422A31" w:rsidRPr="00A873CB" w:rsidRDefault="00422A31" w:rsidP="00B763AC">
            <w:pPr>
              <w:pStyle w:val="NGTSAppendix"/>
              <w:widowControl/>
            </w:pPr>
            <w:r w:rsidRPr="00A873CB">
              <w:t>M_ME_NA_1</w:t>
            </w:r>
          </w:p>
        </w:tc>
      </w:tr>
      <w:tr w:rsidR="00422A31" w:rsidRPr="00A873CB" w14:paraId="292C92A2" w14:textId="77777777" w:rsidTr="00B763AC">
        <w:trPr>
          <w:trHeight w:hRule="exact" w:val="60"/>
        </w:trPr>
        <w:tc>
          <w:tcPr>
            <w:tcW w:w="284" w:type="dxa"/>
            <w:tcBorders>
              <w:top w:val="single" w:sz="4" w:space="0" w:color="auto"/>
              <w:left w:val="nil"/>
              <w:bottom w:val="single" w:sz="4" w:space="0" w:color="auto"/>
              <w:right w:val="nil"/>
            </w:tcBorders>
            <w:vAlign w:val="center"/>
          </w:tcPr>
          <w:p w14:paraId="22F75EE8" w14:textId="77777777" w:rsidR="00422A31" w:rsidRPr="00A873CB" w:rsidRDefault="00422A31" w:rsidP="00B763AC">
            <w:pPr>
              <w:pStyle w:val="NGTSAppendix"/>
              <w:widowControl/>
              <w:rPr>
                <w:sz w:val="28"/>
              </w:rPr>
            </w:pPr>
          </w:p>
        </w:tc>
        <w:tc>
          <w:tcPr>
            <w:tcW w:w="7229" w:type="dxa"/>
            <w:tcBorders>
              <w:top w:val="nil"/>
              <w:left w:val="nil"/>
              <w:bottom w:val="nil"/>
              <w:right w:val="nil"/>
            </w:tcBorders>
            <w:vAlign w:val="center"/>
          </w:tcPr>
          <w:p w14:paraId="0700BE5B" w14:textId="77777777" w:rsidR="00422A31" w:rsidRPr="00A873CB" w:rsidRDefault="00422A31" w:rsidP="00B763AC">
            <w:pPr>
              <w:pStyle w:val="NGTSAppendix"/>
              <w:widowControl/>
              <w:ind w:left="186"/>
              <w:rPr>
                <w:sz w:val="28"/>
              </w:rPr>
            </w:pPr>
          </w:p>
        </w:tc>
        <w:tc>
          <w:tcPr>
            <w:tcW w:w="1417" w:type="dxa"/>
            <w:tcBorders>
              <w:top w:val="nil"/>
              <w:left w:val="nil"/>
              <w:bottom w:val="nil"/>
              <w:right w:val="nil"/>
            </w:tcBorders>
            <w:vAlign w:val="center"/>
          </w:tcPr>
          <w:p w14:paraId="429354E4" w14:textId="77777777" w:rsidR="00422A31" w:rsidRPr="00A873CB" w:rsidRDefault="00422A31" w:rsidP="00B763AC">
            <w:pPr>
              <w:pStyle w:val="NGTSAppendix"/>
              <w:widowControl/>
              <w:rPr>
                <w:sz w:val="28"/>
              </w:rPr>
            </w:pPr>
          </w:p>
        </w:tc>
      </w:tr>
      <w:tr w:rsidR="00422A31" w:rsidRPr="00A873CB" w14:paraId="0D1C9362" w14:textId="77777777" w:rsidTr="00B763AC">
        <w:tc>
          <w:tcPr>
            <w:tcW w:w="284" w:type="dxa"/>
            <w:tcBorders>
              <w:top w:val="single" w:sz="4" w:space="0" w:color="auto"/>
              <w:left w:val="single" w:sz="4" w:space="0" w:color="auto"/>
              <w:bottom w:val="single" w:sz="4" w:space="0" w:color="auto"/>
              <w:right w:val="single" w:sz="4" w:space="0" w:color="auto"/>
            </w:tcBorders>
          </w:tcPr>
          <w:p w14:paraId="2E022898" w14:textId="77777777" w:rsidR="00422A31" w:rsidRPr="00A873CB" w:rsidRDefault="00422A31" w:rsidP="00B763AC">
            <w:pPr>
              <w:pStyle w:val="NGTSAppendix"/>
              <w:widowControl/>
              <w:ind w:left="-57"/>
              <w:jc w:val="right"/>
            </w:pPr>
          </w:p>
        </w:tc>
        <w:tc>
          <w:tcPr>
            <w:tcW w:w="7229" w:type="dxa"/>
            <w:tcBorders>
              <w:top w:val="nil"/>
              <w:left w:val="single" w:sz="4" w:space="0" w:color="auto"/>
              <w:bottom w:val="nil"/>
              <w:right w:val="nil"/>
            </w:tcBorders>
          </w:tcPr>
          <w:p w14:paraId="23DC1D99" w14:textId="77777777" w:rsidR="00422A31" w:rsidRPr="00A873CB" w:rsidRDefault="00422A31" w:rsidP="00B763AC">
            <w:pPr>
              <w:pStyle w:val="NGTSAppendix"/>
              <w:widowControl/>
              <w:ind w:left="186"/>
            </w:pPr>
            <w:r w:rsidRPr="00A873CB">
              <w:t>&lt;10</w:t>
            </w:r>
            <w:proofErr w:type="gramStart"/>
            <w:r w:rsidRPr="00A873CB">
              <w:t>&gt; :</w:t>
            </w:r>
            <w:proofErr w:type="gramEnd"/>
            <w:r w:rsidRPr="00A873CB">
              <w:t>= Measured value, normalised value with time tag</w:t>
            </w:r>
          </w:p>
        </w:tc>
        <w:tc>
          <w:tcPr>
            <w:tcW w:w="1417" w:type="dxa"/>
            <w:tcBorders>
              <w:top w:val="nil"/>
              <w:left w:val="nil"/>
              <w:bottom w:val="nil"/>
              <w:right w:val="nil"/>
            </w:tcBorders>
          </w:tcPr>
          <w:p w14:paraId="4E6829E8" w14:textId="77777777" w:rsidR="00422A31" w:rsidRPr="00A873CB" w:rsidRDefault="00422A31" w:rsidP="00B763AC">
            <w:pPr>
              <w:pStyle w:val="NGTSAppendix"/>
              <w:widowControl/>
            </w:pPr>
            <w:r w:rsidRPr="00A873CB">
              <w:t>M_ME_TA_1</w:t>
            </w:r>
          </w:p>
        </w:tc>
      </w:tr>
      <w:tr w:rsidR="00422A31" w:rsidRPr="00A873CB" w14:paraId="47136314" w14:textId="77777777" w:rsidTr="00B763AC">
        <w:trPr>
          <w:trHeight w:hRule="exact" w:val="60"/>
        </w:trPr>
        <w:tc>
          <w:tcPr>
            <w:tcW w:w="284" w:type="dxa"/>
            <w:tcBorders>
              <w:top w:val="single" w:sz="4" w:space="0" w:color="auto"/>
              <w:left w:val="nil"/>
              <w:bottom w:val="single" w:sz="4" w:space="0" w:color="auto"/>
              <w:right w:val="nil"/>
            </w:tcBorders>
          </w:tcPr>
          <w:p w14:paraId="1C4ED1DF" w14:textId="77777777" w:rsidR="00422A31" w:rsidRPr="00A873CB" w:rsidRDefault="00422A31" w:rsidP="00B763AC">
            <w:pPr>
              <w:pStyle w:val="NGTSAppendix"/>
              <w:widowControl/>
              <w:rPr>
                <w:sz w:val="28"/>
              </w:rPr>
            </w:pPr>
          </w:p>
        </w:tc>
        <w:tc>
          <w:tcPr>
            <w:tcW w:w="7229" w:type="dxa"/>
            <w:tcBorders>
              <w:top w:val="nil"/>
              <w:left w:val="nil"/>
              <w:bottom w:val="nil"/>
              <w:right w:val="nil"/>
            </w:tcBorders>
          </w:tcPr>
          <w:p w14:paraId="16D6257E" w14:textId="77777777" w:rsidR="00422A31" w:rsidRPr="00A873CB" w:rsidRDefault="00422A31" w:rsidP="00B763AC">
            <w:pPr>
              <w:pStyle w:val="NGTSAppendix"/>
              <w:widowControl/>
              <w:ind w:left="186"/>
              <w:rPr>
                <w:sz w:val="28"/>
              </w:rPr>
            </w:pPr>
          </w:p>
        </w:tc>
        <w:tc>
          <w:tcPr>
            <w:tcW w:w="1417" w:type="dxa"/>
            <w:tcBorders>
              <w:top w:val="nil"/>
              <w:left w:val="nil"/>
              <w:bottom w:val="nil"/>
              <w:right w:val="nil"/>
            </w:tcBorders>
          </w:tcPr>
          <w:p w14:paraId="3068FF35" w14:textId="77777777" w:rsidR="00422A31" w:rsidRPr="00A873CB" w:rsidRDefault="00422A31" w:rsidP="00B763AC">
            <w:pPr>
              <w:pStyle w:val="NGTSAppendix"/>
              <w:widowControl/>
              <w:rPr>
                <w:sz w:val="28"/>
              </w:rPr>
            </w:pPr>
          </w:p>
        </w:tc>
      </w:tr>
      <w:tr w:rsidR="00422A31" w:rsidRPr="00A873CB" w14:paraId="39212D0D" w14:textId="77777777" w:rsidTr="00B763AC">
        <w:tc>
          <w:tcPr>
            <w:tcW w:w="284" w:type="dxa"/>
            <w:tcBorders>
              <w:top w:val="single" w:sz="4" w:space="0" w:color="auto"/>
              <w:left w:val="single" w:sz="4" w:space="0" w:color="auto"/>
              <w:bottom w:val="single" w:sz="4" w:space="0" w:color="auto"/>
              <w:right w:val="single" w:sz="4" w:space="0" w:color="auto"/>
            </w:tcBorders>
          </w:tcPr>
          <w:p w14:paraId="4DCCD367"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tcPr>
          <w:p w14:paraId="45D6E7CA" w14:textId="77777777" w:rsidR="00422A31" w:rsidRPr="00A873CB" w:rsidRDefault="00422A31" w:rsidP="00B763AC">
            <w:pPr>
              <w:pStyle w:val="NGTSAppendix"/>
              <w:widowControl/>
              <w:ind w:left="186"/>
            </w:pPr>
            <w:r w:rsidRPr="00A873CB">
              <w:t>&lt;11</w:t>
            </w:r>
            <w:proofErr w:type="gramStart"/>
            <w:r w:rsidRPr="00A873CB">
              <w:t>&gt; :</w:t>
            </w:r>
            <w:proofErr w:type="gramEnd"/>
            <w:r w:rsidRPr="00A873CB">
              <w:t>= Measured value, scaled value</w:t>
            </w:r>
            <w:r w:rsidR="00DB7D71" w:rsidRPr="00A873CB">
              <w:t xml:space="preserve"> (preferred)</w:t>
            </w:r>
          </w:p>
        </w:tc>
        <w:tc>
          <w:tcPr>
            <w:tcW w:w="1417" w:type="dxa"/>
            <w:tcBorders>
              <w:top w:val="nil"/>
              <w:left w:val="nil"/>
              <w:bottom w:val="nil"/>
              <w:right w:val="nil"/>
            </w:tcBorders>
          </w:tcPr>
          <w:p w14:paraId="60871443" w14:textId="77777777" w:rsidR="00422A31" w:rsidRPr="00A873CB" w:rsidRDefault="00422A31" w:rsidP="00B763AC">
            <w:pPr>
              <w:pStyle w:val="NGTSAppendix"/>
              <w:widowControl/>
            </w:pPr>
            <w:r w:rsidRPr="00A873CB">
              <w:t>M_ME_NB_1</w:t>
            </w:r>
          </w:p>
        </w:tc>
      </w:tr>
      <w:tr w:rsidR="00422A31" w:rsidRPr="00A873CB" w14:paraId="37274D3D" w14:textId="77777777" w:rsidTr="00B763AC">
        <w:trPr>
          <w:trHeight w:hRule="exact" w:val="60"/>
        </w:trPr>
        <w:tc>
          <w:tcPr>
            <w:tcW w:w="284" w:type="dxa"/>
            <w:tcBorders>
              <w:top w:val="single" w:sz="4" w:space="0" w:color="auto"/>
              <w:left w:val="nil"/>
              <w:bottom w:val="single" w:sz="4" w:space="0" w:color="auto"/>
              <w:right w:val="nil"/>
            </w:tcBorders>
          </w:tcPr>
          <w:p w14:paraId="48CA15FA" w14:textId="77777777" w:rsidR="00422A31" w:rsidRPr="00A873CB" w:rsidRDefault="00422A31" w:rsidP="00B763AC">
            <w:pPr>
              <w:pStyle w:val="NGTSAppendix"/>
              <w:widowControl/>
              <w:rPr>
                <w:sz w:val="28"/>
              </w:rPr>
            </w:pPr>
          </w:p>
        </w:tc>
        <w:tc>
          <w:tcPr>
            <w:tcW w:w="7229" w:type="dxa"/>
            <w:tcBorders>
              <w:top w:val="nil"/>
              <w:left w:val="nil"/>
              <w:bottom w:val="nil"/>
              <w:right w:val="nil"/>
            </w:tcBorders>
          </w:tcPr>
          <w:p w14:paraId="0BB9F1E3" w14:textId="77777777" w:rsidR="00422A31" w:rsidRPr="00A873CB" w:rsidRDefault="00422A31" w:rsidP="00B763AC">
            <w:pPr>
              <w:pStyle w:val="NGTSAppendix"/>
              <w:widowControl/>
              <w:ind w:left="186"/>
              <w:rPr>
                <w:sz w:val="28"/>
              </w:rPr>
            </w:pPr>
          </w:p>
        </w:tc>
        <w:tc>
          <w:tcPr>
            <w:tcW w:w="1417" w:type="dxa"/>
            <w:tcBorders>
              <w:top w:val="nil"/>
              <w:left w:val="nil"/>
              <w:bottom w:val="nil"/>
              <w:right w:val="nil"/>
            </w:tcBorders>
          </w:tcPr>
          <w:p w14:paraId="778151AD" w14:textId="77777777" w:rsidR="00422A31" w:rsidRPr="00A873CB" w:rsidRDefault="00422A31" w:rsidP="00B763AC">
            <w:pPr>
              <w:pStyle w:val="NGTSAppendix"/>
              <w:widowControl/>
              <w:rPr>
                <w:sz w:val="28"/>
              </w:rPr>
            </w:pPr>
          </w:p>
        </w:tc>
      </w:tr>
      <w:tr w:rsidR="00422A31" w:rsidRPr="00A873CB" w14:paraId="0F65F208" w14:textId="77777777" w:rsidTr="00B763AC">
        <w:tc>
          <w:tcPr>
            <w:tcW w:w="284" w:type="dxa"/>
            <w:tcBorders>
              <w:top w:val="single" w:sz="4" w:space="0" w:color="auto"/>
              <w:left w:val="single" w:sz="4" w:space="0" w:color="auto"/>
              <w:bottom w:val="single" w:sz="4" w:space="0" w:color="auto"/>
              <w:right w:val="single" w:sz="4" w:space="0" w:color="auto"/>
            </w:tcBorders>
          </w:tcPr>
          <w:p w14:paraId="79CAEC82" w14:textId="77777777" w:rsidR="00422A31" w:rsidRPr="00A873CB" w:rsidRDefault="00422A31" w:rsidP="00B763AC">
            <w:pPr>
              <w:pStyle w:val="NGTSAppendix"/>
              <w:widowControl/>
              <w:ind w:left="-57"/>
              <w:jc w:val="right"/>
            </w:pPr>
          </w:p>
        </w:tc>
        <w:tc>
          <w:tcPr>
            <w:tcW w:w="7229" w:type="dxa"/>
            <w:tcBorders>
              <w:top w:val="nil"/>
              <w:left w:val="single" w:sz="4" w:space="0" w:color="auto"/>
              <w:bottom w:val="nil"/>
              <w:right w:val="nil"/>
            </w:tcBorders>
          </w:tcPr>
          <w:p w14:paraId="78E01EC6" w14:textId="77777777" w:rsidR="00422A31" w:rsidRPr="00A873CB" w:rsidRDefault="00422A31" w:rsidP="00B763AC">
            <w:pPr>
              <w:pStyle w:val="NGTSAppendix"/>
              <w:widowControl/>
              <w:ind w:left="186"/>
            </w:pPr>
            <w:r w:rsidRPr="00A873CB">
              <w:t>&lt;12</w:t>
            </w:r>
            <w:proofErr w:type="gramStart"/>
            <w:r w:rsidRPr="00A873CB">
              <w:t>&gt; :</w:t>
            </w:r>
            <w:proofErr w:type="gramEnd"/>
            <w:r w:rsidRPr="00A873CB">
              <w:t>= Measured value, scaled value with time tag</w:t>
            </w:r>
          </w:p>
        </w:tc>
        <w:tc>
          <w:tcPr>
            <w:tcW w:w="1417" w:type="dxa"/>
            <w:tcBorders>
              <w:top w:val="nil"/>
              <w:left w:val="nil"/>
              <w:bottom w:val="nil"/>
              <w:right w:val="nil"/>
            </w:tcBorders>
          </w:tcPr>
          <w:p w14:paraId="49099355" w14:textId="77777777" w:rsidR="00422A31" w:rsidRPr="00A873CB" w:rsidRDefault="00422A31" w:rsidP="00B763AC">
            <w:pPr>
              <w:pStyle w:val="NGTSAppendix"/>
              <w:widowControl/>
            </w:pPr>
            <w:r w:rsidRPr="00A873CB">
              <w:t>M_ME_TB_1</w:t>
            </w:r>
          </w:p>
        </w:tc>
      </w:tr>
      <w:tr w:rsidR="00422A31" w:rsidRPr="00A873CB" w14:paraId="04AA3C5B" w14:textId="77777777" w:rsidTr="00B763AC">
        <w:trPr>
          <w:trHeight w:hRule="exact" w:val="60"/>
        </w:trPr>
        <w:tc>
          <w:tcPr>
            <w:tcW w:w="284" w:type="dxa"/>
            <w:tcBorders>
              <w:top w:val="single" w:sz="4" w:space="0" w:color="auto"/>
              <w:left w:val="nil"/>
              <w:bottom w:val="nil"/>
              <w:right w:val="nil"/>
            </w:tcBorders>
          </w:tcPr>
          <w:p w14:paraId="5502E1B1" w14:textId="77777777" w:rsidR="00422A31" w:rsidRPr="00A873CB" w:rsidRDefault="00422A31" w:rsidP="00B763AC">
            <w:pPr>
              <w:pStyle w:val="NGTSAppendix"/>
              <w:widowControl/>
            </w:pPr>
            <w:r w:rsidRPr="00A873CB">
              <w:t>X</w:t>
            </w:r>
          </w:p>
        </w:tc>
        <w:tc>
          <w:tcPr>
            <w:tcW w:w="7229" w:type="dxa"/>
            <w:tcBorders>
              <w:top w:val="nil"/>
              <w:left w:val="nil"/>
              <w:bottom w:val="nil"/>
              <w:right w:val="nil"/>
            </w:tcBorders>
          </w:tcPr>
          <w:p w14:paraId="6A991366"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0D8A1091" w14:textId="77777777" w:rsidR="00422A31" w:rsidRPr="00A873CB" w:rsidRDefault="00422A31" w:rsidP="00B763AC">
            <w:pPr>
              <w:pStyle w:val="NGTSAppendix"/>
              <w:widowControl/>
            </w:pPr>
          </w:p>
        </w:tc>
      </w:tr>
      <w:tr w:rsidR="00422A31" w:rsidRPr="00A873CB" w14:paraId="4F9E8CAE" w14:textId="77777777" w:rsidTr="00B763AC">
        <w:tc>
          <w:tcPr>
            <w:tcW w:w="284" w:type="dxa"/>
            <w:tcBorders>
              <w:top w:val="single" w:sz="4" w:space="0" w:color="auto"/>
              <w:left w:val="single" w:sz="4" w:space="0" w:color="auto"/>
              <w:bottom w:val="single" w:sz="4" w:space="0" w:color="auto"/>
              <w:right w:val="single" w:sz="4" w:space="0" w:color="auto"/>
            </w:tcBorders>
          </w:tcPr>
          <w:p w14:paraId="11DA32F2"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7AE1371E" w14:textId="77777777" w:rsidR="00422A31" w:rsidRPr="00A873CB" w:rsidRDefault="00422A31" w:rsidP="00B763AC">
            <w:pPr>
              <w:pStyle w:val="NGTSAppendix"/>
              <w:widowControl/>
              <w:ind w:left="186"/>
            </w:pPr>
            <w:r w:rsidRPr="00A873CB">
              <w:t>&lt;13</w:t>
            </w:r>
            <w:proofErr w:type="gramStart"/>
            <w:r w:rsidRPr="00A873CB">
              <w:t>&gt; :</w:t>
            </w:r>
            <w:proofErr w:type="gramEnd"/>
            <w:r w:rsidRPr="00A873CB">
              <w:t xml:space="preserve">= Measured value, short </w:t>
            </w:r>
            <w:proofErr w:type="gramStart"/>
            <w:r w:rsidRPr="00A873CB">
              <w:t>floating point</w:t>
            </w:r>
            <w:proofErr w:type="gramEnd"/>
            <w:r w:rsidRPr="00A873CB">
              <w:t xml:space="preserve"> value</w:t>
            </w:r>
          </w:p>
        </w:tc>
        <w:tc>
          <w:tcPr>
            <w:tcW w:w="1417" w:type="dxa"/>
            <w:tcBorders>
              <w:top w:val="nil"/>
              <w:left w:val="nil"/>
              <w:bottom w:val="nil"/>
              <w:right w:val="nil"/>
            </w:tcBorders>
          </w:tcPr>
          <w:p w14:paraId="2D0C657F" w14:textId="77777777" w:rsidR="00422A31" w:rsidRPr="00A873CB" w:rsidRDefault="00422A31" w:rsidP="00B763AC">
            <w:pPr>
              <w:pStyle w:val="NGTSAppendix"/>
              <w:widowControl/>
            </w:pPr>
            <w:r w:rsidRPr="00A873CB">
              <w:t>M_ME_NC_1</w:t>
            </w:r>
          </w:p>
        </w:tc>
      </w:tr>
      <w:tr w:rsidR="00422A31" w:rsidRPr="00A873CB" w14:paraId="0D6637CF" w14:textId="77777777" w:rsidTr="00B763AC">
        <w:trPr>
          <w:trHeight w:hRule="exact" w:val="60"/>
        </w:trPr>
        <w:tc>
          <w:tcPr>
            <w:tcW w:w="284" w:type="dxa"/>
            <w:tcBorders>
              <w:top w:val="single" w:sz="4" w:space="0" w:color="auto"/>
              <w:left w:val="nil"/>
              <w:bottom w:val="single" w:sz="4" w:space="0" w:color="auto"/>
              <w:right w:val="nil"/>
            </w:tcBorders>
          </w:tcPr>
          <w:p w14:paraId="1087DD5C" w14:textId="77777777" w:rsidR="00422A31" w:rsidRPr="00A873CB" w:rsidRDefault="00422A31" w:rsidP="00B763AC">
            <w:pPr>
              <w:pStyle w:val="NGTSAppendix"/>
              <w:widowControl/>
            </w:pPr>
          </w:p>
        </w:tc>
        <w:tc>
          <w:tcPr>
            <w:tcW w:w="7229" w:type="dxa"/>
            <w:tcBorders>
              <w:top w:val="nil"/>
              <w:left w:val="nil"/>
              <w:bottom w:val="nil"/>
              <w:right w:val="nil"/>
            </w:tcBorders>
          </w:tcPr>
          <w:p w14:paraId="4743C659"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0E1D1974" w14:textId="77777777" w:rsidR="00422A31" w:rsidRPr="00A873CB" w:rsidRDefault="00422A31" w:rsidP="00B763AC">
            <w:pPr>
              <w:pStyle w:val="NGTSAppendix"/>
              <w:widowControl/>
            </w:pPr>
          </w:p>
        </w:tc>
      </w:tr>
      <w:tr w:rsidR="00422A31" w:rsidRPr="00A873CB" w14:paraId="2D36BCA2" w14:textId="77777777" w:rsidTr="00B763AC">
        <w:tc>
          <w:tcPr>
            <w:tcW w:w="284" w:type="dxa"/>
            <w:tcBorders>
              <w:top w:val="single" w:sz="4" w:space="0" w:color="auto"/>
              <w:left w:val="single" w:sz="4" w:space="0" w:color="auto"/>
              <w:bottom w:val="single" w:sz="4" w:space="0" w:color="auto"/>
              <w:right w:val="single" w:sz="4" w:space="0" w:color="auto"/>
            </w:tcBorders>
          </w:tcPr>
          <w:p w14:paraId="2577AA50"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7ACD75AF" w14:textId="77777777" w:rsidR="00422A31" w:rsidRPr="00A873CB" w:rsidRDefault="00422A31" w:rsidP="00B763AC">
            <w:pPr>
              <w:pStyle w:val="NGTSAppendix"/>
              <w:widowControl/>
              <w:ind w:left="186"/>
            </w:pPr>
            <w:r w:rsidRPr="00A873CB">
              <w:t>&lt;14</w:t>
            </w:r>
            <w:proofErr w:type="gramStart"/>
            <w:r w:rsidRPr="00A873CB">
              <w:t>&gt; :</w:t>
            </w:r>
            <w:proofErr w:type="gramEnd"/>
            <w:r w:rsidRPr="00A873CB">
              <w:t xml:space="preserve">= Measured value, short </w:t>
            </w:r>
            <w:proofErr w:type="gramStart"/>
            <w:r w:rsidRPr="00A873CB">
              <w:t>floating point</w:t>
            </w:r>
            <w:proofErr w:type="gramEnd"/>
            <w:r w:rsidRPr="00A873CB">
              <w:t xml:space="preserve"> value with time tag</w:t>
            </w:r>
          </w:p>
        </w:tc>
        <w:tc>
          <w:tcPr>
            <w:tcW w:w="1417" w:type="dxa"/>
            <w:tcBorders>
              <w:top w:val="nil"/>
              <w:left w:val="nil"/>
              <w:bottom w:val="nil"/>
              <w:right w:val="nil"/>
            </w:tcBorders>
          </w:tcPr>
          <w:p w14:paraId="3728A460" w14:textId="77777777" w:rsidR="00422A31" w:rsidRPr="00A873CB" w:rsidRDefault="00422A31" w:rsidP="00B763AC">
            <w:pPr>
              <w:pStyle w:val="NGTSAppendix"/>
              <w:widowControl/>
            </w:pPr>
            <w:r w:rsidRPr="00A873CB">
              <w:t>M_ME_TC_1</w:t>
            </w:r>
          </w:p>
        </w:tc>
      </w:tr>
      <w:tr w:rsidR="00422A31" w:rsidRPr="00A873CB" w14:paraId="420CDE36" w14:textId="77777777" w:rsidTr="00B763AC">
        <w:trPr>
          <w:trHeight w:hRule="exact" w:val="60"/>
        </w:trPr>
        <w:tc>
          <w:tcPr>
            <w:tcW w:w="284" w:type="dxa"/>
            <w:tcBorders>
              <w:top w:val="single" w:sz="4" w:space="0" w:color="auto"/>
              <w:left w:val="nil"/>
              <w:bottom w:val="single" w:sz="4" w:space="0" w:color="auto"/>
              <w:right w:val="nil"/>
            </w:tcBorders>
          </w:tcPr>
          <w:p w14:paraId="27EF70D0" w14:textId="77777777" w:rsidR="00422A31" w:rsidRPr="00A873CB" w:rsidRDefault="00422A31" w:rsidP="00B763AC">
            <w:pPr>
              <w:pStyle w:val="NGTSAppendix"/>
              <w:widowControl/>
            </w:pPr>
          </w:p>
        </w:tc>
        <w:tc>
          <w:tcPr>
            <w:tcW w:w="7229" w:type="dxa"/>
            <w:tcBorders>
              <w:top w:val="nil"/>
              <w:left w:val="nil"/>
              <w:bottom w:val="nil"/>
              <w:right w:val="nil"/>
            </w:tcBorders>
          </w:tcPr>
          <w:p w14:paraId="27C7ACDD"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323F50D6" w14:textId="77777777" w:rsidR="00422A31" w:rsidRPr="00A873CB" w:rsidRDefault="00422A31" w:rsidP="00B763AC">
            <w:pPr>
              <w:pStyle w:val="NGTSAppendix"/>
              <w:widowControl/>
            </w:pPr>
          </w:p>
        </w:tc>
      </w:tr>
      <w:tr w:rsidR="00422A31" w:rsidRPr="00A873CB" w14:paraId="54FCF4B0" w14:textId="77777777" w:rsidTr="00B763AC">
        <w:tc>
          <w:tcPr>
            <w:tcW w:w="284" w:type="dxa"/>
            <w:tcBorders>
              <w:top w:val="single" w:sz="4" w:space="0" w:color="auto"/>
              <w:left w:val="single" w:sz="4" w:space="0" w:color="auto"/>
              <w:bottom w:val="single" w:sz="4" w:space="0" w:color="auto"/>
              <w:right w:val="single" w:sz="4" w:space="0" w:color="auto"/>
            </w:tcBorders>
          </w:tcPr>
          <w:p w14:paraId="02B58780" w14:textId="77777777" w:rsidR="00422A31" w:rsidRPr="00A873CB" w:rsidRDefault="00422A31" w:rsidP="00B763AC">
            <w:pPr>
              <w:pStyle w:val="NGTSAppendix"/>
              <w:widowControl/>
            </w:pPr>
            <w:r w:rsidRPr="00A873CB">
              <w:t>X</w:t>
            </w:r>
          </w:p>
        </w:tc>
        <w:tc>
          <w:tcPr>
            <w:tcW w:w="7229" w:type="dxa"/>
            <w:tcBorders>
              <w:top w:val="nil"/>
              <w:left w:val="single" w:sz="4" w:space="0" w:color="auto"/>
              <w:bottom w:val="nil"/>
              <w:right w:val="nil"/>
            </w:tcBorders>
          </w:tcPr>
          <w:p w14:paraId="091BF0BA" w14:textId="77777777" w:rsidR="00422A31" w:rsidRPr="00A873CB" w:rsidRDefault="00422A31" w:rsidP="00B763AC">
            <w:pPr>
              <w:pStyle w:val="NGTSAppendix"/>
              <w:widowControl/>
              <w:ind w:left="186"/>
            </w:pPr>
            <w:r w:rsidRPr="00A873CB">
              <w:t>&lt;15</w:t>
            </w:r>
            <w:proofErr w:type="gramStart"/>
            <w:r w:rsidRPr="00A873CB">
              <w:t>&gt; :</w:t>
            </w:r>
            <w:proofErr w:type="gramEnd"/>
            <w:r w:rsidRPr="00A873CB">
              <w:t>= Integrated totals</w:t>
            </w:r>
            <w:r w:rsidR="00E71FE1" w:rsidRPr="00A873CB">
              <w:t xml:space="preserve"> (optional)</w:t>
            </w:r>
          </w:p>
        </w:tc>
        <w:tc>
          <w:tcPr>
            <w:tcW w:w="1417" w:type="dxa"/>
            <w:tcBorders>
              <w:top w:val="nil"/>
              <w:left w:val="nil"/>
              <w:bottom w:val="nil"/>
              <w:right w:val="nil"/>
            </w:tcBorders>
          </w:tcPr>
          <w:p w14:paraId="0FEEBE08" w14:textId="77777777" w:rsidR="00422A31" w:rsidRPr="00A873CB" w:rsidRDefault="00422A31" w:rsidP="00B763AC">
            <w:pPr>
              <w:pStyle w:val="NGTSAppendix"/>
              <w:widowControl/>
            </w:pPr>
            <w:r w:rsidRPr="00A873CB">
              <w:t>M_IT_NA_1</w:t>
            </w:r>
          </w:p>
        </w:tc>
      </w:tr>
      <w:tr w:rsidR="00422A31" w:rsidRPr="00A873CB" w14:paraId="4B5C54D3" w14:textId="77777777" w:rsidTr="00B763AC">
        <w:trPr>
          <w:trHeight w:hRule="exact" w:val="60"/>
        </w:trPr>
        <w:tc>
          <w:tcPr>
            <w:tcW w:w="284" w:type="dxa"/>
            <w:tcBorders>
              <w:top w:val="single" w:sz="4" w:space="0" w:color="auto"/>
              <w:left w:val="nil"/>
              <w:bottom w:val="single" w:sz="4" w:space="0" w:color="auto"/>
              <w:right w:val="nil"/>
            </w:tcBorders>
          </w:tcPr>
          <w:p w14:paraId="0743F2F3" w14:textId="77777777" w:rsidR="00422A31" w:rsidRPr="00A873CB" w:rsidRDefault="00422A31" w:rsidP="00B763AC">
            <w:pPr>
              <w:pStyle w:val="NGTSAppendix"/>
              <w:widowControl/>
            </w:pPr>
          </w:p>
        </w:tc>
        <w:tc>
          <w:tcPr>
            <w:tcW w:w="7229" w:type="dxa"/>
            <w:tcBorders>
              <w:top w:val="nil"/>
              <w:left w:val="nil"/>
              <w:bottom w:val="nil"/>
              <w:right w:val="nil"/>
            </w:tcBorders>
          </w:tcPr>
          <w:p w14:paraId="54CBF864"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3005034C" w14:textId="77777777" w:rsidR="00422A31" w:rsidRPr="00A873CB" w:rsidRDefault="00422A31" w:rsidP="00B763AC">
            <w:pPr>
              <w:pStyle w:val="NGTSAppendix"/>
              <w:widowControl/>
            </w:pPr>
          </w:p>
        </w:tc>
      </w:tr>
      <w:tr w:rsidR="00422A31" w:rsidRPr="00A873CB" w14:paraId="7DB3BA6D" w14:textId="77777777" w:rsidTr="00B763AC">
        <w:tc>
          <w:tcPr>
            <w:tcW w:w="284" w:type="dxa"/>
            <w:tcBorders>
              <w:top w:val="single" w:sz="4" w:space="0" w:color="auto"/>
              <w:left w:val="single" w:sz="4" w:space="0" w:color="auto"/>
              <w:bottom w:val="single" w:sz="4" w:space="0" w:color="auto"/>
              <w:right w:val="single" w:sz="4" w:space="0" w:color="auto"/>
            </w:tcBorders>
          </w:tcPr>
          <w:p w14:paraId="302EF0CE"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13D8D3A0" w14:textId="77777777" w:rsidR="00422A31" w:rsidRPr="00A873CB" w:rsidRDefault="00422A31" w:rsidP="00B763AC">
            <w:pPr>
              <w:pStyle w:val="NGTSAppendix"/>
              <w:widowControl/>
              <w:ind w:left="186"/>
            </w:pPr>
            <w:r w:rsidRPr="00A873CB">
              <w:t>&lt;16</w:t>
            </w:r>
            <w:proofErr w:type="gramStart"/>
            <w:r w:rsidRPr="00A873CB">
              <w:t>&gt; :</w:t>
            </w:r>
            <w:proofErr w:type="gramEnd"/>
            <w:r w:rsidRPr="00A873CB">
              <w:t>= Integrated totals with time tag</w:t>
            </w:r>
          </w:p>
        </w:tc>
        <w:tc>
          <w:tcPr>
            <w:tcW w:w="1417" w:type="dxa"/>
            <w:tcBorders>
              <w:top w:val="nil"/>
              <w:left w:val="nil"/>
              <w:bottom w:val="nil"/>
              <w:right w:val="nil"/>
            </w:tcBorders>
          </w:tcPr>
          <w:p w14:paraId="003B4ADD" w14:textId="77777777" w:rsidR="00422A31" w:rsidRPr="00A873CB" w:rsidRDefault="00422A31" w:rsidP="00B763AC">
            <w:pPr>
              <w:pStyle w:val="NGTSAppendix"/>
              <w:widowControl/>
            </w:pPr>
            <w:r w:rsidRPr="00A873CB">
              <w:t>M_IT_TA_1</w:t>
            </w:r>
          </w:p>
        </w:tc>
      </w:tr>
      <w:tr w:rsidR="00422A31" w:rsidRPr="00A873CB" w14:paraId="20411A95" w14:textId="77777777" w:rsidTr="00B763AC">
        <w:trPr>
          <w:trHeight w:hRule="exact" w:val="60"/>
        </w:trPr>
        <w:tc>
          <w:tcPr>
            <w:tcW w:w="284" w:type="dxa"/>
            <w:tcBorders>
              <w:top w:val="single" w:sz="4" w:space="0" w:color="auto"/>
              <w:left w:val="nil"/>
              <w:bottom w:val="single" w:sz="4" w:space="0" w:color="auto"/>
              <w:right w:val="nil"/>
            </w:tcBorders>
          </w:tcPr>
          <w:p w14:paraId="7303E600" w14:textId="77777777" w:rsidR="00422A31" w:rsidRPr="00A873CB" w:rsidRDefault="00422A31" w:rsidP="00B763AC">
            <w:pPr>
              <w:pStyle w:val="NGTSAppendix"/>
              <w:widowControl/>
            </w:pPr>
          </w:p>
        </w:tc>
        <w:tc>
          <w:tcPr>
            <w:tcW w:w="7229" w:type="dxa"/>
            <w:tcBorders>
              <w:top w:val="nil"/>
              <w:left w:val="nil"/>
              <w:bottom w:val="nil"/>
              <w:right w:val="nil"/>
            </w:tcBorders>
          </w:tcPr>
          <w:p w14:paraId="779B86B5"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248BBF92" w14:textId="77777777" w:rsidR="00422A31" w:rsidRPr="00A873CB" w:rsidRDefault="00422A31" w:rsidP="00B763AC">
            <w:pPr>
              <w:pStyle w:val="NGTSAppendix"/>
              <w:widowControl/>
            </w:pPr>
          </w:p>
        </w:tc>
      </w:tr>
      <w:tr w:rsidR="00422A31" w:rsidRPr="00A873CB" w14:paraId="49811619" w14:textId="77777777" w:rsidTr="00B763AC">
        <w:tc>
          <w:tcPr>
            <w:tcW w:w="284" w:type="dxa"/>
            <w:tcBorders>
              <w:top w:val="single" w:sz="4" w:space="0" w:color="auto"/>
              <w:left w:val="single" w:sz="4" w:space="0" w:color="auto"/>
              <w:bottom w:val="single" w:sz="4" w:space="0" w:color="auto"/>
              <w:right w:val="single" w:sz="4" w:space="0" w:color="auto"/>
            </w:tcBorders>
          </w:tcPr>
          <w:p w14:paraId="7CA59819"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77C8EC57" w14:textId="77777777" w:rsidR="00422A31" w:rsidRPr="00A873CB" w:rsidRDefault="00422A31" w:rsidP="00B763AC">
            <w:pPr>
              <w:pStyle w:val="NGTSAppendix"/>
              <w:widowControl/>
              <w:ind w:left="186"/>
            </w:pPr>
            <w:r w:rsidRPr="00A873CB">
              <w:t>&lt;17</w:t>
            </w:r>
            <w:proofErr w:type="gramStart"/>
            <w:r w:rsidRPr="00A873CB">
              <w:t>&gt; :</w:t>
            </w:r>
            <w:proofErr w:type="gramEnd"/>
            <w:r w:rsidRPr="00A873CB">
              <w:t>= Event of protection equipment with time tag</w:t>
            </w:r>
          </w:p>
        </w:tc>
        <w:tc>
          <w:tcPr>
            <w:tcW w:w="1417" w:type="dxa"/>
            <w:tcBorders>
              <w:top w:val="nil"/>
              <w:left w:val="nil"/>
              <w:bottom w:val="nil"/>
              <w:right w:val="nil"/>
            </w:tcBorders>
          </w:tcPr>
          <w:p w14:paraId="721FD025" w14:textId="77777777" w:rsidR="00422A31" w:rsidRPr="00A873CB" w:rsidRDefault="00422A31" w:rsidP="00B763AC">
            <w:pPr>
              <w:pStyle w:val="NGTSAppendix"/>
              <w:widowControl/>
            </w:pPr>
            <w:r w:rsidRPr="00A873CB">
              <w:t>M_EP_TA_1</w:t>
            </w:r>
          </w:p>
        </w:tc>
      </w:tr>
      <w:tr w:rsidR="00422A31" w:rsidRPr="00A873CB" w14:paraId="6CC9524D" w14:textId="77777777" w:rsidTr="00B763AC">
        <w:trPr>
          <w:trHeight w:hRule="exact" w:val="60"/>
        </w:trPr>
        <w:tc>
          <w:tcPr>
            <w:tcW w:w="284" w:type="dxa"/>
            <w:tcBorders>
              <w:top w:val="single" w:sz="4" w:space="0" w:color="auto"/>
              <w:left w:val="nil"/>
              <w:bottom w:val="single" w:sz="4" w:space="0" w:color="auto"/>
              <w:right w:val="nil"/>
            </w:tcBorders>
          </w:tcPr>
          <w:p w14:paraId="7839A441" w14:textId="77777777" w:rsidR="00422A31" w:rsidRPr="00A873CB" w:rsidRDefault="00422A31" w:rsidP="00B763AC">
            <w:pPr>
              <w:pStyle w:val="NGTSAppendix"/>
              <w:widowControl/>
            </w:pPr>
          </w:p>
        </w:tc>
        <w:tc>
          <w:tcPr>
            <w:tcW w:w="7229" w:type="dxa"/>
            <w:tcBorders>
              <w:top w:val="nil"/>
              <w:left w:val="nil"/>
              <w:bottom w:val="nil"/>
              <w:right w:val="nil"/>
            </w:tcBorders>
          </w:tcPr>
          <w:p w14:paraId="565F5663"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2281E8B6" w14:textId="77777777" w:rsidR="00422A31" w:rsidRPr="00A873CB" w:rsidRDefault="00422A31" w:rsidP="00B763AC">
            <w:pPr>
              <w:pStyle w:val="NGTSAppendix"/>
              <w:widowControl/>
            </w:pPr>
          </w:p>
        </w:tc>
      </w:tr>
      <w:tr w:rsidR="00422A31" w:rsidRPr="00A873CB" w14:paraId="5D691FF8" w14:textId="77777777" w:rsidTr="00B763AC">
        <w:tc>
          <w:tcPr>
            <w:tcW w:w="284" w:type="dxa"/>
            <w:tcBorders>
              <w:top w:val="single" w:sz="4" w:space="0" w:color="auto"/>
              <w:left w:val="single" w:sz="4" w:space="0" w:color="auto"/>
              <w:bottom w:val="single" w:sz="4" w:space="0" w:color="auto"/>
              <w:right w:val="single" w:sz="4" w:space="0" w:color="auto"/>
            </w:tcBorders>
          </w:tcPr>
          <w:p w14:paraId="0267390E"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4D0482E9" w14:textId="77777777" w:rsidR="00422A31" w:rsidRPr="00A873CB" w:rsidRDefault="00422A31" w:rsidP="00B763AC">
            <w:pPr>
              <w:pStyle w:val="NGTSAppendix"/>
              <w:widowControl/>
              <w:ind w:left="186"/>
            </w:pPr>
            <w:r w:rsidRPr="00A873CB">
              <w:t>&lt;18</w:t>
            </w:r>
            <w:proofErr w:type="gramStart"/>
            <w:r w:rsidRPr="00A873CB">
              <w:t>&gt; :</w:t>
            </w:r>
            <w:proofErr w:type="gramEnd"/>
            <w:r w:rsidRPr="00A873CB">
              <w:t>= Packed start events of protection equipment with time tag</w:t>
            </w:r>
          </w:p>
        </w:tc>
        <w:tc>
          <w:tcPr>
            <w:tcW w:w="1417" w:type="dxa"/>
            <w:tcBorders>
              <w:top w:val="nil"/>
              <w:left w:val="nil"/>
              <w:bottom w:val="nil"/>
              <w:right w:val="nil"/>
            </w:tcBorders>
          </w:tcPr>
          <w:p w14:paraId="411F00A9" w14:textId="77777777" w:rsidR="00422A31" w:rsidRPr="00A873CB" w:rsidRDefault="00422A31" w:rsidP="00B763AC">
            <w:pPr>
              <w:pStyle w:val="NGTSAppendix"/>
              <w:widowControl/>
            </w:pPr>
            <w:r w:rsidRPr="00A873CB">
              <w:t>M_EP_TB_1</w:t>
            </w:r>
          </w:p>
        </w:tc>
      </w:tr>
      <w:tr w:rsidR="00422A31" w:rsidRPr="00A873CB" w14:paraId="04B07860" w14:textId="77777777" w:rsidTr="00B763AC">
        <w:trPr>
          <w:trHeight w:hRule="exact" w:val="60"/>
        </w:trPr>
        <w:tc>
          <w:tcPr>
            <w:tcW w:w="284" w:type="dxa"/>
            <w:tcBorders>
              <w:top w:val="single" w:sz="4" w:space="0" w:color="auto"/>
              <w:left w:val="nil"/>
              <w:bottom w:val="single" w:sz="4" w:space="0" w:color="auto"/>
              <w:right w:val="nil"/>
            </w:tcBorders>
          </w:tcPr>
          <w:p w14:paraId="24FC5F5D" w14:textId="77777777" w:rsidR="00422A31" w:rsidRPr="00A873CB" w:rsidRDefault="00422A31" w:rsidP="00B763AC">
            <w:pPr>
              <w:pStyle w:val="NGTSAppendix"/>
              <w:widowControl/>
            </w:pPr>
          </w:p>
        </w:tc>
        <w:tc>
          <w:tcPr>
            <w:tcW w:w="7229" w:type="dxa"/>
            <w:tcBorders>
              <w:top w:val="nil"/>
              <w:left w:val="nil"/>
              <w:bottom w:val="nil"/>
              <w:right w:val="nil"/>
            </w:tcBorders>
          </w:tcPr>
          <w:p w14:paraId="00E32657"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254289E2" w14:textId="77777777" w:rsidR="00422A31" w:rsidRPr="00A873CB" w:rsidRDefault="00422A31" w:rsidP="00B763AC">
            <w:pPr>
              <w:pStyle w:val="NGTSAppendix"/>
              <w:widowControl/>
            </w:pPr>
          </w:p>
        </w:tc>
      </w:tr>
      <w:tr w:rsidR="00422A31" w:rsidRPr="00A873CB" w14:paraId="4B3E1792" w14:textId="77777777" w:rsidTr="00B763AC">
        <w:tc>
          <w:tcPr>
            <w:tcW w:w="284" w:type="dxa"/>
            <w:tcBorders>
              <w:top w:val="single" w:sz="4" w:space="0" w:color="auto"/>
              <w:left w:val="single" w:sz="4" w:space="0" w:color="auto"/>
              <w:bottom w:val="single" w:sz="4" w:space="0" w:color="auto"/>
              <w:right w:val="single" w:sz="4" w:space="0" w:color="auto"/>
            </w:tcBorders>
          </w:tcPr>
          <w:p w14:paraId="0106AE9E"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786593E9" w14:textId="77777777" w:rsidR="00422A31" w:rsidRPr="00A873CB" w:rsidRDefault="00422A31" w:rsidP="00B763AC">
            <w:pPr>
              <w:pStyle w:val="NGTSAppendix"/>
              <w:widowControl/>
              <w:ind w:left="186"/>
            </w:pPr>
            <w:r w:rsidRPr="00A873CB">
              <w:t>&lt;19</w:t>
            </w:r>
            <w:proofErr w:type="gramStart"/>
            <w:r w:rsidRPr="00A873CB">
              <w:t>&gt; :</w:t>
            </w:r>
            <w:proofErr w:type="gramEnd"/>
            <w:r w:rsidRPr="00A873CB">
              <w:t>= Packed output circuit information of protection equipment with time tag</w:t>
            </w:r>
            <w:r w:rsidRPr="00A873CB">
              <w:tab/>
            </w:r>
          </w:p>
        </w:tc>
        <w:tc>
          <w:tcPr>
            <w:tcW w:w="1417" w:type="dxa"/>
            <w:tcBorders>
              <w:top w:val="nil"/>
              <w:left w:val="nil"/>
              <w:bottom w:val="nil"/>
              <w:right w:val="nil"/>
            </w:tcBorders>
          </w:tcPr>
          <w:p w14:paraId="6BE85627" w14:textId="77777777" w:rsidR="00422A31" w:rsidRPr="00A873CB" w:rsidRDefault="00422A31" w:rsidP="00B763AC">
            <w:pPr>
              <w:pStyle w:val="NGTSAppendix"/>
              <w:widowControl/>
            </w:pPr>
            <w:r w:rsidRPr="00A873CB">
              <w:t>M_EP_TC_1</w:t>
            </w:r>
          </w:p>
        </w:tc>
      </w:tr>
      <w:tr w:rsidR="00422A31" w:rsidRPr="00A873CB" w14:paraId="59BE915D" w14:textId="77777777" w:rsidTr="00B763AC">
        <w:trPr>
          <w:trHeight w:hRule="exact" w:val="60"/>
        </w:trPr>
        <w:tc>
          <w:tcPr>
            <w:tcW w:w="284" w:type="dxa"/>
            <w:tcBorders>
              <w:top w:val="single" w:sz="4" w:space="0" w:color="auto"/>
              <w:left w:val="nil"/>
              <w:bottom w:val="single" w:sz="4" w:space="0" w:color="auto"/>
              <w:right w:val="nil"/>
            </w:tcBorders>
          </w:tcPr>
          <w:p w14:paraId="281B0A31" w14:textId="77777777" w:rsidR="00422A31" w:rsidRPr="00A873CB" w:rsidRDefault="00422A31" w:rsidP="00B763AC">
            <w:pPr>
              <w:pStyle w:val="NGTSAppendix"/>
              <w:widowControl/>
            </w:pPr>
          </w:p>
        </w:tc>
        <w:tc>
          <w:tcPr>
            <w:tcW w:w="7229" w:type="dxa"/>
            <w:tcBorders>
              <w:top w:val="nil"/>
              <w:left w:val="nil"/>
              <w:bottom w:val="nil"/>
              <w:right w:val="nil"/>
            </w:tcBorders>
          </w:tcPr>
          <w:p w14:paraId="3062BE96"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57365097" w14:textId="77777777" w:rsidR="00422A31" w:rsidRPr="00A873CB" w:rsidRDefault="00422A31" w:rsidP="00B763AC">
            <w:pPr>
              <w:pStyle w:val="NGTSAppendix"/>
              <w:widowControl/>
            </w:pPr>
          </w:p>
        </w:tc>
      </w:tr>
      <w:tr w:rsidR="00422A31" w:rsidRPr="00A873CB" w14:paraId="3BE1C79A" w14:textId="77777777" w:rsidTr="00B763AC">
        <w:tc>
          <w:tcPr>
            <w:tcW w:w="284" w:type="dxa"/>
            <w:tcBorders>
              <w:top w:val="single" w:sz="4" w:space="0" w:color="auto"/>
              <w:left w:val="single" w:sz="4" w:space="0" w:color="auto"/>
              <w:bottom w:val="single" w:sz="4" w:space="0" w:color="auto"/>
              <w:right w:val="single" w:sz="4" w:space="0" w:color="auto"/>
            </w:tcBorders>
          </w:tcPr>
          <w:p w14:paraId="7EDB74D3"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441DACE7" w14:textId="77777777" w:rsidR="00422A31" w:rsidRPr="00A873CB" w:rsidRDefault="00422A31" w:rsidP="00B763AC">
            <w:pPr>
              <w:pStyle w:val="NGTSAppendix"/>
              <w:widowControl/>
              <w:ind w:left="186"/>
            </w:pPr>
            <w:r w:rsidRPr="00A873CB">
              <w:t>&lt;20</w:t>
            </w:r>
            <w:proofErr w:type="gramStart"/>
            <w:r w:rsidRPr="00A873CB">
              <w:t>&gt; :</w:t>
            </w:r>
            <w:proofErr w:type="gramEnd"/>
            <w:r w:rsidRPr="00A873CB">
              <w:t>= Packed single-point information with status change detection</w:t>
            </w:r>
          </w:p>
        </w:tc>
        <w:tc>
          <w:tcPr>
            <w:tcW w:w="1417" w:type="dxa"/>
            <w:tcBorders>
              <w:top w:val="nil"/>
              <w:left w:val="nil"/>
              <w:bottom w:val="nil"/>
              <w:right w:val="nil"/>
            </w:tcBorders>
          </w:tcPr>
          <w:p w14:paraId="417EE346" w14:textId="77777777" w:rsidR="00422A31" w:rsidRPr="00A873CB" w:rsidRDefault="00422A31" w:rsidP="00B763AC">
            <w:pPr>
              <w:pStyle w:val="NGTSAppendix"/>
              <w:widowControl/>
            </w:pPr>
            <w:r w:rsidRPr="00A873CB">
              <w:t>M_PS_NA_1</w:t>
            </w:r>
          </w:p>
        </w:tc>
      </w:tr>
      <w:tr w:rsidR="00422A31" w:rsidRPr="00A873CB" w14:paraId="72E09843" w14:textId="77777777" w:rsidTr="00B763AC">
        <w:trPr>
          <w:trHeight w:hRule="exact" w:val="60"/>
        </w:trPr>
        <w:tc>
          <w:tcPr>
            <w:tcW w:w="284" w:type="dxa"/>
            <w:tcBorders>
              <w:top w:val="single" w:sz="4" w:space="0" w:color="auto"/>
              <w:left w:val="nil"/>
              <w:bottom w:val="single" w:sz="4" w:space="0" w:color="auto"/>
              <w:right w:val="nil"/>
            </w:tcBorders>
          </w:tcPr>
          <w:p w14:paraId="5FB32A3F" w14:textId="77777777" w:rsidR="00422A31" w:rsidRPr="00A873CB" w:rsidRDefault="00422A31" w:rsidP="00B763AC">
            <w:pPr>
              <w:pStyle w:val="NGTSAppendix"/>
              <w:widowControl/>
            </w:pPr>
          </w:p>
        </w:tc>
        <w:tc>
          <w:tcPr>
            <w:tcW w:w="7229" w:type="dxa"/>
            <w:tcBorders>
              <w:top w:val="nil"/>
              <w:left w:val="nil"/>
              <w:bottom w:val="nil"/>
              <w:right w:val="nil"/>
            </w:tcBorders>
          </w:tcPr>
          <w:p w14:paraId="7768A1C7"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041348E8" w14:textId="77777777" w:rsidR="00422A31" w:rsidRPr="00A873CB" w:rsidRDefault="00422A31" w:rsidP="00B763AC">
            <w:pPr>
              <w:pStyle w:val="NGTSAppendix"/>
              <w:widowControl/>
            </w:pPr>
          </w:p>
        </w:tc>
      </w:tr>
      <w:tr w:rsidR="00422A31" w:rsidRPr="00A873CB" w14:paraId="18F67CF7" w14:textId="77777777" w:rsidTr="00B763AC">
        <w:tc>
          <w:tcPr>
            <w:tcW w:w="284" w:type="dxa"/>
            <w:tcBorders>
              <w:top w:val="single" w:sz="4" w:space="0" w:color="auto"/>
              <w:left w:val="single" w:sz="4" w:space="0" w:color="auto"/>
              <w:bottom w:val="single" w:sz="4" w:space="0" w:color="auto"/>
              <w:right w:val="single" w:sz="4" w:space="0" w:color="auto"/>
            </w:tcBorders>
          </w:tcPr>
          <w:p w14:paraId="2D3E3415"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4660D947" w14:textId="77777777" w:rsidR="00422A31" w:rsidRPr="00A873CB" w:rsidRDefault="00422A31" w:rsidP="00B763AC">
            <w:pPr>
              <w:pStyle w:val="NGTSAppendix"/>
              <w:widowControl/>
              <w:ind w:left="186"/>
            </w:pPr>
            <w:r w:rsidRPr="00A873CB">
              <w:t>&lt;21</w:t>
            </w:r>
            <w:proofErr w:type="gramStart"/>
            <w:r w:rsidRPr="00A873CB">
              <w:t>&gt; :</w:t>
            </w:r>
            <w:proofErr w:type="gramEnd"/>
            <w:r w:rsidRPr="00A873CB">
              <w:t>= Measured value, normalised value without quality descriptor</w:t>
            </w:r>
          </w:p>
        </w:tc>
        <w:tc>
          <w:tcPr>
            <w:tcW w:w="1417" w:type="dxa"/>
            <w:tcBorders>
              <w:top w:val="nil"/>
              <w:left w:val="nil"/>
              <w:bottom w:val="nil"/>
              <w:right w:val="nil"/>
            </w:tcBorders>
          </w:tcPr>
          <w:p w14:paraId="0C7C55DB" w14:textId="77777777" w:rsidR="00422A31" w:rsidRPr="00A873CB" w:rsidRDefault="00422A31" w:rsidP="00B763AC">
            <w:pPr>
              <w:pStyle w:val="NGTSAppendix"/>
              <w:widowControl/>
            </w:pPr>
            <w:r w:rsidRPr="00A873CB">
              <w:t>M_ME_ND_1</w:t>
            </w:r>
          </w:p>
        </w:tc>
      </w:tr>
      <w:tr w:rsidR="00422A31" w:rsidRPr="00A873CB" w14:paraId="2E6CAA1C" w14:textId="77777777" w:rsidTr="00B763AC">
        <w:trPr>
          <w:trHeight w:hRule="exact" w:val="90"/>
        </w:trPr>
        <w:tc>
          <w:tcPr>
            <w:tcW w:w="284" w:type="dxa"/>
            <w:tcBorders>
              <w:top w:val="nil"/>
              <w:left w:val="nil"/>
              <w:bottom w:val="nil"/>
              <w:right w:val="nil"/>
            </w:tcBorders>
          </w:tcPr>
          <w:p w14:paraId="4324D15E" w14:textId="77777777" w:rsidR="00422A31" w:rsidRPr="00A873CB" w:rsidRDefault="00422A31" w:rsidP="00B763AC">
            <w:pPr>
              <w:pStyle w:val="NGTSAppendix"/>
              <w:widowControl/>
            </w:pPr>
          </w:p>
        </w:tc>
        <w:tc>
          <w:tcPr>
            <w:tcW w:w="7229" w:type="dxa"/>
            <w:tcBorders>
              <w:top w:val="nil"/>
              <w:left w:val="nil"/>
              <w:bottom w:val="nil"/>
              <w:right w:val="nil"/>
            </w:tcBorders>
          </w:tcPr>
          <w:p w14:paraId="7680E17B" w14:textId="77777777" w:rsidR="00422A31" w:rsidRPr="00A873CB" w:rsidRDefault="00422A31" w:rsidP="00B763AC">
            <w:pPr>
              <w:pStyle w:val="NGTSAppendix"/>
              <w:widowControl/>
            </w:pPr>
          </w:p>
        </w:tc>
        <w:tc>
          <w:tcPr>
            <w:tcW w:w="1417" w:type="dxa"/>
            <w:tcBorders>
              <w:top w:val="nil"/>
              <w:left w:val="nil"/>
              <w:bottom w:val="nil"/>
              <w:right w:val="nil"/>
            </w:tcBorders>
          </w:tcPr>
          <w:p w14:paraId="49571FD2" w14:textId="77777777" w:rsidR="00422A31" w:rsidRPr="00A873CB" w:rsidRDefault="00422A31" w:rsidP="00B763AC">
            <w:pPr>
              <w:pStyle w:val="NGTSAppendix"/>
              <w:widowControl/>
            </w:pPr>
          </w:p>
        </w:tc>
      </w:tr>
      <w:tr w:rsidR="00422A31" w:rsidRPr="00A873CB" w14:paraId="4385E4F5" w14:textId="77777777" w:rsidTr="00B763AC">
        <w:tc>
          <w:tcPr>
            <w:tcW w:w="284" w:type="dxa"/>
            <w:tcBorders>
              <w:top w:val="single" w:sz="4" w:space="0" w:color="auto"/>
              <w:left w:val="single" w:sz="4" w:space="0" w:color="auto"/>
              <w:bottom w:val="single" w:sz="4" w:space="0" w:color="auto"/>
              <w:right w:val="single" w:sz="4" w:space="0" w:color="auto"/>
            </w:tcBorders>
          </w:tcPr>
          <w:p w14:paraId="19C6C074"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tcPr>
          <w:p w14:paraId="78D1D22B" w14:textId="77777777" w:rsidR="00422A31" w:rsidRPr="00A873CB" w:rsidRDefault="00422A31" w:rsidP="00B763AC">
            <w:pPr>
              <w:pStyle w:val="NGTSAppendix"/>
              <w:widowControl/>
              <w:ind w:left="186"/>
            </w:pPr>
            <w:r w:rsidRPr="00A873CB">
              <w:t>&lt;30</w:t>
            </w:r>
            <w:proofErr w:type="gramStart"/>
            <w:r w:rsidRPr="00A873CB">
              <w:t>&gt; :</w:t>
            </w:r>
            <w:proofErr w:type="gramEnd"/>
            <w:r w:rsidRPr="00A873CB">
              <w:t>= Single-point information with time tag CP56Time2a</w:t>
            </w:r>
          </w:p>
        </w:tc>
        <w:tc>
          <w:tcPr>
            <w:tcW w:w="1417" w:type="dxa"/>
            <w:tcBorders>
              <w:top w:val="nil"/>
              <w:left w:val="nil"/>
              <w:bottom w:val="nil"/>
              <w:right w:val="nil"/>
            </w:tcBorders>
          </w:tcPr>
          <w:p w14:paraId="2478A605" w14:textId="77777777" w:rsidR="00422A31" w:rsidRPr="00A873CB" w:rsidRDefault="00422A31" w:rsidP="00B763AC">
            <w:pPr>
              <w:pStyle w:val="NGTSAppendix"/>
              <w:widowControl/>
            </w:pPr>
            <w:r w:rsidRPr="00A873CB">
              <w:t>M_SP_TB_1</w:t>
            </w:r>
          </w:p>
        </w:tc>
      </w:tr>
      <w:tr w:rsidR="00422A31" w:rsidRPr="00A873CB" w14:paraId="3B3CD493" w14:textId="77777777" w:rsidTr="00B763AC">
        <w:trPr>
          <w:trHeight w:hRule="exact" w:val="60"/>
        </w:trPr>
        <w:tc>
          <w:tcPr>
            <w:tcW w:w="284" w:type="dxa"/>
            <w:tcBorders>
              <w:top w:val="single" w:sz="4" w:space="0" w:color="auto"/>
              <w:left w:val="nil"/>
              <w:bottom w:val="nil"/>
              <w:right w:val="nil"/>
            </w:tcBorders>
          </w:tcPr>
          <w:p w14:paraId="02AD6E5D" w14:textId="77777777" w:rsidR="00422A31" w:rsidRPr="00A873CB" w:rsidRDefault="00422A31" w:rsidP="00B763AC">
            <w:pPr>
              <w:pStyle w:val="NGTSAppendix"/>
              <w:widowControl/>
            </w:pPr>
          </w:p>
        </w:tc>
        <w:tc>
          <w:tcPr>
            <w:tcW w:w="7229" w:type="dxa"/>
            <w:tcBorders>
              <w:top w:val="nil"/>
              <w:left w:val="nil"/>
              <w:bottom w:val="nil"/>
              <w:right w:val="nil"/>
            </w:tcBorders>
          </w:tcPr>
          <w:p w14:paraId="526F93B7"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1D82BA96" w14:textId="77777777" w:rsidR="00422A31" w:rsidRPr="00A873CB" w:rsidRDefault="00422A31" w:rsidP="00B763AC">
            <w:pPr>
              <w:pStyle w:val="NGTSAppendix"/>
              <w:widowControl/>
            </w:pPr>
          </w:p>
        </w:tc>
      </w:tr>
      <w:tr w:rsidR="00422A31" w:rsidRPr="00A873CB" w14:paraId="47F12AA4" w14:textId="77777777" w:rsidTr="00B763AC">
        <w:tc>
          <w:tcPr>
            <w:tcW w:w="284" w:type="dxa"/>
            <w:tcBorders>
              <w:top w:val="single" w:sz="4" w:space="0" w:color="auto"/>
              <w:left w:val="single" w:sz="4" w:space="0" w:color="auto"/>
              <w:bottom w:val="single" w:sz="4" w:space="0" w:color="auto"/>
              <w:right w:val="single" w:sz="4" w:space="0" w:color="auto"/>
            </w:tcBorders>
          </w:tcPr>
          <w:p w14:paraId="27B3DB34"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tcPr>
          <w:p w14:paraId="39ED1E87" w14:textId="77777777" w:rsidR="00422A31" w:rsidRPr="00A873CB" w:rsidRDefault="00422A31" w:rsidP="00B763AC">
            <w:pPr>
              <w:pStyle w:val="NGTSAppendix"/>
              <w:widowControl/>
              <w:ind w:left="186"/>
            </w:pPr>
            <w:r w:rsidRPr="00A873CB">
              <w:t>&lt;31</w:t>
            </w:r>
            <w:proofErr w:type="gramStart"/>
            <w:r w:rsidRPr="00A873CB">
              <w:t>&gt; :</w:t>
            </w:r>
            <w:proofErr w:type="gramEnd"/>
            <w:r w:rsidRPr="00A873CB">
              <w:t>= Double-point information with time tag CP56Time2a</w:t>
            </w:r>
          </w:p>
        </w:tc>
        <w:tc>
          <w:tcPr>
            <w:tcW w:w="1417" w:type="dxa"/>
            <w:tcBorders>
              <w:top w:val="nil"/>
              <w:left w:val="nil"/>
              <w:bottom w:val="nil"/>
              <w:right w:val="nil"/>
            </w:tcBorders>
          </w:tcPr>
          <w:p w14:paraId="58B8E334"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sz w:val="28"/>
              </w:rPr>
            </w:pPr>
            <w:r w:rsidRPr="00A873CB">
              <w:t>M_DP_TB_1</w:t>
            </w:r>
          </w:p>
        </w:tc>
      </w:tr>
      <w:tr w:rsidR="00422A31" w:rsidRPr="00A873CB" w14:paraId="623B99CB" w14:textId="77777777" w:rsidTr="00B763AC">
        <w:trPr>
          <w:trHeight w:hRule="exact" w:val="60"/>
        </w:trPr>
        <w:tc>
          <w:tcPr>
            <w:tcW w:w="284" w:type="dxa"/>
            <w:tcBorders>
              <w:top w:val="single" w:sz="4" w:space="0" w:color="auto"/>
              <w:left w:val="nil"/>
              <w:bottom w:val="single" w:sz="4" w:space="0" w:color="auto"/>
              <w:right w:val="nil"/>
            </w:tcBorders>
          </w:tcPr>
          <w:p w14:paraId="09FDACE0" w14:textId="77777777" w:rsidR="00422A31" w:rsidRPr="00A873CB" w:rsidRDefault="00422A31" w:rsidP="00B763AC">
            <w:pPr>
              <w:pStyle w:val="NGTSAppendix"/>
              <w:widowControl/>
            </w:pPr>
          </w:p>
        </w:tc>
        <w:tc>
          <w:tcPr>
            <w:tcW w:w="7229" w:type="dxa"/>
            <w:tcBorders>
              <w:top w:val="nil"/>
              <w:left w:val="nil"/>
              <w:bottom w:val="nil"/>
              <w:right w:val="nil"/>
            </w:tcBorders>
          </w:tcPr>
          <w:p w14:paraId="63DDB1F0"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4B00369A"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rPr>
            </w:pPr>
          </w:p>
        </w:tc>
      </w:tr>
      <w:tr w:rsidR="00422A31" w:rsidRPr="00A873CB" w14:paraId="554C9ECC" w14:textId="77777777" w:rsidTr="00B763AC">
        <w:tc>
          <w:tcPr>
            <w:tcW w:w="284" w:type="dxa"/>
            <w:tcBorders>
              <w:top w:val="single" w:sz="4" w:space="0" w:color="auto"/>
              <w:left w:val="single" w:sz="4" w:space="0" w:color="auto"/>
              <w:bottom w:val="single" w:sz="4" w:space="0" w:color="auto"/>
              <w:right w:val="single" w:sz="4" w:space="0" w:color="auto"/>
            </w:tcBorders>
          </w:tcPr>
          <w:p w14:paraId="2387F782"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tcPr>
          <w:p w14:paraId="322F0C3F" w14:textId="77777777" w:rsidR="00422A31" w:rsidRPr="00A873CB" w:rsidRDefault="00422A31" w:rsidP="00B763AC">
            <w:pPr>
              <w:pStyle w:val="NGTSAppendix"/>
              <w:widowControl/>
              <w:ind w:left="186"/>
            </w:pPr>
            <w:r w:rsidRPr="00A873CB">
              <w:t>&lt;32</w:t>
            </w:r>
            <w:proofErr w:type="gramStart"/>
            <w:r w:rsidRPr="00A873CB">
              <w:t>&gt; :</w:t>
            </w:r>
            <w:proofErr w:type="gramEnd"/>
            <w:r w:rsidRPr="00A873CB">
              <w:t>= Step position information with time tag CP56Time2a</w:t>
            </w:r>
          </w:p>
        </w:tc>
        <w:tc>
          <w:tcPr>
            <w:tcW w:w="1417" w:type="dxa"/>
            <w:tcBorders>
              <w:top w:val="nil"/>
              <w:left w:val="nil"/>
              <w:bottom w:val="nil"/>
              <w:right w:val="nil"/>
            </w:tcBorders>
          </w:tcPr>
          <w:p w14:paraId="51F59471" w14:textId="77777777" w:rsidR="00422A31" w:rsidRPr="00A873CB" w:rsidRDefault="00422A31" w:rsidP="00B763AC">
            <w:pPr>
              <w:pStyle w:val="NGTSAppendix"/>
              <w:widowControl/>
            </w:pPr>
            <w:r w:rsidRPr="00A873CB">
              <w:t>M_ST_TB_1</w:t>
            </w:r>
          </w:p>
        </w:tc>
      </w:tr>
      <w:tr w:rsidR="00422A31" w:rsidRPr="00A873CB" w14:paraId="2F2C2208" w14:textId="77777777" w:rsidTr="00B763AC">
        <w:trPr>
          <w:trHeight w:hRule="exact" w:val="60"/>
        </w:trPr>
        <w:tc>
          <w:tcPr>
            <w:tcW w:w="284" w:type="dxa"/>
            <w:tcBorders>
              <w:top w:val="single" w:sz="4" w:space="0" w:color="auto"/>
              <w:left w:val="nil"/>
              <w:bottom w:val="single" w:sz="4" w:space="0" w:color="auto"/>
              <w:right w:val="nil"/>
            </w:tcBorders>
          </w:tcPr>
          <w:p w14:paraId="7774D997" w14:textId="77777777" w:rsidR="00422A31" w:rsidRPr="00A873CB" w:rsidRDefault="00422A31" w:rsidP="00B763AC">
            <w:pPr>
              <w:pStyle w:val="NGTSAppendix"/>
              <w:widowControl/>
            </w:pPr>
          </w:p>
        </w:tc>
        <w:tc>
          <w:tcPr>
            <w:tcW w:w="7229" w:type="dxa"/>
            <w:tcBorders>
              <w:top w:val="nil"/>
              <w:left w:val="nil"/>
              <w:bottom w:val="nil"/>
              <w:right w:val="nil"/>
            </w:tcBorders>
          </w:tcPr>
          <w:p w14:paraId="58CC5BC2"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32E8FC84" w14:textId="77777777" w:rsidR="00422A31" w:rsidRPr="00A873CB" w:rsidRDefault="00422A31" w:rsidP="00B763AC">
            <w:pPr>
              <w:pStyle w:val="NGTSAppendix"/>
              <w:widowControl/>
              <w:rPr>
                <w:sz w:val="28"/>
              </w:rPr>
            </w:pPr>
          </w:p>
        </w:tc>
      </w:tr>
      <w:tr w:rsidR="00422A31" w:rsidRPr="00A873CB" w14:paraId="000E4993" w14:textId="77777777" w:rsidTr="00B763AC">
        <w:tc>
          <w:tcPr>
            <w:tcW w:w="284" w:type="dxa"/>
            <w:tcBorders>
              <w:top w:val="single" w:sz="4" w:space="0" w:color="auto"/>
              <w:left w:val="single" w:sz="4" w:space="0" w:color="auto"/>
              <w:bottom w:val="single" w:sz="4" w:space="0" w:color="auto"/>
              <w:right w:val="single" w:sz="4" w:space="0" w:color="auto"/>
            </w:tcBorders>
          </w:tcPr>
          <w:p w14:paraId="4B224AB9"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7D996F6C" w14:textId="77777777" w:rsidR="00422A31" w:rsidRPr="00A873CB" w:rsidRDefault="00422A31" w:rsidP="00B763AC">
            <w:pPr>
              <w:pStyle w:val="NGTSAppendix"/>
              <w:widowControl/>
              <w:ind w:left="186"/>
            </w:pPr>
            <w:r w:rsidRPr="00A873CB">
              <w:t>&lt;33</w:t>
            </w:r>
            <w:proofErr w:type="gramStart"/>
            <w:r w:rsidRPr="00A873CB">
              <w:t>&gt; :</w:t>
            </w:r>
            <w:proofErr w:type="gramEnd"/>
            <w:r w:rsidRPr="00A873CB">
              <w:t>= Bitstring of 32 bit with time tag CP56Time2a</w:t>
            </w:r>
          </w:p>
        </w:tc>
        <w:tc>
          <w:tcPr>
            <w:tcW w:w="1417" w:type="dxa"/>
            <w:tcBorders>
              <w:top w:val="nil"/>
              <w:left w:val="nil"/>
              <w:bottom w:val="nil"/>
              <w:right w:val="nil"/>
            </w:tcBorders>
          </w:tcPr>
          <w:p w14:paraId="025488BC" w14:textId="77777777" w:rsidR="00422A31" w:rsidRPr="00A873CB" w:rsidRDefault="00422A31" w:rsidP="00B763AC">
            <w:pPr>
              <w:pStyle w:val="NGTSAppendix"/>
              <w:widowControl/>
              <w:rPr>
                <w:sz w:val="28"/>
              </w:rPr>
            </w:pPr>
            <w:r w:rsidRPr="00A873CB">
              <w:t>M_BO_TB_1</w:t>
            </w:r>
          </w:p>
        </w:tc>
      </w:tr>
      <w:tr w:rsidR="00422A31" w:rsidRPr="00A873CB" w14:paraId="2BD95E14" w14:textId="77777777" w:rsidTr="00B763AC">
        <w:trPr>
          <w:trHeight w:hRule="exact" w:val="60"/>
        </w:trPr>
        <w:tc>
          <w:tcPr>
            <w:tcW w:w="284" w:type="dxa"/>
            <w:tcBorders>
              <w:top w:val="single" w:sz="4" w:space="0" w:color="auto"/>
              <w:left w:val="nil"/>
              <w:bottom w:val="single" w:sz="4" w:space="0" w:color="auto"/>
              <w:right w:val="nil"/>
            </w:tcBorders>
          </w:tcPr>
          <w:p w14:paraId="3F294580" w14:textId="77777777" w:rsidR="00422A31" w:rsidRPr="00A873CB" w:rsidRDefault="00422A31" w:rsidP="00B763AC">
            <w:pPr>
              <w:pStyle w:val="NGTSAppendix"/>
              <w:widowControl/>
            </w:pPr>
          </w:p>
        </w:tc>
        <w:tc>
          <w:tcPr>
            <w:tcW w:w="7229" w:type="dxa"/>
            <w:tcBorders>
              <w:top w:val="nil"/>
              <w:left w:val="nil"/>
              <w:bottom w:val="nil"/>
              <w:right w:val="nil"/>
            </w:tcBorders>
          </w:tcPr>
          <w:p w14:paraId="2D5C19B6" w14:textId="77777777" w:rsidR="00422A31" w:rsidRPr="00A873CB" w:rsidRDefault="00422A31" w:rsidP="00B763AC">
            <w:pPr>
              <w:pStyle w:val="NGTSAppendix"/>
              <w:widowControl/>
              <w:ind w:left="186"/>
              <w:rPr>
                <w:sz w:val="28"/>
              </w:rPr>
            </w:pPr>
          </w:p>
        </w:tc>
        <w:tc>
          <w:tcPr>
            <w:tcW w:w="1417" w:type="dxa"/>
            <w:tcBorders>
              <w:top w:val="nil"/>
              <w:left w:val="nil"/>
              <w:bottom w:val="nil"/>
              <w:right w:val="nil"/>
            </w:tcBorders>
          </w:tcPr>
          <w:p w14:paraId="41531855" w14:textId="77777777" w:rsidR="00422A31" w:rsidRPr="00A873CB" w:rsidRDefault="00422A31" w:rsidP="00B763AC">
            <w:pPr>
              <w:pStyle w:val="NGTSAppendix"/>
              <w:widowControl/>
              <w:rPr>
                <w:sz w:val="28"/>
              </w:rPr>
            </w:pPr>
          </w:p>
        </w:tc>
      </w:tr>
      <w:tr w:rsidR="00422A31" w:rsidRPr="00A873CB" w14:paraId="1D361190" w14:textId="77777777" w:rsidTr="00B763AC">
        <w:tc>
          <w:tcPr>
            <w:tcW w:w="284" w:type="dxa"/>
            <w:tcBorders>
              <w:top w:val="single" w:sz="4" w:space="0" w:color="auto"/>
              <w:left w:val="single" w:sz="4" w:space="0" w:color="auto"/>
              <w:bottom w:val="single" w:sz="4" w:space="0" w:color="auto"/>
              <w:right w:val="single" w:sz="4" w:space="0" w:color="auto"/>
            </w:tcBorders>
          </w:tcPr>
          <w:p w14:paraId="4CFB0001" w14:textId="77777777" w:rsidR="00422A31" w:rsidRPr="00A873CB" w:rsidRDefault="00422A31" w:rsidP="00B763AC">
            <w:pPr>
              <w:pStyle w:val="NGTSAppendix"/>
              <w:widowControl/>
              <w:ind w:left="-57"/>
              <w:jc w:val="right"/>
            </w:pPr>
          </w:p>
        </w:tc>
        <w:tc>
          <w:tcPr>
            <w:tcW w:w="7229" w:type="dxa"/>
            <w:tcBorders>
              <w:top w:val="nil"/>
              <w:left w:val="single" w:sz="4" w:space="0" w:color="auto"/>
              <w:bottom w:val="nil"/>
              <w:right w:val="nil"/>
            </w:tcBorders>
          </w:tcPr>
          <w:p w14:paraId="543BFEED" w14:textId="77777777" w:rsidR="00E71FE1" w:rsidRPr="00A873CB" w:rsidRDefault="00422A31" w:rsidP="00B763AC">
            <w:pPr>
              <w:pStyle w:val="NGTSAppendix"/>
              <w:widowControl/>
              <w:ind w:left="186"/>
            </w:pPr>
            <w:r w:rsidRPr="00A873CB">
              <w:t>&lt;34</w:t>
            </w:r>
            <w:proofErr w:type="gramStart"/>
            <w:r w:rsidRPr="00A873CB">
              <w:t>&gt; :</w:t>
            </w:r>
            <w:proofErr w:type="gramEnd"/>
            <w:r w:rsidRPr="00A873CB">
              <w:t>= Measured value, normalised value with time tag CP56Time2a</w:t>
            </w:r>
          </w:p>
        </w:tc>
        <w:tc>
          <w:tcPr>
            <w:tcW w:w="1417" w:type="dxa"/>
            <w:tcBorders>
              <w:top w:val="nil"/>
              <w:left w:val="nil"/>
              <w:bottom w:val="nil"/>
              <w:right w:val="nil"/>
            </w:tcBorders>
          </w:tcPr>
          <w:p w14:paraId="1CAFBEC3" w14:textId="77777777" w:rsidR="00422A31" w:rsidRPr="00A873CB" w:rsidRDefault="00422A31" w:rsidP="00B763AC">
            <w:pPr>
              <w:pStyle w:val="NGTSAppendix"/>
              <w:widowControl/>
            </w:pPr>
            <w:r w:rsidRPr="00A873CB">
              <w:t>M_ME_TD_1</w:t>
            </w:r>
          </w:p>
        </w:tc>
      </w:tr>
      <w:tr w:rsidR="00422A31" w:rsidRPr="00A873CB" w14:paraId="047C8AB4" w14:textId="77777777" w:rsidTr="00B763AC">
        <w:trPr>
          <w:trHeight w:hRule="exact" w:val="60"/>
        </w:trPr>
        <w:tc>
          <w:tcPr>
            <w:tcW w:w="284" w:type="dxa"/>
            <w:tcBorders>
              <w:top w:val="single" w:sz="4" w:space="0" w:color="auto"/>
              <w:left w:val="nil"/>
              <w:bottom w:val="single" w:sz="4" w:space="0" w:color="auto"/>
              <w:right w:val="nil"/>
            </w:tcBorders>
          </w:tcPr>
          <w:p w14:paraId="3E4C892B" w14:textId="77777777" w:rsidR="00422A31" w:rsidRPr="00A873CB" w:rsidRDefault="00422A31" w:rsidP="00B763AC">
            <w:pPr>
              <w:pStyle w:val="NGTSAppendix"/>
              <w:widowControl/>
            </w:pPr>
          </w:p>
        </w:tc>
        <w:tc>
          <w:tcPr>
            <w:tcW w:w="7229" w:type="dxa"/>
            <w:tcBorders>
              <w:top w:val="nil"/>
              <w:left w:val="nil"/>
              <w:bottom w:val="nil"/>
              <w:right w:val="nil"/>
            </w:tcBorders>
          </w:tcPr>
          <w:p w14:paraId="193717E1" w14:textId="77777777" w:rsidR="00422A31" w:rsidRPr="00A873CB" w:rsidRDefault="00422A31" w:rsidP="00B763AC">
            <w:pPr>
              <w:pStyle w:val="NGTSAppendix"/>
              <w:widowControl/>
              <w:ind w:left="186"/>
              <w:rPr>
                <w:sz w:val="28"/>
              </w:rPr>
            </w:pPr>
          </w:p>
        </w:tc>
        <w:tc>
          <w:tcPr>
            <w:tcW w:w="1417" w:type="dxa"/>
            <w:tcBorders>
              <w:top w:val="nil"/>
              <w:left w:val="nil"/>
              <w:bottom w:val="nil"/>
              <w:right w:val="nil"/>
            </w:tcBorders>
          </w:tcPr>
          <w:p w14:paraId="719BE3BC" w14:textId="77777777" w:rsidR="00422A31" w:rsidRPr="00A873CB" w:rsidRDefault="00422A31" w:rsidP="00B763AC">
            <w:pPr>
              <w:pStyle w:val="NGTSAppendix"/>
              <w:widowControl/>
              <w:rPr>
                <w:sz w:val="28"/>
              </w:rPr>
            </w:pPr>
          </w:p>
        </w:tc>
      </w:tr>
      <w:tr w:rsidR="00422A31" w:rsidRPr="00A873CB" w14:paraId="0DE7D310" w14:textId="77777777" w:rsidTr="00B763AC">
        <w:tc>
          <w:tcPr>
            <w:tcW w:w="284" w:type="dxa"/>
            <w:tcBorders>
              <w:top w:val="single" w:sz="4" w:space="0" w:color="auto"/>
              <w:left w:val="single" w:sz="4" w:space="0" w:color="auto"/>
              <w:bottom w:val="single" w:sz="4" w:space="0" w:color="auto"/>
              <w:right w:val="single" w:sz="4" w:space="0" w:color="auto"/>
            </w:tcBorders>
          </w:tcPr>
          <w:p w14:paraId="38E1C1FB" w14:textId="77777777" w:rsidR="00422A31" w:rsidRPr="00A873CB" w:rsidRDefault="00422A31" w:rsidP="00B763AC">
            <w:pPr>
              <w:pStyle w:val="NGTSAppendix"/>
              <w:widowControl/>
              <w:ind w:left="-57"/>
              <w:jc w:val="right"/>
            </w:pPr>
          </w:p>
        </w:tc>
        <w:tc>
          <w:tcPr>
            <w:tcW w:w="7229" w:type="dxa"/>
            <w:tcBorders>
              <w:top w:val="nil"/>
              <w:left w:val="single" w:sz="4" w:space="0" w:color="auto"/>
              <w:bottom w:val="nil"/>
              <w:right w:val="nil"/>
            </w:tcBorders>
          </w:tcPr>
          <w:p w14:paraId="47DB8290" w14:textId="77777777" w:rsidR="009606F9" w:rsidRPr="00A873CB" w:rsidRDefault="00422A31" w:rsidP="00B763AC">
            <w:pPr>
              <w:pStyle w:val="NGTSAppendix"/>
              <w:widowControl/>
              <w:ind w:left="186"/>
            </w:pPr>
            <w:r w:rsidRPr="00A873CB">
              <w:t>&lt;35</w:t>
            </w:r>
            <w:proofErr w:type="gramStart"/>
            <w:r w:rsidRPr="00A873CB">
              <w:t>&gt; :</w:t>
            </w:r>
            <w:proofErr w:type="gramEnd"/>
            <w:r w:rsidRPr="00A873CB">
              <w:t>= Measured value, scaled value with time tag CP56Time2a</w:t>
            </w:r>
          </w:p>
        </w:tc>
        <w:tc>
          <w:tcPr>
            <w:tcW w:w="1417" w:type="dxa"/>
            <w:tcBorders>
              <w:top w:val="nil"/>
              <w:left w:val="nil"/>
              <w:bottom w:val="nil"/>
              <w:right w:val="nil"/>
            </w:tcBorders>
          </w:tcPr>
          <w:p w14:paraId="4B2CB9FC" w14:textId="77777777" w:rsidR="00422A31" w:rsidRPr="00A873CB" w:rsidRDefault="00422A31" w:rsidP="00B763AC">
            <w:pPr>
              <w:pStyle w:val="NGTSAppendix"/>
              <w:widowControl/>
            </w:pPr>
            <w:r w:rsidRPr="00A873CB">
              <w:t>M_ME_TE_1</w:t>
            </w:r>
          </w:p>
        </w:tc>
      </w:tr>
      <w:tr w:rsidR="00422A31" w:rsidRPr="00A873CB" w14:paraId="41C478D8" w14:textId="77777777" w:rsidTr="00B763AC">
        <w:trPr>
          <w:trHeight w:hRule="exact" w:val="60"/>
        </w:trPr>
        <w:tc>
          <w:tcPr>
            <w:tcW w:w="284" w:type="dxa"/>
            <w:tcBorders>
              <w:top w:val="single" w:sz="4" w:space="0" w:color="auto"/>
              <w:left w:val="nil"/>
              <w:bottom w:val="single" w:sz="4" w:space="0" w:color="auto"/>
              <w:right w:val="nil"/>
            </w:tcBorders>
          </w:tcPr>
          <w:p w14:paraId="1198D07A" w14:textId="77777777" w:rsidR="00422A31" w:rsidRPr="00A873CB" w:rsidRDefault="00422A31" w:rsidP="00B763AC">
            <w:pPr>
              <w:pStyle w:val="NGTSAppendix"/>
              <w:widowControl/>
            </w:pPr>
          </w:p>
        </w:tc>
        <w:tc>
          <w:tcPr>
            <w:tcW w:w="7229" w:type="dxa"/>
            <w:tcBorders>
              <w:top w:val="nil"/>
              <w:left w:val="nil"/>
              <w:bottom w:val="nil"/>
              <w:right w:val="nil"/>
            </w:tcBorders>
          </w:tcPr>
          <w:p w14:paraId="2E828C9F"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6159815B" w14:textId="77777777" w:rsidR="00422A31" w:rsidRPr="00A873CB" w:rsidRDefault="00422A31" w:rsidP="00B763AC">
            <w:pPr>
              <w:pStyle w:val="NGTSAppendix"/>
              <w:widowControl/>
            </w:pPr>
          </w:p>
        </w:tc>
      </w:tr>
      <w:tr w:rsidR="00422A31" w:rsidRPr="00A873CB" w14:paraId="4308B0DE" w14:textId="77777777" w:rsidTr="00B763AC">
        <w:tc>
          <w:tcPr>
            <w:tcW w:w="284" w:type="dxa"/>
            <w:tcBorders>
              <w:top w:val="single" w:sz="4" w:space="0" w:color="auto"/>
              <w:left w:val="single" w:sz="4" w:space="0" w:color="auto"/>
              <w:bottom w:val="single" w:sz="4" w:space="0" w:color="auto"/>
              <w:right w:val="single" w:sz="4" w:space="0" w:color="auto"/>
            </w:tcBorders>
          </w:tcPr>
          <w:p w14:paraId="295CC8D1"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6790C54D" w14:textId="77777777" w:rsidR="009606F9" w:rsidRPr="00A873CB" w:rsidRDefault="00422A31" w:rsidP="00B763AC">
            <w:pPr>
              <w:pStyle w:val="NGTSAppendix"/>
              <w:widowControl/>
              <w:ind w:left="186"/>
            </w:pPr>
            <w:r w:rsidRPr="00A873CB">
              <w:t>&lt;36</w:t>
            </w:r>
            <w:proofErr w:type="gramStart"/>
            <w:r w:rsidRPr="00A873CB">
              <w:t>&gt; :</w:t>
            </w:r>
            <w:proofErr w:type="gramEnd"/>
            <w:r w:rsidRPr="00A873CB">
              <w:t xml:space="preserve">= Measured value, short </w:t>
            </w:r>
            <w:proofErr w:type="gramStart"/>
            <w:r w:rsidRPr="00A873CB">
              <w:t>floating point</w:t>
            </w:r>
            <w:proofErr w:type="gramEnd"/>
            <w:r w:rsidRPr="00A873CB">
              <w:t xml:space="preserve"> value with time tag CP56Time2a</w:t>
            </w:r>
          </w:p>
        </w:tc>
        <w:tc>
          <w:tcPr>
            <w:tcW w:w="1417" w:type="dxa"/>
            <w:tcBorders>
              <w:top w:val="nil"/>
              <w:left w:val="nil"/>
              <w:bottom w:val="nil"/>
              <w:right w:val="nil"/>
            </w:tcBorders>
          </w:tcPr>
          <w:p w14:paraId="37EE10D6" w14:textId="77777777" w:rsidR="00422A31" w:rsidRPr="00A873CB" w:rsidRDefault="00422A31" w:rsidP="00B763AC">
            <w:pPr>
              <w:pStyle w:val="NGTSAppendix"/>
              <w:widowControl/>
            </w:pPr>
            <w:r w:rsidRPr="00A873CB">
              <w:t>M_ME_TF_1</w:t>
            </w:r>
          </w:p>
        </w:tc>
      </w:tr>
      <w:tr w:rsidR="00422A31" w:rsidRPr="00A873CB" w14:paraId="5F361893" w14:textId="77777777" w:rsidTr="00B763AC">
        <w:trPr>
          <w:trHeight w:hRule="exact" w:val="60"/>
        </w:trPr>
        <w:tc>
          <w:tcPr>
            <w:tcW w:w="284" w:type="dxa"/>
            <w:tcBorders>
              <w:top w:val="single" w:sz="4" w:space="0" w:color="auto"/>
              <w:left w:val="nil"/>
              <w:bottom w:val="single" w:sz="4" w:space="0" w:color="auto"/>
              <w:right w:val="nil"/>
            </w:tcBorders>
          </w:tcPr>
          <w:p w14:paraId="3F76074B" w14:textId="77777777" w:rsidR="00422A31" w:rsidRPr="00A873CB" w:rsidRDefault="00422A31" w:rsidP="00B763AC">
            <w:pPr>
              <w:pStyle w:val="NGTSAppendix"/>
              <w:widowControl/>
            </w:pPr>
          </w:p>
        </w:tc>
        <w:tc>
          <w:tcPr>
            <w:tcW w:w="7229" w:type="dxa"/>
            <w:tcBorders>
              <w:top w:val="nil"/>
              <w:left w:val="nil"/>
              <w:bottom w:val="nil"/>
              <w:right w:val="nil"/>
            </w:tcBorders>
          </w:tcPr>
          <w:p w14:paraId="2E02AF80"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38138084" w14:textId="77777777" w:rsidR="00422A31" w:rsidRPr="00A873CB" w:rsidRDefault="00422A31" w:rsidP="00B763AC">
            <w:pPr>
              <w:pStyle w:val="NGTSAppendix"/>
              <w:widowControl/>
            </w:pPr>
          </w:p>
        </w:tc>
      </w:tr>
      <w:tr w:rsidR="00422A31" w:rsidRPr="00A873CB" w14:paraId="1AB7180B" w14:textId="77777777" w:rsidTr="00B763AC">
        <w:tc>
          <w:tcPr>
            <w:tcW w:w="284" w:type="dxa"/>
            <w:tcBorders>
              <w:top w:val="single" w:sz="4" w:space="0" w:color="auto"/>
              <w:left w:val="single" w:sz="4" w:space="0" w:color="auto"/>
              <w:bottom w:val="single" w:sz="4" w:space="0" w:color="auto"/>
              <w:right w:val="single" w:sz="4" w:space="0" w:color="auto"/>
            </w:tcBorders>
          </w:tcPr>
          <w:p w14:paraId="3959AA53" w14:textId="77777777" w:rsidR="00422A31" w:rsidRPr="00A873CB" w:rsidRDefault="00422A31" w:rsidP="00B763AC">
            <w:pPr>
              <w:pStyle w:val="NGTSAppendix"/>
              <w:widowControl/>
            </w:pPr>
            <w:r w:rsidRPr="00A873CB">
              <w:t>X</w:t>
            </w:r>
          </w:p>
        </w:tc>
        <w:tc>
          <w:tcPr>
            <w:tcW w:w="7229" w:type="dxa"/>
            <w:tcBorders>
              <w:top w:val="nil"/>
              <w:left w:val="single" w:sz="4" w:space="0" w:color="auto"/>
              <w:bottom w:val="nil"/>
              <w:right w:val="nil"/>
            </w:tcBorders>
          </w:tcPr>
          <w:p w14:paraId="3FE813B6" w14:textId="77777777" w:rsidR="00422A31" w:rsidRPr="00A873CB" w:rsidRDefault="00422A31" w:rsidP="00B763AC">
            <w:pPr>
              <w:pStyle w:val="NGTSAppendix"/>
              <w:widowControl/>
              <w:ind w:left="186"/>
            </w:pPr>
            <w:r w:rsidRPr="00A873CB">
              <w:t>&lt;37</w:t>
            </w:r>
            <w:proofErr w:type="gramStart"/>
            <w:r w:rsidRPr="00A873CB">
              <w:t>&gt; :</w:t>
            </w:r>
            <w:proofErr w:type="gramEnd"/>
            <w:r w:rsidRPr="00A873CB">
              <w:t>= Integrated totals with time tag CP56Time2a</w:t>
            </w:r>
            <w:r w:rsidR="00877F35" w:rsidRPr="00A873CB">
              <w:t xml:space="preserve"> (optional)</w:t>
            </w:r>
          </w:p>
        </w:tc>
        <w:tc>
          <w:tcPr>
            <w:tcW w:w="1417" w:type="dxa"/>
            <w:tcBorders>
              <w:top w:val="nil"/>
              <w:left w:val="nil"/>
              <w:bottom w:val="nil"/>
              <w:right w:val="nil"/>
            </w:tcBorders>
          </w:tcPr>
          <w:p w14:paraId="4548F3A0" w14:textId="77777777" w:rsidR="00422A31" w:rsidRPr="00A873CB" w:rsidRDefault="00422A31" w:rsidP="00B763AC">
            <w:pPr>
              <w:pStyle w:val="NGTSAppendix"/>
              <w:widowControl/>
            </w:pPr>
            <w:r w:rsidRPr="00A873CB">
              <w:t>M_IT_TB_1</w:t>
            </w:r>
          </w:p>
        </w:tc>
      </w:tr>
      <w:tr w:rsidR="00422A31" w:rsidRPr="00A873CB" w14:paraId="1B8FA3B4" w14:textId="77777777" w:rsidTr="00B763AC">
        <w:trPr>
          <w:trHeight w:hRule="exact" w:val="60"/>
        </w:trPr>
        <w:tc>
          <w:tcPr>
            <w:tcW w:w="284" w:type="dxa"/>
            <w:tcBorders>
              <w:top w:val="single" w:sz="4" w:space="0" w:color="auto"/>
              <w:left w:val="nil"/>
              <w:bottom w:val="single" w:sz="4" w:space="0" w:color="auto"/>
              <w:right w:val="nil"/>
            </w:tcBorders>
          </w:tcPr>
          <w:p w14:paraId="7D222C71" w14:textId="77777777" w:rsidR="00422A31" w:rsidRPr="00A873CB" w:rsidRDefault="00422A31" w:rsidP="00B763AC">
            <w:pPr>
              <w:pStyle w:val="NGTSAppendix"/>
              <w:widowControl/>
            </w:pPr>
          </w:p>
        </w:tc>
        <w:tc>
          <w:tcPr>
            <w:tcW w:w="7229" w:type="dxa"/>
            <w:tcBorders>
              <w:top w:val="nil"/>
              <w:left w:val="nil"/>
              <w:bottom w:val="nil"/>
              <w:right w:val="nil"/>
            </w:tcBorders>
          </w:tcPr>
          <w:p w14:paraId="230FF213"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35C682AB" w14:textId="77777777" w:rsidR="00422A31" w:rsidRPr="00A873CB" w:rsidRDefault="00422A31" w:rsidP="00B763AC">
            <w:pPr>
              <w:pStyle w:val="NGTSAppendix"/>
              <w:widowControl/>
            </w:pPr>
          </w:p>
        </w:tc>
      </w:tr>
      <w:tr w:rsidR="00422A31" w:rsidRPr="00A873CB" w14:paraId="5D77A576" w14:textId="77777777" w:rsidTr="00B763AC">
        <w:tc>
          <w:tcPr>
            <w:tcW w:w="284" w:type="dxa"/>
            <w:tcBorders>
              <w:top w:val="single" w:sz="4" w:space="0" w:color="auto"/>
              <w:left w:val="single" w:sz="4" w:space="0" w:color="auto"/>
              <w:bottom w:val="single" w:sz="4" w:space="0" w:color="auto"/>
              <w:right w:val="single" w:sz="4" w:space="0" w:color="auto"/>
            </w:tcBorders>
          </w:tcPr>
          <w:p w14:paraId="7087F21A"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2A5FB4C0" w14:textId="77777777" w:rsidR="00422A31" w:rsidRPr="00A873CB" w:rsidRDefault="00422A31" w:rsidP="00B763AC">
            <w:pPr>
              <w:pStyle w:val="NGTSAppendix"/>
              <w:widowControl/>
              <w:ind w:left="186"/>
            </w:pPr>
            <w:r w:rsidRPr="00A873CB">
              <w:t>&lt;38</w:t>
            </w:r>
            <w:proofErr w:type="gramStart"/>
            <w:r w:rsidRPr="00A873CB">
              <w:t>&gt; :</w:t>
            </w:r>
            <w:proofErr w:type="gramEnd"/>
            <w:r w:rsidRPr="00A873CB">
              <w:t>= Event of protection equipment with time tag CP56Time2a</w:t>
            </w:r>
          </w:p>
        </w:tc>
        <w:tc>
          <w:tcPr>
            <w:tcW w:w="1417" w:type="dxa"/>
            <w:tcBorders>
              <w:top w:val="nil"/>
              <w:left w:val="nil"/>
              <w:bottom w:val="nil"/>
              <w:right w:val="nil"/>
            </w:tcBorders>
          </w:tcPr>
          <w:p w14:paraId="34A5F368" w14:textId="77777777" w:rsidR="00422A31" w:rsidRPr="00A873CB" w:rsidRDefault="00422A31" w:rsidP="00B763AC">
            <w:pPr>
              <w:pStyle w:val="NGTSAppendix"/>
              <w:widowControl/>
            </w:pPr>
            <w:r w:rsidRPr="00A873CB">
              <w:t>M_EP_TD_1</w:t>
            </w:r>
          </w:p>
        </w:tc>
      </w:tr>
      <w:tr w:rsidR="00422A31" w:rsidRPr="00A873CB" w14:paraId="3709B802" w14:textId="77777777" w:rsidTr="00B763AC">
        <w:trPr>
          <w:trHeight w:hRule="exact" w:val="60"/>
        </w:trPr>
        <w:tc>
          <w:tcPr>
            <w:tcW w:w="284" w:type="dxa"/>
            <w:tcBorders>
              <w:top w:val="single" w:sz="4" w:space="0" w:color="auto"/>
              <w:left w:val="nil"/>
              <w:bottom w:val="single" w:sz="4" w:space="0" w:color="auto"/>
              <w:right w:val="nil"/>
            </w:tcBorders>
          </w:tcPr>
          <w:p w14:paraId="5213810C" w14:textId="77777777" w:rsidR="00422A31" w:rsidRPr="00A873CB" w:rsidRDefault="00422A31" w:rsidP="00B763AC">
            <w:pPr>
              <w:pStyle w:val="NGTSAppendix"/>
              <w:widowControl/>
            </w:pPr>
          </w:p>
        </w:tc>
        <w:tc>
          <w:tcPr>
            <w:tcW w:w="7229" w:type="dxa"/>
            <w:tcBorders>
              <w:top w:val="nil"/>
              <w:left w:val="nil"/>
              <w:bottom w:val="nil"/>
              <w:right w:val="nil"/>
            </w:tcBorders>
          </w:tcPr>
          <w:p w14:paraId="514A99C0"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35F94646" w14:textId="77777777" w:rsidR="00422A31" w:rsidRPr="00A873CB" w:rsidRDefault="00422A31" w:rsidP="00B763AC">
            <w:pPr>
              <w:pStyle w:val="NGTSAppendix"/>
              <w:widowControl/>
            </w:pPr>
          </w:p>
        </w:tc>
      </w:tr>
      <w:tr w:rsidR="00422A31" w:rsidRPr="00A873CB" w14:paraId="2B9836B8" w14:textId="77777777" w:rsidTr="00B763AC">
        <w:tc>
          <w:tcPr>
            <w:tcW w:w="284" w:type="dxa"/>
            <w:tcBorders>
              <w:top w:val="single" w:sz="4" w:space="0" w:color="auto"/>
              <w:left w:val="single" w:sz="4" w:space="0" w:color="auto"/>
              <w:bottom w:val="single" w:sz="4" w:space="0" w:color="auto"/>
              <w:right w:val="single" w:sz="4" w:space="0" w:color="auto"/>
            </w:tcBorders>
          </w:tcPr>
          <w:p w14:paraId="0AE4F0A2"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0BF02A68" w14:textId="77777777" w:rsidR="00422A31" w:rsidRPr="00A873CB" w:rsidRDefault="00422A31" w:rsidP="00B763AC">
            <w:pPr>
              <w:pStyle w:val="NGTSAppendix"/>
              <w:widowControl/>
              <w:ind w:left="186"/>
            </w:pPr>
            <w:r w:rsidRPr="00A873CB">
              <w:t>&lt;39</w:t>
            </w:r>
            <w:proofErr w:type="gramStart"/>
            <w:r w:rsidRPr="00A873CB">
              <w:t>&gt; :</w:t>
            </w:r>
            <w:proofErr w:type="gramEnd"/>
            <w:r w:rsidRPr="00A873CB">
              <w:t>= Packed start events of protection equipment with time tag CP56Time2a</w:t>
            </w:r>
          </w:p>
        </w:tc>
        <w:tc>
          <w:tcPr>
            <w:tcW w:w="1417" w:type="dxa"/>
            <w:tcBorders>
              <w:top w:val="nil"/>
              <w:left w:val="nil"/>
              <w:bottom w:val="nil"/>
              <w:right w:val="nil"/>
            </w:tcBorders>
          </w:tcPr>
          <w:p w14:paraId="17978A10" w14:textId="77777777" w:rsidR="00422A31" w:rsidRPr="00A873CB" w:rsidRDefault="00422A31" w:rsidP="00B763AC">
            <w:pPr>
              <w:pStyle w:val="NGTSAppendix"/>
              <w:widowControl/>
            </w:pPr>
            <w:r w:rsidRPr="00A873CB">
              <w:t>M_EP_TE_1</w:t>
            </w:r>
          </w:p>
        </w:tc>
      </w:tr>
      <w:tr w:rsidR="00422A31" w:rsidRPr="00A873CB" w14:paraId="61642A9A" w14:textId="77777777" w:rsidTr="00B763AC">
        <w:trPr>
          <w:trHeight w:hRule="exact" w:val="60"/>
        </w:trPr>
        <w:tc>
          <w:tcPr>
            <w:tcW w:w="284" w:type="dxa"/>
            <w:tcBorders>
              <w:top w:val="single" w:sz="4" w:space="0" w:color="auto"/>
              <w:left w:val="nil"/>
              <w:bottom w:val="single" w:sz="4" w:space="0" w:color="auto"/>
              <w:right w:val="nil"/>
            </w:tcBorders>
          </w:tcPr>
          <w:p w14:paraId="0977FF72" w14:textId="77777777" w:rsidR="00422A31" w:rsidRPr="00A873CB" w:rsidRDefault="00422A31" w:rsidP="00B763AC">
            <w:pPr>
              <w:pStyle w:val="NGTSAppendix"/>
              <w:widowControl/>
            </w:pPr>
          </w:p>
        </w:tc>
        <w:tc>
          <w:tcPr>
            <w:tcW w:w="7229" w:type="dxa"/>
            <w:tcBorders>
              <w:top w:val="nil"/>
              <w:left w:val="nil"/>
              <w:bottom w:val="nil"/>
              <w:right w:val="nil"/>
            </w:tcBorders>
          </w:tcPr>
          <w:p w14:paraId="5B8F80A5"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2B4717AE" w14:textId="77777777" w:rsidR="00422A31" w:rsidRPr="00A873CB" w:rsidRDefault="00422A31" w:rsidP="00B763AC">
            <w:pPr>
              <w:pStyle w:val="NGTSAppendix"/>
              <w:widowControl/>
            </w:pPr>
          </w:p>
        </w:tc>
      </w:tr>
      <w:tr w:rsidR="00422A31" w:rsidRPr="00A873CB" w14:paraId="0F65BC4D" w14:textId="77777777" w:rsidTr="00B763AC">
        <w:tc>
          <w:tcPr>
            <w:tcW w:w="284" w:type="dxa"/>
            <w:tcBorders>
              <w:top w:val="single" w:sz="4" w:space="0" w:color="auto"/>
              <w:left w:val="single" w:sz="4" w:space="0" w:color="auto"/>
              <w:bottom w:val="single" w:sz="4" w:space="0" w:color="auto"/>
              <w:right w:val="single" w:sz="4" w:space="0" w:color="auto"/>
            </w:tcBorders>
          </w:tcPr>
          <w:p w14:paraId="5AC33F38"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0F5D290E" w14:textId="77777777" w:rsidR="00422A31" w:rsidRPr="00A873CB" w:rsidRDefault="00422A31" w:rsidP="00B763AC">
            <w:pPr>
              <w:pStyle w:val="NGTSAppendix"/>
              <w:widowControl/>
              <w:ind w:left="186"/>
            </w:pPr>
            <w:r w:rsidRPr="00A873CB">
              <w:t>&lt;40</w:t>
            </w:r>
            <w:proofErr w:type="gramStart"/>
            <w:r w:rsidRPr="00A873CB">
              <w:t>&gt; :</w:t>
            </w:r>
            <w:proofErr w:type="gramEnd"/>
            <w:r w:rsidRPr="00A873CB">
              <w:t xml:space="preserve">= Packed output </w:t>
            </w:r>
            <w:proofErr w:type="spellStart"/>
            <w:r w:rsidRPr="00A873CB">
              <w:t>cct</w:t>
            </w:r>
            <w:proofErr w:type="spellEnd"/>
            <w:r w:rsidRPr="00A873CB">
              <w:t>. information of protection equipment with time tag CP56Time2a</w:t>
            </w:r>
          </w:p>
        </w:tc>
        <w:tc>
          <w:tcPr>
            <w:tcW w:w="1417" w:type="dxa"/>
            <w:tcBorders>
              <w:top w:val="nil"/>
              <w:left w:val="nil"/>
              <w:bottom w:val="nil"/>
              <w:right w:val="nil"/>
            </w:tcBorders>
          </w:tcPr>
          <w:p w14:paraId="03FCAC2C" w14:textId="77777777" w:rsidR="00422A31" w:rsidRPr="00A873CB" w:rsidRDefault="00422A31" w:rsidP="00B763AC">
            <w:pPr>
              <w:pStyle w:val="NGTSAppendix"/>
              <w:widowControl/>
            </w:pPr>
            <w:r w:rsidRPr="00A873CB">
              <w:t>M_EP_TF_1</w:t>
            </w:r>
          </w:p>
        </w:tc>
      </w:tr>
    </w:tbl>
    <w:p w14:paraId="4CF57ECF" w14:textId="77777777" w:rsidR="00422A31" w:rsidRPr="00A873CB" w:rsidRDefault="00422A31" w:rsidP="00422A31">
      <w:pPr>
        <w:pStyle w:val="NGTSAppendix"/>
        <w:widowControl/>
        <w:rPr>
          <w:sz w:val="18"/>
        </w:rPr>
      </w:pPr>
    </w:p>
    <w:p w14:paraId="010EA4D1" w14:textId="77777777" w:rsidR="00422A31" w:rsidRPr="00A873CB" w:rsidRDefault="00422A31" w:rsidP="00422A31">
      <w:pPr>
        <w:pStyle w:val="NGT03-PurposeText"/>
      </w:pPr>
      <w:r w:rsidRPr="00A873CB">
        <w:t>Either ASDU’s of the set &lt;2&gt;, &lt;4&gt;, &lt;6&gt;, &lt;8&gt;, &lt;10&gt;, &lt;12&gt;, &lt;14&gt;, &lt;16&gt;, &lt;17&gt;, &lt;18&gt;, &lt;19&gt; or of the set &lt;30 –40&gt; are used.</w:t>
      </w:r>
    </w:p>
    <w:p w14:paraId="29D5A2B2" w14:textId="77777777" w:rsidR="00422A31" w:rsidRPr="00A873CB" w:rsidRDefault="00422A31" w:rsidP="00422A31">
      <w:pPr>
        <w:pStyle w:val="NGTSAppendix"/>
        <w:widowControl/>
        <w:rPr>
          <w:b/>
          <w:sz w:val="18"/>
        </w:rPr>
      </w:pPr>
    </w:p>
    <w:p w14:paraId="03CF460F" w14:textId="77777777" w:rsidR="00422A31" w:rsidRPr="00A873CB" w:rsidRDefault="00422A31" w:rsidP="00422A31">
      <w:pPr>
        <w:pStyle w:val="NGTSAppendix"/>
        <w:widowControl/>
        <w:rPr>
          <w:b/>
        </w:rPr>
      </w:pPr>
      <w:r w:rsidRPr="00A873CB">
        <w:rPr>
          <w:b/>
        </w:rPr>
        <w:t>Process information in control direction</w:t>
      </w:r>
    </w:p>
    <w:p w14:paraId="41BF5FB0" w14:textId="77777777" w:rsidR="00422A31" w:rsidRPr="00A873CB" w:rsidRDefault="00422A31" w:rsidP="00422A31">
      <w:pPr>
        <w:ind w:left="720"/>
        <w:jc w:val="both"/>
        <w:rPr>
          <w:sz w:val="16"/>
        </w:rPr>
      </w:pPr>
      <w:r w:rsidRPr="00A873CB">
        <w:rPr>
          <w:sz w:val="16"/>
        </w:rPr>
        <w:t xml:space="preserve">(station specific parameter, mark each </w:t>
      </w:r>
      <w:proofErr w:type="gramStart"/>
      <w:r w:rsidRPr="00A873CB">
        <w:rPr>
          <w:sz w:val="16"/>
        </w:rPr>
        <w:t>type</w:t>
      </w:r>
      <w:proofErr w:type="gramEnd"/>
      <w:r w:rsidRPr="00A873CB">
        <w:rPr>
          <w:sz w:val="16"/>
        </w:rPr>
        <w:t xml:space="preserve"> ID with an ‘</w:t>
      </w:r>
      <w:r w:rsidRPr="00A873CB">
        <w:rPr>
          <w:b/>
          <w:sz w:val="16"/>
        </w:rPr>
        <w:t>X</w:t>
      </w:r>
      <w:r w:rsidRPr="00A873CB">
        <w:rPr>
          <w:sz w:val="16"/>
        </w:rPr>
        <w:t>’ if it is only used in the standard direction, ‘</w:t>
      </w:r>
      <w:r w:rsidRPr="00A873CB">
        <w:rPr>
          <w:b/>
          <w:sz w:val="16"/>
        </w:rPr>
        <w:t>R</w:t>
      </w:r>
      <w:r w:rsidRPr="00A873CB">
        <w:rPr>
          <w:sz w:val="16"/>
        </w:rPr>
        <w:t>’ if only used in the reverse direction and ‘</w:t>
      </w:r>
      <w:r w:rsidRPr="00A873CB">
        <w:rPr>
          <w:b/>
          <w:sz w:val="16"/>
        </w:rPr>
        <w:t>B</w:t>
      </w:r>
      <w:r w:rsidRPr="00A873CB">
        <w:rPr>
          <w:sz w:val="16"/>
        </w:rPr>
        <w:t>’ if used in both directions)</w:t>
      </w:r>
    </w:p>
    <w:p w14:paraId="65C6C7E7" w14:textId="77777777" w:rsidR="00422A31" w:rsidRPr="00A873CB" w:rsidRDefault="00422A31" w:rsidP="00422A31">
      <w:pPr>
        <w:pStyle w:val="NGTSAppendix"/>
        <w:widowControl/>
        <w:rPr>
          <w:b/>
          <w:sz w:val="1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229"/>
        <w:gridCol w:w="1571"/>
      </w:tblGrid>
      <w:tr w:rsidR="00422A31" w:rsidRPr="00A873CB" w14:paraId="688F445B" w14:textId="77777777" w:rsidTr="00B763AC">
        <w:tc>
          <w:tcPr>
            <w:tcW w:w="284" w:type="dxa"/>
            <w:tcBorders>
              <w:top w:val="single" w:sz="4" w:space="0" w:color="auto"/>
              <w:left w:val="single" w:sz="4" w:space="0" w:color="auto"/>
              <w:bottom w:val="single" w:sz="4" w:space="0" w:color="auto"/>
              <w:right w:val="single" w:sz="4" w:space="0" w:color="auto"/>
            </w:tcBorders>
          </w:tcPr>
          <w:p w14:paraId="15EFCCBA"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tcPr>
          <w:p w14:paraId="2B8DACF3" w14:textId="77777777" w:rsidR="00422A31" w:rsidRPr="00A873CB" w:rsidRDefault="00422A31" w:rsidP="00B763AC">
            <w:pPr>
              <w:pStyle w:val="NGTSAppendix"/>
              <w:widowControl/>
              <w:ind w:left="186"/>
            </w:pPr>
            <w:r w:rsidRPr="00A873CB">
              <w:t>&lt;45</w:t>
            </w:r>
            <w:proofErr w:type="gramStart"/>
            <w:r w:rsidRPr="00A873CB">
              <w:t>&gt; :</w:t>
            </w:r>
            <w:proofErr w:type="gramEnd"/>
            <w:r w:rsidRPr="00A873CB">
              <w:t>= Single command</w:t>
            </w:r>
          </w:p>
        </w:tc>
        <w:tc>
          <w:tcPr>
            <w:tcW w:w="1571" w:type="dxa"/>
            <w:tcBorders>
              <w:top w:val="nil"/>
              <w:left w:val="nil"/>
              <w:bottom w:val="nil"/>
              <w:right w:val="nil"/>
            </w:tcBorders>
          </w:tcPr>
          <w:p w14:paraId="7530B4A6" w14:textId="77777777" w:rsidR="00422A31" w:rsidRPr="00A873CB" w:rsidRDefault="00422A31" w:rsidP="00B763AC">
            <w:pPr>
              <w:pStyle w:val="NGTSAppendix"/>
              <w:widowControl/>
            </w:pPr>
            <w:r w:rsidRPr="00A873CB">
              <w:t>C_SC_NA_1</w:t>
            </w:r>
          </w:p>
        </w:tc>
      </w:tr>
      <w:tr w:rsidR="00422A31" w:rsidRPr="00A873CB" w14:paraId="19262C5F" w14:textId="77777777" w:rsidTr="00B763AC">
        <w:trPr>
          <w:trHeight w:hRule="exact" w:val="60"/>
        </w:trPr>
        <w:tc>
          <w:tcPr>
            <w:tcW w:w="284" w:type="dxa"/>
            <w:tcBorders>
              <w:top w:val="single" w:sz="4" w:space="0" w:color="auto"/>
              <w:left w:val="nil"/>
              <w:bottom w:val="nil"/>
              <w:right w:val="nil"/>
            </w:tcBorders>
          </w:tcPr>
          <w:p w14:paraId="5B3E413B" w14:textId="77777777" w:rsidR="00422A31" w:rsidRPr="00A873CB" w:rsidRDefault="00422A31" w:rsidP="00B763AC">
            <w:pPr>
              <w:pStyle w:val="NGTSAppendix"/>
              <w:widowControl/>
            </w:pPr>
          </w:p>
        </w:tc>
        <w:tc>
          <w:tcPr>
            <w:tcW w:w="7229" w:type="dxa"/>
            <w:tcBorders>
              <w:top w:val="nil"/>
              <w:left w:val="nil"/>
              <w:bottom w:val="nil"/>
              <w:right w:val="nil"/>
            </w:tcBorders>
          </w:tcPr>
          <w:p w14:paraId="7E595D08"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4552EBA0" w14:textId="77777777" w:rsidR="00422A31" w:rsidRPr="00A873CB" w:rsidRDefault="00422A31" w:rsidP="00B763AC">
            <w:pPr>
              <w:pStyle w:val="NGTSAppendix"/>
              <w:widowControl/>
            </w:pPr>
          </w:p>
        </w:tc>
      </w:tr>
      <w:tr w:rsidR="00422A31" w:rsidRPr="00A873CB" w14:paraId="421B42E1" w14:textId="77777777" w:rsidTr="00B763AC">
        <w:tc>
          <w:tcPr>
            <w:tcW w:w="284" w:type="dxa"/>
            <w:tcBorders>
              <w:top w:val="single" w:sz="4" w:space="0" w:color="auto"/>
              <w:left w:val="single" w:sz="4" w:space="0" w:color="auto"/>
              <w:bottom w:val="single" w:sz="4" w:space="0" w:color="auto"/>
              <w:right w:val="single" w:sz="4" w:space="0" w:color="auto"/>
            </w:tcBorders>
          </w:tcPr>
          <w:p w14:paraId="68810AC8"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tcPr>
          <w:p w14:paraId="3987856E" w14:textId="77777777" w:rsidR="00422A31" w:rsidRPr="00A873CB" w:rsidRDefault="00422A31" w:rsidP="00B763AC">
            <w:pPr>
              <w:pStyle w:val="NGTSAppendix"/>
              <w:widowControl/>
              <w:ind w:left="186"/>
            </w:pPr>
            <w:r w:rsidRPr="00A873CB">
              <w:t>&lt;46</w:t>
            </w:r>
            <w:proofErr w:type="gramStart"/>
            <w:r w:rsidRPr="00A873CB">
              <w:t>&gt; :</w:t>
            </w:r>
            <w:proofErr w:type="gramEnd"/>
            <w:r w:rsidRPr="00A873CB">
              <w:t>= Double command</w:t>
            </w:r>
          </w:p>
        </w:tc>
        <w:tc>
          <w:tcPr>
            <w:tcW w:w="1571" w:type="dxa"/>
            <w:tcBorders>
              <w:top w:val="nil"/>
              <w:left w:val="nil"/>
              <w:bottom w:val="nil"/>
              <w:right w:val="nil"/>
            </w:tcBorders>
          </w:tcPr>
          <w:p w14:paraId="1F16A095" w14:textId="77777777" w:rsidR="00422A31" w:rsidRPr="00A873CB" w:rsidRDefault="00422A31" w:rsidP="00B763AC">
            <w:pPr>
              <w:pStyle w:val="NGTSAppendix"/>
              <w:widowControl/>
            </w:pPr>
            <w:r w:rsidRPr="00A873CB">
              <w:t>C_DC_NA_1</w:t>
            </w:r>
          </w:p>
        </w:tc>
      </w:tr>
      <w:tr w:rsidR="00422A31" w:rsidRPr="00A873CB" w14:paraId="3B013B8E" w14:textId="77777777" w:rsidTr="00B763AC">
        <w:trPr>
          <w:trHeight w:hRule="exact" w:val="60"/>
        </w:trPr>
        <w:tc>
          <w:tcPr>
            <w:tcW w:w="284" w:type="dxa"/>
            <w:tcBorders>
              <w:top w:val="single" w:sz="4" w:space="0" w:color="auto"/>
              <w:left w:val="nil"/>
              <w:bottom w:val="single" w:sz="4" w:space="0" w:color="auto"/>
              <w:right w:val="nil"/>
            </w:tcBorders>
          </w:tcPr>
          <w:p w14:paraId="2AE187E8" w14:textId="77777777" w:rsidR="00422A31" w:rsidRPr="00A873CB" w:rsidRDefault="00422A31" w:rsidP="00B763AC">
            <w:pPr>
              <w:pStyle w:val="NGTSAppendix"/>
              <w:widowControl/>
            </w:pPr>
          </w:p>
        </w:tc>
        <w:tc>
          <w:tcPr>
            <w:tcW w:w="7229" w:type="dxa"/>
            <w:tcBorders>
              <w:top w:val="nil"/>
              <w:left w:val="nil"/>
              <w:bottom w:val="nil"/>
              <w:right w:val="nil"/>
            </w:tcBorders>
          </w:tcPr>
          <w:p w14:paraId="2927A4C7"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70E9236F"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rPr>
            </w:pPr>
          </w:p>
        </w:tc>
      </w:tr>
      <w:tr w:rsidR="00422A31" w:rsidRPr="00A873CB" w14:paraId="1BCF8385" w14:textId="77777777" w:rsidTr="00B763AC">
        <w:tc>
          <w:tcPr>
            <w:tcW w:w="284" w:type="dxa"/>
            <w:tcBorders>
              <w:top w:val="single" w:sz="4" w:space="0" w:color="auto"/>
              <w:left w:val="single" w:sz="4" w:space="0" w:color="auto"/>
              <w:bottom w:val="single" w:sz="4" w:space="0" w:color="auto"/>
              <w:right w:val="single" w:sz="4" w:space="0" w:color="auto"/>
            </w:tcBorders>
          </w:tcPr>
          <w:p w14:paraId="39569585"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tcPr>
          <w:p w14:paraId="49B2EE7A" w14:textId="77777777" w:rsidR="00422A31" w:rsidRPr="00A873CB" w:rsidRDefault="00422A31" w:rsidP="00B763AC">
            <w:pPr>
              <w:pStyle w:val="NGTSAppendix"/>
              <w:widowControl/>
              <w:ind w:left="186"/>
            </w:pPr>
            <w:r w:rsidRPr="00A873CB">
              <w:t>&lt;47</w:t>
            </w:r>
            <w:proofErr w:type="gramStart"/>
            <w:r w:rsidRPr="00A873CB">
              <w:t>&gt; :</w:t>
            </w:r>
            <w:proofErr w:type="gramEnd"/>
            <w:r w:rsidRPr="00A873CB">
              <w:t>= Regulating step command</w:t>
            </w:r>
            <w:r w:rsidR="00877F35" w:rsidRPr="00A873CB">
              <w:t xml:space="preserve"> (optional)</w:t>
            </w:r>
          </w:p>
        </w:tc>
        <w:tc>
          <w:tcPr>
            <w:tcW w:w="1571" w:type="dxa"/>
            <w:tcBorders>
              <w:top w:val="nil"/>
              <w:left w:val="nil"/>
              <w:bottom w:val="nil"/>
              <w:right w:val="nil"/>
            </w:tcBorders>
          </w:tcPr>
          <w:p w14:paraId="70738C05" w14:textId="77777777" w:rsidR="00422A31" w:rsidRPr="00A873CB" w:rsidRDefault="00422A31" w:rsidP="00B763AC">
            <w:pPr>
              <w:pStyle w:val="NGTSAppendix"/>
              <w:widowControl/>
            </w:pPr>
            <w:r w:rsidRPr="00A873CB">
              <w:t>C_RC_NA_1</w:t>
            </w:r>
          </w:p>
        </w:tc>
      </w:tr>
      <w:tr w:rsidR="00422A31" w:rsidRPr="00A873CB" w14:paraId="6045AF1F" w14:textId="77777777" w:rsidTr="00B763AC">
        <w:trPr>
          <w:trHeight w:hRule="exact" w:val="60"/>
        </w:trPr>
        <w:tc>
          <w:tcPr>
            <w:tcW w:w="284" w:type="dxa"/>
            <w:tcBorders>
              <w:top w:val="single" w:sz="4" w:space="0" w:color="auto"/>
              <w:left w:val="nil"/>
              <w:bottom w:val="single" w:sz="4" w:space="0" w:color="auto"/>
              <w:right w:val="nil"/>
            </w:tcBorders>
          </w:tcPr>
          <w:p w14:paraId="02F547C8" w14:textId="77777777" w:rsidR="00422A31" w:rsidRPr="00A873CB" w:rsidRDefault="00422A31" w:rsidP="00B763AC">
            <w:pPr>
              <w:pStyle w:val="NGTSAppendix"/>
              <w:widowControl/>
            </w:pPr>
          </w:p>
        </w:tc>
        <w:tc>
          <w:tcPr>
            <w:tcW w:w="7229" w:type="dxa"/>
            <w:tcBorders>
              <w:top w:val="nil"/>
              <w:left w:val="nil"/>
              <w:bottom w:val="nil"/>
              <w:right w:val="nil"/>
            </w:tcBorders>
          </w:tcPr>
          <w:p w14:paraId="16CF7B8E"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30C3BD66" w14:textId="77777777" w:rsidR="00422A31" w:rsidRPr="00A873CB" w:rsidRDefault="00422A31" w:rsidP="00B763AC">
            <w:pPr>
              <w:pStyle w:val="NGTSAppendix"/>
              <w:widowControl/>
              <w:rPr>
                <w:sz w:val="28"/>
              </w:rPr>
            </w:pPr>
          </w:p>
        </w:tc>
      </w:tr>
      <w:tr w:rsidR="00422A31" w:rsidRPr="00A873CB" w14:paraId="4438B9D5" w14:textId="77777777" w:rsidTr="00B763AC">
        <w:tc>
          <w:tcPr>
            <w:tcW w:w="284" w:type="dxa"/>
            <w:tcBorders>
              <w:top w:val="single" w:sz="4" w:space="0" w:color="auto"/>
              <w:left w:val="single" w:sz="4" w:space="0" w:color="auto"/>
              <w:bottom w:val="single" w:sz="4" w:space="0" w:color="auto"/>
              <w:right w:val="single" w:sz="4" w:space="0" w:color="auto"/>
            </w:tcBorders>
          </w:tcPr>
          <w:p w14:paraId="6C5C1386" w14:textId="77777777" w:rsidR="00422A31" w:rsidRPr="00A873CB" w:rsidRDefault="00422A31" w:rsidP="00B763AC">
            <w:pPr>
              <w:pStyle w:val="NGTSAppendix"/>
              <w:widowControl/>
              <w:jc w:val="right"/>
            </w:pPr>
            <w:r w:rsidRPr="00A873CB">
              <w:t>X</w:t>
            </w:r>
          </w:p>
        </w:tc>
        <w:tc>
          <w:tcPr>
            <w:tcW w:w="7229" w:type="dxa"/>
            <w:tcBorders>
              <w:top w:val="nil"/>
              <w:left w:val="single" w:sz="4" w:space="0" w:color="auto"/>
              <w:bottom w:val="nil"/>
              <w:right w:val="nil"/>
            </w:tcBorders>
          </w:tcPr>
          <w:p w14:paraId="2365DEA9" w14:textId="77777777" w:rsidR="00422A31" w:rsidRPr="00A873CB" w:rsidRDefault="00422A31" w:rsidP="00B763AC">
            <w:pPr>
              <w:pStyle w:val="NGTSAppendix"/>
              <w:widowControl/>
              <w:ind w:left="186"/>
            </w:pPr>
            <w:r w:rsidRPr="00A873CB">
              <w:t>&lt;48</w:t>
            </w:r>
            <w:proofErr w:type="gramStart"/>
            <w:r w:rsidRPr="00A873CB">
              <w:t>&gt; :</w:t>
            </w:r>
            <w:proofErr w:type="gramEnd"/>
            <w:r w:rsidRPr="00A873CB">
              <w:t>= Set point command, normalised value</w:t>
            </w:r>
            <w:r w:rsidR="00877F35" w:rsidRPr="00A873CB">
              <w:t xml:space="preserve"> (optional)</w:t>
            </w:r>
          </w:p>
        </w:tc>
        <w:tc>
          <w:tcPr>
            <w:tcW w:w="1571" w:type="dxa"/>
            <w:tcBorders>
              <w:top w:val="nil"/>
              <w:left w:val="nil"/>
              <w:bottom w:val="nil"/>
              <w:right w:val="nil"/>
            </w:tcBorders>
          </w:tcPr>
          <w:p w14:paraId="161BD14A" w14:textId="77777777" w:rsidR="00422A31" w:rsidRPr="00A873CB" w:rsidRDefault="00422A31" w:rsidP="00B763AC">
            <w:pPr>
              <w:pStyle w:val="NGTSAppendix"/>
              <w:widowControl/>
              <w:rPr>
                <w:sz w:val="28"/>
              </w:rPr>
            </w:pPr>
            <w:r w:rsidRPr="00A873CB">
              <w:t>C_SE_NA_1</w:t>
            </w:r>
          </w:p>
        </w:tc>
      </w:tr>
      <w:tr w:rsidR="00422A31" w:rsidRPr="00A873CB" w14:paraId="38A3C7FC" w14:textId="77777777" w:rsidTr="00B763AC">
        <w:trPr>
          <w:trHeight w:hRule="exact" w:val="60"/>
        </w:trPr>
        <w:tc>
          <w:tcPr>
            <w:tcW w:w="284" w:type="dxa"/>
            <w:tcBorders>
              <w:top w:val="single" w:sz="4" w:space="0" w:color="auto"/>
              <w:left w:val="nil"/>
              <w:bottom w:val="single" w:sz="4" w:space="0" w:color="auto"/>
              <w:right w:val="nil"/>
            </w:tcBorders>
          </w:tcPr>
          <w:p w14:paraId="4F3DF1D3" w14:textId="77777777" w:rsidR="00422A31" w:rsidRPr="00A873CB" w:rsidRDefault="00422A31" w:rsidP="00B763AC">
            <w:pPr>
              <w:pStyle w:val="NGTSAppendix"/>
              <w:widowControl/>
            </w:pPr>
          </w:p>
        </w:tc>
        <w:tc>
          <w:tcPr>
            <w:tcW w:w="7229" w:type="dxa"/>
            <w:tcBorders>
              <w:top w:val="nil"/>
              <w:left w:val="nil"/>
              <w:bottom w:val="nil"/>
              <w:right w:val="nil"/>
            </w:tcBorders>
          </w:tcPr>
          <w:p w14:paraId="16731681" w14:textId="77777777" w:rsidR="00422A31" w:rsidRPr="00A873CB" w:rsidRDefault="00422A31" w:rsidP="00B763AC">
            <w:pPr>
              <w:pStyle w:val="NGTSAppendix"/>
              <w:widowControl/>
              <w:ind w:left="186"/>
              <w:rPr>
                <w:sz w:val="28"/>
              </w:rPr>
            </w:pPr>
          </w:p>
        </w:tc>
        <w:tc>
          <w:tcPr>
            <w:tcW w:w="1571" w:type="dxa"/>
            <w:tcBorders>
              <w:top w:val="nil"/>
              <w:left w:val="nil"/>
              <w:bottom w:val="nil"/>
              <w:right w:val="nil"/>
            </w:tcBorders>
          </w:tcPr>
          <w:p w14:paraId="58330716" w14:textId="77777777" w:rsidR="00422A31" w:rsidRPr="00A873CB" w:rsidRDefault="00422A31" w:rsidP="00B763AC">
            <w:pPr>
              <w:pStyle w:val="NGTSAppendix"/>
              <w:widowControl/>
              <w:rPr>
                <w:sz w:val="28"/>
              </w:rPr>
            </w:pPr>
          </w:p>
        </w:tc>
      </w:tr>
      <w:tr w:rsidR="00422A31" w:rsidRPr="00A873CB" w14:paraId="3767145B" w14:textId="77777777" w:rsidTr="00B763AC">
        <w:tc>
          <w:tcPr>
            <w:tcW w:w="284" w:type="dxa"/>
            <w:tcBorders>
              <w:top w:val="single" w:sz="4" w:space="0" w:color="auto"/>
              <w:left w:val="single" w:sz="4" w:space="0" w:color="auto"/>
              <w:bottom w:val="single" w:sz="4" w:space="0" w:color="auto"/>
              <w:right w:val="single" w:sz="4" w:space="0" w:color="auto"/>
            </w:tcBorders>
          </w:tcPr>
          <w:p w14:paraId="7E3BE516"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5AD07553" w14:textId="77777777" w:rsidR="00422A31" w:rsidRPr="00A873CB" w:rsidRDefault="00422A31" w:rsidP="00B763AC">
            <w:pPr>
              <w:pStyle w:val="NGTSAppendix"/>
              <w:widowControl/>
              <w:ind w:left="186"/>
            </w:pPr>
            <w:r w:rsidRPr="00A873CB">
              <w:t>&lt;49</w:t>
            </w:r>
            <w:proofErr w:type="gramStart"/>
            <w:r w:rsidRPr="00A873CB">
              <w:t>&gt; :</w:t>
            </w:r>
            <w:proofErr w:type="gramEnd"/>
            <w:r w:rsidRPr="00A873CB">
              <w:t>= Set point command, scaled value</w:t>
            </w:r>
          </w:p>
        </w:tc>
        <w:tc>
          <w:tcPr>
            <w:tcW w:w="1571" w:type="dxa"/>
            <w:tcBorders>
              <w:top w:val="nil"/>
              <w:left w:val="nil"/>
              <w:bottom w:val="nil"/>
              <w:right w:val="nil"/>
            </w:tcBorders>
          </w:tcPr>
          <w:p w14:paraId="0A31E692" w14:textId="77777777" w:rsidR="00422A31" w:rsidRPr="00A873CB" w:rsidRDefault="00422A31" w:rsidP="00B763AC">
            <w:pPr>
              <w:pStyle w:val="NGTSAppendix"/>
              <w:widowControl/>
              <w:rPr>
                <w:sz w:val="28"/>
              </w:rPr>
            </w:pPr>
            <w:r w:rsidRPr="00A873CB">
              <w:t>C_SE_NB_1</w:t>
            </w:r>
          </w:p>
        </w:tc>
      </w:tr>
      <w:tr w:rsidR="00422A31" w:rsidRPr="00A873CB" w14:paraId="682B97B9" w14:textId="77777777" w:rsidTr="00B763AC">
        <w:trPr>
          <w:trHeight w:hRule="exact" w:val="60"/>
        </w:trPr>
        <w:tc>
          <w:tcPr>
            <w:tcW w:w="284" w:type="dxa"/>
            <w:tcBorders>
              <w:top w:val="single" w:sz="4" w:space="0" w:color="auto"/>
              <w:left w:val="nil"/>
              <w:bottom w:val="single" w:sz="4" w:space="0" w:color="auto"/>
              <w:right w:val="nil"/>
            </w:tcBorders>
          </w:tcPr>
          <w:p w14:paraId="0884AC12" w14:textId="77777777" w:rsidR="00422A31" w:rsidRPr="00A873CB" w:rsidRDefault="00422A31" w:rsidP="00B763AC">
            <w:pPr>
              <w:pStyle w:val="NGTSAppendix"/>
              <w:widowControl/>
            </w:pPr>
          </w:p>
        </w:tc>
        <w:tc>
          <w:tcPr>
            <w:tcW w:w="7229" w:type="dxa"/>
            <w:tcBorders>
              <w:top w:val="nil"/>
              <w:left w:val="nil"/>
              <w:bottom w:val="nil"/>
              <w:right w:val="nil"/>
            </w:tcBorders>
          </w:tcPr>
          <w:p w14:paraId="64C9ED2D" w14:textId="77777777" w:rsidR="00422A31" w:rsidRPr="00A873CB" w:rsidRDefault="00422A31" w:rsidP="00B763AC">
            <w:pPr>
              <w:pStyle w:val="NGTSAppendix"/>
              <w:widowControl/>
              <w:ind w:left="186"/>
              <w:rPr>
                <w:sz w:val="28"/>
              </w:rPr>
            </w:pPr>
          </w:p>
        </w:tc>
        <w:tc>
          <w:tcPr>
            <w:tcW w:w="1571" w:type="dxa"/>
            <w:tcBorders>
              <w:top w:val="nil"/>
              <w:left w:val="nil"/>
              <w:bottom w:val="nil"/>
              <w:right w:val="nil"/>
            </w:tcBorders>
          </w:tcPr>
          <w:p w14:paraId="319CD1DB" w14:textId="77777777" w:rsidR="00422A31" w:rsidRPr="00A873CB" w:rsidRDefault="00422A31" w:rsidP="00B763AC">
            <w:pPr>
              <w:pStyle w:val="NGTSAppendix"/>
              <w:widowControl/>
              <w:rPr>
                <w:sz w:val="28"/>
              </w:rPr>
            </w:pPr>
          </w:p>
        </w:tc>
      </w:tr>
      <w:tr w:rsidR="00422A31" w:rsidRPr="00A873CB" w14:paraId="4A5531A6"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B6873E3"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vAlign w:val="center"/>
          </w:tcPr>
          <w:p w14:paraId="2132C9F2" w14:textId="77777777" w:rsidR="00422A31" w:rsidRPr="00A873CB" w:rsidRDefault="00422A31" w:rsidP="00B763AC">
            <w:pPr>
              <w:pStyle w:val="NGTSAppendix"/>
              <w:widowControl/>
              <w:ind w:left="186"/>
            </w:pPr>
            <w:r w:rsidRPr="00A873CB">
              <w:t>&lt;50</w:t>
            </w:r>
            <w:proofErr w:type="gramStart"/>
            <w:r w:rsidRPr="00A873CB">
              <w:t>&gt; :</w:t>
            </w:r>
            <w:proofErr w:type="gramEnd"/>
            <w:r w:rsidRPr="00A873CB">
              <w:t xml:space="preserve">= Set point command, short </w:t>
            </w:r>
            <w:proofErr w:type="gramStart"/>
            <w:r w:rsidRPr="00A873CB">
              <w:t>floating point</w:t>
            </w:r>
            <w:proofErr w:type="gramEnd"/>
            <w:r w:rsidRPr="00A873CB">
              <w:t xml:space="preserve"> value</w:t>
            </w:r>
          </w:p>
        </w:tc>
        <w:tc>
          <w:tcPr>
            <w:tcW w:w="1571" w:type="dxa"/>
            <w:tcBorders>
              <w:top w:val="nil"/>
              <w:left w:val="nil"/>
              <w:bottom w:val="nil"/>
              <w:right w:val="nil"/>
            </w:tcBorders>
            <w:vAlign w:val="center"/>
          </w:tcPr>
          <w:p w14:paraId="347A13C5" w14:textId="77777777" w:rsidR="00422A31" w:rsidRPr="00A873CB" w:rsidRDefault="00422A31" w:rsidP="00B763AC">
            <w:pPr>
              <w:pStyle w:val="NGTSAppendix"/>
              <w:widowControl/>
            </w:pPr>
            <w:r w:rsidRPr="00A873CB">
              <w:t>C_SE_NC_1</w:t>
            </w:r>
          </w:p>
        </w:tc>
      </w:tr>
      <w:tr w:rsidR="00422A31" w:rsidRPr="00A873CB" w14:paraId="343D9865" w14:textId="77777777" w:rsidTr="00B763AC">
        <w:trPr>
          <w:trHeight w:hRule="exact" w:val="60"/>
        </w:trPr>
        <w:tc>
          <w:tcPr>
            <w:tcW w:w="284" w:type="dxa"/>
            <w:tcBorders>
              <w:top w:val="single" w:sz="4" w:space="0" w:color="auto"/>
              <w:left w:val="nil"/>
              <w:bottom w:val="single" w:sz="4" w:space="0" w:color="auto"/>
              <w:right w:val="nil"/>
            </w:tcBorders>
          </w:tcPr>
          <w:p w14:paraId="415E9947" w14:textId="77777777" w:rsidR="00422A31" w:rsidRPr="00A873CB" w:rsidRDefault="00422A31" w:rsidP="00B763AC">
            <w:pPr>
              <w:pStyle w:val="NGTSAppendix"/>
              <w:widowControl/>
            </w:pPr>
          </w:p>
        </w:tc>
        <w:tc>
          <w:tcPr>
            <w:tcW w:w="7229" w:type="dxa"/>
            <w:tcBorders>
              <w:top w:val="nil"/>
              <w:left w:val="nil"/>
              <w:bottom w:val="nil"/>
              <w:right w:val="nil"/>
            </w:tcBorders>
          </w:tcPr>
          <w:p w14:paraId="652B08D0"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3EFE1377" w14:textId="77777777" w:rsidR="00422A31" w:rsidRPr="00A873CB" w:rsidRDefault="00422A31" w:rsidP="00B763AC">
            <w:pPr>
              <w:pStyle w:val="NGTSAppendix"/>
              <w:widowControl/>
            </w:pPr>
          </w:p>
        </w:tc>
      </w:tr>
      <w:tr w:rsidR="00422A31" w:rsidRPr="00A873CB" w14:paraId="56B725E8" w14:textId="77777777" w:rsidTr="00B763AC">
        <w:tc>
          <w:tcPr>
            <w:tcW w:w="284" w:type="dxa"/>
            <w:tcBorders>
              <w:top w:val="single" w:sz="4" w:space="0" w:color="auto"/>
              <w:left w:val="single" w:sz="4" w:space="0" w:color="auto"/>
              <w:bottom w:val="single" w:sz="4" w:space="0" w:color="auto"/>
              <w:right w:val="single" w:sz="4" w:space="0" w:color="auto"/>
            </w:tcBorders>
          </w:tcPr>
          <w:p w14:paraId="3A0C1E34"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7DEF7D9D" w14:textId="77777777" w:rsidR="00422A31" w:rsidRPr="00A873CB" w:rsidRDefault="00422A31" w:rsidP="00B763AC">
            <w:pPr>
              <w:pStyle w:val="NGTSAppendix"/>
              <w:widowControl/>
              <w:ind w:left="186"/>
            </w:pPr>
            <w:r w:rsidRPr="00A873CB">
              <w:t>&lt;51</w:t>
            </w:r>
            <w:proofErr w:type="gramStart"/>
            <w:r w:rsidRPr="00A873CB">
              <w:t>&gt; :</w:t>
            </w:r>
            <w:proofErr w:type="gramEnd"/>
            <w:r w:rsidRPr="00A873CB">
              <w:t>= Bitstring of 32 bit</w:t>
            </w:r>
          </w:p>
        </w:tc>
        <w:tc>
          <w:tcPr>
            <w:tcW w:w="1571" w:type="dxa"/>
            <w:tcBorders>
              <w:top w:val="nil"/>
              <w:left w:val="nil"/>
              <w:bottom w:val="nil"/>
              <w:right w:val="nil"/>
            </w:tcBorders>
          </w:tcPr>
          <w:p w14:paraId="67B2F03C" w14:textId="77777777" w:rsidR="00422A31" w:rsidRPr="00A873CB" w:rsidRDefault="00422A31" w:rsidP="00B763AC">
            <w:pPr>
              <w:pStyle w:val="NGTSAppendix"/>
              <w:widowControl/>
            </w:pPr>
            <w:r w:rsidRPr="00A873CB">
              <w:t>C_BO_NA_1</w:t>
            </w:r>
          </w:p>
        </w:tc>
      </w:tr>
    </w:tbl>
    <w:p w14:paraId="4B3615A4" w14:textId="77777777" w:rsidR="00422A31" w:rsidRPr="00A873CB" w:rsidRDefault="00422A31" w:rsidP="00422A31">
      <w:pPr>
        <w:pStyle w:val="NGTSAppendix"/>
        <w:widowControl/>
        <w:rPr>
          <w:sz w:val="18"/>
        </w:rPr>
      </w:pPr>
    </w:p>
    <w:p w14:paraId="74E8FEAE" w14:textId="77777777" w:rsidR="00422A31" w:rsidRPr="00A873CB" w:rsidRDefault="00422A31" w:rsidP="00422A31">
      <w:pPr>
        <w:pStyle w:val="NGTSAppendix"/>
        <w:widowControl/>
        <w:rPr>
          <w:b/>
        </w:rPr>
      </w:pPr>
      <w:r w:rsidRPr="00A873CB">
        <w:rPr>
          <w:b/>
        </w:rPr>
        <w:t>System information in monitor direction</w:t>
      </w:r>
    </w:p>
    <w:p w14:paraId="297F4BB4" w14:textId="77777777" w:rsidR="00422A31" w:rsidRPr="00A873CB" w:rsidRDefault="00422A31" w:rsidP="00422A31">
      <w:pPr>
        <w:ind w:left="720"/>
        <w:jc w:val="both"/>
        <w:rPr>
          <w:sz w:val="16"/>
        </w:rPr>
      </w:pPr>
      <w:r w:rsidRPr="00A873CB">
        <w:rPr>
          <w:sz w:val="16"/>
        </w:rPr>
        <w:t xml:space="preserve">(station specific parameter, mark each </w:t>
      </w:r>
      <w:proofErr w:type="gramStart"/>
      <w:r w:rsidRPr="00A873CB">
        <w:rPr>
          <w:sz w:val="16"/>
        </w:rPr>
        <w:t>type</w:t>
      </w:r>
      <w:proofErr w:type="gramEnd"/>
      <w:r w:rsidRPr="00A873CB">
        <w:rPr>
          <w:sz w:val="16"/>
        </w:rPr>
        <w:t xml:space="preserve"> ID with an ‘</w:t>
      </w:r>
      <w:r w:rsidRPr="00A873CB">
        <w:rPr>
          <w:b/>
          <w:sz w:val="16"/>
        </w:rPr>
        <w:t>X</w:t>
      </w:r>
      <w:r w:rsidRPr="00A873CB">
        <w:rPr>
          <w:sz w:val="16"/>
        </w:rPr>
        <w:t>’ if it is only used in the standard direction, ‘</w:t>
      </w:r>
      <w:r w:rsidRPr="00A873CB">
        <w:rPr>
          <w:b/>
          <w:sz w:val="16"/>
        </w:rPr>
        <w:t>R</w:t>
      </w:r>
      <w:r w:rsidRPr="00A873CB">
        <w:rPr>
          <w:sz w:val="16"/>
        </w:rPr>
        <w:t>’ if only used in the reverse direction and ‘</w:t>
      </w:r>
      <w:r w:rsidRPr="00A873CB">
        <w:rPr>
          <w:b/>
          <w:sz w:val="16"/>
        </w:rPr>
        <w:t>B</w:t>
      </w:r>
      <w:r w:rsidRPr="00A873CB">
        <w:rPr>
          <w:sz w:val="16"/>
        </w:rPr>
        <w:t>’ if used in both directions)</w:t>
      </w:r>
    </w:p>
    <w:p w14:paraId="138800D9" w14:textId="77777777" w:rsidR="00422A31" w:rsidRPr="00A873CB" w:rsidRDefault="00422A31" w:rsidP="00422A31">
      <w:pPr>
        <w:ind w:left="72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229"/>
        <w:gridCol w:w="1571"/>
      </w:tblGrid>
      <w:tr w:rsidR="00422A31" w:rsidRPr="00A873CB" w14:paraId="3CDDC042" w14:textId="77777777" w:rsidTr="00B763AC">
        <w:tc>
          <w:tcPr>
            <w:tcW w:w="284" w:type="dxa"/>
            <w:tcBorders>
              <w:top w:val="single" w:sz="4" w:space="0" w:color="auto"/>
              <w:left w:val="single" w:sz="4" w:space="0" w:color="auto"/>
              <w:bottom w:val="single" w:sz="4" w:space="0" w:color="auto"/>
              <w:right w:val="single" w:sz="4" w:space="0" w:color="auto"/>
            </w:tcBorders>
          </w:tcPr>
          <w:p w14:paraId="6395511B"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tcPr>
          <w:p w14:paraId="72557590" w14:textId="77777777" w:rsidR="00422A31" w:rsidRPr="00A873CB" w:rsidRDefault="00422A31" w:rsidP="00B763AC">
            <w:pPr>
              <w:pStyle w:val="NGTSAppendix"/>
              <w:widowControl/>
              <w:ind w:left="186"/>
            </w:pPr>
            <w:r w:rsidRPr="00A873CB">
              <w:t>&lt;70</w:t>
            </w:r>
            <w:proofErr w:type="gramStart"/>
            <w:r w:rsidRPr="00A873CB">
              <w:t>&gt; :</w:t>
            </w:r>
            <w:proofErr w:type="gramEnd"/>
            <w:r w:rsidRPr="00A873CB">
              <w:t>= End of initialisation</w:t>
            </w:r>
          </w:p>
        </w:tc>
        <w:tc>
          <w:tcPr>
            <w:tcW w:w="1571" w:type="dxa"/>
            <w:tcBorders>
              <w:top w:val="nil"/>
              <w:left w:val="nil"/>
              <w:bottom w:val="nil"/>
              <w:right w:val="nil"/>
            </w:tcBorders>
          </w:tcPr>
          <w:p w14:paraId="538BFFB6" w14:textId="77777777" w:rsidR="00422A31" w:rsidRPr="00A873CB" w:rsidRDefault="00422A31" w:rsidP="00B763AC">
            <w:pPr>
              <w:pStyle w:val="NGTSAppendix"/>
              <w:widowControl/>
            </w:pPr>
            <w:r w:rsidRPr="00A873CB">
              <w:t>M_EI_NA_1</w:t>
            </w:r>
          </w:p>
        </w:tc>
      </w:tr>
    </w:tbl>
    <w:p w14:paraId="22258755" w14:textId="77777777" w:rsidR="00422A31" w:rsidRPr="00A873CB" w:rsidRDefault="00422A31" w:rsidP="00422A31">
      <w:pPr>
        <w:pStyle w:val="NGTSAppendix"/>
        <w:widowControl/>
        <w:rPr>
          <w:sz w:val="18"/>
        </w:rPr>
      </w:pPr>
    </w:p>
    <w:p w14:paraId="14C59C2D" w14:textId="77777777" w:rsidR="00422A31" w:rsidRPr="00A873CB" w:rsidRDefault="00422A31" w:rsidP="00422A31">
      <w:pPr>
        <w:pStyle w:val="NGTSAppendix"/>
        <w:widowControl/>
        <w:rPr>
          <w:b/>
        </w:rPr>
      </w:pPr>
      <w:r w:rsidRPr="00A873CB">
        <w:rPr>
          <w:b/>
        </w:rPr>
        <w:t>System information in control direction</w:t>
      </w:r>
    </w:p>
    <w:p w14:paraId="7C052B15" w14:textId="77777777" w:rsidR="00422A31" w:rsidRPr="00A873CB" w:rsidRDefault="00422A31" w:rsidP="00422A31">
      <w:pPr>
        <w:ind w:left="720"/>
        <w:jc w:val="both"/>
        <w:rPr>
          <w:sz w:val="16"/>
        </w:rPr>
      </w:pPr>
      <w:r w:rsidRPr="00A873CB">
        <w:rPr>
          <w:sz w:val="16"/>
        </w:rPr>
        <w:t xml:space="preserve">(station specific parameter, mark each </w:t>
      </w:r>
      <w:proofErr w:type="gramStart"/>
      <w:r w:rsidRPr="00A873CB">
        <w:rPr>
          <w:sz w:val="16"/>
        </w:rPr>
        <w:t>type</w:t>
      </w:r>
      <w:proofErr w:type="gramEnd"/>
      <w:r w:rsidRPr="00A873CB">
        <w:rPr>
          <w:sz w:val="16"/>
        </w:rPr>
        <w:t xml:space="preserve"> ID with an ‘</w:t>
      </w:r>
      <w:r w:rsidRPr="00A873CB">
        <w:rPr>
          <w:b/>
          <w:sz w:val="16"/>
        </w:rPr>
        <w:t>X</w:t>
      </w:r>
      <w:r w:rsidRPr="00A873CB">
        <w:rPr>
          <w:sz w:val="16"/>
        </w:rPr>
        <w:t>’ if it is only used in the standard direction, ‘</w:t>
      </w:r>
      <w:r w:rsidRPr="00A873CB">
        <w:rPr>
          <w:b/>
          <w:sz w:val="16"/>
        </w:rPr>
        <w:t>R</w:t>
      </w:r>
      <w:r w:rsidRPr="00A873CB">
        <w:rPr>
          <w:sz w:val="16"/>
        </w:rPr>
        <w:t>’ if only used in the reverse direction and ‘</w:t>
      </w:r>
      <w:r w:rsidRPr="00A873CB">
        <w:rPr>
          <w:b/>
          <w:sz w:val="16"/>
        </w:rPr>
        <w:t>B</w:t>
      </w:r>
      <w:r w:rsidRPr="00A873CB">
        <w:rPr>
          <w:sz w:val="16"/>
        </w:rPr>
        <w:t>’ if used in both directions)</w:t>
      </w:r>
    </w:p>
    <w:p w14:paraId="6D52C26E" w14:textId="77777777" w:rsidR="00422A31" w:rsidRPr="00A873CB" w:rsidRDefault="00422A31" w:rsidP="00422A31">
      <w:pPr>
        <w:pStyle w:val="NGTSAppendix"/>
        <w:widowControl/>
        <w:rPr>
          <w:sz w:val="1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229"/>
        <w:gridCol w:w="1571"/>
      </w:tblGrid>
      <w:tr w:rsidR="00422A31" w:rsidRPr="00A873CB" w14:paraId="48B081E1" w14:textId="77777777" w:rsidTr="00B763AC">
        <w:tc>
          <w:tcPr>
            <w:tcW w:w="284" w:type="dxa"/>
            <w:tcBorders>
              <w:top w:val="single" w:sz="4" w:space="0" w:color="auto"/>
              <w:left w:val="single" w:sz="4" w:space="0" w:color="auto"/>
              <w:bottom w:val="single" w:sz="4" w:space="0" w:color="auto"/>
              <w:right w:val="single" w:sz="4" w:space="0" w:color="auto"/>
            </w:tcBorders>
          </w:tcPr>
          <w:p w14:paraId="1AF9F544"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tcPr>
          <w:p w14:paraId="0242FC90" w14:textId="77777777" w:rsidR="00422A31" w:rsidRPr="00A873CB" w:rsidRDefault="00422A31" w:rsidP="00B763AC">
            <w:pPr>
              <w:pStyle w:val="NGTSAppendix"/>
              <w:widowControl/>
              <w:ind w:left="186"/>
            </w:pPr>
            <w:r w:rsidRPr="00A873CB">
              <w:t>&lt;100</w:t>
            </w:r>
            <w:proofErr w:type="gramStart"/>
            <w:r w:rsidRPr="00A873CB">
              <w:t>&gt; :</w:t>
            </w:r>
            <w:proofErr w:type="gramEnd"/>
            <w:r w:rsidRPr="00A873CB">
              <w:t>= Interrogation command</w:t>
            </w:r>
          </w:p>
        </w:tc>
        <w:tc>
          <w:tcPr>
            <w:tcW w:w="1571" w:type="dxa"/>
            <w:tcBorders>
              <w:top w:val="nil"/>
              <w:left w:val="nil"/>
              <w:bottom w:val="nil"/>
              <w:right w:val="nil"/>
            </w:tcBorders>
          </w:tcPr>
          <w:p w14:paraId="5EDFBF08" w14:textId="77777777" w:rsidR="00422A31" w:rsidRPr="00A873CB" w:rsidRDefault="00422A31" w:rsidP="00B763AC">
            <w:pPr>
              <w:pStyle w:val="NGTSAppendix"/>
              <w:widowControl/>
            </w:pPr>
            <w:r w:rsidRPr="00A873CB">
              <w:t>C_IC_NA_1</w:t>
            </w:r>
          </w:p>
        </w:tc>
      </w:tr>
      <w:tr w:rsidR="00422A31" w:rsidRPr="00A873CB" w14:paraId="6D45282D" w14:textId="77777777" w:rsidTr="00B763AC">
        <w:trPr>
          <w:trHeight w:hRule="exact" w:val="60"/>
        </w:trPr>
        <w:tc>
          <w:tcPr>
            <w:tcW w:w="284" w:type="dxa"/>
            <w:tcBorders>
              <w:top w:val="single" w:sz="4" w:space="0" w:color="auto"/>
              <w:left w:val="nil"/>
              <w:bottom w:val="nil"/>
              <w:right w:val="nil"/>
            </w:tcBorders>
          </w:tcPr>
          <w:p w14:paraId="36737BC4" w14:textId="77777777" w:rsidR="00422A31" w:rsidRPr="00A873CB" w:rsidRDefault="00422A31" w:rsidP="00B763AC">
            <w:pPr>
              <w:pStyle w:val="NGTSAppendix"/>
              <w:widowControl/>
            </w:pPr>
          </w:p>
        </w:tc>
        <w:tc>
          <w:tcPr>
            <w:tcW w:w="7229" w:type="dxa"/>
            <w:tcBorders>
              <w:top w:val="nil"/>
              <w:left w:val="nil"/>
              <w:bottom w:val="nil"/>
              <w:right w:val="nil"/>
            </w:tcBorders>
          </w:tcPr>
          <w:p w14:paraId="075FDEAE"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03EE6FD6" w14:textId="77777777" w:rsidR="00422A31" w:rsidRPr="00A873CB" w:rsidRDefault="00422A31" w:rsidP="00B763AC">
            <w:pPr>
              <w:pStyle w:val="NGTSAppendix"/>
              <w:widowControl/>
            </w:pPr>
          </w:p>
        </w:tc>
      </w:tr>
      <w:tr w:rsidR="00422A31" w:rsidRPr="00A873CB" w14:paraId="779537E6" w14:textId="77777777" w:rsidTr="00B763AC">
        <w:tc>
          <w:tcPr>
            <w:tcW w:w="284" w:type="dxa"/>
            <w:tcBorders>
              <w:top w:val="single" w:sz="4" w:space="0" w:color="auto"/>
              <w:left w:val="single" w:sz="4" w:space="0" w:color="auto"/>
              <w:bottom w:val="single" w:sz="4" w:space="0" w:color="auto"/>
              <w:right w:val="single" w:sz="4" w:space="0" w:color="auto"/>
            </w:tcBorders>
          </w:tcPr>
          <w:p w14:paraId="11233279" w14:textId="77777777" w:rsidR="00422A31" w:rsidRPr="00A873CB" w:rsidRDefault="00422A31" w:rsidP="00B763AC">
            <w:pPr>
              <w:pStyle w:val="NGTSAppendix"/>
              <w:widowControl/>
            </w:pPr>
            <w:r w:rsidRPr="00A873CB">
              <w:t>X</w:t>
            </w:r>
          </w:p>
        </w:tc>
        <w:tc>
          <w:tcPr>
            <w:tcW w:w="7229" w:type="dxa"/>
            <w:tcBorders>
              <w:top w:val="nil"/>
              <w:left w:val="single" w:sz="4" w:space="0" w:color="auto"/>
              <w:bottom w:val="nil"/>
              <w:right w:val="nil"/>
            </w:tcBorders>
          </w:tcPr>
          <w:p w14:paraId="0E5403A2" w14:textId="77777777" w:rsidR="00422A31" w:rsidRPr="00A873CB" w:rsidRDefault="00422A31" w:rsidP="00B763AC">
            <w:pPr>
              <w:pStyle w:val="NGTSAppendix"/>
              <w:widowControl/>
              <w:ind w:left="186"/>
            </w:pPr>
            <w:r w:rsidRPr="00A873CB">
              <w:t>&lt;101</w:t>
            </w:r>
            <w:proofErr w:type="gramStart"/>
            <w:r w:rsidRPr="00A873CB">
              <w:t>&gt; :</w:t>
            </w:r>
            <w:proofErr w:type="gramEnd"/>
            <w:r w:rsidRPr="00A873CB">
              <w:t>= Counter interrogation command</w:t>
            </w:r>
          </w:p>
        </w:tc>
        <w:tc>
          <w:tcPr>
            <w:tcW w:w="1571" w:type="dxa"/>
            <w:tcBorders>
              <w:top w:val="nil"/>
              <w:left w:val="nil"/>
              <w:bottom w:val="nil"/>
              <w:right w:val="nil"/>
            </w:tcBorders>
          </w:tcPr>
          <w:p w14:paraId="481C0FC1" w14:textId="77777777" w:rsidR="00422A31" w:rsidRPr="00A873CB" w:rsidRDefault="00422A31" w:rsidP="00B763AC">
            <w:pPr>
              <w:pStyle w:val="NGTSAppendix"/>
              <w:widowControl/>
            </w:pPr>
            <w:r w:rsidRPr="00A873CB">
              <w:t>C_CI_NA_1</w:t>
            </w:r>
          </w:p>
        </w:tc>
      </w:tr>
      <w:tr w:rsidR="00422A31" w:rsidRPr="00A873CB" w14:paraId="66C632BC" w14:textId="77777777" w:rsidTr="00B763AC">
        <w:trPr>
          <w:trHeight w:hRule="exact" w:val="60"/>
        </w:trPr>
        <w:tc>
          <w:tcPr>
            <w:tcW w:w="284" w:type="dxa"/>
            <w:tcBorders>
              <w:top w:val="single" w:sz="4" w:space="0" w:color="auto"/>
              <w:left w:val="nil"/>
              <w:bottom w:val="single" w:sz="4" w:space="0" w:color="auto"/>
              <w:right w:val="nil"/>
            </w:tcBorders>
          </w:tcPr>
          <w:p w14:paraId="328E7C20" w14:textId="77777777" w:rsidR="00422A31" w:rsidRPr="00A873CB" w:rsidRDefault="00422A31" w:rsidP="00B763AC">
            <w:pPr>
              <w:pStyle w:val="NGTSAppendix"/>
              <w:widowControl/>
            </w:pPr>
          </w:p>
        </w:tc>
        <w:tc>
          <w:tcPr>
            <w:tcW w:w="7229" w:type="dxa"/>
            <w:tcBorders>
              <w:top w:val="nil"/>
              <w:left w:val="nil"/>
              <w:bottom w:val="nil"/>
              <w:right w:val="nil"/>
            </w:tcBorders>
          </w:tcPr>
          <w:p w14:paraId="1F3C9DFC"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73859586"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rPr>
            </w:pPr>
          </w:p>
        </w:tc>
      </w:tr>
      <w:tr w:rsidR="00422A31" w:rsidRPr="00A873CB" w14:paraId="11FD34EA" w14:textId="77777777" w:rsidTr="00B763AC">
        <w:tc>
          <w:tcPr>
            <w:tcW w:w="284" w:type="dxa"/>
            <w:tcBorders>
              <w:top w:val="single" w:sz="4" w:space="0" w:color="auto"/>
              <w:left w:val="single" w:sz="4" w:space="0" w:color="auto"/>
              <w:bottom w:val="single" w:sz="4" w:space="0" w:color="auto"/>
              <w:right w:val="single" w:sz="4" w:space="0" w:color="auto"/>
            </w:tcBorders>
          </w:tcPr>
          <w:p w14:paraId="5C953647"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635035C8" w14:textId="77777777" w:rsidR="00422A31" w:rsidRPr="00A873CB" w:rsidRDefault="00422A31" w:rsidP="00B763AC">
            <w:pPr>
              <w:pStyle w:val="NGTSAppendix"/>
              <w:widowControl/>
              <w:ind w:left="186"/>
            </w:pPr>
            <w:r w:rsidRPr="00A873CB">
              <w:t>&lt;102</w:t>
            </w:r>
            <w:proofErr w:type="gramStart"/>
            <w:r w:rsidRPr="00A873CB">
              <w:t>&gt; :</w:t>
            </w:r>
            <w:proofErr w:type="gramEnd"/>
            <w:r w:rsidRPr="00A873CB">
              <w:t>= Read command</w:t>
            </w:r>
          </w:p>
        </w:tc>
        <w:tc>
          <w:tcPr>
            <w:tcW w:w="1571" w:type="dxa"/>
            <w:tcBorders>
              <w:top w:val="nil"/>
              <w:left w:val="nil"/>
              <w:bottom w:val="nil"/>
              <w:right w:val="nil"/>
            </w:tcBorders>
          </w:tcPr>
          <w:p w14:paraId="172C1A64" w14:textId="77777777" w:rsidR="00422A31" w:rsidRPr="00A873CB" w:rsidRDefault="00422A31" w:rsidP="00B763AC">
            <w:pPr>
              <w:pStyle w:val="NGTSAppendix"/>
              <w:widowControl/>
            </w:pPr>
            <w:r w:rsidRPr="00A873CB">
              <w:t>C_RD_NA_1</w:t>
            </w:r>
          </w:p>
        </w:tc>
      </w:tr>
      <w:tr w:rsidR="00422A31" w:rsidRPr="00A873CB" w14:paraId="338D510C" w14:textId="77777777" w:rsidTr="00B763AC">
        <w:trPr>
          <w:trHeight w:hRule="exact" w:val="60"/>
        </w:trPr>
        <w:tc>
          <w:tcPr>
            <w:tcW w:w="284" w:type="dxa"/>
            <w:tcBorders>
              <w:top w:val="single" w:sz="4" w:space="0" w:color="auto"/>
              <w:left w:val="nil"/>
              <w:bottom w:val="single" w:sz="4" w:space="0" w:color="auto"/>
              <w:right w:val="nil"/>
            </w:tcBorders>
          </w:tcPr>
          <w:p w14:paraId="39E3AC88" w14:textId="77777777" w:rsidR="00422A31" w:rsidRPr="00A873CB" w:rsidRDefault="00422A31" w:rsidP="00B763AC">
            <w:pPr>
              <w:pStyle w:val="NGTSAppendix"/>
              <w:widowControl/>
            </w:pPr>
          </w:p>
        </w:tc>
        <w:tc>
          <w:tcPr>
            <w:tcW w:w="7229" w:type="dxa"/>
            <w:tcBorders>
              <w:top w:val="nil"/>
              <w:left w:val="nil"/>
              <w:bottom w:val="nil"/>
              <w:right w:val="nil"/>
            </w:tcBorders>
          </w:tcPr>
          <w:p w14:paraId="6E5EA7BC"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4055B854" w14:textId="77777777" w:rsidR="00422A31" w:rsidRPr="00A873CB" w:rsidRDefault="00422A31" w:rsidP="00B763AC">
            <w:pPr>
              <w:pStyle w:val="NGTSAppendix"/>
              <w:widowControl/>
              <w:rPr>
                <w:sz w:val="28"/>
              </w:rPr>
            </w:pPr>
          </w:p>
        </w:tc>
      </w:tr>
      <w:tr w:rsidR="00422A31" w:rsidRPr="00A873CB" w14:paraId="508A94CB" w14:textId="77777777" w:rsidTr="00B763AC">
        <w:tc>
          <w:tcPr>
            <w:tcW w:w="284" w:type="dxa"/>
            <w:tcBorders>
              <w:top w:val="single" w:sz="4" w:space="0" w:color="auto"/>
              <w:left w:val="single" w:sz="4" w:space="0" w:color="auto"/>
              <w:bottom w:val="single" w:sz="4" w:space="0" w:color="auto"/>
              <w:right w:val="single" w:sz="4" w:space="0" w:color="auto"/>
            </w:tcBorders>
          </w:tcPr>
          <w:p w14:paraId="4F6B0DBA" w14:textId="77777777" w:rsidR="00422A31" w:rsidRPr="00A873CB" w:rsidRDefault="00422A31" w:rsidP="00B763AC">
            <w:pPr>
              <w:pStyle w:val="NGTSAppendix"/>
              <w:widowControl/>
              <w:ind w:left="-57"/>
            </w:pPr>
            <w:r w:rsidRPr="00A873CB">
              <w:t>X</w:t>
            </w:r>
          </w:p>
        </w:tc>
        <w:tc>
          <w:tcPr>
            <w:tcW w:w="7229" w:type="dxa"/>
            <w:tcBorders>
              <w:top w:val="nil"/>
              <w:left w:val="single" w:sz="4" w:space="0" w:color="auto"/>
              <w:bottom w:val="nil"/>
              <w:right w:val="nil"/>
            </w:tcBorders>
          </w:tcPr>
          <w:p w14:paraId="58FA86A4" w14:textId="77777777" w:rsidR="00422A31" w:rsidRPr="00A873CB" w:rsidRDefault="00422A31" w:rsidP="00B763AC">
            <w:pPr>
              <w:pStyle w:val="NGTSAppendix"/>
              <w:widowControl/>
              <w:ind w:left="186"/>
            </w:pPr>
            <w:r w:rsidRPr="00A873CB">
              <w:t>&lt;103</w:t>
            </w:r>
            <w:proofErr w:type="gramStart"/>
            <w:r w:rsidRPr="00A873CB">
              <w:t>&gt; :</w:t>
            </w:r>
            <w:proofErr w:type="gramEnd"/>
            <w:r w:rsidRPr="00A873CB">
              <w:t>= Clock synchronise command</w:t>
            </w:r>
          </w:p>
        </w:tc>
        <w:tc>
          <w:tcPr>
            <w:tcW w:w="1571" w:type="dxa"/>
            <w:tcBorders>
              <w:top w:val="nil"/>
              <w:left w:val="nil"/>
              <w:bottom w:val="nil"/>
              <w:right w:val="nil"/>
            </w:tcBorders>
          </w:tcPr>
          <w:p w14:paraId="1E0C14E7" w14:textId="77777777" w:rsidR="00422A31" w:rsidRPr="00A873CB" w:rsidRDefault="00422A31" w:rsidP="00B763AC">
            <w:pPr>
              <w:pStyle w:val="NGTSAppendix"/>
              <w:widowControl/>
              <w:rPr>
                <w:sz w:val="28"/>
              </w:rPr>
            </w:pPr>
            <w:r w:rsidRPr="00A873CB">
              <w:t>C_CS_NA_1</w:t>
            </w:r>
          </w:p>
        </w:tc>
      </w:tr>
      <w:tr w:rsidR="00422A31" w:rsidRPr="00A873CB" w14:paraId="45B00E13" w14:textId="77777777" w:rsidTr="00B763AC">
        <w:trPr>
          <w:trHeight w:hRule="exact" w:val="60"/>
        </w:trPr>
        <w:tc>
          <w:tcPr>
            <w:tcW w:w="284" w:type="dxa"/>
            <w:tcBorders>
              <w:top w:val="single" w:sz="4" w:space="0" w:color="auto"/>
              <w:left w:val="nil"/>
              <w:bottom w:val="single" w:sz="4" w:space="0" w:color="auto"/>
              <w:right w:val="nil"/>
            </w:tcBorders>
          </w:tcPr>
          <w:p w14:paraId="6F7B1665" w14:textId="77777777" w:rsidR="00422A31" w:rsidRPr="00A873CB" w:rsidRDefault="00422A31" w:rsidP="00B763AC">
            <w:pPr>
              <w:pStyle w:val="NGTSAppendix"/>
              <w:widowControl/>
            </w:pPr>
          </w:p>
        </w:tc>
        <w:tc>
          <w:tcPr>
            <w:tcW w:w="7229" w:type="dxa"/>
            <w:tcBorders>
              <w:top w:val="nil"/>
              <w:left w:val="nil"/>
              <w:bottom w:val="nil"/>
              <w:right w:val="nil"/>
            </w:tcBorders>
          </w:tcPr>
          <w:p w14:paraId="60171B0C" w14:textId="77777777" w:rsidR="00422A31" w:rsidRPr="00A873CB" w:rsidRDefault="00422A31" w:rsidP="00B763AC">
            <w:pPr>
              <w:pStyle w:val="NGTSAppendix"/>
              <w:widowControl/>
              <w:ind w:left="186"/>
              <w:rPr>
                <w:sz w:val="28"/>
              </w:rPr>
            </w:pPr>
          </w:p>
        </w:tc>
        <w:tc>
          <w:tcPr>
            <w:tcW w:w="1571" w:type="dxa"/>
            <w:tcBorders>
              <w:top w:val="nil"/>
              <w:left w:val="nil"/>
              <w:bottom w:val="nil"/>
              <w:right w:val="nil"/>
            </w:tcBorders>
          </w:tcPr>
          <w:p w14:paraId="71758D06" w14:textId="77777777" w:rsidR="00422A31" w:rsidRPr="00A873CB" w:rsidRDefault="00422A31" w:rsidP="00B763AC">
            <w:pPr>
              <w:pStyle w:val="NGTSAppendix"/>
              <w:widowControl/>
              <w:rPr>
                <w:sz w:val="28"/>
              </w:rPr>
            </w:pPr>
          </w:p>
        </w:tc>
      </w:tr>
      <w:tr w:rsidR="00422A31" w:rsidRPr="00A873CB" w14:paraId="33DC0578" w14:textId="77777777" w:rsidTr="00B763AC">
        <w:tc>
          <w:tcPr>
            <w:tcW w:w="284" w:type="dxa"/>
            <w:tcBorders>
              <w:top w:val="single" w:sz="4" w:space="0" w:color="auto"/>
              <w:left w:val="single" w:sz="4" w:space="0" w:color="auto"/>
              <w:bottom w:val="single" w:sz="4" w:space="0" w:color="auto"/>
              <w:right w:val="single" w:sz="4" w:space="0" w:color="auto"/>
            </w:tcBorders>
          </w:tcPr>
          <w:p w14:paraId="0E18C227"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tcPr>
          <w:p w14:paraId="66DCFE13" w14:textId="77777777" w:rsidR="00422A31" w:rsidRPr="00A873CB" w:rsidRDefault="00422A31" w:rsidP="00B763AC">
            <w:pPr>
              <w:pStyle w:val="NGTSAppendix"/>
              <w:widowControl/>
              <w:ind w:left="186"/>
            </w:pPr>
            <w:r w:rsidRPr="00A873CB">
              <w:t>&lt;104</w:t>
            </w:r>
            <w:proofErr w:type="gramStart"/>
            <w:r w:rsidRPr="00A873CB">
              <w:t>&gt; :</w:t>
            </w:r>
            <w:proofErr w:type="gramEnd"/>
            <w:r w:rsidRPr="00A873CB">
              <w:t>= Test command</w:t>
            </w:r>
          </w:p>
        </w:tc>
        <w:tc>
          <w:tcPr>
            <w:tcW w:w="1571" w:type="dxa"/>
            <w:tcBorders>
              <w:top w:val="nil"/>
              <w:left w:val="nil"/>
              <w:bottom w:val="nil"/>
              <w:right w:val="nil"/>
            </w:tcBorders>
          </w:tcPr>
          <w:p w14:paraId="470C09AD" w14:textId="77777777" w:rsidR="00422A31" w:rsidRPr="00A873CB" w:rsidRDefault="00422A31" w:rsidP="00B763AC">
            <w:pPr>
              <w:pStyle w:val="NGTSAppendix"/>
              <w:widowControl/>
              <w:rPr>
                <w:sz w:val="28"/>
              </w:rPr>
            </w:pPr>
            <w:r w:rsidRPr="00A873CB">
              <w:t>C_TS_NA_1</w:t>
            </w:r>
          </w:p>
        </w:tc>
      </w:tr>
      <w:tr w:rsidR="00422A31" w:rsidRPr="00A873CB" w14:paraId="2787D5C3" w14:textId="77777777" w:rsidTr="00B763AC">
        <w:trPr>
          <w:trHeight w:hRule="exact" w:val="60"/>
        </w:trPr>
        <w:tc>
          <w:tcPr>
            <w:tcW w:w="284" w:type="dxa"/>
            <w:tcBorders>
              <w:top w:val="single" w:sz="4" w:space="0" w:color="auto"/>
              <w:left w:val="nil"/>
              <w:bottom w:val="single" w:sz="4" w:space="0" w:color="auto"/>
              <w:right w:val="nil"/>
            </w:tcBorders>
          </w:tcPr>
          <w:p w14:paraId="1ACA9B59" w14:textId="77777777" w:rsidR="00422A31" w:rsidRPr="00A873CB" w:rsidRDefault="00422A31" w:rsidP="00B763AC">
            <w:pPr>
              <w:pStyle w:val="NGTSAppendix"/>
              <w:widowControl/>
            </w:pPr>
          </w:p>
        </w:tc>
        <w:tc>
          <w:tcPr>
            <w:tcW w:w="7229" w:type="dxa"/>
            <w:tcBorders>
              <w:top w:val="nil"/>
              <w:left w:val="nil"/>
              <w:bottom w:val="nil"/>
              <w:right w:val="nil"/>
            </w:tcBorders>
          </w:tcPr>
          <w:p w14:paraId="69B65522" w14:textId="77777777" w:rsidR="00422A31" w:rsidRPr="00A873CB" w:rsidRDefault="00422A31" w:rsidP="00B763AC">
            <w:pPr>
              <w:pStyle w:val="NGTSAppendix"/>
              <w:widowControl/>
              <w:ind w:left="186"/>
              <w:rPr>
                <w:sz w:val="28"/>
              </w:rPr>
            </w:pPr>
          </w:p>
        </w:tc>
        <w:tc>
          <w:tcPr>
            <w:tcW w:w="1571" w:type="dxa"/>
            <w:tcBorders>
              <w:top w:val="nil"/>
              <w:left w:val="nil"/>
              <w:bottom w:val="nil"/>
              <w:right w:val="nil"/>
            </w:tcBorders>
          </w:tcPr>
          <w:p w14:paraId="12ECF536" w14:textId="77777777" w:rsidR="00422A31" w:rsidRPr="00A873CB" w:rsidRDefault="00422A31" w:rsidP="00B763AC">
            <w:pPr>
              <w:pStyle w:val="NGTSAppendix"/>
              <w:widowControl/>
              <w:rPr>
                <w:sz w:val="28"/>
              </w:rPr>
            </w:pPr>
          </w:p>
        </w:tc>
      </w:tr>
      <w:tr w:rsidR="00422A31" w:rsidRPr="00A873CB" w14:paraId="2F5C1CF8"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12055B6"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vAlign w:val="center"/>
          </w:tcPr>
          <w:p w14:paraId="7084DF9C" w14:textId="77777777" w:rsidR="00422A31" w:rsidRPr="00A873CB" w:rsidRDefault="00422A31" w:rsidP="00B763AC">
            <w:pPr>
              <w:pStyle w:val="NGTSAppendix"/>
              <w:widowControl/>
              <w:ind w:left="186"/>
            </w:pPr>
            <w:r w:rsidRPr="00A873CB">
              <w:t>&lt;105</w:t>
            </w:r>
            <w:proofErr w:type="gramStart"/>
            <w:r w:rsidRPr="00A873CB">
              <w:t>&gt; :</w:t>
            </w:r>
            <w:proofErr w:type="gramEnd"/>
            <w:r w:rsidRPr="00A873CB">
              <w:t>= Reset process command</w:t>
            </w:r>
          </w:p>
        </w:tc>
        <w:tc>
          <w:tcPr>
            <w:tcW w:w="1571" w:type="dxa"/>
            <w:tcBorders>
              <w:top w:val="nil"/>
              <w:left w:val="nil"/>
              <w:bottom w:val="nil"/>
              <w:right w:val="nil"/>
            </w:tcBorders>
            <w:vAlign w:val="center"/>
          </w:tcPr>
          <w:p w14:paraId="3483623A" w14:textId="77777777" w:rsidR="00422A31" w:rsidRPr="00A873CB" w:rsidRDefault="00422A31" w:rsidP="00B763AC">
            <w:pPr>
              <w:pStyle w:val="NGTSAppendix"/>
              <w:widowControl/>
            </w:pPr>
            <w:r w:rsidRPr="00A873CB">
              <w:t>C_RP_NA_1</w:t>
            </w:r>
          </w:p>
        </w:tc>
      </w:tr>
      <w:tr w:rsidR="00422A31" w:rsidRPr="00A873CB" w14:paraId="0871E2C2" w14:textId="77777777" w:rsidTr="00B763AC">
        <w:trPr>
          <w:trHeight w:hRule="exact" w:val="60"/>
        </w:trPr>
        <w:tc>
          <w:tcPr>
            <w:tcW w:w="284" w:type="dxa"/>
            <w:tcBorders>
              <w:top w:val="single" w:sz="4" w:space="0" w:color="auto"/>
              <w:left w:val="nil"/>
              <w:bottom w:val="single" w:sz="4" w:space="0" w:color="auto"/>
              <w:right w:val="nil"/>
            </w:tcBorders>
          </w:tcPr>
          <w:p w14:paraId="7BD01E06" w14:textId="77777777" w:rsidR="00422A31" w:rsidRPr="00A873CB" w:rsidRDefault="00422A31" w:rsidP="00B763AC">
            <w:pPr>
              <w:pStyle w:val="NGTSAppendix"/>
              <w:widowControl/>
            </w:pPr>
          </w:p>
        </w:tc>
        <w:tc>
          <w:tcPr>
            <w:tcW w:w="7229" w:type="dxa"/>
            <w:tcBorders>
              <w:top w:val="nil"/>
              <w:left w:val="nil"/>
              <w:bottom w:val="nil"/>
              <w:right w:val="nil"/>
            </w:tcBorders>
          </w:tcPr>
          <w:p w14:paraId="7A1CB467"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3A41C6BC" w14:textId="77777777" w:rsidR="00422A31" w:rsidRPr="00A873CB" w:rsidRDefault="00422A31" w:rsidP="00B763AC">
            <w:pPr>
              <w:pStyle w:val="NGTSAppendix"/>
              <w:widowControl/>
            </w:pPr>
          </w:p>
        </w:tc>
      </w:tr>
      <w:tr w:rsidR="00422A31" w:rsidRPr="00A873CB" w14:paraId="3AB386AA" w14:textId="77777777" w:rsidTr="00B763AC">
        <w:tc>
          <w:tcPr>
            <w:tcW w:w="284" w:type="dxa"/>
            <w:tcBorders>
              <w:top w:val="single" w:sz="4" w:space="0" w:color="auto"/>
              <w:left w:val="single" w:sz="4" w:space="0" w:color="auto"/>
              <w:bottom w:val="single" w:sz="4" w:space="0" w:color="auto"/>
              <w:right w:val="single" w:sz="4" w:space="0" w:color="auto"/>
            </w:tcBorders>
          </w:tcPr>
          <w:p w14:paraId="1414D265" w14:textId="77777777" w:rsidR="00422A31" w:rsidRPr="00A873CB" w:rsidRDefault="00422A31" w:rsidP="00B763AC">
            <w:pPr>
              <w:pStyle w:val="NGTSAppendix"/>
              <w:widowControl/>
            </w:pPr>
            <w:r w:rsidRPr="00A873CB">
              <w:t>X</w:t>
            </w:r>
          </w:p>
        </w:tc>
        <w:tc>
          <w:tcPr>
            <w:tcW w:w="7229" w:type="dxa"/>
            <w:tcBorders>
              <w:top w:val="nil"/>
              <w:left w:val="single" w:sz="4" w:space="0" w:color="auto"/>
              <w:bottom w:val="nil"/>
              <w:right w:val="nil"/>
            </w:tcBorders>
          </w:tcPr>
          <w:p w14:paraId="7DD81CB8" w14:textId="77777777" w:rsidR="00422A31" w:rsidRPr="00A873CB" w:rsidRDefault="00422A31" w:rsidP="00B763AC">
            <w:pPr>
              <w:pStyle w:val="NGTSAppendix"/>
              <w:widowControl/>
              <w:ind w:left="186"/>
            </w:pPr>
            <w:r w:rsidRPr="00A873CB">
              <w:t>&lt;106</w:t>
            </w:r>
            <w:proofErr w:type="gramStart"/>
            <w:r w:rsidRPr="00A873CB">
              <w:t>&gt; :</w:t>
            </w:r>
            <w:proofErr w:type="gramEnd"/>
            <w:r w:rsidRPr="00A873CB">
              <w:t>= Delay acquisition command</w:t>
            </w:r>
          </w:p>
        </w:tc>
        <w:tc>
          <w:tcPr>
            <w:tcW w:w="1571" w:type="dxa"/>
            <w:tcBorders>
              <w:top w:val="nil"/>
              <w:left w:val="nil"/>
              <w:bottom w:val="nil"/>
              <w:right w:val="nil"/>
            </w:tcBorders>
          </w:tcPr>
          <w:p w14:paraId="66D2A93D" w14:textId="77777777" w:rsidR="00422A31" w:rsidRPr="00A873CB" w:rsidRDefault="00422A31" w:rsidP="00B763AC">
            <w:pPr>
              <w:pStyle w:val="NGTSAppendix"/>
              <w:widowControl/>
            </w:pPr>
            <w:r w:rsidRPr="00A873CB">
              <w:t>C_CD_NA_1</w:t>
            </w:r>
          </w:p>
        </w:tc>
      </w:tr>
    </w:tbl>
    <w:p w14:paraId="14420B1E" w14:textId="77777777" w:rsidR="00422A31" w:rsidRPr="00A873CB" w:rsidRDefault="00422A31" w:rsidP="00422A31">
      <w:pPr>
        <w:pStyle w:val="NGTSAppendix"/>
        <w:widowControl/>
        <w:rPr>
          <w:b/>
          <w:sz w:val="18"/>
        </w:rPr>
      </w:pPr>
    </w:p>
    <w:p w14:paraId="44B12BD4" w14:textId="77777777" w:rsidR="00422A31" w:rsidRPr="00A873CB" w:rsidRDefault="00422A31" w:rsidP="00422A31">
      <w:pPr>
        <w:pStyle w:val="NGTSAppendix"/>
        <w:widowControl/>
        <w:rPr>
          <w:b/>
        </w:rPr>
      </w:pPr>
      <w:r w:rsidRPr="00A873CB">
        <w:rPr>
          <w:b/>
        </w:rPr>
        <w:t>Parameter in control direction</w:t>
      </w:r>
    </w:p>
    <w:p w14:paraId="5BEB4B1E" w14:textId="77777777" w:rsidR="00422A31" w:rsidRPr="00A873CB" w:rsidRDefault="00422A31" w:rsidP="00422A31">
      <w:pPr>
        <w:ind w:left="720"/>
        <w:jc w:val="both"/>
        <w:rPr>
          <w:sz w:val="16"/>
        </w:rPr>
      </w:pPr>
      <w:r w:rsidRPr="00A873CB">
        <w:rPr>
          <w:sz w:val="16"/>
        </w:rPr>
        <w:t xml:space="preserve">(station specific parameter, mark each </w:t>
      </w:r>
      <w:proofErr w:type="gramStart"/>
      <w:r w:rsidRPr="00A873CB">
        <w:rPr>
          <w:sz w:val="16"/>
        </w:rPr>
        <w:t>type</w:t>
      </w:r>
      <w:proofErr w:type="gramEnd"/>
      <w:r w:rsidRPr="00A873CB">
        <w:rPr>
          <w:sz w:val="16"/>
        </w:rPr>
        <w:t xml:space="preserve"> ID with an ‘</w:t>
      </w:r>
      <w:r w:rsidRPr="00A873CB">
        <w:rPr>
          <w:b/>
          <w:sz w:val="16"/>
        </w:rPr>
        <w:t>X</w:t>
      </w:r>
      <w:r w:rsidRPr="00A873CB">
        <w:rPr>
          <w:sz w:val="16"/>
        </w:rPr>
        <w:t>’ if it is only used in the standard direction, ‘</w:t>
      </w:r>
      <w:r w:rsidRPr="00A873CB">
        <w:rPr>
          <w:b/>
          <w:sz w:val="16"/>
        </w:rPr>
        <w:t>R</w:t>
      </w:r>
      <w:r w:rsidRPr="00A873CB">
        <w:rPr>
          <w:sz w:val="16"/>
        </w:rPr>
        <w:t>’ if only used in the reverse direction and ‘</w:t>
      </w:r>
      <w:r w:rsidRPr="00A873CB">
        <w:rPr>
          <w:b/>
          <w:sz w:val="16"/>
        </w:rPr>
        <w:t>B</w:t>
      </w:r>
      <w:r w:rsidRPr="00A873CB">
        <w:rPr>
          <w:sz w:val="16"/>
        </w:rPr>
        <w:t>’ if used in both directions)</w:t>
      </w:r>
    </w:p>
    <w:p w14:paraId="6CAD9556" w14:textId="77777777" w:rsidR="00422A31" w:rsidRPr="00A873CB" w:rsidRDefault="00422A31" w:rsidP="00422A31">
      <w:pPr>
        <w:pStyle w:val="NGTSAppendix"/>
        <w:widowControl/>
        <w:rPr>
          <w:sz w:val="1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229"/>
        <w:gridCol w:w="1571"/>
      </w:tblGrid>
      <w:tr w:rsidR="00422A31" w:rsidRPr="00A873CB" w14:paraId="48AC231F" w14:textId="77777777" w:rsidTr="00B763AC">
        <w:tc>
          <w:tcPr>
            <w:tcW w:w="284" w:type="dxa"/>
            <w:tcBorders>
              <w:top w:val="single" w:sz="4" w:space="0" w:color="auto"/>
              <w:left w:val="single" w:sz="4" w:space="0" w:color="auto"/>
              <w:bottom w:val="single" w:sz="4" w:space="0" w:color="auto"/>
              <w:right w:val="single" w:sz="4" w:space="0" w:color="auto"/>
            </w:tcBorders>
          </w:tcPr>
          <w:p w14:paraId="5A470378"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715CFCEA" w14:textId="77777777" w:rsidR="00422A31" w:rsidRPr="00A873CB" w:rsidRDefault="00422A31" w:rsidP="00B763AC">
            <w:pPr>
              <w:pStyle w:val="NGTSAppendix"/>
              <w:widowControl/>
              <w:ind w:left="186"/>
            </w:pPr>
            <w:r w:rsidRPr="00A873CB">
              <w:t>&lt;110</w:t>
            </w:r>
            <w:proofErr w:type="gramStart"/>
            <w:r w:rsidRPr="00A873CB">
              <w:t>&gt; :</w:t>
            </w:r>
            <w:proofErr w:type="gramEnd"/>
            <w:r w:rsidRPr="00A873CB">
              <w:t>= Parameter of measured value, normalised value</w:t>
            </w:r>
          </w:p>
        </w:tc>
        <w:tc>
          <w:tcPr>
            <w:tcW w:w="1571" w:type="dxa"/>
            <w:tcBorders>
              <w:top w:val="nil"/>
              <w:left w:val="nil"/>
              <w:bottom w:val="nil"/>
              <w:right w:val="nil"/>
            </w:tcBorders>
          </w:tcPr>
          <w:p w14:paraId="175F938C" w14:textId="77777777" w:rsidR="00422A31" w:rsidRPr="00A873CB" w:rsidRDefault="00422A31" w:rsidP="00B763AC">
            <w:pPr>
              <w:pStyle w:val="NGTSAppendix"/>
              <w:widowControl/>
            </w:pPr>
            <w:r w:rsidRPr="00A873CB">
              <w:t>P_ME_NA_1</w:t>
            </w:r>
          </w:p>
        </w:tc>
      </w:tr>
      <w:tr w:rsidR="00422A31" w:rsidRPr="00A873CB" w14:paraId="5AC21FCD" w14:textId="77777777" w:rsidTr="00B763AC">
        <w:trPr>
          <w:trHeight w:hRule="exact" w:val="60"/>
        </w:trPr>
        <w:tc>
          <w:tcPr>
            <w:tcW w:w="284" w:type="dxa"/>
            <w:tcBorders>
              <w:top w:val="single" w:sz="4" w:space="0" w:color="auto"/>
              <w:left w:val="nil"/>
              <w:bottom w:val="nil"/>
              <w:right w:val="nil"/>
            </w:tcBorders>
          </w:tcPr>
          <w:p w14:paraId="0ECC3E1F" w14:textId="77777777" w:rsidR="00422A31" w:rsidRPr="00A873CB" w:rsidRDefault="00422A31" w:rsidP="00B763AC">
            <w:pPr>
              <w:pStyle w:val="NGTSAppendix"/>
              <w:widowControl/>
            </w:pPr>
          </w:p>
        </w:tc>
        <w:tc>
          <w:tcPr>
            <w:tcW w:w="7229" w:type="dxa"/>
            <w:tcBorders>
              <w:top w:val="nil"/>
              <w:left w:val="nil"/>
              <w:bottom w:val="nil"/>
              <w:right w:val="nil"/>
            </w:tcBorders>
          </w:tcPr>
          <w:p w14:paraId="4C77E747"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2EF07B97" w14:textId="77777777" w:rsidR="00422A31" w:rsidRPr="00A873CB" w:rsidRDefault="00422A31" w:rsidP="00B763AC">
            <w:pPr>
              <w:pStyle w:val="NGTSAppendix"/>
              <w:widowControl/>
            </w:pPr>
          </w:p>
        </w:tc>
      </w:tr>
      <w:tr w:rsidR="00422A31" w:rsidRPr="00A873CB" w14:paraId="2BEFEA50" w14:textId="77777777" w:rsidTr="00B763AC">
        <w:tc>
          <w:tcPr>
            <w:tcW w:w="284" w:type="dxa"/>
            <w:tcBorders>
              <w:top w:val="single" w:sz="4" w:space="0" w:color="auto"/>
              <w:left w:val="single" w:sz="4" w:space="0" w:color="auto"/>
              <w:bottom w:val="single" w:sz="4" w:space="0" w:color="auto"/>
              <w:right w:val="single" w:sz="4" w:space="0" w:color="auto"/>
            </w:tcBorders>
          </w:tcPr>
          <w:p w14:paraId="644AF468"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2A8F1A11" w14:textId="77777777" w:rsidR="00422A31" w:rsidRPr="00A873CB" w:rsidRDefault="00422A31" w:rsidP="00B763AC">
            <w:pPr>
              <w:pStyle w:val="NGTSAppendix"/>
              <w:widowControl/>
              <w:ind w:left="186"/>
            </w:pPr>
            <w:r w:rsidRPr="00A873CB">
              <w:t>&lt;111</w:t>
            </w:r>
            <w:proofErr w:type="gramStart"/>
            <w:r w:rsidRPr="00A873CB">
              <w:t>&gt; :</w:t>
            </w:r>
            <w:proofErr w:type="gramEnd"/>
            <w:r w:rsidRPr="00A873CB">
              <w:t>= Parameter of measured value, scaled value</w:t>
            </w:r>
          </w:p>
        </w:tc>
        <w:tc>
          <w:tcPr>
            <w:tcW w:w="1571" w:type="dxa"/>
            <w:tcBorders>
              <w:top w:val="nil"/>
              <w:left w:val="nil"/>
              <w:bottom w:val="nil"/>
              <w:right w:val="nil"/>
            </w:tcBorders>
          </w:tcPr>
          <w:p w14:paraId="4EE7C150" w14:textId="77777777" w:rsidR="00422A31" w:rsidRPr="00A873CB" w:rsidRDefault="00422A31" w:rsidP="00B763AC">
            <w:pPr>
              <w:pStyle w:val="NGTSAppendix"/>
              <w:widowControl/>
            </w:pPr>
            <w:r w:rsidRPr="00A873CB">
              <w:t>P_ME_NB_1</w:t>
            </w:r>
          </w:p>
        </w:tc>
      </w:tr>
      <w:tr w:rsidR="00422A31" w:rsidRPr="00A873CB" w14:paraId="5250B00E" w14:textId="77777777" w:rsidTr="00B763AC">
        <w:trPr>
          <w:trHeight w:hRule="exact" w:val="60"/>
        </w:trPr>
        <w:tc>
          <w:tcPr>
            <w:tcW w:w="284" w:type="dxa"/>
            <w:tcBorders>
              <w:top w:val="single" w:sz="4" w:space="0" w:color="auto"/>
              <w:left w:val="nil"/>
              <w:bottom w:val="nil"/>
              <w:right w:val="nil"/>
            </w:tcBorders>
          </w:tcPr>
          <w:p w14:paraId="2DFCC725" w14:textId="77777777" w:rsidR="00422A31" w:rsidRPr="00A873CB" w:rsidRDefault="00422A31" w:rsidP="00B763AC">
            <w:pPr>
              <w:pStyle w:val="NGTSAppendix"/>
              <w:widowControl/>
            </w:pPr>
          </w:p>
        </w:tc>
        <w:tc>
          <w:tcPr>
            <w:tcW w:w="7229" w:type="dxa"/>
            <w:tcBorders>
              <w:top w:val="nil"/>
              <w:left w:val="nil"/>
              <w:bottom w:val="nil"/>
              <w:right w:val="nil"/>
            </w:tcBorders>
          </w:tcPr>
          <w:p w14:paraId="5570A63D"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5DA65D28"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rPr>
            </w:pPr>
          </w:p>
        </w:tc>
      </w:tr>
      <w:tr w:rsidR="00422A31" w:rsidRPr="00A873CB" w14:paraId="1B9D0A74" w14:textId="77777777" w:rsidTr="00B763AC">
        <w:tc>
          <w:tcPr>
            <w:tcW w:w="284" w:type="dxa"/>
            <w:tcBorders>
              <w:top w:val="single" w:sz="4" w:space="0" w:color="auto"/>
              <w:left w:val="single" w:sz="4" w:space="0" w:color="auto"/>
              <w:bottom w:val="single" w:sz="4" w:space="0" w:color="auto"/>
              <w:right w:val="single" w:sz="4" w:space="0" w:color="auto"/>
            </w:tcBorders>
          </w:tcPr>
          <w:p w14:paraId="7C7EF1D5"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2D107609" w14:textId="77777777" w:rsidR="00422A31" w:rsidRPr="00A873CB" w:rsidRDefault="00422A31" w:rsidP="00B763AC">
            <w:pPr>
              <w:pStyle w:val="NGTSAppendix"/>
              <w:widowControl/>
              <w:ind w:left="186"/>
            </w:pPr>
            <w:r w:rsidRPr="00A873CB">
              <w:t>&lt;112</w:t>
            </w:r>
            <w:proofErr w:type="gramStart"/>
            <w:r w:rsidRPr="00A873CB">
              <w:t>&gt; :</w:t>
            </w:r>
            <w:proofErr w:type="gramEnd"/>
            <w:r w:rsidRPr="00A873CB">
              <w:t xml:space="preserve">= Parameter of measured value, short </w:t>
            </w:r>
            <w:proofErr w:type="gramStart"/>
            <w:r w:rsidRPr="00A873CB">
              <w:t>floating point</w:t>
            </w:r>
            <w:proofErr w:type="gramEnd"/>
            <w:r w:rsidRPr="00A873CB">
              <w:t xml:space="preserve"> value</w:t>
            </w:r>
          </w:p>
        </w:tc>
        <w:tc>
          <w:tcPr>
            <w:tcW w:w="1571" w:type="dxa"/>
            <w:tcBorders>
              <w:top w:val="nil"/>
              <w:left w:val="nil"/>
              <w:bottom w:val="nil"/>
              <w:right w:val="nil"/>
            </w:tcBorders>
          </w:tcPr>
          <w:p w14:paraId="6B8D0245" w14:textId="77777777" w:rsidR="00422A31" w:rsidRPr="00A873CB" w:rsidRDefault="00422A31" w:rsidP="00B763AC">
            <w:pPr>
              <w:pStyle w:val="NGTSAppendix"/>
              <w:widowControl/>
            </w:pPr>
            <w:r w:rsidRPr="00A873CB">
              <w:t>P_ME_NC_1</w:t>
            </w:r>
          </w:p>
        </w:tc>
      </w:tr>
      <w:tr w:rsidR="00422A31" w:rsidRPr="00A873CB" w14:paraId="457B5C32" w14:textId="77777777" w:rsidTr="00B763AC">
        <w:trPr>
          <w:trHeight w:hRule="exact" w:val="60"/>
        </w:trPr>
        <w:tc>
          <w:tcPr>
            <w:tcW w:w="284" w:type="dxa"/>
            <w:tcBorders>
              <w:top w:val="single" w:sz="4" w:space="0" w:color="auto"/>
              <w:left w:val="nil"/>
              <w:bottom w:val="single" w:sz="4" w:space="0" w:color="auto"/>
              <w:right w:val="nil"/>
            </w:tcBorders>
          </w:tcPr>
          <w:p w14:paraId="72A6C181" w14:textId="77777777" w:rsidR="00422A31" w:rsidRPr="00A873CB" w:rsidRDefault="00422A31" w:rsidP="00B763AC">
            <w:pPr>
              <w:pStyle w:val="NGTSAppendix"/>
              <w:widowControl/>
            </w:pPr>
          </w:p>
        </w:tc>
        <w:tc>
          <w:tcPr>
            <w:tcW w:w="7229" w:type="dxa"/>
            <w:tcBorders>
              <w:top w:val="nil"/>
              <w:left w:val="nil"/>
              <w:bottom w:val="nil"/>
              <w:right w:val="nil"/>
            </w:tcBorders>
          </w:tcPr>
          <w:p w14:paraId="025A6901"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617AF7A5" w14:textId="77777777" w:rsidR="00422A31" w:rsidRPr="00A873CB" w:rsidRDefault="00422A31" w:rsidP="00B763AC">
            <w:pPr>
              <w:pStyle w:val="NGTSAppendix"/>
              <w:widowControl/>
              <w:rPr>
                <w:sz w:val="28"/>
              </w:rPr>
            </w:pPr>
          </w:p>
        </w:tc>
      </w:tr>
      <w:tr w:rsidR="00422A31" w:rsidRPr="00A873CB" w14:paraId="0AACDD48" w14:textId="77777777" w:rsidTr="00B763AC">
        <w:tc>
          <w:tcPr>
            <w:tcW w:w="284" w:type="dxa"/>
            <w:tcBorders>
              <w:top w:val="single" w:sz="4" w:space="0" w:color="auto"/>
              <w:left w:val="single" w:sz="4" w:space="0" w:color="auto"/>
              <w:bottom w:val="single" w:sz="4" w:space="0" w:color="auto"/>
              <w:right w:val="single" w:sz="4" w:space="0" w:color="auto"/>
            </w:tcBorders>
          </w:tcPr>
          <w:p w14:paraId="288CC02F"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3AB592A2" w14:textId="77777777" w:rsidR="00422A31" w:rsidRPr="00A873CB" w:rsidRDefault="00422A31" w:rsidP="00B763AC">
            <w:pPr>
              <w:pStyle w:val="NGTSAppendix"/>
              <w:widowControl/>
              <w:ind w:left="186"/>
            </w:pPr>
            <w:r w:rsidRPr="00A873CB">
              <w:t>&lt;113</w:t>
            </w:r>
            <w:proofErr w:type="gramStart"/>
            <w:r w:rsidRPr="00A873CB">
              <w:t>&gt; :</w:t>
            </w:r>
            <w:proofErr w:type="gramEnd"/>
            <w:r w:rsidRPr="00A873CB">
              <w:t>= Parameter activation</w:t>
            </w:r>
          </w:p>
        </w:tc>
        <w:tc>
          <w:tcPr>
            <w:tcW w:w="1571" w:type="dxa"/>
            <w:tcBorders>
              <w:top w:val="nil"/>
              <w:left w:val="nil"/>
              <w:bottom w:val="nil"/>
              <w:right w:val="nil"/>
            </w:tcBorders>
          </w:tcPr>
          <w:p w14:paraId="62C7163C" w14:textId="77777777" w:rsidR="00422A31" w:rsidRPr="00A873CB" w:rsidRDefault="00422A31" w:rsidP="00B763AC">
            <w:pPr>
              <w:pStyle w:val="NGTSAppendix"/>
              <w:widowControl/>
              <w:rPr>
                <w:sz w:val="28"/>
              </w:rPr>
            </w:pPr>
            <w:r w:rsidRPr="00A873CB">
              <w:t>P_AC_NA_1</w:t>
            </w:r>
          </w:p>
        </w:tc>
      </w:tr>
    </w:tbl>
    <w:p w14:paraId="24B1D2B3" w14:textId="77777777" w:rsidR="00422A31" w:rsidRPr="00A873CB" w:rsidRDefault="00422A31" w:rsidP="00422A31">
      <w:pPr>
        <w:pStyle w:val="NGTSAppendix"/>
        <w:widowControl/>
        <w:rPr>
          <w:sz w:val="18"/>
        </w:rPr>
      </w:pPr>
    </w:p>
    <w:p w14:paraId="54ECD1B3" w14:textId="77777777" w:rsidR="00422A31" w:rsidRPr="00A873CB" w:rsidRDefault="00422A31" w:rsidP="00422A31">
      <w:pPr>
        <w:pStyle w:val="NGTSAppendix"/>
        <w:widowControl/>
        <w:rPr>
          <w:b/>
        </w:rPr>
      </w:pPr>
      <w:r w:rsidRPr="00A873CB">
        <w:rPr>
          <w:b/>
        </w:rPr>
        <w:br w:type="page"/>
        <w:t>File Transfer</w:t>
      </w:r>
    </w:p>
    <w:p w14:paraId="1C35B478" w14:textId="77777777" w:rsidR="00422A31" w:rsidRPr="00A873CB" w:rsidRDefault="00422A31" w:rsidP="00422A31">
      <w:pPr>
        <w:ind w:left="720"/>
        <w:jc w:val="both"/>
        <w:rPr>
          <w:sz w:val="16"/>
        </w:rPr>
      </w:pPr>
      <w:r w:rsidRPr="00A873CB">
        <w:rPr>
          <w:sz w:val="16"/>
        </w:rPr>
        <w:t xml:space="preserve">(station specific parameter, mark each </w:t>
      </w:r>
      <w:proofErr w:type="gramStart"/>
      <w:r w:rsidRPr="00A873CB">
        <w:rPr>
          <w:sz w:val="16"/>
        </w:rPr>
        <w:t>type</w:t>
      </w:r>
      <w:proofErr w:type="gramEnd"/>
      <w:r w:rsidRPr="00A873CB">
        <w:rPr>
          <w:sz w:val="16"/>
        </w:rPr>
        <w:t xml:space="preserve"> ID with an ‘</w:t>
      </w:r>
      <w:r w:rsidRPr="00A873CB">
        <w:rPr>
          <w:b/>
          <w:sz w:val="16"/>
        </w:rPr>
        <w:t>X</w:t>
      </w:r>
      <w:r w:rsidRPr="00A873CB">
        <w:rPr>
          <w:sz w:val="16"/>
        </w:rPr>
        <w:t>’ if it is only used in the standard direction, ‘</w:t>
      </w:r>
      <w:r w:rsidRPr="00A873CB">
        <w:rPr>
          <w:b/>
          <w:sz w:val="16"/>
        </w:rPr>
        <w:t>R</w:t>
      </w:r>
      <w:r w:rsidRPr="00A873CB">
        <w:rPr>
          <w:sz w:val="16"/>
        </w:rPr>
        <w:t>’ if only used in the reverse direction and ‘</w:t>
      </w:r>
      <w:r w:rsidRPr="00A873CB">
        <w:rPr>
          <w:b/>
          <w:sz w:val="16"/>
        </w:rPr>
        <w:t>B</w:t>
      </w:r>
      <w:r w:rsidRPr="00A873CB">
        <w:rPr>
          <w:sz w:val="16"/>
        </w:rPr>
        <w:t>’ if used in both directions)</w:t>
      </w:r>
    </w:p>
    <w:p w14:paraId="53591D69" w14:textId="77777777" w:rsidR="00422A31" w:rsidRPr="00A873CB" w:rsidRDefault="00422A31" w:rsidP="00422A31">
      <w:pPr>
        <w:pStyle w:val="NGTSAppendix"/>
        <w:widowControl/>
        <w:rPr>
          <w:b/>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229"/>
        <w:gridCol w:w="1571"/>
      </w:tblGrid>
      <w:tr w:rsidR="00422A31" w:rsidRPr="00A873CB" w14:paraId="30AD3751" w14:textId="77777777" w:rsidTr="00B763AC">
        <w:tc>
          <w:tcPr>
            <w:tcW w:w="284" w:type="dxa"/>
            <w:tcBorders>
              <w:top w:val="single" w:sz="4" w:space="0" w:color="auto"/>
              <w:left w:val="single" w:sz="4" w:space="0" w:color="auto"/>
              <w:bottom w:val="single" w:sz="4" w:space="0" w:color="auto"/>
              <w:right w:val="single" w:sz="4" w:space="0" w:color="auto"/>
            </w:tcBorders>
          </w:tcPr>
          <w:p w14:paraId="1CCA195E"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103BE4EC" w14:textId="77777777" w:rsidR="00422A31" w:rsidRPr="00A873CB" w:rsidRDefault="00422A31" w:rsidP="00B763AC">
            <w:pPr>
              <w:pStyle w:val="NGTSAppendix"/>
              <w:widowControl/>
              <w:ind w:left="186"/>
            </w:pPr>
            <w:r w:rsidRPr="00A873CB">
              <w:t>&lt;120</w:t>
            </w:r>
            <w:proofErr w:type="gramStart"/>
            <w:r w:rsidRPr="00A873CB">
              <w:t>&gt; :</w:t>
            </w:r>
            <w:proofErr w:type="gramEnd"/>
            <w:r w:rsidRPr="00A873CB">
              <w:t>= File ready</w:t>
            </w:r>
          </w:p>
        </w:tc>
        <w:tc>
          <w:tcPr>
            <w:tcW w:w="1571" w:type="dxa"/>
            <w:tcBorders>
              <w:top w:val="nil"/>
              <w:left w:val="nil"/>
              <w:bottom w:val="nil"/>
              <w:right w:val="nil"/>
            </w:tcBorders>
          </w:tcPr>
          <w:p w14:paraId="64C9E6EE" w14:textId="77777777" w:rsidR="00422A31" w:rsidRPr="00A873CB" w:rsidRDefault="00422A31" w:rsidP="00B763AC">
            <w:pPr>
              <w:pStyle w:val="NGTSAppendix"/>
              <w:widowControl/>
            </w:pPr>
            <w:r w:rsidRPr="00A873CB">
              <w:t>F_FR_NA_1</w:t>
            </w:r>
          </w:p>
        </w:tc>
      </w:tr>
      <w:tr w:rsidR="00422A31" w:rsidRPr="00A873CB" w14:paraId="727CE13A" w14:textId="77777777" w:rsidTr="00B763AC">
        <w:trPr>
          <w:trHeight w:hRule="exact" w:val="60"/>
        </w:trPr>
        <w:tc>
          <w:tcPr>
            <w:tcW w:w="284" w:type="dxa"/>
            <w:tcBorders>
              <w:top w:val="single" w:sz="4" w:space="0" w:color="auto"/>
              <w:left w:val="nil"/>
              <w:bottom w:val="nil"/>
              <w:right w:val="nil"/>
            </w:tcBorders>
          </w:tcPr>
          <w:p w14:paraId="002FE5C3" w14:textId="77777777" w:rsidR="00422A31" w:rsidRPr="00A873CB" w:rsidRDefault="00422A31" w:rsidP="00B763AC">
            <w:pPr>
              <w:pStyle w:val="NGTSAppendix"/>
              <w:widowControl/>
            </w:pPr>
          </w:p>
        </w:tc>
        <w:tc>
          <w:tcPr>
            <w:tcW w:w="7229" w:type="dxa"/>
            <w:tcBorders>
              <w:top w:val="nil"/>
              <w:left w:val="nil"/>
              <w:bottom w:val="nil"/>
              <w:right w:val="nil"/>
            </w:tcBorders>
          </w:tcPr>
          <w:p w14:paraId="488E1A51"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0E948347" w14:textId="77777777" w:rsidR="00422A31" w:rsidRPr="00A873CB" w:rsidRDefault="00422A31" w:rsidP="00B763AC">
            <w:pPr>
              <w:pStyle w:val="NGTSAppendix"/>
              <w:widowControl/>
            </w:pPr>
          </w:p>
        </w:tc>
      </w:tr>
      <w:tr w:rsidR="00422A31" w:rsidRPr="00A873CB" w14:paraId="3DFE35D3" w14:textId="77777777" w:rsidTr="00B763AC">
        <w:tc>
          <w:tcPr>
            <w:tcW w:w="284" w:type="dxa"/>
            <w:tcBorders>
              <w:top w:val="single" w:sz="4" w:space="0" w:color="auto"/>
              <w:left w:val="single" w:sz="4" w:space="0" w:color="auto"/>
              <w:bottom w:val="single" w:sz="4" w:space="0" w:color="auto"/>
              <w:right w:val="single" w:sz="4" w:space="0" w:color="auto"/>
            </w:tcBorders>
          </w:tcPr>
          <w:p w14:paraId="3BD9753E"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20739914" w14:textId="77777777" w:rsidR="00422A31" w:rsidRPr="00A873CB" w:rsidRDefault="00422A31" w:rsidP="00B763AC">
            <w:pPr>
              <w:pStyle w:val="NGTSAppendix"/>
              <w:widowControl/>
              <w:ind w:left="186"/>
            </w:pPr>
            <w:r w:rsidRPr="00A873CB">
              <w:t>&lt;121</w:t>
            </w:r>
            <w:proofErr w:type="gramStart"/>
            <w:r w:rsidRPr="00A873CB">
              <w:t>&gt; :</w:t>
            </w:r>
            <w:proofErr w:type="gramEnd"/>
            <w:r w:rsidRPr="00A873CB">
              <w:t>= Section ready</w:t>
            </w:r>
          </w:p>
        </w:tc>
        <w:tc>
          <w:tcPr>
            <w:tcW w:w="1571" w:type="dxa"/>
            <w:tcBorders>
              <w:top w:val="nil"/>
              <w:left w:val="nil"/>
              <w:bottom w:val="nil"/>
              <w:right w:val="nil"/>
            </w:tcBorders>
          </w:tcPr>
          <w:p w14:paraId="0DC447AB" w14:textId="77777777" w:rsidR="00422A31" w:rsidRPr="00A873CB" w:rsidRDefault="00422A31" w:rsidP="00B763AC">
            <w:pPr>
              <w:pStyle w:val="NGTSAppendix"/>
              <w:widowControl/>
            </w:pPr>
            <w:r w:rsidRPr="00A873CB">
              <w:t>F_SR_NA_1</w:t>
            </w:r>
          </w:p>
        </w:tc>
      </w:tr>
      <w:tr w:rsidR="00422A31" w:rsidRPr="00A873CB" w14:paraId="797FA525" w14:textId="77777777" w:rsidTr="00B763AC">
        <w:trPr>
          <w:trHeight w:hRule="exact" w:val="60"/>
        </w:trPr>
        <w:tc>
          <w:tcPr>
            <w:tcW w:w="284" w:type="dxa"/>
            <w:tcBorders>
              <w:top w:val="single" w:sz="4" w:space="0" w:color="auto"/>
              <w:left w:val="nil"/>
              <w:bottom w:val="single" w:sz="4" w:space="0" w:color="auto"/>
              <w:right w:val="nil"/>
            </w:tcBorders>
          </w:tcPr>
          <w:p w14:paraId="5C63BD29" w14:textId="77777777" w:rsidR="00422A31" w:rsidRPr="00A873CB" w:rsidRDefault="00422A31" w:rsidP="00B763AC">
            <w:pPr>
              <w:pStyle w:val="NGTSAppendix"/>
              <w:widowControl/>
            </w:pPr>
          </w:p>
        </w:tc>
        <w:tc>
          <w:tcPr>
            <w:tcW w:w="7229" w:type="dxa"/>
            <w:tcBorders>
              <w:top w:val="nil"/>
              <w:left w:val="nil"/>
              <w:bottom w:val="nil"/>
              <w:right w:val="nil"/>
            </w:tcBorders>
          </w:tcPr>
          <w:p w14:paraId="795CC21B"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768F7B71"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rPr>
            </w:pPr>
          </w:p>
        </w:tc>
      </w:tr>
      <w:tr w:rsidR="00422A31" w:rsidRPr="00A873CB" w14:paraId="7E30C8F4" w14:textId="77777777" w:rsidTr="00B763AC">
        <w:tc>
          <w:tcPr>
            <w:tcW w:w="284" w:type="dxa"/>
            <w:tcBorders>
              <w:top w:val="single" w:sz="4" w:space="0" w:color="auto"/>
              <w:left w:val="single" w:sz="4" w:space="0" w:color="auto"/>
              <w:bottom w:val="single" w:sz="4" w:space="0" w:color="auto"/>
              <w:right w:val="single" w:sz="4" w:space="0" w:color="auto"/>
            </w:tcBorders>
          </w:tcPr>
          <w:p w14:paraId="30EF6977"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6BADB8CB" w14:textId="77777777" w:rsidR="00422A31" w:rsidRPr="00A873CB" w:rsidRDefault="00422A31" w:rsidP="00B763AC">
            <w:pPr>
              <w:pStyle w:val="NGTSAppendix"/>
              <w:widowControl/>
              <w:ind w:left="186"/>
            </w:pPr>
            <w:r w:rsidRPr="00A873CB">
              <w:t>&lt;122</w:t>
            </w:r>
            <w:proofErr w:type="gramStart"/>
            <w:r w:rsidRPr="00A873CB">
              <w:t>&gt; :</w:t>
            </w:r>
            <w:proofErr w:type="gramEnd"/>
            <w:r w:rsidRPr="00A873CB">
              <w:t>= Call directory, select file, call file, call section</w:t>
            </w:r>
          </w:p>
        </w:tc>
        <w:tc>
          <w:tcPr>
            <w:tcW w:w="1571" w:type="dxa"/>
            <w:tcBorders>
              <w:top w:val="nil"/>
              <w:left w:val="nil"/>
              <w:bottom w:val="nil"/>
              <w:right w:val="nil"/>
            </w:tcBorders>
          </w:tcPr>
          <w:p w14:paraId="0297374A" w14:textId="77777777" w:rsidR="00422A31" w:rsidRPr="00A873CB" w:rsidRDefault="00422A31" w:rsidP="00B763AC">
            <w:pPr>
              <w:pStyle w:val="NGTSAppendix"/>
              <w:widowControl/>
            </w:pPr>
            <w:r w:rsidRPr="00A873CB">
              <w:t>F_SC_NA_1</w:t>
            </w:r>
          </w:p>
        </w:tc>
      </w:tr>
      <w:tr w:rsidR="00422A31" w:rsidRPr="00A873CB" w14:paraId="29ED3AD8" w14:textId="77777777" w:rsidTr="00B763AC">
        <w:trPr>
          <w:trHeight w:hRule="exact" w:val="60"/>
        </w:trPr>
        <w:tc>
          <w:tcPr>
            <w:tcW w:w="284" w:type="dxa"/>
            <w:tcBorders>
              <w:top w:val="single" w:sz="4" w:space="0" w:color="auto"/>
              <w:left w:val="nil"/>
              <w:bottom w:val="single" w:sz="4" w:space="0" w:color="auto"/>
              <w:right w:val="nil"/>
            </w:tcBorders>
          </w:tcPr>
          <w:p w14:paraId="309A25E4" w14:textId="77777777" w:rsidR="00422A31" w:rsidRPr="00A873CB" w:rsidRDefault="00422A31" w:rsidP="00B763AC">
            <w:pPr>
              <w:pStyle w:val="NGTSAppendix"/>
              <w:widowControl/>
            </w:pPr>
          </w:p>
        </w:tc>
        <w:tc>
          <w:tcPr>
            <w:tcW w:w="7229" w:type="dxa"/>
            <w:tcBorders>
              <w:top w:val="nil"/>
              <w:left w:val="nil"/>
              <w:bottom w:val="nil"/>
              <w:right w:val="nil"/>
            </w:tcBorders>
          </w:tcPr>
          <w:p w14:paraId="24AC5FF1"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03E9584D" w14:textId="77777777" w:rsidR="00422A31" w:rsidRPr="00A873CB" w:rsidRDefault="00422A31" w:rsidP="00B763AC">
            <w:pPr>
              <w:pStyle w:val="NGTSAppendix"/>
              <w:widowControl/>
              <w:rPr>
                <w:sz w:val="28"/>
              </w:rPr>
            </w:pPr>
          </w:p>
        </w:tc>
      </w:tr>
      <w:tr w:rsidR="00422A31" w:rsidRPr="00A873CB" w14:paraId="589AC927" w14:textId="77777777" w:rsidTr="00B763AC">
        <w:tc>
          <w:tcPr>
            <w:tcW w:w="284" w:type="dxa"/>
            <w:tcBorders>
              <w:top w:val="single" w:sz="4" w:space="0" w:color="auto"/>
              <w:left w:val="single" w:sz="4" w:space="0" w:color="auto"/>
              <w:bottom w:val="single" w:sz="4" w:space="0" w:color="auto"/>
              <w:right w:val="single" w:sz="4" w:space="0" w:color="auto"/>
            </w:tcBorders>
          </w:tcPr>
          <w:p w14:paraId="0CF74524"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0524334C" w14:textId="77777777" w:rsidR="00422A31" w:rsidRPr="00A873CB" w:rsidRDefault="00422A31" w:rsidP="00B763AC">
            <w:pPr>
              <w:pStyle w:val="NGTSAppendix"/>
              <w:widowControl/>
              <w:ind w:left="186"/>
            </w:pPr>
            <w:r w:rsidRPr="00A873CB">
              <w:t>&lt;123</w:t>
            </w:r>
            <w:proofErr w:type="gramStart"/>
            <w:r w:rsidRPr="00A873CB">
              <w:t>&gt; :</w:t>
            </w:r>
            <w:proofErr w:type="gramEnd"/>
            <w:r w:rsidRPr="00A873CB">
              <w:t>= Last section, last segment</w:t>
            </w:r>
          </w:p>
        </w:tc>
        <w:tc>
          <w:tcPr>
            <w:tcW w:w="1571" w:type="dxa"/>
            <w:tcBorders>
              <w:top w:val="nil"/>
              <w:left w:val="nil"/>
              <w:bottom w:val="nil"/>
              <w:right w:val="nil"/>
            </w:tcBorders>
          </w:tcPr>
          <w:p w14:paraId="58D0AD72" w14:textId="77777777" w:rsidR="00422A31" w:rsidRPr="00A873CB" w:rsidRDefault="00422A31" w:rsidP="00B763AC">
            <w:pPr>
              <w:pStyle w:val="NGTSAppendix"/>
              <w:widowControl/>
              <w:rPr>
                <w:sz w:val="28"/>
              </w:rPr>
            </w:pPr>
            <w:r w:rsidRPr="00A873CB">
              <w:t>F_LS_NA_1</w:t>
            </w:r>
          </w:p>
        </w:tc>
      </w:tr>
      <w:tr w:rsidR="00422A31" w:rsidRPr="00A873CB" w14:paraId="4D6E0B31" w14:textId="77777777" w:rsidTr="00B763AC">
        <w:trPr>
          <w:trHeight w:hRule="exact" w:val="60"/>
        </w:trPr>
        <w:tc>
          <w:tcPr>
            <w:tcW w:w="284" w:type="dxa"/>
            <w:tcBorders>
              <w:top w:val="single" w:sz="4" w:space="0" w:color="auto"/>
              <w:left w:val="nil"/>
              <w:bottom w:val="single" w:sz="4" w:space="0" w:color="auto"/>
              <w:right w:val="nil"/>
            </w:tcBorders>
          </w:tcPr>
          <w:p w14:paraId="4523B5BC" w14:textId="77777777" w:rsidR="00422A31" w:rsidRPr="00A873CB" w:rsidRDefault="00422A31" w:rsidP="00B763AC">
            <w:pPr>
              <w:pStyle w:val="NGTSAppendix"/>
              <w:widowControl/>
            </w:pPr>
          </w:p>
        </w:tc>
        <w:tc>
          <w:tcPr>
            <w:tcW w:w="7229" w:type="dxa"/>
            <w:tcBorders>
              <w:top w:val="nil"/>
              <w:left w:val="nil"/>
              <w:bottom w:val="nil"/>
              <w:right w:val="nil"/>
            </w:tcBorders>
          </w:tcPr>
          <w:p w14:paraId="05FFBB9A" w14:textId="77777777" w:rsidR="00422A31" w:rsidRPr="00A873CB" w:rsidRDefault="00422A31" w:rsidP="00B763AC">
            <w:pPr>
              <w:pStyle w:val="NGTSAppendix"/>
              <w:widowControl/>
              <w:ind w:left="186"/>
              <w:rPr>
                <w:sz w:val="28"/>
              </w:rPr>
            </w:pPr>
          </w:p>
        </w:tc>
        <w:tc>
          <w:tcPr>
            <w:tcW w:w="1571" w:type="dxa"/>
            <w:tcBorders>
              <w:top w:val="nil"/>
              <w:left w:val="nil"/>
              <w:bottom w:val="nil"/>
              <w:right w:val="nil"/>
            </w:tcBorders>
          </w:tcPr>
          <w:p w14:paraId="3ECCAF4E" w14:textId="77777777" w:rsidR="00422A31" w:rsidRPr="00A873CB" w:rsidRDefault="00422A31" w:rsidP="00B763AC">
            <w:pPr>
              <w:pStyle w:val="NGTSAppendix"/>
              <w:widowControl/>
              <w:rPr>
                <w:sz w:val="28"/>
              </w:rPr>
            </w:pPr>
          </w:p>
        </w:tc>
      </w:tr>
      <w:tr w:rsidR="00422A31" w:rsidRPr="00A873CB" w14:paraId="624D52E0" w14:textId="77777777" w:rsidTr="00B763AC">
        <w:tc>
          <w:tcPr>
            <w:tcW w:w="284" w:type="dxa"/>
            <w:tcBorders>
              <w:top w:val="single" w:sz="4" w:space="0" w:color="auto"/>
              <w:left w:val="single" w:sz="4" w:space="0" w:color="auto"/>
              <w:bottom w:val="single" w:sz="4" w:space="0" w:color="auto"/>
              <w:right w:val="single" w:sz="4" w:space="0" w:color="auto"/>
            </w:tcBorders>
          </w:tcPr>
          <w:p w14:paraId="11B03810"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30636873" w14:textId="77777777" w:rsidR="00422A31" w:rsidRPr="00A873CB" w:rsidRDefault="00422A31" w:rsidP="00B763AC">
            <w:pPr>
              <w:pStyle w:val="NGTSAppendix"/>
              <w:widowControl/>
              <w:ind w:left="186"/>
            </w:pPr>
            <w:r w:rsidRPr="00A873CB">
              <w:t>&lt;124</w:t>
            </w:r>
            <w:proofErr w:type="gramStart"/>
            <w:r w:rsidRPr="00A873CB">
              <w:t>&gt; :</w:t>
            </w:r>
            <w:proofErr w:type="gramEnd"/>
            <w:r w:rsidRPr="00A873CB">
              <w:t>= Ack file, ack section</w:t>
            </w:r>
          </w:p>
        </w:tc>
        <w:tc>
          <w:tcPr>
            <w:tcW w:w="1571" w:type="dxa"/>
            <w:tcBorders>
              <w:top w:val="nil"/>
              <w:left w:val="nil"/>
              <w:bottom w:val="nil"/>
              <w:right w:val="nil"/>
            </w:tcBorders>
          </w:tcPr>
          <w:p w14:paraId="70AAC4D0" w14:textId="77777777" w:rsidR="00422A31" w:rsidRPr="00A873CB" w:rsidRDefault="00422A31" w:rsidP="00B763AC">
            <w:pPr>
              <w:pStyle w:val="NGTSAppendix"/>
              <w:widowControl/>
              <w:rPr>
                <w:sz w:val="28"/>
              </w:rPr>
            </w:pPr>
            <w:r w:rsidRPr="00A873CB">
              <w:t>F_AF_NB_1</w:t>
            </w:r>
          </w:p>
        </w:tc>
      </w:tr>
      <w:tr w:rsidR="00422A31" w:rsidRPr="00A873CB" w14:paraId="4CC2F673" w14:textId="77777777" w:rsidTr="00B763AC">
        <w:trPr>
          <w:trHeight w:hRule="exact" w:val="60"/>
        </w:trPr>
        <w:tc>
          <w:tcPr>
            <w:tcW w:w="284" w:type="dxa"/>
            <w:tcBorders>
              <w:top w:val="single" w:sz="4" w:space="0" w:color="auto"/>
              <w:left w:val="nil"/>
              <w:bottom w:val="single" w:sz="4" w:space="0" w:color="auto"/>
              <w:right w:val="nil"/>
            </w:tcBorders>
          </w:tcPr>
          <w:p w14:paraId="4B714A32" w14:textId="77777777" w:rsidR="00422A31" w:rsidRPr="00A873CB" w:rsidRDefault="00422A31" w:rsidP="00B763AC">
            <w:pPr>
              <w:pStyle w:val="NGTSAppendix"/>
              <w:widowControl/>
            </w:pPr>
          </w:p>
        </w:tc>
        <w:tc>
          <w:tcPr>
            <w:tcW w:w="7229" w:type="dxa"/>
            <w:tcBorders>
              <w:top w:val="nil"/>
              <w:left w:val="nil"/>
              <w:bottom w:val="nil"/>
              <w:right w:val="nil"/>
            </w:tcBorders>
          </w:tcPr>
          <w:p w14:paraId="54382C71" w14:textId="77777777" w:rsidR="00422A31" w:rsidRPr="00A873CB" w:rsidRDefault="00422A31" w:rsidP="00B763AC">
            <w:pPr>
              <w:pStyle w:val="NGTSAppendix"/>
              <w:widowControl/>
              <w:ind w:left="186"/>
              <w:rPr>
                <w:sz w:val="28"/>
              </w:rPr>
            </w:pPr>
          </w:p>
        </w:tc>
        <w:tc>
          <w:tcPr>
            <w:tcW w:w="1571" w:type="dxa"/>
            <w:tcBorders>
              <w:top w:val="nil"/>
              <w:left w:val="nil"/>
              <w:bottom w:val="nil"/>
              <w:right w:val="nil"/>
            </w:tcBorders>
          </w:tcPr>
          <w:p w14:paraId="0A0DC172" w14:textId="77777777" w:rsidR="00422A31" w:rsidRPr="00A873CB" w:rsidRDefault="00422A31" w:rsidP="00B763AC">
            <w:pPr>
              <w:pStyle w:val="NGTSAppendix"/>
              <w:widowControl/>
              <w:rPr>
                <w:sz w:val="28"/>
              </w:rPr>
            </w:pPr>
          </w:p>
        </w:tc>
      </w:tr>
      <w:tr w:rsidR="00422A31" w:rsidRPr="00A873CB" w14:paraId="7D506620"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E7570EB"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vAlign w:val="center"/>
          </w:tcPr>
          <w:p w14:paraId="2A79CABA" w14:textId="77777777" w:rsidR="00422A31" w:rsidRPr="00A873CB" w:rsidRDefault="00422A31" w:rsidP="00B763AC">
            <w:pPr>
              <w:pStyle w:val="NGTSAppendix"/>
              <w:widowControl/>
              <w:ind w:left="186"/>
            </w:pPr>
            <w:r w:rsidRPr="00A873CB">
              <w:t>&lt;125</w:t>
            </w:r>
            <w:proofErr w:type="gramStart"/>
            <w:r w:rsidRPr="00A873CB">
              <w:t>&gt; :</w:t>
            </w:r>
            <w:proofErr w:type="gramEnd"/>
            <w:r w:rsidRPr="00A873CB">
              <w:t>= Segment</w:t>
            </w:r>
          </w:p>
        </w:tc>
        <w:tc>
          <w:tcPr>
            <w:tcW w:w="1571" w:type="dxa"/>
            <w:tcBorders>
              <w:top w:val="nil"/>
              <w:left w:val="nil"/>
              <w:bottom w:val="nil"/>
              <w:right w:val="nil"/>
            </w:tcBorders>
            <w:vAlign w:val="center"/>
          </w:tcPr>
          <w:p w14:paraId="1D631604" w14:textId="77777777" w:rsidR="00422A31" w:rsidRPr="00A873CB" w:rsidRDefault="00422A31" w:rsidP="00B763AC">
            <w:pPr>
              <w:pStyle w:val="NGTSAppendix"/>
              <w:widowControl/>
            </w:pPr>
            <w:r w:rsidRPr="00A873CB">
              <w:t>F_SG_NC_1</w:t>
            </w:r>
          </w:p>
        </w:tc>
      </w:tr>
      <w:tr w:rsidR="00422A31" w:rsidRPr="00A873CB" w14:paraId="361F09D7" w14:textId="77777777" w:rsidTr="00B763AC">
        <w:trPr>
          <w:trHeight w:hRule="exact" w:val="60"/>
        </w:trPr>
        <w:tc>
          <w:tcPr>
            <w:tcW w:w="284" w:type="dxa"/>
            <w:tcBorders>
              <w:top w:val="single" w:sz="4" w:space="0" w:color="auto"/>
              <w:left w:val="nil"/>
              <w:bottom w:val="single" w:sz="4" w:space="0" w:color="auto"/>
              <w:right w:val="nil"/>
            </w:tcBorders>
          </w:tcPr>
          <w:p w14:paraId="106ACF31" w14:textId="77777777" w:rsidR="00422A31" w:rsidRPr="00A873CB" w:rsidRDefault="00422A31" w:rsidP="00B763AC">
            <w:pPr>
              <w:pStyle w:val="NGTSAppendix"/>
              <w:widowControl/>
            </w:pPr>
          </w:p>
        </w:tc>
        <w:tc>
          <w:tcPr>
            <w:tcW w:w="7229" w:type="dxa"/>
            <w:tcBorders>
              <w:top w:val="nil"/>
              <w:left w:val="nil"/>
              <w:bottom w:val="nil"/>
              <w:right w:val="nil"/>
            </w:tcBorders>
          </w:tcPr>
          <w:p w14:paraId="6C9B3E20"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1AAB3BBA" w14:textId="77777777" w:rsidR="00422A31" w:rsidRPr="00A873CB" w:rsidRDefault="00422A31" w:rsidP="00B763AC">
            <w:pPr>
              <w:pStyle w:val="NGTSAppendix"/>
              <w:widowControl/>
            </w:pPr>
          </w:p>
        </w:tc>
      </w:tr>
      <w:tr w:rsidR="00422A31" w:rsidRPr="00A873CB" w14:paraId="624F4CDE" w14:textId="77777777" w:rsidTr="00B763AC">
        <w:tc>
          <w:tcPr>
            <w:tcW w:w="284" w:type="dxa"/>
            <w:tcBorders>
              <w:top w:val="single" w:sz="4" w:space="0" w:color="auto"/>
              <w:left w:val="single" w:sz="4" w:space="0" w:color="auto"/>
              <w:bottom w:val="single" w:sz="4" w:space="0" w:color="auto"/>
              <w:right w:val="single" w:sz="4" w:space="0" w:color="auto"/>
            </w:tcBorders>
          </w:tcPr>
          <w:p w14:paraId="5FC94A94"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483F08ED" w14:textId="77777777" w:rsidR="00422A31" w:rsidRPr="00A873CB" w:rsidRDefault="00422A31" w:rsidP="00B763AC">
            <w:pPr>
              <w:pStyle w:val="NGTSAppendix"/>
              <w:widowControl/>
              <w:ind w:left="186"/>
            </w:pPr>
            <w:r w:rsidRPr="00A873CB">
              <w:t>&lt;126</w:t>
            </w:r>
            <w:proofErr w:type="gramStart"/>
            <w:r w:rsidRPr="00A873CB">
              <w:t>&gt; :</w:t>
            </w:r>
            <w:proofErr w:type="gramEnd"/>
            <w:r w:rsidRPr="00A873CB">
              <w:t>= Directory (blank or X, only available in monitor (standard) direction</w:t>
            </w:r>
          </w:p>
        </w:tc>
        <w:tc>
          <w:tcPr>
            <w:tcW w:w="1571" w:type="dxa"/>
            <w:tcBorders>
              <w:top w:val="nil"/>
              <w:left w:val="nil"/>
              <w:bottom w:val="nil"/>
              <w:right w:val="nil"/>
            </w:tcBorders>
          </w:tcPr>
          <w:p w14:paraId="35463AEC" w14:textId="77777777" w:rsidR="00422A31" w:rsidRPr="00A873CB" w:rsidRDefault="00422A31" w:rsidP="00B763AC">
            <w:pPr>
              <w:pStyle w:val="NGTSAppendix"/>
              <w:widowControl/>
            </w:pPr>
            <w:r w:rsidRPr="00A873CB">
              <w:t>F_DR_TA_1</w:t>
            </w:r>
          </w:p>
        </w:tc>
      </w:tr>
    </w:tbl>
    <w:p w14:paraId="1744D863" w14:textId="77777777" w:rsidR="00422A31" w:rsidRPr="00A873CB" w:rsidRDefault="00422A31" w:rsidP="00422A31">
      <w:pPr>
        <w:pStyle w:val="NGTSAppendix"/>
        <w:widowControl/>
      </w:pPr>
    </w:p>
    <w:p w14:paraId="472E0B7B" w14:textId="77777777" w:rsidR="00422A31" w:rsidRPr="00A873CB" w:rsidRDefault="00422A31" w:rsidP="00422A31">
      <w:pPr>
        <w:pStyle w:val="NGTSAppendix"/>
        <w:widowControl/>
        <w:rPr>
          <w:b/>
        </w:rPr>
      </w:pPr>
      <w:r w:rsidRPr="00A873CB">
        <w:rPr>
          <w:b/>
        </w:rPr>
        <w:t xml:space="preserve">Type Identifier and Cause of Transmission Assignments </w:t>
      </w:r>
    </w:p>
    <w:p w14:paraId="4C7B4C64" w14:textId="77777777" w:rsidR="00422A31" w:rsidRPr="00A873CB" w:rsidRDefault="00422A31" w:rsidP="00422A31">
      <w:pPr>
        <w:spacing w:line="0" w:lineRule="atLeast"/>
        <w:ind w:left="576"/>
        <w:rPr>
          <w:sz w:val="16"/>
        </w:rPr>
      </w:pPr>
      <w:r w:rsidRPr="00A873CB">
        <w:rPr>
          <w:sz w:val="16"/>
        </w:rPr>
        <w:t>(station specific parameters)</w:t>
      </w:r>
    </w:p>
    <w:p w14:paraId="312E88F2" w14:textId="77777777" w:rsidR="00422A31" w:rsidRPr="00A873CB" w:rsidRDefault="00422A31" w:rsidP="00422A31">
      <w:pPr>
        <w:spacing w:line="0" w:lineRule="atLeast"/>
        <w:ind w:left="576"/>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840"/>
        <w:gridCol w:w="292"/>
        <w:gridCol w:w="292"/>
        <w:gridCol w:w="292"/>
        <w:gridCol w:w="292"/>
        <w:gridCol w:w="293"/>
        <w:gridCol w:w="292"/>
        <w:gridCol w:w="292"/>
        <w:gridCol w:w="292"/>
        <w:gridCol w:w="293"/>
        <w:gridCol w:w="297"/>
        <w:gridCol w:w="292"/>
        <w:gridCol w:w="292"/>
        <w:gridCol w:w="292"/>
        <w:gridCol w:w="292"/>
        <w:gridCol w:w="293"/>
        <w:gridCol w:w="292"/>
        <w:gridCol w:w="292"/>
        <w:gridCol w:w="292"/>
        <w:gridCol w:w="293"/>
      </w:tblGrid>
      <w:tr w:rsidR="00422A31" w:rsidRPr="00A873CB" w14:paraId="1D574C15" w14:textId="77777777" w:rsidTr="00B763AC">
        <w:trPr>
          <w:cantSplit/>
          <w:tblHeader/>
        </w:trPr>
        <w:tc>
          <w:tcPr>
            <w:tcW w:w="2549" w:type="dxa"/>
            <w:gridSpan w:val="2"/>
            <w:tcBorders>
              <w:top w:val="single" w:sz="4" w:space="0" w:color="auto"/>
              <w:left w:val="single" w:sz="4" w:space="0" w:color="auto"/>
              <w:bottom w:val="single" w:sz="4" w:space="0" w:color="auto"/>
              <w:right w:val="single" w:sz="4" w:space="0" w:color="auto"/>
            </w:tcBorders>
          </w:tcPr>
          <w:p w14:paraId="614885FA" w14:textId="77777777" w:rsidR="00422A31" w:rsidRPr="00A873CB" w:rsidRDefault="00422A31" w:rsidP="00B763AC">
            <w:pPr>
              <w:spacing w:before="60"/>
              <w:rPr>
                <w:rFonts w:ascii="Arial" w:hAnsi="Arial"/>
              </w:rPr>
            </w:pPr>
            <w:r w:rsidRPr="00A873CB">
              <w:t>Type Identification</w:t>
            </w:r>
          </w:p>
        </w:tc>
        <w:tc>
          <w:tcPr>
            <w:tcW w:w="5557" w:type="dxa"/>
            <w:gridSpan w:val="19"/>
            <w:tcBorders>
              <w:top w:val="single" w:sz="4" w:space="0" w:color="auto"/>
              <w:left w:val="single" w:sz="4" w:space="0" w:color="auto"/>
              <w:bottom w:val="nil"/>
              <w:right w:val="single" w:sz="4" w:space="0" w:color="auto"/>
            </w:tcBorders>
          </w:tcPr>
          <w:p w14:paraId="3648AE66" w14:textId="77777777" w:rsidR="00422A31" w:rsidRPr="00A873CB" w:rsidRDefault="00422A31" w:rsidP="00B763AC">
            <w:pPr>
              <w:spacing w:before="60"/>
              <w:jc w:val="center"/>
              <w:rPr>
                <w:rFonts w:ascii="Arial" w:hAnsi="Arial"/>
                <w:b/>
              </w:rPr>
            </w:pPr>
            <w:r w:rsidRPr="00A873CB">
              <w:rPr>
                <w:b/>
              </w:rPr>
              <w:t>Cause of Transmission (COT)</w:t>
            </w:r>
          </w:p>
        </w:tc>
      </w:tr>
      <w:tr w:rsidR="00422A31" w:rsidRPr="00A873CB" w14:paraId="195153B6" w14:textId="77777777" w:rsidTr="00B763AC">
        <w:trPr>
          <w:cantSplit/>
          <w:tblHeader/>
        </w:trPr>
        <w:tc>
          <w:tcPr>
            <w:tcW w:w="2549" w:type="dxa"/>
            <w:gridSpan w:val="2"/>
            <w:tcBorders>
              <w:top w:val="single" w:sz="4" w:space="0" w:color="auto"/>
              <w:left w:val="single" w:sz="4" w:space="0" w:color="auto"/>
              <w:bottom w:val="single" w:sz="4" w:space="0" w:color="auto"/>
              <w:right w:val="single" w:sz="4" w:space="0" w:color="auto"/>
            </w:tcBorders>
          </w:tcPr>
          <w:p w14:paraId="390E90FB" w14:textId="77777777" w:rsidR="00422A31" w:rsidRPr="00A873CB" w:rsidRDefault="00422A31" w:rsidP="00B763AC">
            <w:pPr>
              <w:spacing w:before="20" w:line="0" w:lineRule="atLeast"/>
              <w:rPr>
                <w:rFonts w:ascii="Arial" w:hAnsi="Arial"/>
                <w:sz w:val="12"/>
              </w:rPr>
            </w:pPr>
            <w:r w:rsidRPr="00A873CB">
              <w:rPr>
                <w:sz w:val="12"/>
              </w:rPr>
              <w:t xml:space="preserve">Shaded boxes are not required. </w:t>
            </w:r>
          </w:p>
          <w:p w14:paraId="7EDCAE5E" w14:textId="77777777" w:rsidR="00422A31" w:rsidRPr="00A873CB" w:rsidRDefault="00422A31" w:rsidP="00B763AC">
            <w:pPr>
              <w:spacing w:line="0" w:lineRule="atLeast"/>
              <w:rPr>
                <w:sz w:val="12"/>
              </w:rPr>
            </w:pPr>
            <w:r w:rsidRPr="00A873CB">
              <w:rPr>
                <w:sz w:val="12"/>
              </w:rPr>
              <w:t>Blank = Function or ASDU is not used.</w:t>
            </w:r>
          </w:p>
          <w:p w14:paraId="731A4D66" w14:textId="77777777" w:rsidR="00422A31" w:rsidRPr="00A873CB" w:rsidRDefault="00422A31" w:rsidP="00B763AC">
            <w:pPr>
              <w:spacing w:line="0" w:lineRule="atLeast"/>
              <w:rPr>
                <w:sz w:val="12"/>
              </w:rPr>
            </w:pPr>
            <w:r w:rsidRPr="00A873CB">
              <w:rPr>
                <w:sz w:val="12"/>
              </w:rPr>
              <w:t>Mark Type/COT combinations:</w:t>
            </w:r>
          </w:p>
          <w:p w14:paraId="531828A1" w14:textId="77777777" w:rsidR="00422A31" w:rsidRPr="00A873CB" w:rsidRDefault="00422A31" w:rsidP="00B763AC">
            <w:pPr>
              <w:spacing w:line="0" w:lineRule="atLeast"/>
              <w:rPr>
                <w:sz w:val="12"/>
              </w:rPr>
            </w:pPr>
            <w:r w:rsidRPr="00A873CB">
              <w:rPr>
                <w:sz w:val="12"/>
              </w:rPr>
              <w:t>‘</w:t>
            </w:r>
            <w:r w:rsidRPr="00A873CB">
              <w:rPr>
                <w:b/>
                <w:sz w:val="12"/>
              </w:rPr>
              <w:t>X</w:t>
            </w:r>
            <w:r w:rsidRPr="00A873CB">
              <w:rPr>
                <w:sz w:val="12"/>
              </w:rPr>
              <w:t xml:space="preserve">’ if used only in the standard direction </w:t>
            </w:r>
          </w:p>
          <w:p w14:paraId="60DB9BF3" w14:textId="77777777" w:rsidR="00422A31" w:rsidRPr="00A873CB" w:rsidRDefault="00422A31" w:rsidP="00B763AC">
            <w:pPr>
              <w:spacing w:line="0" w:lineRule="atLeast"/>
              <w:rPr>
                <w:sz w:val="12"/>
              </w:rPr>
            </w:pPr>
            <w:r w:rsidRPr="00A873CB">
              <w:rPr>
                <w:sz w:val="12"/>
              </w:rPr>
              <w:t>‘</w:t>
            </w:r>
            <w:r w:rsidRPr="00A873CB">
              <w:rPr>
                <w:b/>
                <w:sz w:val="12"/>
              </w:rPr>
              <w:t>R</w:t>
            </w:r>
            <w:r w:rsidRPr="00A873CB">
              <w:rPr>
                <w:sz w:val="12"/>
              </w:rPr>
              <w:t xml:space="preserve">’ if used only in the reverse direction </w:t>
            </w:r>
          </w:p>
          <w:p w14:paraId="63FAB5F5" w14:textId="77777777" w:rsidR="00422A31" w:rsidRPr="00A873CB" w:rsidRDefault="00422A31" w:rsidP="00B763AC">
            <w:pPr>
              <w:rPr>
                <w:rFonts w:ascii="Arial" w:hAnsi="Arial"/>
                <w:sz w:val="16"/>
              </w:rPr>
            </w:pPr>
            <w:r w:rsidRPr="00A873CB">
              <w:rPr>
                <w:sz w:val="12"/>
              </w:rPr>
              <w:t>‘</w:t>
            </w:r>
            <w:r w:rsidRPr="00A873CB">
              <w:rPr>
                <w:b/>
                <w:sz w:val="12"/>
              </w:rPr>
              <w:t>B</w:t>
            </w:r>
            <w:r w:rsidRPr="00A873CB">
              <w:rPr>
                <w:sz w:val="12"/>
              </w:rPr>
              <w:t>’ if used in both directions</w:t>
            </w:r>
          </w:p>
        </w:tc>
        <w:tc>
          <w:tcPr>
            <w:tcW w:w="292" w:type="dxa"/>
            <w:tcBorders>
              <w:top w:val="single" w:sz="4" w:space="0" w:color="auto"/>
              <w:left w:val="single" w:sz="4" w:space="0" w:color="auto"/>
              <w:bottom w:val="nil"/>
              <w:right w:val="single" w:sz="4" w:space="0" w:color="auto"/>
            </w:tcBorders>
            <w:vAlign w:val="center"/>
          </w:tcPr>
          <w:p w14:paraId="24235B70" w14:textId="77777777" w:rsidR="00422A31" w:rsidRPr="00A873CB" w:rsidRDefault="00422A31" w:rsidP="00B763AC">
            <w:pPr>
              <w:spacing w:before="60"/>
              <w:jc w:val="center"/>
              <w:rPr>
                <w:rFonts w:ascii="Arial" w:hAnsi="Arial"/>
                <w:sz w:val="12"/>
              </w:rPr>
            </w:pPr>
            <w:r w:rsidRPr="00A873CB">
              <w:rPr>
                <w:sz w:val="12"/>
              </w:rPr>
              <w:t>1</w:t>
            </w:r>
          </w:p>
        </w:tc>
        <w:tc>
          <w:tcPr>
            <w:tcW w:w="292" w:type="dxa"/>
            <w:tcBorders>
              <w:top w:val="single" w:sz="4" w:space="0" w:color="auto"/>
              <w:left w:val="single" w:sz="4" w:space="0" w:color="auto"/>
              <w:bottom w:val="single" w:sz="4" w:space="0" w:color="auto"/>
              <w:right w:val="single" w:sz="4" w:space="0" w:color="auto"/>
            </w:tcBorders>
            <w:vAlign w:val="center"/>
          </w:tcPr>
          <w:p w14:paraId="7B778C95" w14:textId="77777777" w:rsidR="00422A31" w:rsidRPr="00A873CB" w:rsidRDefault="00422A31" w:rsidP="00B763AC">
            <w:pPr>
              <w:spacing w:before="60"/>
              <w:jc w:val="center"/>
              <w:rPr>
                <w:rFonts w:ascii="Arial" w:hAnsi="Arial"/>
                <w:sz w:val="12"/>
              </w:rPr>
            </w:pPr>
            <w:r w:rsidRPr="00A873CB">
              <w:rPr>
                <w:sz w:val="12"/>
              </w:rPr>
              <w:t>2</w:t>
            </w:r>
          </w:p>
        </w:tc>
        <w:tc>
          <w:tcPr>
            <w:tcW w:w="292" w:type="dxa"/>
            <w:tcBorders>
              <w:top w:val="single" w:sz="4" w:space="0" w:color="auto"/>
              <w:left w:val="single" w:sz="4" w:space="0" w:color="auto"/>
              <w:bottom w:val="single" w:sz="4" w:space="0" w:color="auto"/>
              <w:right w:val="single" w:sz="4" w:space="0" w:color="auto"/>
            </w:tcBorders>
            <w:vAlign w:val="center"/>
          </w:tcPr>
          <w:p w14:paraId="34593979" w14:textId="77777777" w:rsidR="00422A31" w:rsidRPr="00A873CB" w:rsidRDefault="00422A31" w:rsidP="00B763AC">
            <w:pPr>
              <w:spacing w:before="60"/>
              <w:jc w:val="center"/>
              <w:rPr>
                <w:rFonts w:ascii="Arial" w:hAnsi="Arial"/>
                <w:sz w:val="12"/>
              </w:rPr>
            </w:pPr>
            <w:r w:rsidRPr="00A873CB">
              <w:rPr>
                <w:sz w:val="12"/>
              </w:rPr>
              <w:t>3</w:t>
            </w:r>
          </w:p>
        </w:tc>
        <w:tc>
          <w:tcPr>
            <w:tcW w:w="292" w:type="dxa"/>
            <w:tcBorders>
              <w:top w:val="single" w:sz="4" w:space="0" w:color="auto"/>
              <w:left w:val="single" w:sz="4" w:space="0" w:color="auto"/>
              <w:bottom w:val="nil"/>
              <w:right w:val="single" w:sz="4" w:space="0" w:color="auto"/>
            </w:tcBorders>
            <w:vAlign w:val="center"/>
          </w:tcPr>
          <w:p w14:paraId="5DFEAED9" w14:textId="77777777" w:rsidR="00422A31" w:rsidRPr="00A873CB" w:rsidRDefault="00422A31" w:rsidP="00B763AC">
            <w:pPr>
              <w:spacing w:before="60"/>
              <w:jc w:val="center"/>
              <w:rPr>
                <w:rFonts w:ascii="Arial" w:hAnsi="Arial"/>
                <w:sz w:val="12"/>
              </w:rPr>
            </w:pPr>
            <w:r w:rsidRPr="00A873CB">
              <w:rPr>
                <w:sz w:val="12"/>
              </w:rPr>
              <w:t>4</w:t>
            </w:r>
          </w:p>
        </w:tc>
        <w:tc>
          <w:tcPr>
            <w:tcW w:w="293" w:type="dxa"/>
            <w:tcBorders>
              <w:top w:val="single" w:sz="4" w:space="0" w:color="auto"/>
              <w:left w:val="single" w:sz="4" w:space="0" w:color="auto"/>
              <w:bottom w:val="nil"/>
              <w:right w:val="single" w:sz="4" w:space="0" w:color="auto"/>
            </w:tcBorders>
            <w:vAlign w:val="center"/>
          </w:tcPr>
          <w:p w14:paraId="0E869726" w14:textId="77777777" w:rsidR="00422A31" w:rsidRPr="00A873CB" w:rsidRDefault="00422A31" w:rsidP="00B763AC">
            <w:pPr>
              <w:spacing w:before="60"/>
              <w:jc w:val="center"/>
              <w:rPr>
                <w:rFonts w:ascii="Arial" w:hAnsi="Arial"/>
                <w:sz w:val="12"/>
              </w:rPr>
            </w:pPr>
            <w:r w:rsidRPr="00A873CB">
              <w:rPr>
                <w:sz w:val="12"/>
              </w:rPr>
              <w:t>5</w:t>
            </w:r>
          </w:p>
        </w:tc>
        <w:tc>
          <w:tcPr>
            <w:tcW w:w="292" w:type="dxa"/>
            <w:tcBorders>
              <w:top w:val="single" w:sz="4" w:space="0" w:color="auto"/>
              <w:left w:val="single" w:sz="4" w:space="0" w:color="auto"/>
              <w:bottom w:val="nil"/>
              <w:right w:val="single" w:sz="4" w:space="0" w:color="auto"/>
            </w:tcBorders>
            <w:vAlign w:val="center"/>
          </w:tcPr>
          <w:p w14:paraId="5C6137E3" w14:textId="77777777" w:rsidR="00422A31" w:rsidRPr="00A873CB" w:rsidRDefault="00422A31" w:rsidP="00B763AC">
            <w:pPr>
              <w:spacing w:before="60"/>
              <w:jc w:val="center"/>
              <w:rPr>
                <w:rFonts w:ascii="Arial" w:hAnsi="Arial"/>
                <w:sz w:val="12"/>
              </w:rPr>
            </w:pPr>
            <w:r w:rsidRPr="00A873CB">
              <w:rPr>
                <w:sz w:val="12"/>
              </w:rPr>
              <w:t>6</w:t>
            </w:r>
          </w:p>
        </w:tc>
        <w:tc>
          <w:tcPr>
            <w:tcW w:w="292" w:type="dxa"/>
            <w:tcBorders>
              <w:top w:val="single" w:sz="4" w:space="0" w:color="auto"/>
              <w:left w:val="single" w:sz="4" w:space="0" w:color="auto"/>
              <w:bottom w:val="nil"/>
              <w:right w:val="single" w:sz="4" w:space="0" w:color="auto"/>
            </w:tcBorders>
            <w:vAlign w:val="center"/>
          </w:tcPr>
          <w:p w14:paraId="18A9EA51" w14:textId="77777777" w:rsidR="00422A31" w:rsidRPr="00A873CB" w:rsidRDefault="00422A31" w:rsidP="00B763AC">
            <w:pPr>
              <w:spacing w:before="60"/>
              <w:jc w:val="center"/>
              <w:rPr>
                <w:rFonts w:ascii="Arial" w:hAnsi="Arial"/>
                <w:sz w:val="12"/>
              </w:rPr>
            </w:pPr>
            <w:r w:rsidRPr="00A873CB">
              <w:rPr>
                <w:sz w:val="12"/>
              </w:rPr>
              <w:t>7</w:t>
            </w:r>
          </w:p>
        </w:tc>
        <w:tc>
          <w:tcPr>
            <w:tcW w:w="292" w:type="dxa"/>
            <w:tcBorders>
              <w:top w:val="single" w:sz="4" w:space="0" w:color="auto"/>
              <w:left w:val="single" w:sz="4" w:space="0" w:color="auto"/>
              <w:bottom w:val="nil"/>
              <w:right w:val="single" w:sz="4" w:space="0" w:color="auto"/>
            </w:tcBorders>
            <w:vAlign w:val="center"/>
          </w:tcPr>
          <w:p w14:paraId="498ED9A7" w14:textId="77777777" w:rsidR="00422A31" w:rsidRPr="00A873CB" w:rsidRDefault="00422A31" w:rsidP="00B763AC">
            <w:pPr>
              <w:spacing w:before="60"/>
              <w:jc w:val="center"/>
              <w:rPr>
                <w:rFonts w:ascii="Arial" w:hAnsi="Arial"/>
                <w:sz w:val="12"/>
              </w:rPr>
            </w:pPr>
            <w:r w:rsidRPr="00A873CB">
              <w:rPr>
                <w:sz w:val="12"/>
              </w:rPr>
              <w:t>8</w:t>
            </w:r>
          </w:p>
        </w:tc>
        <w:tc>
          <w:tcPr>
            <w:tcW w:w="293" w:type="dxa"/>
            <w:tcBorders>
              <w:top w:val="single" w:sz="4" w:space="0" w:color="auto"/>
              <w:left w:val="single" w:sz="4" w:space="0" w:color="auto"/>
              <w:bottom w:val="nil"/>
              <w:right w:val="single" w:sz="4" w:space="0" w:color="auto"/>
            </w:tcBorders>
            <w:vAlign w:val="center"/>
          </w:tcPr>
          <w:p w14:paraId="0840A64D" w14:textId="77777777" w:rsidR="00422A31" w:rsidRPr="00A873CB" w:rsidRDefault="00422A31" w:rsidP="00B763AC">
            <w:pPr>
              <w:spacing w:before="60"/>
              <w:jc w:val="center"/>
              <w:rPr>
                <w:rFonts w:ascii="Arial" w:hAnsi="Arial"/>
                <w:sz w:val="12"/>
              </w:rPr>
            </w:pPr>
            <w:r w:rsidRPr="00A873CB">
              <w:rPr>
                <w:sz w:val="12"/>
              </w:rPr>
              <w:t>9</w:t>
            </w:r>
          </w:p>
        </w:tc>
        <w:tc>
          <w:tcPr>
            <w:tcW w:w="297" w:type="dxa"/>
            <w:tcBorders>
              <w:top w:val="single" w:sz="4" w:space="0" w:color="auto"/>
              <w:left w:val="single" w:sz="4" w:space="0" w:color="auto"/>
              <w:bottom w:val="nil"/>
              <w:right w:val="single" w:sz="4" w:space="0" w:color="auto"/>
            </w:tcBorders>
            <w:vAlign w:val="center"/>
          </w:tcPr>
          <w:p w14:paraId="33388827" w14:textId="77777777" w:rsidR="00422A31" w:rsidRPr="00A873CB" w:rsidRDefault="00422A31" w:rsidP="00B763AC">
            <w:pPr>
              <w:spacing w:before="60"/>
              <w:jc w:val="center"/>
              <w:rPr>
                <w:rFonts w:ascii="Arial" w:hAnsi="Arial"/>
                <w:sz w:val="12"/>
              </w:rPr>
            </w:pPr>
            <w:r w:rsidRPr="00A873CB">
              <w:rPr>
                <w:sz w:val="12"/>
              </w:rPr>
              <w:t>10</w:t>
            </w:r>
          </w:p>
        </w:tc>
        <w:tc>
          <w:tcPr>
            <w:tcW w:w="292" w:type="dxa"/>
            <w:tcBorders>
              <w:top w:val="single" w:sz="4" w:space="0" w:color="auto"/>
              <w:left w:val="single" w:sz="4" w:space="0" w:color="auto"/>
              <w:bottom w:val="single" w:sz="4" w:space="0" w:color="auto"/>
              <w:right w:val="single" w:sz="4" w:space="0" w:color="auto"/>
            </w:tcBorders>
            <w:vAlign w:val="center"/>
          </w:tcPr>
          <w:p w14:paraId="1ACC1224" w14:textId="77777777" w:rsidR="00422A31" w:rsidRPr="00A873CB" w:rsidRDefault="00422A31" w:rsidP="00B763AC">
            <w:pPr>
              <w:spacing w:before="60"/>
              <w:jc w:val="center"/>
              <w:rPr>
                <w:rFonts w:ascii="Arial" w:hAnsi="Arial"/>
                <w:sz w:val="12"/>
              </w:rPr>
            </w:pPr>
            <w:r w:rsidRPr="00A873CB">
              <w:rPr>
                <w:sz w:val="12"/>
              </w:rPr>
              <w:t>11</w:t>
            </w:r>
          </w:p>
        </w:tc>
        <w:tc>
          <w:tcPr>
            <w:tcW w:w="292" w:type="dxa"/>
            <w:tcBorders>
              <w:top w:val="single" w:sz="4" w:space="0" w:color="auto"/>
              <w:left w:val="single" w:sz="4" w:space="0" w:color="auto"/>
              <w:bottom w:val="single" w:sz="4" w:space="0" w:color="auto"/>
              <w:right w:val="single" w:sz="4" w:space="0" w:color="auto"/>
            </w:tcBorders>
            <w:vAlign w:val="center"/>
          </w:tcPr>
          <w:p w14:paraId="21E0BDFB" w14:textId="77777777" w:rsidR="00422A31" w:rsidRPr="00A873CB" w:rsidRDefault="00422A31" w:rsidP="00B763AC">
            <w:pPr>
              <w:spacing w:before="60"/>
              <w:jc w:val="center"/>
              <w:rPr>
                <w:rFonts w:ascii="Arial" w:hAnsi="Arial"/>
                <w:sz w:val="12"/>
              </w:rPr>
            </w:pPr>
            <w:r w:rsidRPr="00A873CB">
              <w:rPr>
                <w:sz w:val="12"/>
              </w:rPr>
              <w:t>12</w:t>
            </w:r>
          </w:p>
        </w:tc>
        <w:tc>
          <w:tcPr>
            <w:tcW w:w="292" w:type="dxa"/>
            <w:tcBorders>
              <w:top w:val="single" w:sz="4" w:space="0" w:color="auto"/>
              <w:left w:val="single" w:sz="4" w:space="0" w:color="auto"/>
              <w:bottom w:val="nil"/>
              <w:right w:val="single" w:sz="4" w:space="0" w:color="auto"/>
            </w:tcBorders>
            <w:vAlign w:val="center"/>
          </w:tcPr>
          <w:p w14:paraId="45E503ED" w14:textId="77777777" w:rsidR="00422A31" w:rsidRPr="00A873CB" w:rsidRDefault="00422A31" w:rsidP="00B763AC">
            <w:pPr>
              <w:spacing w:before="60"/>
              <w:jc w:val="center"/>
              <w:rPr>
                <w:rFonts w:ascii="Arial" w:hAnsi="Arial"/>
                <w:sz w:val="12"/>
              </w:rPr>
            </w:pPr>
            <w:r w:rsidRPr="00A873CB">
              <w:rPr>
                <w:sz w:val="12"/>
              </w:rPr>
              <w:t>13</w:t>
            </w:r>
          </w:p>
        </w:tc>
        <w:tc>
          <w:tcPr>
            <w:tcW w:w="292" w:type="dxa"/>
            <w:tcBorders>
              <w:top w:val="single" w:sz="4" w:space="0" w:color="auto"/>
              <w:left w:val="single" w:sz="4" w:space="0" w:color="auto"/>
              <w:bottom w:val="single" w:sz="4" w:space="0" w:color="auto"/>
              <w:right w:val="single" w:sz="4" w:space="0" w:color="auto"/>
            </w:tcBorders>
            <w:vAlign w:val="center"/>
          </w:tcPr>
          <w:p w14:paraId="7DD46858" w14:textId="77777777" w:rsidR="00422A31" w:rsidRPr="00A873CB" w:rsidRDefault="00422A31" w:rsidP="00B763AC">
            <w:pPr>
              <w:spacing w:before="20"/>
              <w:jc w:val="center"/>
              <w:rPr>
                <w:rFonts w:ascii="Arial" w:hAnsi="Arial"/>
                <w:sz w:val="12"/>
              </w:rPr>
            </w:pPr>
            <w:r w:rsidRPr="00A873CB">
              <w:rPr>
                <w:sz w:val="12"/>
              </w:rPr>
              <w:t>20</w:t>
            </w:r>
          </w:p>
          <w:p w14:paraId="58B40296" w14:textId="77777777" w:rsidR="00422A31" w:rsidRPr="00A873CB" w:rsidRDefault="00422A31" w:rsidP="00B763AC">
            <w:pPr>
              <w:jc w:val="center"/>
              <w:rPr>
                <w:sz w:val="12"/>
              </w:rPr>
            </w:pPr>
            <w:r w:rsidRPr="00A873CB">
              <w:rPr>
                <w:sz w:val="12"/>
              </w:rPr>
              <w:t>to</w:t>
            </w:r>
          </w:p>
          <w:p w14:paraId="0CD40FD5" w14:textId="77777777" w:rsidR="00422A31" w:rsidRPr="00A873CB" w:rsidRDefault="00422A31" w:rsidP="00B763AC">
            <w:pPr>
              <w:jc w:val="center"/>
              <w:rPr>
                <w:rFonts w:ascii="Arial" w:hAnsi="Arial"/>
                <w:sz w:val="12"/>
              </w:rPr>
            </w:pPr>
            <w:r w:rsidRPr="00A873CB">
              <w:rPr>
                <w:sz w:val="12"/>
              </w:rPr>
              <w:t>36</w:t>
            </w:r>
          </w:p>
        </w:tc>
        <w:tc>
          <w:tcPr>
            <w:tcW w:w="293" w:type="dxa"/>
            <w:tcBorders>
              <w:top w:val="single" w:sz="4" w:space="0" w:color="auto"/>
              <w:left w:val="single" w:sz="4" w:space="0" w:color="auto"/>
              <w:bottom w:val="nil"/>
              <w:right w:val="single" w:sz="4" w:space="0" w:color="auto"/>
            </w:tcBorders>
            <w:vAlign w:val="center"/>
          </w:tcPr>
          <w:p w14:paraId="3E7021F7" w14:textId="77777777" w:rsidR="00422A31" w:rsidRPr="00A873CB" w:rsidRDefault="00422A31" w:rsidP="00B763AC">
            <w:pPr>
              <w:spacing w:before="20"/>
              <w:jc w:val="center"/>
              <w:rPr>
                <w:rFonts w:ascii="Arial" w:hAnsi="Arial"/>
                <w:sz w:val="12"/>
              </w:rPr>
            </w:pPr>
            <w:r w:rsidRPr="00A873CB">
              <w:rPr>
                <w:sz w:val="12"/>
              </w:rPr>
              <w:t>37</w:t>
            </w:r>
          </w:p>
          <w:p w14:paraId="6ED3D46C" w14:textId="77777777" w:rsidR="00422A31" w:rsidRPr="00A873CB" w:rsidRDefault="00422A31" w:rsidP="00B763AC">
            <w:pPr>
              <w:jc w:val="center"/>
              <w:rPr>
                <w:sz w:val="12"/>
              </w:rPr>
            </w:pPr>
            <w:r w:rsidRPr="00A873CB">
              <w:rPr>
                <w:sz w:val="12"/>
              </w:rPr>
              <w:t>to</w:t>
            </w:r>
          </w:p>
          <w:p w14:paraId="4F892F51" w14:textId="77777777" w:rsidR="00422A31" w:rsidRPr="00A873CB" w:rsidRDefault="00422A31" w:rsidP="00B763AC">
            <w:pPr>
              <w:jc w:val="center"/>
              <w:rPr>
                <w:rFonts w:ascii="Arial" w:hAnsi="Arial"/>
                <w:sz w:val="12"/>
              </w:rPr>
            </w:pPr>
            <w:r w:rsidRPr="00A873CB">
              <w:rPr>
                <w:sz w:val="12"/>
              </w:rPr>
              <w:t>41</w:t>
            </w:r>
          </w:p>
        </w:tc>
        <w:tc>
          <w:tcPr>
            <w:tcW w:w="292" w:type="dxa"/>
            <w:tcBorders>
              <w:top w:val="single" w:sz="4" w:space="0" w:color="auto"/>
              <w:left w:val="single" w:sz="4" w:space="0" w:color="auto"/>
              <w:bottom w:val="nil"/>
              <w:right w:val="single" w:sz="4" w:space="0" w:color="auto"/>
            </w:tcBorders>
            <w:vAlign w:val="center"/>
          </w:tcPr>
          <w:p w14:paraId="5CE90879" w14:textId="77777777" w:rsidR="00422A31" w:rsidRPr="00A873CB" w:rsidRDefault="00422A31" w:rsidP="00B763AC">
            <w:pPr>
              <w:spacing w:before="60"/>
              <w:jc w:val="center"/>
              <w:rPr>
                <w:rFonts w:ascii="Arial" w:hAnsi="Arial"/>
                <w:sz w:val="12"/>
              </w:rPr>
            </w:pPr>
            <w:r w:rsidRPr="00A873CB">
              <w:rPr>
                <w:sz w:val="12"/>
              </w:rPr>
              <w:t>44</w:t>
            </w:r>
          </w:p>
        </w:tc>
        <w:tc>
          <w:tcPr>
            <w:tcW w:w="292" w:type="dxa"/>
            <w:tcBorders>
              <w:top w:val="single" w:sz="4" w:space="0" w:color="auto"/>
              <w:left w:val="single" w:sz="4" w:space="0" w:color="auto"/>
              <w:bottom w:val="nil"/>
              <w:right w:val="single" w:sz="4" w:space="0" w:color="auto"/>
            </w:tcBorders>
            <w:vAlign w:val="center"/>
          </w:tcPr>
          <w:p w14:paraId="72F6DFD2" w14:textId="77777777" w:rsidR="00422A31" w:rsidRPr="00A873CB" w:rsidRDefault="00422A31" w:rsidP="00B763AC">
            <w:pPr>
              <w:spacing w:before="60"/>
              <w:jc w:val="center"/>
              <w:rPr>
                <w:rFonts w:ascii="Arial" w:hAnsi="Arial"/>
                <w:sz w:val="12"/>
              </w:rPr>
            </w:pPr>
            <w:r w:rsidRPr="00A873CB">
              <w:rPr>
                <w:sz w:val="12"/>
              </w:rPr>
              <w:t>45</w:t>
            </w:r>
          </w:p>
        </w:tc>
        <w:tc>
          <w:tcPr>
            <w:tcW w:w="292" w:type="dxa"/>
            <w:tcBorders>
              <w:top w:val="single" w:sz="4" w:space="0" w:color="auto"/>
              <w:left w:val="single" w:sz="4" w:space="0" w:color="auto"/>
              <w:bottom w:val="nil"/>
              <w:right w:val="single" w:sz="4" w:space="0" w:color="auto"/>
            </w:tcBorders>
            <w:vAlign w:val="center"/>
          </w:tcPr>
          <w:p w14:paraId="03F581A4" w14:textId="77777777" w:rsidR="00422A31" w:rsidRPr="00A873CB" w:rsidRDefault="00422A31" w:rsidP="00B763AC">
            <w:pPr>
              <w:spacing w:before="60"/>
              <w:jc w:val="center"/>
              <w:rPr>
                <w:rFonts w:ascii="Arial" w:hAnsi="Arial"/>
                <w:sz w:val="12"/>
              </w:rPr>
            </w:pPr>
            <w:r w:rsidRPr="00A873CB">
              <w:rPr>
                <w:sz w:val="12"/>
              </w:rPr>
              <w:t>46</w:t>
            </w:r>
          </w:p>
        </w:tc>
        <w:tc>
          <w:tcPr>
            <w:tcW w:w="293" w:type="dxa"/>
            <w:tcBorders>
              <w:top w:val="single" w:sz="4" w:space="0" w:color="auto"/>
              <w:left w:val="single" w:sz="4" w:space="0" w:color="auto"/>
              <w:bottom w:val="nil"/>
              <w:right w:val="single" w:sz="4" w:space="0" w:color="auto"/>
            </w:tcBorders>
            <w:vAlign w:val="center"/>
          </w:tcPr>
          <w:p w14:paraId="7C7B17EA" w14:textId="77777777" w:rsidR="00422A31" w:rsidRPr="00A873CB" w:rsidRDefault="00422A31" w:rsidP="00B763AC">
            <w:pPr>
              <w:spacing w:before="60"/>
              <w:jc w:val="center"/>
              <w:rPr>
                <w:rFonts w:ascii="Arial" w:hAnsi="Arial"/>
                <w:sz w:val="12"/>
              </w:rPr>
            </w:pPr>
            <w:r w:rsidRPr="00A873CB">
              <w:rPr>
                <w:sz w:val="12"/>
              </w:rPr>
              <w:t>47</w:t>
            </w:r>
          </w:p>
        </w:tc>
      </w:tr>
      <w:tr w:rsidR="00422A31" w:rsidRPr="00A873CB" w14:paraId="4CBA10F3"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0052F94" w14:textId="77777777" w:rsidR="00422A31" w:rsidRPr="00A873CB" w:rsidRDefault="00422A31" w:rsidP="00B763AC">
            <w:pPr>
              <w:spacing w:before="20"/>
              <w:jc w:val="right"/>
              <w:rPr>
                <w:rFonts w:ascii="Arial" w:hAnsi="Arial"/>
                <w:sz w:val="16"/>
              </w:rPr>
            </w:pPr>
            <w:r w:rsidRPr="00A873CB">
              <w:rPr>
                <w:sz w:val="16"/>
              </w:rPr>
              <w:t>&lt;1&gt;</w:t>
            </w:r>
          </w:p>
        </w:tc>
        <w:tc>
          <w:tcPr>
            <w:tcW w:w="1840" w:type="dxa"/>
            <w:tcBorders>
              <w:top w:val="single" w:sz="4" w:space="0" w:color="auto"/>
              <w:left w:val="single" w:sz="4" w:space="0" w:color="auto"/>
              <w:bottom w:val="single" w:sz="4" w:space="0" w:color="auto"/>
              <w:right w:val="single" w:sz="4" w:space="0" w:color="auto"/>
            </w:tcBorders>
          </w:tcPr>
          <w:p w14:paraId="41FF1F07" w14:textId="77777777" w:rsidR="00422A31" w:rsidRPr="00A873CB" w:rsidRDefault="00422A31" w:rsidP="00B763AC">
            <w:pPr>
              <w:spacing w:before="20"/>
              <w:ind w:right="143"/>
              <w:jc w:val="right"/>
              <w:rPr>
                <w:rFonts w:ascii="Arial" w:hAnsi="Arial"/>
                <w:sz w:val="16"/>
              </w:rPr>
            </w:pPr>
            <w:r w:rsidRPr="00A873CB">
              <w:rPr>
                <w:sz w:val="16"/>
              </w:rPr>
              <w:t>M_SP_NA_1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356165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48A4471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61495497"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53F070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6DFCD5F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7A9DA7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A300B9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0393DF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F0B7A69"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3663D8C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2F7FFA7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5BB8C5E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A8E0A5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16304F87"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667BB4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489108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94AD9A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78E10F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02D1637" w14:textId="77777777" w:rsidR="00422A31" w:rsidRPr="00A873CB" w:rsidRDefault="00422A31" w:rsidP="00B763AC">
            <w:pPr>
              <w:spacing w:before="20"/>
              <w:jc w:val="center"/>
              <w:rPr>
                <w:rFonts w:ascii="Arial" w:hAnsi="Arial"/>
                <w:sz w:val="12"/>
              </w:rPr>
            </w:pPr>
          </w:p>
        </w:tc>
      </w:tr>
      <w:tr w:rsidR="00422A31" w:rsidRPr="00A873CB" w14:paraId="5E90F8EC"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1929135F" w14:textId="77777777" w:rsidR="00422A31" w:rsidRPr="00A873CB" w:rsidRDefault="00422A31" w:rsidP="00B763AC">
            <w:pPr>
              <w:spacing w:before="20"/>
              <w:jc w:val="right"/>
              <w:rPr>
                <w:rFonts w:ascii="Arial" w:hAnsi="Arial"/>
                <w:sz w:val="16"/>
              </w:rPr>
            </w:pPr>
            <w:r w:rsidRPr="00A873CB">
              <w:rPr>
                <w:sz w:val="16"/>
              </w:rPr>
              <w:t>&lt;2&gt;</w:t>
            </w:r>
          </w:p>
        </w:tc>
        <w:tc>
          <w:tcPr>
            <w:tcW w:w="1840" w:type="dxa"/>
            <w:tcBorders>
              <w:top w:val="single" w:sz="4" w:space="0" w:color="auto"/>
              <w:left w:val="single" w:sz="4" w:space="0" w:color="auto"/>
              <w:bottom w:val="single" w:sz="4" w:space="0" w:color="auto"/>
              <w:right w:val="single" w:sz="4" w:space="0" w:color="auto"/>
            </w:tcBorders>
          </w:tcPr>
          <w:p w14:paraId="57D8D5DD" w14:textId="77777777" w:rsidR="00422A31" w:rsidRPr="00A873CB" w:rsidRDefault="00422A31" w:rsidP="00B763AC">
            <w:pPr>
              <w:spacing w:before="20"/>
              <w:ind w:right="143"/>
              <w:jc w:val="right"/>
              <w:rPr>
                <w:rFonts w:ascii="Arial" w:hAnsi="Arial"/>
                <w:sz w:val="16"/>
              </w:rPr>
            </w:pPr>
            <w:r w:rsidRPr="00A873CB">
              <w:rPr>
                <w:sz w:val="16"/>
              </w:rPr>
              <w:t>M_SP_TA_1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4915B8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770EE2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526D6380"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shd w:val="pct12" w:color="auto" w:fill="FFFFFF"/>
          </w:tcPr>
          <w:p w14:paraId="498EFFB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0DF4DDA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5E754A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6A6C15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652FA9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8638B15"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DDB688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545592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07A3F3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CD7886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398C17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641E6B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93CCC1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C6DEDA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0444B4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708FAF8" w14:textId="77777777" w:rsidR="00422A31" w:rsidRPr="00A873CB" w:rsidRDefault="00422A31" w:rsidP="00B763AC">
            <w:pPr>
              <w:spacing w:before="20"/>
              <w:jc w:val="center"/>
              <w:rPr>
                <w:rFonts w:ascii="Arial" w:hAnsi="Arial"/>
                <w:sz w:val="12"/>
              </w:rPr>
            </w:pPr>
          </w:p>
        </w:tc>
      </w:tr>
      <w:tr w:rsidR="00422A31" w:rsidRPr="00A873CB" w14:paraId="10768EFD"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7AAA6719" w14:textId="77777777" w:rsidR="00422A31" w:rsidRPr="00A873CB" w:rsidRDefault="00422A31" w:rsidP="00B763AC">
            <w:pPr>
              <w:spacing w:before="20"/>
              <w:jc w:val="right"/>
              <w:rPr>
                <w:rFonts w:ascii="Arial" w:hAnsi="Arial"/>
                <w:sz w:val="16"/>
              </w:rPr>
            </w:pPr>
            <w:r w:rsidRPr="00A873CB">
              <w:rPr>
                <w:sz w:val="16"/>
              </w:rPr>
              <w:t>&lt;3&gt;</w:t>
            </w:r>
          </w:p>
        </w:tc>
        <w:tc>
          <w:tcPr>
            <w:tcW w:w="1840" w:type="dxa"/>
            <w:tcBorders>
              <w:top w:val="single" w:sz="4" w:space="0" w:color="auto"/>
              <w:left w:val="single" w:sz="4" w:space="0" w:color="auto"/>
              <w:bottom w:val="single" w:sz="4" w:space="0" w:color="auto"/>
              <w:right w:val="single" w:sz="4" w:space="0" w:color="auto"/>
            </w:tcBorders>
          </w:tcPr>
          <w:p w14:paraId="76422376" w14:textId="77777777" w:rsidR="00422A31" w:rsidRPr="00A873CB" w:rsidRDefault="00422A31" w:rsidP="00B763AC">
            <w:pPr>
              <w:spacing w:before="20"/>
              <w:ind w:right="143"/>
              <w:jc w:val="right"/>
              <w:rPr>
                <w:rFonts w:ascii="Arial" w:hAnsi="Arial"/>
                <w:sz w:val="16"/>
              </w:rPr>
            </w:pPr>
            <w:r w:rsidRPr="00A873CB">
              <w:rPr>
                <w:sz w:val="16"/>
              </w:rPr>
              <w:t>M_DP_NA_1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2576FF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4F6F013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708E7471"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4160E9C"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7D3B3E6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4D4E28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604613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111551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0FA275A"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7C472E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7679BB2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370DF9F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E3AA20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A672D68"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345A51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1DBCAB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7FD648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F06F59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908C4E6" w14:textId="77777777" w:rsidR="00422A31" w:rsidRPr="00A873CB" w:rsidRDefault="00422A31" w:rsidP="00B763AC">
            <w:pPr>
              <w:spacing w:before="20"/>
              <w:jc w:val="center"/>
              <w:rPr>
                <w:rFonts w:ascii="Arial" w:hAnsi="Arial"/>
                <w:sz w:val="12"/>
              </w:rPr>
            </w:pPr>
          </w:p>
        </w:tc>
      </w:tr>
      <w:tr w:rsidR="00422A31" w:rsidRPr="00A873CB" w14:paraId="01886C5D"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2F5834D0" w14:textId="77777777" w:rsidR="00422A31" w:rsidRPr="00A873CB" w:rsidRDefault="00422A31" w:rsidP="00B763AC">
            <w:pPr>
              <w:spacing w:before="20"/>
              <w:jc w:val="right"/>
              <w:rPr>
                <w:rFonts w:ascii="Arial" w:hAnsi="Arial"/>
                <w:sz w:val="16"/>
              </w:rPr>
            </w:pPr>
            <w:r w:rsidRPr="00A873CB">
              <w:rPr>
                <w:sz w:val="16"/>
              </w:rPr>
              <w:t>&lt;4&gt;</w:t>
            </w:r>
          </w:p>
        </w:tc>
        <w:tc>
          <w:tcPr>
            <w:tcW w:w="1840" w:type="dxa"/>
            <w:tcBorders>
              <w:top w:val="single" w:sz="4" w:space="0" w:color="auto"/>
              <w:left w:val="single" w:sz="4" w:space="0" w:color="auto"/>
              <w:bottom w:val="single" w:sz="4" w:space="0" w:color="auto"/>
              <w:right w:val="single" w:sz="4" w:space="0" w:color="auto"/>
            </w:tcBorders>
          </w:tcPr>
          <w:p w14:paraId="65EECC2D" w14:textId="77777777" w:rsidR="00422A31" w:rsidRPr="00A873CB" w:rsidRDefault="00422A31" w:rsidP="00B763AC">
            <w:pPr>
              <w:spacing w:before="20"/>
              <w:ind w:right="143"/>
              <w:jc w:val="right"/>
              <w:rPr>
                <w:rFonts w:ascii="Arial" w:hAnsi="Arial"/>
                <w:sz w:val="16"/>
              </w:rPr>
            </w:pPr>
            <w:r w:rsidRPr="00A873CB">
              <w:rPr>
                <w:sz w:val="16"/>
              </w:rPr>
              <w:t>M_DP_TA_1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51BD88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84E886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27D3138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7A132E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2E29BFD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2B1C71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92EABD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E83610D"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12EF28F"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711C32A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61D1628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38BCBD5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BB786B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AB826D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5B6284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834B59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92639D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A86CA5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00D83DC" w14:textId="77777777" w:rsidR="00422A31" w:rsidRPr="00A873CB" w:rsidRDefault="00422A31" w:rsidP="00B763AC">
            <w:pPr>
              <w:spacing w:before="20"/>
              <w:jc w:val="center"/>
              <w:rPr>
                <w:rFonts w:ascii="Arial" w:hAnsi="Arial"/>
                <w:sz w:val="12"/>
              </w:rPr>
            </w:pPr>
          </w:p>
        </w:tc>
      </w:tr>
      <w:tr w:rsidR="00422A31" w:rsidRPr="00A873CB" w14:paraId="03AF82BF"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9B1CC4D" w14:textId="77777777" w:rsidR="00422A31" w:rsidRPr="00A873CB" w:rsidRDefault="00422A31" w:rsidP="00B763AC">
            <w:pPr>
              <w:spacing w:before="20"/>
              <w:jc w:val="right"/>
              <w:rPr>
                <w:rFonts w:ascii="Arial" w:hAnsi="Arial"/>
                <w:sz w:val="16"/>
              </w:rPr>
            </w:pPr>
            <w:r w:rsidRPr="00A873CB">
              <w:rPr>
                <w:sz w:val="16"/>
              </w:rPr>
              <w:t>&lt;5&gt;</w:t>
            </w:r>
          </w:p>
        </w:tc>
        <w:tc>
          <w:tcPr>
            <w:tcW w:w="1840" w:type="dxa"/>
            <w:tcBorders>
              <w:top w:val="single" w:sz="4" w:space="0" w:color="auto"/>
              <w:left w:val="single" w:sz="4" w:space="0" w:color="auto"/>
              <w:bottom w:val="single" w:sz="4" w:space="0" w:color="auto"/>
              <w:right w:val="single" w:sz="4" w:space="0" w:color="auto"/>
            </w:tcBorders>
          </w:tcPr>
          <w:p w14:paraId="64F79FBB" w14:textId="77777777" w:rsidR="00422A31" w:rsidRPr="00A873CB" w:rsidRDefault="00422A31" w:rsidP="00B763AC">
            <w:pPr>
              <w:spacing w:before="20"/>
              <w:ind w:right="143"/>
              <w:jc w:val="right"/>
              <w:rPr>
                <w:rFonts w:ascii="Arial" w:hAnsi="Arial"/>
                <w:sz w:val="16"/>
              </w:rPr>
            </w:pPr>
            <w:r w:rsidRPr="00A873CB">
              <w:rPr>
                <w:sz w:val="16"/>
              </w:rPr>
              <w:t>M_ST_NA_1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AB7B49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449878D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285FFA50"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512A9B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3806162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C8D420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22B725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7CE655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412D6D4"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71C8788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32C3BF8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1A96C58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5259E9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2F41138B"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E97806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526D9F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E85E3F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187CD9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1E68601" w14:textId="77777777" w:rsidR="00422A31" w:rsidRPr="00A873CB" w:rsidRDefault="00422A31" w:rsidP="00B763AC">
            <w:pPr>
              <w:spacing w:before="20"/>
              <w:jc w:val="center"/>
              <w:rPr>
                <w:rFonts w:ascii="Arial" w:hAnsi="Arial"/>
                <w:sz w:val="12"/>
              </w:rPr>
            </w:pPr>
          </w:p>
        </w:tc>
      </w:tr>
      <w:tr w:rsidR="00422A31" w:rsidRPr="00A873CB" w14:paraId="603B8257"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7F379D92" w14:textId="77777777" w:rsidR="00422A31" w:rsidRPr="00A873CB" w:rsidRDefault="00422A31" w:rsidP="00B763AC">
            <w:pPr>
              <w:spacing w:before="20"/>
              <w:jc w:val="right"/>
              <w:rPr>
                <w:rFonts w:ascii="Arial" w:hAnsi="Arial"/>
                <w:sz w:val="16"/>
              </w:rPr>
            </w:pPr>
            <w:r w:rsidRPr="00A873CB">
              <w:rPr>
                <w:sz w:val="16"/>
              </w:rPr>
              <w:t>&lt;6&gt;</w:t>
            </w:r>
          </w:p>
        </w:tc>
        <w:tc>
          <w:tcPr>
            <w:tcW w:w="1840" w:type="dxa"/>
            <w:tcBorders>
              <w:top w:val="single" w:sz="4" w:space="0" w:color="auto"/>
              <w:left w:val="single" w:sz="4" w:space="0" w:color="auto"/>
              <w:bottom w:val="single" w:sz="4" w:space="0" w:color="auto"/>
              <w:right w:val="single" w:sz="4" w:space="0" w:color="auto"/>
            </w:tcBorders>
          </w:tcPr>
          <w:p w14:paraId="13A4E61D" w14:textId="77777777" w:rsidR="00422A31" w:rsidRPr="00A873CB" w:rsidRDefault="00422A31" w:rsidP="00B763AC">
            <w:pPr>
              <w:spacing w:before="20"/>
              <w:ind w:right="143"/>
              <w:jc w:val="right"/>
              <w:rPr>
                <w:rFonts w:ascii="Arial" w:hAnsi="Arial"/>
                <w:sz w:val="16"/>
              </w:rPr>
            </w:pPr>
            <w:r w:rsidRPr="00A873CB">
              <w:rPr>
                <w:sz w:val="16"/>
              </w:rPr>
              <w:t>M_ST_TA_1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81CA97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E9D5C1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35E3E5B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2F01F6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50F28E2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444948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602395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E5F5B1C"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B370F1A"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2A4B085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1B8B349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466E4A6B"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shd w:val="pct12" w:color="auto" w:fill="FFFFFF"/>
          </w:tcPr>
          <w:p w14:paraId="1029CD7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EBC9CA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4D2C2F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48EEAE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9D58F7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0ED4D8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AC4F018" w14:textId="77777777" w:rsidR="00422A31" w:rsidRPr="00A873CB" w:rsidRDefault="00422A31" w:rsidP="00B763AC">
            <w:pPr>
              <w:spacing w:before="20"/>
              <w:jc w:val="center"/>
              <w:rPr>
                <w:rFonts w:ascii="Arial" w:hAnsi="Arial"/>
                <w:sz w:val="12"/>
              </w:rPr>
            </w:pPr>
          </w:p>
        </w:tc>
      </w:tr>
      <w:tr w:rsidR="00422A31" w:rsidRPr="00A873CB" w14:paraId="625B97CA"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6041CBB" w14:textId="77777777" w:rsidR="00422A31" w:rsidRPr="00A873CB" w:rsidRDefault="00422A31" w:rsidP="00B763AC">
            <w:pPr>
              <w:spacing w:before="20"/>
              <w:jc w:val="right"/>
              <w:rPr>
                <w:rFonts w:ascii="Arial" w:hAnsi="Arial"/>
                <w:sz w:val="16"/>
              </w:rPr>
            </w:pPr>
            <w:r w:rsidRPr="00A873CB">
              <w:rPr>
                <w:sz w:val="16"/>
              </w:rPr>
              <w:t>&lt;7&gt;</w:t>
            </w:r>
          </w:p>
        </w:tc>
        <w:tc>
          <w:tcPr>
            <w:tcW w:w="1840" w:type="dxa"/>
            <w:tcBorders>
              <w:top w:val="single" w:sz="4" w:space="0" w:color="auto"/>
              <w:left w:val="single" w:sz="4" w:space="0" w:color="auto"/>
              <w:bottom w:val="single" w:sz="4" w:space="0" w:color="auto"/>
              <w:right w:val="single" w:sz="4" w:space="0" w:color="auto"/>
            </w:tcBorders>
          </w:tcPr>
          <w:p w14:paraId="46CF2147" w14:textId="77777777" w:rsidR="00422A31" w:rsidRPr="00A873CB" w:rsidRDefault="00422A31" w:rsidP="00B763AC">
            <w:pPr>
              <w:spacing w:before="20"/>
              <w:ind w:right="143"/>
              <w:jc w:val="right"/>
              <w:rPr>
                <w:rFonts w:ascii="Arial" w:hAnsi="Arial"/>
                <w:sz w:val="16"/>
              </w:rPr>
            </w:pPr>
            <w:r w:rsidRPr="00A873CB">
              <w:rPr>
                <w:sz w:val="16"/>
              </w:rPr>
              <w:t>M_BO_NA_1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33C777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11C0AFF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282B10AA"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72B084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68E8457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1BD7AE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D211B9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A2BDBE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FA0E0CC"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9DCD9CF"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shd w:val="pct12" w:color="auto" w:fill="FFFFFF"/>
          </w:tcPr>
          <w:p w14:paraId="589CC306"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shd w:val="pct12" w:color="auto" w:fill="FFFFFF"/>
          </w:tcPr>
          <w:p w14:paraId="10F29B71"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shd w:val="pct12" w:color="auto" w:fill="FFFFFF"/>
          </w:tcPr>
          <w:p w14:paraId="464204DC"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nil"/>
              <w:right w:val="single" w:sz="4" w:space="0" w:color="auto"/>
            </w:tcBorders>
          </w:tcPr>
          <w:p w14:paraId="6DC13859"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89B92A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3563F9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ED3BBF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BDF8AE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9E00639" w14:textId="77777777" w:rsidR="00422A31" w:rsidRPr="00A873CB" w:rsidRDefault="00422A31" w:rsidP="00B763AC">
            <w:pPr>
              <w:spacing w:before="20"/>
              <w:jc w:val="center"/>
              <w:rPr>
                <w:rFonts w:ascii="Arial" w:hAnsi="Arial"/>
                <w:sz w:val="12"/>
              </w:rPr>
            </w:pPr>
          </w:p>
        </w:tc>
      </w:tr>
      <w:tr w:rsidR="00422A31" w:rsidRPr="00A873CB" w14:paraId="1FCB5D5B"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EDB0D7A" w14:textId="77777777" w:rsidR="00422A31" w:rsidRPr="00A873CB" w:rsidRDefault="00422A31" w:rsidP="00B763AC">
            <w:pPr>
              <w:spacing w:before="20"/>
              <w:jc w:val="right"/>
              <w:rPr>
                <w:rFonts w:ascii="Arial" w:hAnsi="Arial"/>
                <w:sz w:val="16"/>
              </w:rPr>
            </w:pPr>
            <w:r w:rsidRPr="00A873CB">
              <w:rPr>
                <w:sz w:val="16"/>
              </w:rPr>
              <w:t>&lt;8&gt;</w:t>
            </w:r>
          </w:p>
        </w:tc>
        <w:tc>
          <w:tcPr>
            <w:tcW w:w="1840" w:type="dxa"/>
            <w:tcBorders>
              <w:top w:val="single" w:sz="4" w:space="0" w:color="auto"/>
              <w:left w:val="single" w:sz="4" w:space="0" w:color="auto"/>
              <w:bottom w:val="single" w:sz="4" w:space="0" w:color="auto"/>
              <w:right w:val="single" w:sz="4" w:space="0" w:color="auto"/>
            </w:tcBorders>
          </w:tcPr>
          <w:p w14:paraId="64A0ED24" w14:textId="77777777" w:rsidR="00422A31" w:rsidRPr="00A873CB" w:rsidRDefault="00422A31" w:rsidP="00B763AC">
            <w:pPr>
              <w:spacing w:before="20"/>
              <w:ind w:right="143"/>
              <w:jc w:val="right"/>
              <w:rPr>
                <w:rFonts w:ascii="Arial" w:hAnsi="Arial"/>
                <w:sz w:val="16"/>
              </w:rPr>
            </w:pPr>
            <w:r w:rsidRPr="00A873CB">
              <w:rPr>
                <w:sz w:val="16"/>
              </w:rPr>
              <w:t>M_BO_TA_1</w:t>
            </w:r>
          </w:p>
        </w:tc>
        <w:tc>
          <w:tcPr>
            <w:tcW w:w="292" w:type="dxa"/>
            <w:tcBorders>
              <w:top w:val="nil"/>
              <w:left w:val="single" w:sz="4" w:space="0" w:color="auto"/>
              <w:bottom w:val="single" w:sz="4" w:space="0" w:color="auto"/>
              <w:right w:val="single" w:sz="4" w:space="0" w:color="auto"/>
            </w:tcBorders>
            <w:shd w:val="pct12" w:color="auto" w:fill="FFFFFF"/>
          </w:tcPr>
          <w:p w14:paraId="0CB6669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C8B0AB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0D2625F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B8AF2F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6C9686E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5C1273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E0AAC9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A8D0D5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0461B5F"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2C94F80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9FB3F2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6B3115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EAC08D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8DC3E0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445750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7A7747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E2CF5A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DD875A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427A400" w14:textId="77777777" w:rsidR="00422A31" w:rsidRPr="00A873CB" w:rsidRDefault="00422A31" w:rsidP="00B763AC">
            <w:pPr>
              <w:spacing w:before="20"/>
              <w:jc w:val="center"/>
              <w:rPr>
                <w:rFonts w:ascii="Arial" w:hAnsi="Arial"/>
                <w:sz w:val="12"/>
              </w:rPr>
            </w:pPr>
          </w:p>
        </w:tc>
      </w:tr>
      <w:tr w:rsidR="00422A31" w:rsidRPr="00A873CB" w14:paraId="598702F9"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57C93F3A" w14:textId="77777777" w:rsidR="00422A31" w:rsidRPr="00A873CB" w:rsidRDefault="00422A31" w:rsidP="00B763AC">
            <w:pPr>
              <w:spacing w:before="20"/>
              <w:jc w:val="right"/>
              <w:rPr>
                <w:rFonts w:ascii="Arial" w:hAnsi="Arial"/>
                <w:sz w:val="16"/>
              </w:rPr>
            </w:pPr>
            <w:r w:rsidRPr="00A873CB">
              <w:rPr>
                <w:sz w:val="16"/>
              </w:rPr>
              <w:t>&lt;9&gt;</w:t>
            </w:r>
          </w:p>
        </w:tc>
        <w:tc>
          <w:tcPr>
            <w:tcW w:w="1840" w:type="dxa"/>
            <w:tcBorders>
              <w:top w:val="single" w:sz="4" w:space="0" w:color="auto"/>
              <w:left w:val="single" w:sz="4" w:space="0" w:color="auto"/>
              <w:bottom w:val="single" w:sz="4" w:space="0" w:color="auto"/>
              <w:right w:val="single" w:sz="4" w:space="0" w:color="auto"/>
            </w:tcBorders>
          </w:tcPr>
          <w:p w14:paraId="5E8B85BC" w14:textId="77777777" w:rsidR="00422A31" w:rsidRPr="00A873CB" w:rsidRDefault="00422A31" w:rsidP="00B763AC">
            <w:pPr>
              <w:spacing w:before="20"/>
              <w:ind w:right="143"/>
              <w:jc w:val="right"/>
              <w:rPr>
                <w:rFonts w:ascii="Arial" w:hAnsi="Arial"/>
                <w:sz w:val="16"/>
              </w:rPr>
            </w:pPr>
            <w:r w:rsidRPr="00A873CB">
              <w:rPr>
                <w:sz w:val="16"/>
              </w:rPr>
              <w:t>M_ME_NA_1</w:t>
            </w:r>
          </w:p>
        </w:tc>
        <w:tc>
          <w:tcPr>
            <w:tcW w:w="292" w:type="dxa"/>
            <w:tcBorders>
              <w:top w:val="single" w:sz="4" w:space="0" w:color="auto"/>
              <w:left w:val="single" w:sz="4" w:space="0" w:color="auto"/>
              <w:bottom w:val="nil"/>
              <w:right w:val="single" w:sz="4" w:space="0" w:color="auto"/>
            </w:tcBorders>
          </w:tcPr>
          <w:p w14:paraId="29966C3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0AC1670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389B09A2"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ECD504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158CEDF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A91C51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543E61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8DDEFA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54056A0"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00481A5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927F3E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CC5569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996B28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254B7AD9"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BB4AB4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D1B917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5A877C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B08805D"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0312C8D" w14:textId="77777777" w:rsidR="00422A31" w:rsidRPr="00A873CB" w:rsidRDefault="00422A31" w:rsidP="00B763AC">
            <w:pPr>
              <w:spacing w:before="20"/>
              <w:jc w:val="center"/>
              <w:rPr>
                <w:rFonts w:ascii="Arial" w:hAnsi="Arial"/>
                <w:sz w:val="12"/>
              </w:rPr>
            </w:pPr>
          </w:p>
        </w:tc>
      </w:tr>
      <w:tr w:rsidR="00422A31" w:rsidRPr="00A873CB" w14:paraId="0FDBA22B"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2B89FDEC" w14:textId="77777777" w:rsidR="00422A31" w:rsidRPr="00A873CB" w:rsidRDefault="00422A31" w:rsidP="00B763AC">
            <w:pPr>
              <w:spacing w:before="20"/>
              <w:jc w:val="right"/>
              <w:rPr>
                <w:rFonts w:ascii="Arial" w:hAnsi="Arial"/>
                <w:sz w:val="16"/>
              </w:rPr>
            </w:pPr>
            <w:r w:rsidRPr="00A873CB">
              <w:rPr>
                <w:sz w:val="16"/>
              </w:rPr>
              <w:t>&lt;10&gt;</w:t>
            </w:r>
          </w:p>
        </w:tc>
        <w:tc>
          <w:tcPr>
            <w:tcW w:w="1840" w:type="dxa"/>
            <w:tcBorders>
              <w:top w:val="single" w:sz="4" w:space="0" w:color="auto"/>
              <w:left w:val="single" w:sz="4" w:space="0" w:color="auto"/>
              <w:bottom w:val="single" w:sz="4" w:space="0" w:color="auto"/>
              <w:right w:val="single" w:sz="4" w:space="0" w:color="auto"/>
            </w:tcBorders>
          </w:tcPr>
          <w:p w14:paraId="67DF1D0D" w14:textId="77777777" w:rsidR="00422A31" w:rsidRPr="00A873CB" w:rsidRDefault="00422A31" w:rsidP="00B763AC">
            <w:pPr>
              <w:spacing w:before="20"/>
              <w:ind w:right="143"/>
              <w:jc w:val="right"/>
              <w:rPr>
                <w:rFonts w:ascii="Arial" w:hAnsi="Arial"/>
                <w:sz w:val="16"/>
              </w:rPr>
            </w:pPr>
            <w:r w:rsidRPr="00A873CB">
              <w:rPr>
                <w:sz w:val="16"/>
              </w:rPr>
              <w:t>M_ME_TA_1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56A5F2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CD1366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5121FD1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FF7411C"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6B899C4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93CFFC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42C25D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CB39E3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1C87A6B"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130D32B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C5E5F4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B7A22B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792FDD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D209A1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76C32EC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8E76A4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0E41C2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A18C42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32A1104" w14:textId="77777777" w:rsidR="00422A31" w:rsidRPr="00A873CB" w:rsidRDefault="00422A31" w:rsidP="00B763AC">
            <w:pPr>
              <w:spacing w:before="20"/>
              <w:jc w:val="center"/>
              <w:rPr>
                <w:rFonts w:ascii="Arial" w:hAnsi="Arial"/>
                <w:sz w:val="12"/>
              </w:rPr>
            </w:pPr>
          </w:p>
        </w:tc>
      </w:tr>
      <w:tr w:rsidR="00422A31" w:rsidRPr="00A873CB" w14:paraId="6ED39FC7"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77E90BAF" w14:textId="77777777" w:rsidR="00422A31" w:rsidRPr="00A873CB" w:rsidRDefault="00422A31" w:rsidP="00B763AC">
            <w:pPr>
              <w:spacing w:before="20"/>
              <w:jc w:val="right"/>
              <w:rPr>
                <w:rFonts w:ascii="Arial" w:hAnsi="Arial"/>
                <w:sz w:val="16"/>
              </w:rPr>
            </w:pPr>
            <w:r w:rsidRPr="00A873CB">
              <w:rPr>
                <w:sz w:val="16"/>
              </w:rPr>
              <w:t>&lt;11&gt;</w:t>
            </w:r>
          </w:p>
        </w:tc>
        <w:tc>
          <w:tcPr>
            <w:tcW w:w="1840" w:type="dxa"/>
            <w:tcBorders>
              <w:top w:val="single" w:sz="4" w:space="0" w:color="auto"/>
              <w:left w:val="single" w:sz="4" w:space="0" w:color="auto"/>
              <w:bottom w:val="single" w:sz="4" w:space="0" w:color="auto"/>
              <w:right w:val="single" w:sz="4" w:space="0" w:color="auto"/>
            </w:tcBorders>
          </w:tcPr>
          <w:p w14:paraId="42721E07" w14:textId="77777777" w:rsidR="00422A31" w:rsidRPr="00A873CB" w:rsidRDefault="00422A31" w:rsidP="00B763AC">
            <w:pPr>
              <w:spacing w:before="20"/>
              <w:ind w:right="143"/>
              <w:jc w:val="right"/>
              <w:rPr>
                <w:rFonts w:ascii="Arial" w:hAnsi="Arial"/>
                <w:sz w:val="16"/>
              </w:rPr>
            </w:pPr>
            <w:r w:rsidRPr="00A873CB">
              <w:rPr>
                <w:sz w:val="16"/>
              </w:rPr>
              <w:t>M_ME_NB_1</w:t>
            </w:r>
          </w:p>
        </w:tc>
        <w:tc>
          <w:tcPr>
            <w:tcW w:w="292" w:type="dxa"/>
            <w:tcBorders>
              <w:top w:val="single" w:sz="4" w:space="0" w:color="auto"/>
              <w:left w:val="single" w:sz="4" w:space="0" w:color="auto"/>
              <w:bottom w:val="nil"/>
              <w:right w:val="single" w:sz="4" w:space="0" w:color="auto"/>
            </w:tcBorders>
          </w:tcPr>
          <w:p w14:paraId="2EF6CA4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4CBB20E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41E9CAE1"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11903D6"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77B50A5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75BD25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8A199A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A90056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22C8F5E"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1284FD8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2FE67C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4E0FBD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6293A5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76AF3ADF"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B726A1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F5D79A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00FFDF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08DC1F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9572283" w14:textId="77777777" w:rsidR="00422A31" w:rsidRPr="00A873CB" w:rsidRDefault="00422A31" w:rsidP="00B763AC">
            <w:pPr>
              <w:spacing w:before="20"/>
              <w:jc w:val="center"/>
              <w:rPr>
                <w:rFonts w:ascii="Arial" w:hAnsi="Arial"/>
                <w:sz w:val="12"/>
              </w:rPr>
            </w:pPr>
          </w:p>
        </w:tc>
      </w:tr>
      <w:tr w:rsidR="00422A31" w:rsidRPr="00A873CB" w14:paraId="38F70984"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47A58B3B" w14:textId="77777777" w:rsidR="00422A31" w:rsidRPr="00A873CB" w:rsidRDefault="00422A31" w:rsidP="00B763AC">
            <w:pPr>
              <w:spacing w:before="20"/>
              <w:jc w:val="right"/>
              <w:rPr>
                <w:rFonts w:ascii="Arial" w:hAnsi="Arial"/>
                <w:sz w:val="16"/>
              </w:rPr>
            </w:pPr>
            <w:r w:rsidRPr="00A873CB">
              <w:rPr>
                <w:sz w:val="16"/>
              </w:rPr>
              <w:t>&lt;12&gt;</w:t>
            </w:r>
          </w:p>
        </w:tc>
        <w:tc>
          <w:tcPr>
            <w:tcW w:w="1840" w:type="dxa"/>
            <w:tcBorders>
              <w:top w:val="single" w:sz="4" w:space="0" w:color="auto"/>
              <w:left w:val="single" w:sz="4" w:space="0" w:color="auto"/>
              <w:bottom w:val="single" w:sz="4" w:space="0" w:color="auto"/>
              <w:right w:val="single" w:sz="4" w:space="0" w:color="auto"/>
            </w:tcBorders>
          </w:tcPr>
          <w:p w14:paraId="34DB2CAD" w14:textId="77777777" w:rsidR="00422A31" w:rsidRPr="00A873CB" w:rsidRDefault="00422A31" w:rsidP="00B763AC">
            <w:pPr>
              <w:spacing w:before="20"/>
              <w:ind w:right="143"/>
              <w:jc w:val="right"/>
              <w:rPr>
                <w:rFonts w:ascii="Arial" w:hAnsi="Arial"/>
                <w:sz w:val="16"/>
              </w:rPr>
            </w:pPr>
            <w:r w:rsidRPr="00A873CB">
              <w:rPr>
                <w:sz w:val="16"/>
              </w:rPr>
              <w:t>M_ME_TB_1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74DC54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D97471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0F8ED33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54A802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4622824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4ED97D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9E6109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A16EDE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CB2C071"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008D87F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0A6E60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DD4653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83B511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6A280A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32D467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AF593A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A2F607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69572E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E66CDEF" w14:textId="77777777" w:rsidR="00422A31" w:rsidRPr="00A873CB" w:rsidRDefault="00422A31" w:rsidP="00B763AC">
            <w:pPr>
              <w:spacing w:before="20"/>
              <w:jc w:val="center"/>
              <w:rPr>
                <w:rFonts w:ascii="Arial" w:hAnsi="Arial"/>
                <w:sz w:val="12"/>
              </w:rPr>
            </w:pPr>
          </w:p>
        </w:tc>
      </w:tr>
      <w:tr w:rsidR="00422A31" w:rsidRPr="00A873CB" w14:paraId="12FD6D75"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7834CF90" w14:textId="77777777" w:rsidR="00422A31" w:rsidRPr="00A873CB" w:rsidRDefault="00422A31" w:rsidP="00B763AC">
            <w:pPr>
              <w:spacing w:before="20"/>
              <w:jc w:val="right"/>
              <w:rPr>
                <w:rFonts w:ascii="Arial" w:hAnsi="Arial"/>
                <w:sz w:val="16"/>
              </w:rPr>
            </w:pPr>
            <w:r w:rsidRPr="00A873CB">
              <w:rPr>
                <w:sz w:val="16"/>
              </w:rPr>
              <w:t>&lt;13&gt;</w:t>
            </w:r>
          </w:p>
        </w:tc>
        <w:tc>
          <w:tcPr>
            <w:tcW w:w="1840" w:type="dxa"/>
            <w:tcBorders>
              <w:top w:val="single" w:sz="4" w:space="0" w:color="auto"/>
              <w:left w:val="single" w:sz="4" w:space="0" w:color="auto"/>
              <w:bottom w:val="single" w:sz="4" w:space="0" w:color="auto"/>
              <w:right w:val="single" w:sz="4" w:space="0" w:color="auto"/>
            </w:tcBorders>
          </w:tcPr>
          <w:p w14:paraId="1D0BB383" w14:textId="77777777" w:rsidR="00422A31" w:rsidRPr="00A873CB" w:rsidRDefault="00422A31" w:rsidP="00B763AC">
            <w:pPr>
              <w:spacing w:before="20"/>
              <w:ind w:right="143"/>
              <w:jc w:val="right"/>
              <w:rPr>
                <w:rFonts w:ascii="Arial" w:hAnsi="Arial"/>
                <w:sz w:val="16"/>
              </w:rPr>
            </w:pPr>
            <w:r w:rsidRPr="00A873CB">
              <w:rPr>
                <w:sz w:val="16"/>
              </w:rPr>
              <w:t>M_ME_NC_1</w:t>
            </w:r>
          </w:p>
        </w:tc>
        <w:tc>
          <w:tcPr>
            <w:tcW w:w="292" w:type="dxa"/>
            <w:tcBorders>
              <w:top w:val="single" w:sz="4" w:space="0" w:color="auto"/>
              <w:left w:val="single" w:sz="4" w:space="0" w:color="auto"/>
              <w:bottom w:val="nil"/>
              <w:right w:val="single" w:sz="4" w:space="0" w:color="auto"/>
            </w:tcBorders>
          </w:tcPr>
          <w:p w14:paraId="64F2672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426C36B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4C7B9B0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CF7ADF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04D8D23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D045AE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B1FECC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2CAF26C"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EC2DD33"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4AC975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C36A5B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78057C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1B3BE7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279EA0E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B90080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F8FBD6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8628E6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7FE122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90A80D6" w14:textId="77777777" w:rsidR="00422A31" w:rsidRPr="00A873CB" w:rsidRDefault="00422A31" w:rsidP="00B763AC">
            <w:pPr>
              <w:spacing w:before="20"/>
              <w:jc w:val="center"/>
              <w:rPr>
                <w:rFonts w:ascii="Arial" w:hAnsi="Arial"/>
                <w:sz w:val="12"/>
              </w:rPr>
            </w:pPr>
          </w:p>
        </w:tc>
      </w:tr>
      <w:tr w:rsidR="00422A31" w:rsidRPr="00A873CB" w14:paraId="0D49C50F"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1F5CE192" w14:textId="77777777" w:rsidR="00422A31" w:rsidRPr="00A873CB" w:rsidRDefault="00422A31" w:rsidP="00B763AC">
            <w:pPr>
              <w:spacing w:before="20"/>
              <w:jc w:val="right"/>
              <w:rPr>
                <w:rFonts w:ascii="Arial" w:hAnsi="Arial"/>
                <w:sz w:val="16"/>
              </w:rPr>
            </w:pPr>
            <w:r w:rsidRPr="00A873CB">
              <w:rPr>
                <w:sz w:val="16"/>
              </w:rPr>
              <w:t>&lt;14&gt;</w:t>
            </w:r>
          </w:p>
        </w:tc>
        <w:tc>
          <w:tcPr>
            <w:tcW w:w="1840" w:type="dxa"/>
            <w:tcBorders>
              <w:top w:val="single" w:sz="4" w:space="0" w:color="auto"/>
              <w:left w:val="single" w:sz="4" w:space="0" w:color="auto"/>
              <w:bottom w:val="single" w:sz="4" w:space="0" w:color="auto"/>
              <w:right w:val="single" w:sz="4" w:space="0" w:color="auto"/>
            </w:tcBorders>
          </w:tcPr>
          <w:p w14:paraId="49465D21" w14:textId="77777777" w:rsidR="00422A31" w:rsidRPr="00A873CB" w:rsidRDefault="00422A31" w:rsidP="00B763AC">
            <w:pPr>
              <w:spacing w:before="20"/>
              <w:ind w:right="143"/>
              <w:jc w:val="right"/>
              <w:rPr>
                <w:rFonts w:ascii="Arial" w:hAnsi="Arial"/>
                <w:sz w:val="16"/>
              </w:rPr>
            </w:pPr>
            <w:r w:rsidRPr="00A873CB">
              <w:rPr>
                <w:sz w:val="16"/>
              </w:rPr>
              <w:t>M_ME_TC_1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B6F929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2571E9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133C829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36B5DBC"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18F7BE9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356FFF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BA69C8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1CF627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C0192CD"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23698A0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2E11A4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0BA6A5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A8F57A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823D5F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1D4A5F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15F0063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342C489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21EADC46"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shd w:val="pct12" w:color="auto" w:fill="FFFFFF"/>
          </w:tcPr>
          <w:p w14:paraId="4A111B1B" w14:textId="77777777" w:rsidR="00422A31" w:rsidRPr="00A873CB" w:rsidRDefault="00422A31" w:rsidP="00B763AC">
            <w:pPr>
              <w:spacing w:before="20"/>
              <w:jc w:val="center"/>
              <w:rPr>
                <w:rFonts w:ascii="Arial" w:hAnsi="Arial"/>
                <w:sz w:val="12"/>
              </w:rPr>
            </w:pPr>
          </w:p>
        </w:tc>
      </w:tr>
      <w:tr w:rsidR="00422A31" w:rsidRPr="00A873CB" w14:paraId="4071DDF6"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21999A7" w14:textId="77777777" w:rsidR="00422A31" w:rsidRPr="00A873CB" w:rsidRDefault="00422A31" w:rsidP="00B763AC">
            <w:pPr>
              <w:spacing w:before="20"/>
              <w:jc w:val="right"/>
              <w:rPr>
                <w:rFonts w:ascii="Arial" w:hAnsi="Arial"/>
                <w:sz w:val="16"/>
              </w:rPr>
            </w:pPr>
            <w:r w:rsidRPr="00A873CB">
              <w:rPr>
                <w:sz w:val="16"/>
              </w:rPr>
              <w:t>&lt;15&gt;</w:t>
            </w:r>
          </w:p>
        </w:tc>
        <w:tc>
          <w:tcPr>
            <w:tcW w:w="1840" w:type="dxa"/>
            <w:tcBorders>
              <w:top w:val="single" w:sz="4" w:space="0" w:color="auto"/>
              <w:left w:val="single" w:sz="4" w:space="0" w:color="auto"/>
              <w:bottom w:val="single" w:sz="4" w:space="0" w:color="auto"/>
              <w:right w:val="single" w:sz="4" w:space="0" w:color="auto"/>
            </w:tcBorders>
          </w:tcPr>
          <w:p w14:paraId="0B288745" w14:textId="77777777" w:rsidR="00422A31" w:rsidRPr="00A873CB" w:rsidRDefault="00422A31" w:rsidP="00B763AC">
            <w:pPr>
              <w:spacing w:before="20"/>
              <w:ind w:right="143"/>
              <w:jc w:val="right"/>
              <w:rPr>
                <w:rFonts w:ascii="Arial" w:hAnsi="Arial"/>
                <w:sz w:val="16"/>
              </w:rPr>
            </w:pPr>
            <w:r w:rsidRPr="00A873CB">
              <w:rPr>
                <w:sz w:val="16"/>
              </w:rPr>
              <w:t>M_IT_NA_1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CDA0F4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487D20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29915732"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7CAEE48" w14:textId="77777777" w:rsidR="00422A31" w:rsidRPr="00A873CB" w:rsidRDefault="00422A31" w:rsidP="00B763AC">
            <w:pPr>
              <w:spacing w:before="20"/>
              <w:jc w:val="center"/>
              <w:rPr>
                <w:rFonts w:ascii="Arial" w:hAnsi="Arial"/>
                <w:sz w:val="12"/>
              </w:rPr>
            </w:pPr>
          </w:p>
        </w:tc>
        <w:tc>
          <w:tcPr>
            <w:tcW w:w="293" w:type="dxa"/>
            <w:tcBorders>
              <w:top w:val="nil"/>
              <w:left w:val="single" w:sz="4" w:space="0" w:color="auto"/>
              <w:bottom w:val="single" w:sz="4" w:space="0" w:color="auto"/>
              <w:right w:val="single" w:sz="4" w:space="0" w:color="auto"/>
            </w:tcBorders>
            <w:shd w:val="pct12" w:color="auto" w:fill="FFFFFF"/>
          </w:tcPr>
          <w:p w14:paraId="4F24272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900068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10805D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BD5194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793731D2"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557F499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F37DD7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D38A28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0C015F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418A25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tcPr>
          <w:p w14:paraId="5018C11E"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0B569B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AA6BA0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93B58C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4C90FD9" w14:textId="77777777" w:rsidR="00422A31" w:rsidRPr="00A873CB" w:rsidRDefault="00422A31" w:rsidP="00B763AC">
            <w:pPr>
              <w:spacing w:before="20"/>
              <w:jc w:val="center"/>
              <w:rPr>
                <w:rFonts w:ascii="Arial" w:hAnsi="Arial"/>
                <w:sz w:val="12"/>
              </w:rPr>
            </w:pPr>
          </w:p>
        </w:tc>
      </w:tr>
      <w:tr w:rsidR="00422A31" w:rsidRPr="00A873CB" w14:paraId="48A89B5E"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B5CEFF2" w14:textId="77777777" w:rsidR="00422A31" w:rsidRPr="00A873CB" w:rsidRDefault="00422A31" w:rsidP="00B763AC">
            <w:pPr>
              <w:spacing w:before="20"/>
              <w:jc w:val="right"/>
              <w:rPr>
                <w:rFonts w:ascii="Arial" w:hAnsi="Arial"/>
                <w:sz w:val="16"/>
              </w:rPr>
            </w:pPr>
            <w:r w:rsidRPr="00A873CB">
              <w:rPr>
                <w:sz w:val="16"/>
              </w:rPr>
              <w:t>&lt;16&gt;</w:t>
            </w:r>
          </w:p>
        </w:tc>
        <w:tc>
          <w:tcPr>
            <w:tcW w:w="1840" w:type="dxa"/>
            <w:tcBorders>
              <w:top w:val="single" w:sz="4" w:space="0" w:color="auto"/>
              <w:left w:val="single" w:sz="4" w:space="0" w:color="auto"/>
              <w:bottom w:val="single" w:sz="4" w:space="0" w:color="auto"/>
              <w:right w:val="single" w:sz="4" w:space="0" w:color="auto"/>
            </w:tcBorders>
          </w:tcPr>
          <w:p w14:paraId="676DFEFD" w14:textId="77777777" w:rsidR="00422A31" w:rsidRPr="00A873CB" w:rsidRDefault="00422A31" w:rsidP="00B763AC">
            <w:pPr>
              <w:spacing w:before="20"/>
              <w:ind w:right="143"/>
              <w:jc w:val="right"/>
              <w:rPr>
                <w:rFonts w:ascii="Arial" w:hAnsi="Arial"/>
                <w:sz w:val="16"/>
              </w:rPr>
            </w:pPr>
            <w:r w:rsidRPr="00A873CB">
              <w:rPr>
                <w:sz w:val="16"/>
              </w:rPr>
              <w:t>M_IT_TA_1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1DC154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329888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1B66A7C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C3FC29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5188B9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9AF37C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1FBC20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24F869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FEB5F51"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3B4880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FD474E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4967AE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BF5720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223E096"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156BD23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46CDEF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FB1EEF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82A2A2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74A06752" w14:textId="77777777" w:rsidR="00422A31" w:rsidRPr="00A873CB" w:rsidRDefault="00422A31" w:rsidP="00B763AC">
            <w:pPr>
              <w:spacing w:before="20"/>
              <w:jc w:val="center"/>
              <w:rPr>
                <w:rFonts w:ascii="Arial" w:hAnsi="Arial"/>
                <w:sz w:val="12"/>
              </w:rPr>
            </w:pPr>
          </w:p>
        </w:tc>
      </w:tr>
      <w:tr w:rsidR="00422A31" w:rsidRPr="00A873CB" w14:paraId="2B83DC69"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075D3241" w14:textId="77777777" w:rsidR="00422A31" w:rsidRPr="00A873CB" w:rsidRDefault="00422A31" w:rsidP="00B763AC">
            <w:pPr>
              <w:spacing w:before="20"/>
              <w:jc w:val="right"/>
              <w:rPr>
                <w:rFonts w:ascii="Arial" w:hAnsi="Arial"/>
                <w:sz w:val="16"/>
              </w:rPr>
            </w:pPr>
            <w:r w:rsidRPr="00A873CB">
              <w:rPr>
                <w:sz w:val="16"/>
              </w:rPr>
              <w:t>&lt;17&gt;</w:t>
            </w:r>
          </w:p>
        </w:tc>
        <w:tc>
          <w:tcPr>
            <w:tcW w:w="1840" w:type="dxa"/>
            <w:tcBorders>
              <w:top w:val="single" w:sz="4" w:space="0" w:color="auto"/>
              <w:left w:val="single" w:sz="4" w:space="0" w:color="auto"/>
              <w:bottom w:val="single" w:sz="4" w:space="0" w:color="auto"/>
              <w:right w:val="single" w:sz="4" w:space="0" w:color="auto"/>
            </w:tcBorders>
          </w:tcPr>
          <w:p w14:paraId="1D5D9792" w14:textId="77777777" w:rsidR="00422A31" w:rsidRPr="00A873CB" w:rsidRDefault="00422A31" w:rsidP="00B763AC">
            <w:pPr>
              <w:spacing w:before="20"/>
              <w:ind w:right="143"/>
              <w:jc w:val="right"/>
              <w:rPr>
                <w:rFonts w:ascii="Arial" w:hAnsi="Arial"/>
                <w:sz w:val="16"/>
              </w:rPr>
            </w:pPr>
            <w:r w:rsidRPr="00A873CB">
              <w:rPr>
                <w:sz w:val="16"/>
              </w:rPr>
              <w:t>M_EP_TA_1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A8C791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A0EDC1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571D818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1FEA32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0C524B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61D963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8193FE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BB5856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DCB2C90"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167964F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A23D4C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BA6260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00E286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A2F9D15" w14:textId="77777777" w:rsidR="00422A31" w:rsidRPr="00A873CB" w:rsidRDefault="00422A31" w:rsidP="00B763AC">
            <w:pPr>
              <w:spacing w:before="20"/>
              <w:jc w:val="center"/>
              <w:rPr>
                <w:rFonts w:ascii="Arial" w:hAnsi="Arial"/>
                <w:sz w:val="12"/>
              </w:rPr>
            </w:pPr>
          </w:p>
        </w:tc>
        <w:tc>
          <w:tcPr>
            <w:tcW w:w="293" w:type="dxa"/>
            <w:tcBorders>
              <w:top w:val="nil"/>
              <w:left w:val="single" w:sz="4" w:space="0" w:color="auto"/>
              <w:bottom w:val="single" w:sz="4" w:space="0" w:color="auto"/>
              <w:right w:val="single" w:sz="4" w:space="0" w:color="auto"/>
            </w:tcBorders>
            <w:shd w:val="pct12" w:color="auto" w:fill="FFFFFF"/>
          </w:tcPr>
          <w:p w14:paraId="5FA9D69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1994B6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0EE4FE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17C7EE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701D34EA" w14:textId="77777777" w:rsidR="00422A31" w:rsidRPr="00A873CB" w:rsidRDefault="00422A31" w:rsidP="00B763AC">
            <w:pPr>
              <w:spacing w:before="20"/>
              <w:jc w:val="center"/>
              <w:rPr>
                <w:rFonts w:ascii="Arial" w:hAnsi="Arial"/>
                <w:sz w:val="12"/>
              </w:rPr>
            </w:pPr>
          </w:p>
        </w:tc>
      </w:tr>
      <w:tr w:rsidR="00422A31" w:rsidRPr="00A873CB" w14:paraId="79907719"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7CAB7518" w14:textId="77777777" w:rsidR="00422A31" w:rsidRPr="00A873CB" w:rsidRDefault="00422A31" w:rsidP="00B763AC">
            <w:pPr>
              <w:spacing w:before="20"/>
              <w:jc w:val="right"/>
              <w:rPr>
                <w:rFonts w:ascii="Arial" w:hAnsi="Arial"/>
                <w:sz w:val="16"/>
              </w:rPr>
            </w:pPr>
            <w:r w:rsidRPr="00A873CB">
              <w:rPr>
                <w:sz w:val="16"/>
              </w:rPr>
              <w:t>&lt;18&gt;</w:t>
            </w:r>
          </w:p>
        </w:tc>
        <w:tc>
          <w:tcPr>
            <w:tcW w:w="1840" w:type="dxa"/>
            <w:tcBorders>
              <w:top w:val="single" w:sz="4" w:space="0" w:color="auto"/>
              <w:left w:val="single" w:sz="4" w:space="0" w:color="auto"/>
              <w:bottom w:val="single" w:sz="4" w:space="0" w:color="auto"/>
              <w:right w:val="single" w:sz="4" w:space="0" w:color="auto"/>
            </w:tcBorders>
          </w:tcPr>
          <w:p w14:paraId="58B80876" w14:textId="77777777" w:rsidR="00422A31" w:rsidRPr="00A873CB" w:rsidRDefault="00422A31" w:rsidP="00B763AC">
            <w:pPr>
              <w:spacing w:before="20"/>
              <w:ind w:right="143"/>
              <w:jc w:val="right"/>
              <w:rPr>
                <w:rFonts w:ascii="Arial" w:hAnsi="Arial"/>
                <w:sz w:val="16"/>
              </w:rPr>
            </w:pPr>
            <w:r w:rsidRPr="00A873CB">
              <w:rPr>
                <w:sz w:val="16"/>
              </w:rPr>
              <w:t>M_EP_TB_1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72982B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E87826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2FA1F1B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2C407D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56EEDE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BA95C0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B3B8F3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6F13C5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FA3D062"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0A7E1B1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2E212E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5FB0D3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B35E74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DF60D1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3603E8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E4CD7A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4FAFEF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C14DC3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7502B0E" w14:textId="77777777" w:rsidR="00422A31" w:rsidRPr="00A873CB" w:rsidRDefault="00422A31" w:rsidP="00B763AC">
            <w:pPr>
              <w:spacing w:before="20"/>
              <w:jc w:val="center"/>
              <w:rPr>
                <w:rFonts w:ascii="Arial" w:hAnsi="Arial"/>
                <w:sz w:val="12"/>
              </w:rPr>
            </w:pPr>
          </w:p>
        </w:tc>
      </w:tr>
      <w:tr w:rsidR="00422A31" w:rsidRPr="00A873CB" w14:paraId="4368FD6A"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3635F112" w14:textId="77777777" w:rsidR="00422A31" w:rsidRPr="00A873CB" w:rsidRDefault="00422A31" w:rsidP="00B763AC">
            <w:pPr>
              <w:spacing w:before="20"/>
              <w:jc w:val="right"/>
              <w:rPr>
                <w:rFonts w:ascii="Arial" w:hAnsi="Arial"/>
                <w:sz w:val="16"/>
              </w:rPr>
            </w:pPr>
            <w:r w:rsidRPr="00A873CB">
              <w:rPr>
                <w:sz w:val="16"/>
              </w:rPr>
              <w:t>&lt;19&gt;</w:t>
            </w:r>
          </w:p>
        </w:tc>
        <w:tc>
          <w:tcPr>
            <w:tcW w:w="1840" w:type="dxa"/>
            <w:tcBorders>
              <w:top w:val="single" w:sz="4" w:space="0" w:color="auto"/>
              <w:left w:val="single" w:sz="4" w:space="0" w:color="auto"/>
              <w:bottom w:val="single" w:sz="4" w:space="0" w:color="auto"/>
              <w:right w:val="single" w:sz="4" w:space="0" w:color="auto"/>
            </w:tcBorders>
          </w:tcPr>
          <w:p w14:paraId="4E6E0419" w14:textId="77777777" w:rsidR="00422A31" w:rsidRPr="00A873CB" w:rsidRDefault="00422A31" w:rsidP="00B763AC">
            <w:pPr>
              <w:spacing w:before="20"/>
              <w:ind w:right="143"/>
              <w:jc w:val="right"/>
              <w:rPr>
                <w:rFonts w:ascii="Arial" w:hAnsi="Arial"/>
                <w:sz w:val="16"/>
              </w:rPr>
            </w:pPr>
            <w:r w:rsidRPr="00A873CB">
              <w:rPr>
                <w:sz w:val="16"/>
              </w:rPr>
              <w:t>M_EP_TC_1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DA014A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1449E1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307188F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EA100F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shd w:val="pct12" w:color="auto" w:fill="FFFFFF"/>
          </w:tcPr>
          <w:p w14:paraId="51AEE04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CDE770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D8A329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9C2E6C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51B3A2D"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4093B5E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7DB530E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2B23238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E15EE3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A61AD5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042F2B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3670F3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3C02AB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E33A65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E822F9A" w14:textId="77777777" w:rsidR="00422A31" w:rsidRPr="00A873CB" w:rsidRDefault="00422A31" w:rsidP="00B763AC">
            <w:pPr>
              <w:spacing w:before="20"/>
              <w:jc w:val="center"/>
              <w:rPr>
                <w:rFonts w:ascii="Arial" w:hAnsi="Arial"/>
                <w:sz w:val="12"/>
              </w:rPr>
            </w:pPr>
          </w:p>
        </w:tc>
      </w:tr>
      <w:tr w:rsidR="00422A31" w:rsidRPr="00A873CB" w14:paraId="08650D28"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2DCE9683" w14:textId="77777777" w:rsidR="00422A31" w:rsidRPr="00A873CB" w:rsidRDefault="00422A31" w:rsidP="00B763AC">
            <w:pPr>
              <w:spacing w:before="20"/>
              <w:jc w:val="right"/>
              <w:rPr>
                <w:rFonts w:ascii="Arial" w:hAnsi="Arial"/>
                <w:sz w:val="16"/>
              </w:rPr>
            </w:pPr>
            <w:r w:rsidRPr="00A873CB">
              <w:rPr>
                <w:sz w:val="16"/>
              </w:rPr>
              <w:t>&lt;20&gt;</w:t>
            </w:r>
          </w:p>
        </w:tc>
        <w:tc>
          <w:tcPr>
            <w:tcW w:w="1840" w:type="dxa"/>
            <w:tcBorders>
              <w:top w:val="single" w:sz="4" w:space="0" w:color="auto"/>
              <w:left w:val="single" w:sz="4" w:space="0" w:color="auto"/>
              <w:bottom w:val="single" w:sz="4" w:space="0" w:color="auto"/>
              <w:right w:val="single" w:sz="4" w:space="0" w:color="auto"/>
            </w:tcBorders>
          </w:tcPr>
          <w:p w14:paraId="6970F29C" w14:textId="77777777" w:rsidR="00422A31" w:rsidRPr="00A873CB" w:rsidRDefault="00422A31" w:rsidP="00B763AC">
            <w:pPr>
              <w:spacing w:before="20"/>
              <w:ind w:right="143"/>
              <w:jc w:val="right"/>
              <w:rPr>
                <w:rFonts w:ascii="Arial" w:hAnsi="Arial"/>
                <w:sz w:val="16"/>
              </w:rPr>
            </w:pPr>
            <w:r w:rsidRPr="00A873CB">
              <w:rPr>
                <w:sz w:val="16"/>
              </w:rPr>
              <w:t>M_PS_NA_1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D182E6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3B8F63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9C9884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37EA4E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2C89DF5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04A75E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39B1D6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0C4C30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779C020"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24CC5F7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4F77623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3200FB0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AAC1EB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822B85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7065FA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A90948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79E2F5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A8A2C7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1D7A1C0" w14:textId="77777777" w:rsidR="00422A31" w:rsidRPr="00A873CB" w:rsidRDefault="00422A31" w:rsidP="00B763AC">
            <w:pPr>
              <w:spacing w:before="20"/>
              <w:jc w:val="center"/>
              <w:rPr>
                <w:rFonts w:ascii="Arial" w:hAnsi="Arial"/>
                <w:sz w:val="12"/>
              </w:rPr>
            </w:pPr>
          </w:p>
        </w:tc>
      </w:tr>
      <w:tr w:rsidR="00422A31" w:rsidRPr="00A873CB" w14:paraId="1AB95C0C"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27B6792C" w14:textId="77777777" w:rsidR="00422A31" w:rsidRPr="00A873CB" w:rsidRDefault="00422A31" w:rsidP="00B763AC">
            <w:pPr>
              <w:spacing w:before="20"/>
              <w:jc w:val="right"/>
              <w:rPr>
                <w:rFonts w:ascii="Arial" w:hAnsi="Arial"/>
                <w:sz w:val="16"/>
              </w:rPr>
            </w:pPr>
            <w:r w:rsidRPr="00A873CB">
              <w:rPr>
                <w:sz w:val="16"/>
              </w:rPr>
              <w:t>&lt;21&gt;</w:t>
            </w:r>
          </w:p>
        </w:tc>
        <w:tc>
          <w:tcPr>
            <w:tcW w:w="1840" w:type="dxa"/>
            <w:tcBorders>
              <w:top w:val="single" w:sz="4" w:space="0" w:color="auto"/>
              <w:left w:val="single" w:sz="4" w:space="0" w:color="auto"/>
              <w:bottom w:val="single" w:sz="4" w:space="0" w:color="auto"/>
              <w:right w:val="single" w:sz="4" w:space="0" w:color="auto"/>
            </w:tcBorders>
          </w:tcPr>
          <w:p w14:paraId="1E5344F5" w14:textId="77777777" w:rsidR="00422A31" w:rsidRPr="00A873CB" w:rsidRDefault="00422A31" w:rsidP="00B763AC">
            <w:pPr>
              <w:spacing w:before="20"/>
              <w:ind w:right="143"/>
              <w:jc w:val="right"/>
              <w:rPr>
                <w:rFonts w:ascii="Arial" w:hAnsi="Arial"/>
                <w:sz w:val="16"/>
              </w:rPr>
            </w:pPr>
            <w:r w:rsidRPr="00A873CB">
              <w:rPr>
                <w:sz w:val="16"/>
              </w:rPr>
              <w:t>M_ME_ND_1</w:t>
            </w:r>
          </w:p>
        </w:tc>
        <w:tc>
          <w:tcPr>
            <w:tcW w:w="292" w:type="dxa"/>
            <w:tcBorders>
              <w:top w:val="single" w:sz="4" w:space="0" w:color="auto"/>
              <w:left w:val="single" w:sz="4" w:space="0" w:color="auto"/>
              <w:bottom w:val="nil"/>
              <w:right w:val="single" w:sz="4" w:space="0" w:color="auto"/>
            </w:tcBorders>
          </w:tcPr>
          <w:p w14:paraId="7B8938C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5A5418F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74E7A2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8B0C30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4037628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7CB8D3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6F63FD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FFBFD6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1358AF9"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E21469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D9E5B1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F1A210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871096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2383107C"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761C2AF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1A8BE8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1A27D3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1A9781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D7132DF" w14:textId="77777777" w:rsidR="00422A31" w:rsidRPr="00A873CB" w:rsidRDefault="00422A31" w:rsidP="00B763AC">
            <w:pPr>
              <w:spacing w:before="20"/>
              <w:jc w:val="center"/>
              <w:rPr>
                <w:rFonts w:ascii="Arial" w:hAnsi="Arial"/>
                <w:sz w:val="12"/>
              </w:rPr>
            </w:pPr>
          </w:p>
        </w:tc>
      </w:tr>
      <w:tr w:rsidR="00422A31" w:rsidRPr="00A873CB" w14:paraId="3C8842FF"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540CF354" w14:textId="77777777" w:rsidR="00422A31" w:rsidRPr="00A873CB" w:rsidRDefault="00422A31" w:rsidP="00B763AC">
            <w:pPr>
              <w:spacing w:before="20"/>
              <w:jc w:val="right"/>
              <w:rPr>
                <w:rFonts w:ascii="Arial" w:hAnsi="Arial"/>
                <w:sz w:val="16"/>
              </w:rPr>
            </w:pPr>
            <w:r w:rsidRPr="00A873CB">
              <w:rPr>
                <w:sz w:val="16"/>
              </w:rPr>
              <w:t>&lt;30&gt;</w:t>
            </w:r>
          </w:p>
        </w:tc>
        <w:tc>
          <w:tcPr>
            <w:tcW w:w="1840" w:type="dxa"/>
            <w:tcBorders>
              <w:top w:val="single" w:sz="4" w:space="0" w:color="auto"/>
              <w:left w:val="single" w:sz="4" w:space="0" w:color="auto"/>
              <w:bottom w:val="single" w:sz="4" w:space="0" w:color="auto"/>
              <w:right w:val="single" w:sz="4" w:space="0" w:color="auto"/>
            </w:tcBorders>
          </w:tcPr>
          <w:p w14:paraId="0FDFB57C" w14:textId="77777777" w:rsidR="00422A31" w:rsidRPr="00A873CB" w:rsidRDefault="00422A31" w:rsidP="00B763AC">
            <w:pPr>
              <w:spacing w:before="20"/>
              <w:ind w:right="143"/>
              <w:jc w:val="right"/>
              <w:rPr>
                <w:rFonts w:ascii="Arial" w:hAnsi="Arial"/>
                <w:sz w:val="16"/>
              </w:rPr>
            </w:pPr>
            <w:r w:rsidRPr="00A873CB">
              <w:rPr>
                <w:sz w:val="16"/>
              </w:rPr>
              <w:t>M_SP_TB_1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44212F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5DE5B0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E58134E"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3E994C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02FCFFB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EEBDC0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9643D9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59B231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7B9F1355"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20B59120"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tcPr>
          <w:p w14:paraId="708D4C2B"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tcPr>
          <w:p w14:paraId="77AFFBC3"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shd w:val="pct12" w:color="auto" w:fill="FFFFFF"/>
          </w:tcPr>
          <w:p w14:paraId="355A68A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86D3EB5" w14:textId="77777777" w:rsidR="00422A31" w:rsidRPr="00A873CB" w:rsidRDefault="00422A31" w:rsidP="00B763AC">
            <w:pPr>
              <w:spacing w:before="20"/>
              <w:jc w:val="center"/>
              <w:rPr>
                <w:rFonts w:ascii="Arial" w:hAnsi="Arial"/>
                <w:sz w:val="12"/>
              </w:rPr>
            </w:pPr>
          </w:p>
        </w:tc>
        <w:tc>
          <w:tcPr>
            <w:tcW w:w="293" w:type="dxa"/>
            <w:tcBorders>
              <w:top w:val="nil"/>
              <w:left w:val="single" w:sz="4" w:space="0" w:color="auto"/>
              <w:bottom w:val="single" w:sz="4" w:space="0" w:color="auto"/>
              <w:right w:val="single" w:sz="4" w:space="0" w:color="auto"/>
            </w:tcBorders>
            <w:shd w:val="pct12" w:color="auto" w:fill="FFFFFF"/>
          </w:tcPr>
          <w:p w14:paraId="420B8B8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FF3C75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632B7D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2C349C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8F36576" w14:textId="77777777" w:rsidR="00422A31" w:rsidRPr="00A873CB" w:rsidRDefault="00422A31" w:rsidP="00B763AC">
            <w:pPr>
              <w:spacing w:before="20"/>
              <w:jc w:val="center"/>
              <w:rPr>
                <w:rFonts w:ascii="Arial" w:hAnsi="Arial"/>
                <w:sz w:val="12"/>
              </w:rPr>
            </w:pPr>
          </w:p>
        </w:tc>
      </w:tr>
      <w:tr w:rsidR="00422A31" w:rsidRPr="00A873CB" w14:paraId="56C2198B"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527F1663" w14:textId="77777777" w:rsidR="00422A31" w:rsidRPr="00A873CB" w:rsidRDefault="00422A31" w:rsidP="00B763AC">
            <w:pPr>
              <w:spacing w:before="20"/>
              <w:jc w:val="right"/>
              <w:rPr>
                <w:rFonts w:ascii="Arial" w:hAnsi="Arial"/>
                <w:sz w:val="16"/>
              </w:rPr>
            </w:pPr>
            <w:r w:rsidRPr="00A873CB">
              <w:rPr>
                <w:sz w:val="16"/>
              </w:rPr>
              <w:t>&lt;31&gt;</w:t>
            </w:r>
          </w:p>
        </w:tc>
        <w:tc>
          <w:tcPr>
            <w:tcW w:w="1840" w:type="dxa"/>
            <w:tcBorders>
              <w:top w:val="single" w:sz="4" w:space="0" w:color="auto"/>
              <w:left w:val="single" w:sz="4" w:space="0" w:color="auto"/>
              <w:bottom w:val="single" w:sz="4" w:space="0" w:color="auto"/>
              <w:right w:val="single" w:sz="4" w:space="0" w:color="auto"/>
            </w:tcBorders>
          </w:tcPr>
          <w:p w14:paraId="708AC76D" w14:textId="77777777" w:rsidR="00422A31" w:rsidRPr="00A873CB" w:rsidRDefault="00422A31" w:rsidP="00B763AC">
            <w:pPr>
              <w:spacing w:before="20"/>
              <w:ind w:right="143"/>
              <w:jc w:val="right"/>
              <w:rPr>
                <w:rFonts w:ascii="Arial" w:hAnsi="Arial"/>
                <w:sz w:val="16"/>
              </w:rPr>
            </w:pPr>
            <w:r w:rsidRPr="00A873CB">
              <w:rPr>
                <w:sz w:val="16"/>
              </w:rPr>
              <w:t>M_DP_TB_1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7119D4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9CB903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168B5F9"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919CE1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0E0386B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854163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CE4050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2A0E1D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104ACDB"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7B68066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0CB7EA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9C5CA3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3EB971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0112C8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DE6B7B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723FFE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B1D929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88CA78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702F01B" w14:textId="77777777" w:rsidR="00422A31" w:rsidRPr="00A873CB" w:rsidRDefault="00422A31" w:rsidP="00B763AC">
            <w:pPr>
              <w:spacing w:before="20"/>
              <w:jc w:val="center"/>
              <w:rPr>
                <w:rFonts w:ascii="Arial" w:hAnsi="Arial"/>
                <w:sz w:val="12"/>
              </w:rPr>
            </w:pPr>
          </w:p>
        </w:tc>
      </w:tr>
      <w:tr w:rsidR="00422A31" w:rsidRPr="00A873CB" w14:paraId="0FF406D5"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F5ACC40" w14:textId="77777777" w:rsidR="00422A31" w:rsidRPr="00A873CB" w:rsidRDefault="00422A31" w:rsidP="00B763AC">
            <w:pPr>
              <w:spacing w:before="20"/>
              <w:jc w:val="right"/>
              <w:rPr>
                <w:rFonts w:ascii="Arial" w:hAnsi="Arial"/>
                <w:sz w:val="16"/>
              </w:rPr>
            </w:pPr>
            <w:r w:rsidRPr="00A873CB">
              <w:rPr>
                <w:sz w:val="16"/>
              </w:rPr>
              <w:t>&lt;32&gt;</w:t>
            </w:r>
          </w:p>
        </w:tc>
        <w:tc>
          <w:tcPr>
            <w:tcW w:w="1840" w:type="dxa"/>
            <w:tcBorders>
              <w:top w:val="single" w:sz="4" w:space="0" w:color="auto"/>
              <w:left w:val="single" w:sz="4" w:space="0" w:color="auto"/>
              <w:bottom w:val="single" w:sz="4" w:space="0" w:color="auto"/>
              <w:right w:val="single" w:sz="4" w:space="0" w:color="auto"/>
            </w:tcBorders>
          </w:tcPr>
          <w:p w14:paraId="095A9C87" w14:textId="77777777" w:rsidR="00422A31" w:rsidRPr="00A873CB" w:rsidRDefault="00422A31" w:rsidP="00B763AC">
            <w:pPr>
              <w:spacing w:before="20"/>
              <w:ind w:right="143"/>
              <w:jc w:val="right"/>
              <w:rPr>
                <w:rFonts w:ascii="Arial" w:hAnsi="Arial"/>
                <w:sz w:val="16"/>
              </w:rPr>
            </w:pPr>
            <w:r w:rsidRPr="00A873CB">
              <w:rPr>
                <w:sz w:val="16"/>
              </w:rPr>
              <w:t>M_ST_TB_1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433A27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BEC644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6CFE8B6"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11F5DC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0B5D054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A9FCC1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F660FC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979568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EF9938C"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079E2A5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59CA31B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3CE19CC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6488F0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8A4E33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8AE0B6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7F928E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CA299E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4F816E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C9374C9" w14:textId="77777777" w:rsidR="00422A31" w:rsidRPr="00A873CB" w:rsidRDefault="00422A31" w:rsidP="00B763AC">
            <w:pPr>
              <w:spacing w:before="20"/>
              <w:jc w:val="center"/>
              <w:rPr>
                <w:rFonts w:ascii="Arial" w:hAnsi="Arial"/>
                <w:sz w:val="12"/>
              </w:rPr>
            </w:pPr>
          </w:p>
        </w:tc>
      </w:tr>
      <w:tr w:rsidR="00422A31" w:rsidRPr="00A873CB" w14:paraId="56EB9B7E"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1FB6DB9E" w14:textId="77777777" w:rsidR="00422A31" w:rsidRPr="00A873CB" w:rsidRDefault="00422A31" w:rsidP="00B763AC">
            <w:pPr>
              <w:spacing w:before="20"/>
              <w:jc w:val="right"/>
              <w:rPr>
                <w:rFonts w:ascii="Arial" w:hAnsi="Arial"/>
                <w:sz w:val="16"/>
              </w:rPr>
            </w:pPr>
            <w:r w:rsidRPr="00A873CB">
              <w:rPr>
                <w:sz w:val="16"/>
              </w:rPr>
              <w:t>&lt;33&gt;</w:t>
            </w:r>
          </w:p>
        </w:tc>
        <w:tc>
          <w:tcPr>
            <w:tcW w:w="1840" w:type="dxa"/>
            <w:tcBorders>
              <w:top w:val="single" w:sz="4" w:space="0" w:color="auto"/>
              <w:left w:val="single" w:sz="4" w:space="0" w:color="auto"/>
              <w:bottom w:val="single" w:sz="4" w:space="0" w:color="auto"/>
              <w:right w:val="single" w:sz="4" w:space="0" w:color="auto"/>
            </w:tcBorders>
          </w:tcPr>
          <w:p w14:paraId="451405C1" w14:textId="77777777" w:rsidR="00422A31" w:rsidRPr="00A873CB" w:rsidRDefault="00422A31" w:rsidP="00B763AC">
            <w:pPr>
              <w:spacing w:before="20"/>
              <w:ind w:right="143"/>
              <w:jc w:val="right"/>
              <w:rPr>
                <w:rFonts w:ascii="Arial" w:hAnsi="Arial"/>
                <w:sz w:val="16"/>
              </w:rPr>
            </w:pPr>
            <w:r w:rsidRPr="00A873CB">
              <w:rPr>
                <w:sz w:val="16"/>
              </w:rPr>
              <w:t>M_BO_TB_1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C2D904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B050BD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BA3662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693EC5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73DDD80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0B6A23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97A386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0D29D2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AE319C3"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56023B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446C23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9967A79"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shd w:val="pct12" w:color="auto" w:fill="FFFFFF"/>
          </w:tcPr>
          <w:p w14:paraId="3CE54568"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shd w:val="pct12" w:color="auto" w:fill="FFFFFF"/>
          </w:tcPr>
          <w:p w14:paraId="42A46B44" w14:textId="77777777" w:rsidR="00422A31" w:rsidRPr="00A873CB" w:rsidRDefault="00422A31" w:rsidP="00B763AC">
            <w:pPr>
              <w:spacing w:before="20"/>
              <w:jc w:val="center"/>
              <w:rPr>
                <w:rFonts w:ascii="Arial" w:hAnsi="Arial"/>
                <w:sz w:val="12"/>
              </w:rPr>
            </w:pPr>
          </w:p>
        </w:tc>
        <w:tc>
          <w:tcPr>
            <w:tcW w:w="293" w:type="dxa"/>
            <w:tcBorders>
              <w:top w:val="nil"/>
              <w:left w:val="single" w:sz="4" w:space="0" w:color="auto"/>
              <w:bottom w:val="single" w:sz="4" w:space="0" w:color="auto"/>
              <w:right w:val="single" w:sz="4" w:space="0" w:color="auto"/>
            </w:tcBorders>
            <w:shd w:val="pct12" w:color="auto" w:fill="FFFFFF"/>
          </w:tcPr>
          <w:p w14:paraId="38B3EA4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93009D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2F7ACE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2B1855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F555005" w14:textId="77777777" w:rsidR="00422A31" w:rsidRPr="00A873CB" w:rsidRDefault="00422A31" w:rsidP="00B763AC">
            <w:pPr>
              <w:spacing w:before="20"/>
              <w:jc w:val="center"/>
              <w:rPr>
                <w:rFonts w:ascii="Arial" w:hAnsi="Arial"/>
                <w:sz w:val="12"/>
              </w:rPr>
            </w:pPr>
          </w:p>
        </w:tc>
      </w:tr>
      <w:tr w:rsidR="00422A31" w:rsidRPr="00A873CB" w14:paraId="08711FF0"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27B91C26" w14:textId="77777777" w:rsidR="00422A31" w:rsidRPr="00A873CB" w:rsidRDefault="00422A31" w:rsidP="00B763AC">
            <w:pPr>
              <w:spacing w:before="20"/>
              <w:jc w:val="right"/>
              <w:rPr>
                <w:rFonts w:ascii="Arial" w:hAnsi="Arial"/>
                <w:sz w:val="16"/>
              </w:rPr>
            </w:pPr>
            <w:r w:rsidRPr="00A873CB">
              <w:rPr>
                <w:sz w:val="16"/>
              </w:rPr>
              <w:t>&lt;34&gt;</w:t>
            </w:r>
          </w:p>
        </w:tc>
        <w:tc>
          <w:tcPr>
            <w:tcW w:w="1840" w:type="dxa"/>
            <w:tcBorders>
              <w:top w:val="single" w:sz="4" w:space="0" w:color="auto"/>
              <w:left w:val="single" w:sz="4" w:space="0" w:color="auto"/>
              <w:bottom w:val="single" w:sz="4" w:space="0" w:color="auto"/>
              <w:right w:val="single" w:sz="4" w:space="0" w:color="auto"/>
            </w:tcBorders>
          </w:tcPr>
          <w:p w14:paraId="03799C73" w14:textId="77777777" w:rsidR="00422A31" w:rsidRPr="00A873CB" w:rsidRDefault="00422A31" w:rsidP="00B763AC">
            <w:pPr>
              <w:spacing w:before="20"/>
              <w:ind w:right="143"/>
              <w:jc w:val="right"/>
              <w:rPr>
                <w:rFonts w:ascii="Arial" w:hAnsi="Arial"/>
                <w:sz w:val="16"/>
              </w:rPr>
            </w:pPr>
            <w:r w:rsidRPr="00A873CB">
              <w:rPr>
                <w:sz w:val="16"/>
              </w:rPr>
              <w:t>M_ME_TD_1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B73958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C3D681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AD0005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8AAFC3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629A19A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CD6EF7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CAC785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F92C8CD"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D2E36B7"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0F5E6F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4A98AE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743D56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05FB84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32E259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C63B2A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7C939A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DB5F17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7FC6F3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7A4371C9" w14:textId="77777777" w:rsidR="00422A31" w:rsidRPr="00A873CB" w:rsidRDefault="00422A31" w:rsidP="00B763AC">
            <w:pPr>
              <w:spacing w:before="20"/>
              <w:jc w:val="center"/>
              <w:rPr>
                <w:rFonts w:ascii="Arial" w:hAnsi="Arial"/>
                <w:sz w:val="12"/>
              </w:rPr>
            </w:pPr>
          </w:p>
        </w:tc>
      </w:tr>
      <w:tr w:rsidR="00422A31" w:rsidRPr="00A873CB" w14:paraId="4C43DBD5"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76E2EDA9" w14:textId="77777777" w:rsidR="00422A31" w:rsidRPr="00A873CB" w:rsidRDefault="00422A31" w:rsidP="00B763AC">
            <w:pPr>
              <w:spacing w:before="20"/>
              <w:jc w:val="right"/>
              <w:rPr>
                <w:rFonts w:ascii="Arial" w:hAnsi="Arial"/>
                <w:sz w:val="16"/>
              </w:rPr>
            </w:pPr>
            <w:r w:rsidRPr="00A873CB">
              <w:rPr>
                <w:sz w:val="16"/>
              </w:rPr>
              <w:t>&lt;35&gt;</w:t>
            </w:r>
          </w:p>
        </w:tc>
        <w:tc>
          <w:tcPr>
            <w:tcW w:w="1840" w:type="dxa"/>
            <w:tcBorders>
              <w:top w:val="single" w:sz="4" w:space="0" w:color="auto"/>
              <w:left w:val="single" w:sz="4" w:space="0" w:color="auto"/>
              <w:bottom w:val="single" w:sz="4" w:space="0" w:color="auto"/>
              <w:right w:val="single" w:sz="4" w:space="0" w:color="auto"/>
            </w:tcBorders>
          </w:tcPr>
          <w:p w14:paraId="7AC4646D" w14:textId="77777777" w:rsidR="00422A31" w:rsidRPr="00A873CB" w:rsidRDefault="00422A31" w:rsidP="00B763AC">
            <w:pPr>
              <w:spacing w:before="20"/>
              <w:ind w:right="143"/>
              <w:jc w:val="right"/>
              <w:rPr>
                <w:rFonts w:ascii="Arial" w:hAnsi="Arial"/>
                <w:sz w:val="16"/>
              </w:rPr>
            </w:pPr>
            <w:r w:rsidRPr="00A873CB">
              <w:rPr>
                <w:sz w:val="16"/>
              </w:rPr>
              <w:t>M_ME_TE_1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B4DA98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D6C6FB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407702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C65DDA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2AF65CC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8527F8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FF36F8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90B6AA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6089C15"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3358A9A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B71EF5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CF8D8B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19ED02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4A442A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C9EF73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97F937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E48E77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DE492A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4DAE304" w14:textId="77777777" w:rsidR="00422A31" w:rsidRPr="00A873CB" w:rsidRDefault="00422A31" w:rsidP="00B763AC">
            <w:pPr>
              <w:spacing w:before="20"/>
              <w:jc w:val="center"/>
              <w:rPr>
                <w:rFonts w:ascii="Arial" w:hAnsi="Arial"/>
                <w:sz w:val="12"/>
              </w:rPr>
            </w:pPr>
          </w:p>
        </w:tc>
      </w:tr>
      <w:tr w:rsidR="00422A31" w:rsidRPr="00A873CB" w14:paraId="3991AD6F"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25549E0" w14:textId="77777777" w:rsidR="00422A31" w:rsidRPr="00A873CB" w:rsidRDefault="00422A31" w:rsidP="00B763AC">
            <w:pPr>
              <w:spacing w:before="20"/>
              <w:jc w:val="right"/>
              <w:rPr>
                <w:rFonts w:ascii="Arial" w:hAnsi="Arial"/>
                <w:sz w:val="16"/>
              </w:rPr>
            </w:pPr>
            <w:r w:rsidRPr="00A873CB">
              <w:rPr>
                <w:sz w:val="16"/>
              </w:rPr>
              <w:t>&lt;36&gt;</w:t>
            </w:r>
          </w:p>
        </w:tc>
        <w:tc>
          <w:tcPr>
            <w:tcW w:w="1840" w:type="dxa"/>
            <w:tcBorders>
              <w:top w:val="single" w:sz="4" w:space="0" w:color="auto"/>
              <w:left w:val="single" w:sz="4" w:space="0" w:color="auto"/>
              <w:bottom w:val="single" w:sz="4" w:space="0" w:color="auto"/>
              <w:right w:val="single" w:sz="4" w:space="0" w:color="auto"/>
            </w:tcBorders>
          </w:tcPr>
          <w:p w14:paraId="7D000BDC" w14:textId="77777777" w:rsidR="00422A31" w:rsidRPr="00A873CB" w:rsidRDefault="00422A31" w:rsidP="00B763AC">
            <w:pPr>
              <w:spacing w:before="20"/>
              <w:ind w:right="143"/>
              <w:jc w:val="right"/>
              <w:rPr>
                <w:rFonts w:ascii="Arial" w:hAnsi="Arial"/>
                <w:sz w:val="16"/>
              </w:rPr>
            </w:pPr>
            <w:r w:rsidRPr="00A873CB">
              <w:rPr>
                <w:sz w:val="16"/>
              </w:rPr>
              <w:t>M_ME_TF_1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5D3EFE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EA864C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D2F5F5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D6A65A6"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25CA7C9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41AFDF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A8E5E7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2CA3A9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335AFF4"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1DAC175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E07DCB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EAC15B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ACA5D1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062BB2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shd w:val="pct12" w:color="auto" w:fill="FFFFFF"/>
          </w:tcPr>
          <w:p w14:paraId="16B2F28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A0F0EC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EB65A5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4B5372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7113101" w14:textId="77777777" w:rsidR="00422A31" w:rsidRPr="00A873CB" w:rsidRDefault="00422A31" w:rsidP="00B763AC">
            <w:pPr>
              <w:spacing w:before="20"/>
              <w:jc w:val="center"/>
              <w:rPr>
                <w:rFonts w:ascii="Arial" w:hAnsi="Arial"/>
                <w:sz w:val="12"/>
              </w:rPr>
            </w:pPr>
          </w:p>
        </w:tc>
      </w:tr>
      <w:tr w:rsidR="00422A31" w:rsidRPr="00A873CB" w14:paraId="7D41A27F"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24B74C66" w14:textId="77777777" w:rsidR="00422A31" w:rsidRPr="00A873CB" w:rsidRDefault="00422A31" w:rsidP="00B763AC">
            <w:pPr>
              <w:spacing w:before="20"/>
              <w:jc w:val="right"/>
              <w:rPr>
                <w:rFonts w:ascii="Arial" w:hAnsi="Arial"/>
                <w:sz w:val="16"/>
              </w:rPr>
            </w:pPr>
            <w:r w:rsidRPr="00A873CB">
              <w:rPr>
                <w:sz w:val="16"/>
              </w:rPr>
              <w:t>&lt;37&gt;</w:t>
            </w:r>
          </w:p>
        </w:tc>
        <w:tc>
          <w:tcPr>
            <w:tcW w:w="1840" w:type="dxa"/>
            <w:tcBorders>
              <w:top w:val="single" w:sz="4" w:space="0" w:color="auto"/>
              <w:left w:val="single" w:sz="4" w:space="0" w:color="auto"/>
              <w:bottom w:val="single" w:sz="4" w:space="0" w:color="auto"/>
              <w:right w:val="single" w:sz="4" w:space="0" w:color="auto"/>
            </w:tcBorders>
          </w:tcPr>
          <w:p w14:paraId="26FAAD10" w14:textId="77777777" w:rsidR="00422A31" w:rsidRPr="00A873CB" w:rsidRDefault="00422A31" w:rsidP="00B763AC">
            <w:pPr>
              <w:spacing w:before="20"/>
              <w:ind w:right="143"/>
              <w:jc w:val="right"/>
              <w:rPr>
                <w:rFonts w:ascii="Arial" w:hAnsi="Arial"/>
                <w:sz w:val="16"/>
              </w:rPr>
            </w:pPr>
            <w:r w:rsidRPr="00A873CB">
              <w:rPr>
                <w:sz w:val="16"/>
              </w:rPr>
              <w:t>M_IT_TB_1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9CE07A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0080DB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0024DE5"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372F0C7" w14:textId="77777777" w:rsidR="00422A31" w:rsidRPr="00A873CB" w:rsidRDefault="00422A31" w:rsidP="00B763AC">
            <w:pPr>
              <w:spacing w:before="20"/>
              <w:jc w:val="center"/>
              <w:rPr>
                <w:rFonts w:ascii="Arial" w:hAnsi="Arial"/>
                <w:sz w:val="12"/>
              </w:rPr>
            </w:pPr>
          </w:p>
        </w:tc>
        <w:tc>
          <w:tcPr>
            <w:tcW w:w="293" w:type="dxa"/>
            <w:tcBorders>
              <w:top w:val="nil"/>
              <w:left w:val="single" w:sz="4" w:space="0" w:color="auto"/>
              <w:bottom w:val="single" w:sz="4" w:space="0" w:color="auto"/>
              <w:right w:val="single" w:sz="4" w:space="0" w:color="auto"/>
            </w:tcBorders>
            <w:shd w:val="pct12" w:color="auto" w:fill="FFFFFF"/>
          </w:tcPr>
          <w:p w14:paraId="1B8BF10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2AADFE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05B8D0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33D707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711B21F"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0CEB1E0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2EB2F4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380CC7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F30FB1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51DD05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33CD6BFF"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AB4F4C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B2003D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63F03E6"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A857761" w14:textId="77777777" w:rsidR="00422A31" w:rsidRPr="00A873CB" w:rsidRDefault="00422A31" w:rsidP="00B763AC">
            <w:pPr>
              <w:spacing w:before="20"/>
              <w:jc w:val="center"/>
              <w:rPr>
                <w:rFonts w:ascii="Arial" w:hAnsi="Arial"/>
                <w:sz w:val="12"/>
              </w:rPr>
            </w:pPr>
          </w:p>
        </w:tc>
      </w:tr>
      <w:tr w:rsidR="00422A31" w:rsidRPr="00A873CB" w14:paraId="731E7B01"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5A03CF4E" w14:textId="77777777" w:rsidR="00422A31" w:rsidRPr="00A873CB" w:rsidRDefault="00422A31" w:rsidP="00B763AC">
            <w:pPr>
              <w:spacing w:before="20"/>
              <w:jc w:val="right"/>
              <w:rPr>
                <w:rFonts w:ascii="Arial" w:hAnsi="Arial"/>
                <w:sz w:val="16"/>
              </w:rPr>
            </w:pPr>
            <w:r w:rsidRPr="00A873CB">
              <w:rPr>
                <w:sz w:val="16"/>
              </w:rPr>
              <w:t>&lt;38&gt;</w:t>
            </w:r>
          </w:p>
        </w:tc>
        <w:tc>
          <w:tcPr>
            <w:tcW w:w="1840" w:type="dxa"/>
            <w:tcBorders>
              <w:top w:val="single" w:sz="4" w:space="0" w:color="auto"/>
              <w:left w:val="single" w:sz="4" w:space="0" w:color="auto"/>
              <w:bottom w:val="single" w:sz="4" w:space="0" w:color="auto"/>
              <w:right w:val="single" w:sz="4" w:space="0" w:color="auto"/>
            </w:tcBorders>
          </w:tcPr>
          <w:p w14:paraId="5F34D633" w14:textId="77777777" w:rsidR="00422A31" w:rsidRPr="00A873CB" w:rsidRDefault="00422A31" w:rsidP="00B763AC">
            <w:pPr>
              <w:spacing w:before="20"/>
              <w:ind w:right="143"/>
              <w:jc w:val="right"/>
              <w:rPr>
                <w:rFonts w:ascii="Arial" w:hAnsi="Arial"/>
                <w:sz w:val="16"/>
              </w:rPr>
            </w:pPr>
            <w:r w:rsidRPr="00A873CB">
              <w:rPr>
                <w:sz w:val="16"/>
              </w:rPr>
              <w:t>M_EP_TD_1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90A4DD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B5875A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BA7B93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C78D8D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3232E2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7AE990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030D1D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BEE34F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C71B83F"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11B639A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6CEA3A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069B57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263174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E80ED76"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322AC9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4433BA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2551F2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698398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8E422F9" w14:textId="77777777" w:rsidR="00422A31" w:rsidRPr="00A873CB" w:rsidRDefault="00422A31" w:rsidP="00B763AC">
            <w:pPr>
              <w:spacing w:before="20"/>
              <w:jc w:val="center"/>
              <w:rPr>
                <w:rFonts w:ascii="Arial" w:hAnsi="Arial"/>
                <w:sz w:val="12"/>
              </w:rPr>
            </w:pPr>
          </w:p>
        </w:tc>
      </w:tr>
      <w:tr w:rsidR="00422A31" w:rsidRPr="00A873CB" w14:paraId="2233464B"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7361B951" w14:textId="77777777" w:rsidR="00422A31" w:rsidRPr="00A873CB" w:rsidRDefault="00422A31" w:rsidP="00B763AC">
            <w:pPr>
              <w:spacing w:before="20"/>
              <w:jc w:val="right"/>
              <w:rPr>
                <w:rFonts w:ascii="Arial" w:hAnsi="Arial"/>
                <w:sz w:val="16"/>
              </w:rPr>
            </w:pPr>
            <w:r w:rsidRPr="00A873CB">
              <w:rPr>
                <w:sz w:val="16"/>
              </w:rPr>
              <w:t>&lt;39&gt;</w:t>
            </w:r>
          </w:p>
        </w:tc>
        <w:tc>
          <w:tcPr>
            <w:tcW w:w="1840" w:type="dxa"/>
            <w:tcBorders>
              <w:top w:val="single" w:sz="4" w:space="0" w:color="auto"/>
              <w:left w:val="single" w:sz="4" w:space="0" w:color="auto"/>
              <w:bottom w:val="single" w:sz="4" w:space="0" w:color="auto"/>
              <w:right w:val="single" w:sz="4" w:space="0" w:color="auto"/>
            </w:tcBorders>
          </w:tcPr>
          <w:p w14:paraId="070F3E42" w14:textId="77777777" w:rsidR="00422A31" w:rsidRPr="00A873CB" w:rsidRDefault="00422A31" w:rsidP="00B763AC">
            <w:pPr>
              <w:spacing w:before="20"/>
              <w:ind w:right="143"/>
              <w:jc w:val="right"/>
              <w:rPr>
                <w:rFonts w:ascii="Arial" w:hAnsi="Arial"/>
                <w:sz w:val="16"/>
              </w:rPr>
            </w:pPr>
            <w:r w:rsidRPr="00A873CB">
              <w:rPr>
                <w:sz w:val="16"/>
              </w:rPr>
              <w:t>M_EP_TE_1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ED417C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9A046A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4C2E16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34E5F3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0A6EA4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E76ECB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3647F3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1719DD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EC27112"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7478792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CCCE78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BDABA0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1204B4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EF5CD6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6D48DC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34FE41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AEDDCD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23DC41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698E26D" w14:textId="77777777" w:rsidR="00422A31" w:rsidRPr="00A873CB" w:rsidRDefault="00422A31" w:rsidP="00B763AC">
            <w:pPr>
              <w:spacing w:before="20"/>
              <w:jc w:val="center"/>
              <w:rPr>
                <w:rFonts w:ascii="Arial" w:hAnsi="Arial"/>
                <w:sz w:val="12"/>
              </w:rPr>
            </w:pPr>
          </w:p>
        </w:tc>
      </w:tr>
      <w:tr w:rsidR="00422A31" w:rsidRPr="00A873CB" w14:paraId="3FC264FA"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241C64CB" w14:textId="77777777" w:rsidR="00422A31" w:rsidRPr="00A873CB" w:rsidRDefault="00422A31" w:rsidP="00B763AC">
            <w:pPr>
              <w:spacing w:before="20"/>
              <w:jc w:val="right"/>
              <w:rPr>
                <w:rFonts w:ascii="Arial" w:hAnsi="Arial"/>
                <w:sz w:val="16"/>
              </w:rPr>
            </w:pPr>
            <w:r w:rsidRPr="00A873CB">
              <w:rPr>
                <w:sz w:val="16"/>
              </w:rPr>
              <w:t>&lt;40&gt;</w:t>
            </w:r>
          </w:p>
        </w:tc>
        <w:tc>
          <w:tcPr>
            <w:tcW w:w="1840" w:type="dxa"/>
            <w:tcBorders>
              <w:top w:val="single" w:sz="4" w:space="0" w:color="auto"/>
              <w:left w:val="single" w:sz="4" w:space="0" w:color="auto"/>
              <w:bottom w:val="single" w:sz="4" w:space="0" w:color="auto"/>
              <w:right w:val="single" w:sz="4" w:space="0" w:color="auto"/>
            </w:tcBorders>
          </w:tcPr>
          <w:p w14:paraId="70538667" w14:textId="77777777" w:rsidR="00422A31" w:rsidRPr="00A873CB" w:rsidRDefault="00422A31" w:rsidP="00B763AC">
            <w:pPr>
              <w:spacing w:before="20"/>
              <w:ind w:right="143"/>
              <w:jc w:val="right"/>
              <w:rPr>
                <w:rFonts w:ascii="Arial" w:hAnsi="Arial"/>
                <w:sz w:val="16"/>
              </w:rPr>
            </w:pPr>
            <w:r w:rsidRPr="00A873CB">
              <w:rPr>
                <w:sz w:val="16"/>
              </w:rPr>
              <w:t>M_EP_TF_1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F58024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E5BFDC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2A23F75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0D581A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9DAC4F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38C342E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5E94A9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1E04E9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532C8E0"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2850F5B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4EE699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956452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DA723C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014A83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38629C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CFDDBC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1E4963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96395AC"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C71AB38" w14:textId="77777777" w:rsidR="00422A31" w:rsidRPr="00A873CB" w:rsidRDefault="00422A31" w:rsidP="00B763AC">
            <w:pPr>
              <w:spacing w:before="20"/>
              <w:jc w:val="center"/>
              <w:rPr>
                <w:rFonts w:ascii="Arial" w:hAnsi="Arial"/>
                <w:sz w:val="12"/>
              </w:rPr>
            </w:pPr>
          </w:p>
        </w:tc>
      </w:tr>
      <w:tr w:rsidR="00422A31" w:rsidRPr="00A873CB" w14:paraId="4AC646C4"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1FA8984C" w14:textId="77777777" w:rsidR="00422A31" w:rsidRPr="00A873CB" w:rsidRDefault="00422A31" w:rsidP="00B763AC">
            <w:pPr>
              <w:spacing w:before="20"/>
              <w:jc w:val="right"/>
              <w:rPr>
                <w:rFonts w:ascii="Arial" w:hAnsi="Arial"/>
                <w:sz w:val="16"/>
              </w:rPr>
            </w:pPr>
            <w:r w:rsidRPr="00A873CB">
              <w:rPr>
                <w:sz w:val="16"/>
              </w:rPr>
              <w:t>&lt;45&gt;</w:t>
            </w:r>
          </w:p>
        </w:tc>
        <w:tc>
          <w:tcPr>
            <w:tcW w:w="1840" w:type="dxa"/>
            <w:tcBorders>
              <w:top w:val="single" w:sz="4" w:space="0" w:color="auto"/>
              <w:left w:val="single" w:sz="4" w:space="0" w:color="auto"/>
              <w:bottom w:val="single" w:sz="4" w:space="0" w:color="auto"/>
              <w:right w:val="single" w:sz="4" w:space="0" w:color="auto"/>
            </w:tcBorders>
          </w:tcPr>
          <w:p w14:paraId="21E76E68" w14:textId="77777777" w:rsidR="00422A31" w:rsidRPr="00A873CB" w:rsidRDefault="00422A31" w:rsidP="00B763AC">
            <w:pPr>
              <w:spacing w:before="20"/>
              <w:ind w:right="143"/>
              <w:jc w:val="right"/>
              <w:rPr>
                <w:rFonts w:ascii="Arial" w:hAnsi="Arial"/>
                <w:sz w:val="16"/>
              </w:rPr>
            </w:pPr>
            <w:r w:rsidRPr="00A873CB">
              <w:rPr>
                <w:sz w:val="16"/>
              </w:rPr>
              <w:t>C_SC_NA_1</w:t>
            </w:r>
          </w:p>
        </w:tc>
        <w:tc>
          <w:tcPr>
            <w:tcW w:w="292" w:type="dxa"/>
            <w:tcBorders>
              <w:top w:val="nil"/>
              <w:left w:val="single" w:sz="4" w:space="0" w:color="auto"/>
              <w:bottom w:val="single" w:sz="4" w:space="0" w:color="auto"/>
              <w:right w:val="single" w:sz="4" w:space="0" w:color="auto"/>
            </w:tcBorders>
            <w:shd w:val="pct12" w:color="auto" w:fill="FFFFFF"/>
          </w:tcPr>
          <w:p w14:paraId="46835A9B"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shd w:val="pct12" w:color="auto" w:fill="FFFFFF"/>
          </w:tcPr>
          <w:p w14:paraId="3837C97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F37EBC9"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shd w:val="pct12" w:color="auto" w:fill="FFFFFF"/>
          </w:tcPr>
          <w:p w14:paraId="2F5D61E6" w14:textId="77777777" w:rsidR="00422A31" w:rsidRPr="00A873CB" w:rsidRDefault="00422A31" w:rsidP="00B763AC">
            <w:pPr>
              <w:spacing w:before="20"/>
              <w:jc w:val="center"/>
              <w:rPr>
                <w:rFonts w:ascii="Arial" w:hAnsi="Arial"/>
                <w:sz w:val="12"/>
              </w:rPr>
            </w:pPr>
          </w:p>
        </w:tc>
        <w:tc>
          <w:tcPr>
            <w:tcW w:w="293" w:type="dxa"/>
            <w:tcBorders>
              <w:top w:val="nil"/>
              <w:left w:val="single" w:sz="4" w:space="0" w:color="auto"/>
              <w:bottom w:val="single" w:sz="4" w:space="0" w:color="auto"/>
              <w:right w:val="single" w:sz="4" w:space="0" w:color="auto"/>
            </w:tcBorders>
            <w:shd w:val="pct12" w:color="auto" w:fill="FFFFFF"/>
          </w:tcPr>
          <w:p w14:paraId="2C81934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01FB61F6"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23E9CE12"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5B9348C1"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3C5AF825" w14:textId="77777777" w:rsidR="00422A31" w:rsidRPr="00A873CB" w:rsidRDefault="00422A31" w:rsidP="00B763AC">
            <w:pPr>
              <w:spacing w:before="20"/>
              <w:jc w:val="center"/>
              <w:rPr>
                <w:rFonts w:ascii="Arial" w:hAnsi="Arial"/>
                <w:sz w:val="12"/>
              </w:rPr>
            </w:pPr>
            <w:r w:rsidRPr="00A873CB">
              <w:rPr>
                <w:sz w:val="12"/>
              </w:rPr>
              <w:t>X</w:t>
            </w:r>
          </w:p>
        </w:tc>
        <w:tc>
          <w:tcPr>
            <w:tcW w:w="297" w:type="dxa"/>
            <w:tcBorders>
              <w:top w:val="single" w:sz="4" w:space="0" w:color="auto"/>
              <w:left w:val="single" w:sz="4" w:space="0" w:color="auto"/>
              <w:bottom w:val="single" w:sz="4" w:space="0" w:color="auto"/>
              <w:right w:val="single" w:sz="4" w:space="0" w:color="auto"/>
            </w:tcBorders>
          </w:tcPr>
          <w:p w14:paraId="08EE69BA"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D5AC69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E811CF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A40291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A74FB2C"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4D49A1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4B27DBF7"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532E5F62"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350E0579"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75F4C8BF" w14:textId="77777777" w:rsidR="00422A31" w:rsidRPr="00A873CB" w:rsidRDefault="00422A31" w:rsidP="00B763AC">
            <w:pPr>
              <w:spacing w:before="20"/>
              <w:jc w:val="center"/>
              <w:rPr>
                <w:rFonts w:ascii="Arial" w:hAnsi="Arial"/>
                <w:sz w:val="12"/>
              </w:rPr>
            </w:pPr>
            <w:r w:rsidRPr="00A873CB">
              <w:rPr>
                <w:sz w:val="12"/>
              </w:rPr>
              <w:t>X</w:t>
            </w:r>
          </w:p>
        </w:tc>
      </w:tr>
      <w:tr w:rsidR="00422A31" w:rsidRPr="00A873CB" w14:paraId="46823BB2"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33959EF3" w14:textId="77777777" w:rsidR="00422A31" w:rsidRPr="00A873CB" w:rsidRDefault="00422A31" w:rsidP="00B763AC">
            <w:pPr>
              <w:spacing w:before="20"/>
              <w:jc w:val="right"/>
              <w:rPr>
                <w:rFonts w:ascii="Arial" w:hAnsi="Arial"/>
                <w:sz w:val="16"/>
              </w:rPr>
            </w:pPr>
            <w:r w:rsidRPr="00A873CB">
              <w:rPr>
                <w:sz w:val="16"/>
              </w:rPr>
              <w:t>&lt;46&gt;</w:t>
            </w:r>
          </w:p>
        </w:tc>
        <w:tc>
          <w:tcPr>
            <w:tcW w:w="1840" w:type="dxa"/>
            <w:tcBorders>
              <w:top w:val="single" w:sz="4" w:space="0" w:color="auto"/>
              <w:left w:val="single" w:sz="4" w:space="0" w:color="auto"/>
              <w:bottom w:val="single" w:sz="4" w:space="0" w:color="auto"/>
              <w:right w:val="single" w:sz="4" w:space="0" w:color="auto"/>
            </w:tcBorders>
          </w:tcPr>
          <w:p w14:paraId="0DFFB0A3" w14:textId="77777777" w:rsidR="00422A31" w:rsidRPr="00A873CB" w:rsidRDefault="00422A31" w:rsidP="00B763AC">
            <w:pPr>
              <w:spacing w:before="20"/>
              <w:ind w:right="143"/>
              <w:jc w:val="right"/>
              <w:rPr>
                <w:rFonts w:ascii="Arial" w:hAnsi="Arial"/>
                <w:sz w:val="16"/>
              </w:rPr>
            </w:pPr>
            <w:r w:rsidRPr="00A873CB">
              <w:rPr>
                <w:sz w:val="16"/>
              </w:rPr>
              <w:t>C_DC_NA_1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528275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07940E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6BC3FD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EE9744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D1F37A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61A6529C"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44BC282D"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015E29B5"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1472B2B0" w14:textId="77777777" w:rsidR="00422A31" w:rsidRPr="00A873CB" w:rsidRDefault="00422A31" w:rsidP="00B763AC">
            <w:pPr>
              <w:spacing w:before="20"/>
              <w:jc w:val="center"/>
              <w:rPr>
                <w:rFonts w:ascii="Arial" w:hAnsi="Arial"/>
                <w:sz w:val="12"/>
              </w:rPr>
            </w:pPr>
            <w:r w:rsidRPr="00A873CB">
              <w:rPr>
                <w:sz w:val="12"/>
              </w:rPr>
              <w:t>X</w:t>
            </w:r>
          </w:p>
        </w:tc>
        <w:tc>
          <w:tcPr>
            <w:tcW w:w="297" w:type="dxa"/>
            <w:tcBorders>
              <w:top w:val="single" w:sz="4" w:space="0" w:color="auto"/>
              <w:left w:val="single" w:sz="4" w:space="0" w:color="auto"/>
              <w:bottom w:val="single" w:sz="4" w:space="0" w:color="auto"/>
              <w:right w:val="single" w:sz="4" w:space="0" w:color="auto"/>
            </w:tcBorders>
          </w:tcPr>
          <w:p w14:paraId="0F3DCAAE"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09531C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6A3F9E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BB6B0B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AA727B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9AC58C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3D678F8"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05EBC885"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417844B2"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3DF04B36" w14:textId="77777777" w:rsidR="00422A31" w:rsidRPr="00A873CB" w:rsidRDefault="00422A31" w:rsidP="00B763AC">
            <w:pPr>
              <w:spacing w:before="20"/>
              <w:jc w:val="center"/>
              <w:rPr>
                <w:rFonts w:ascii="Arial" w:hAnsi="Arial"/>
                <w:sz w:val="12"/>
              </w:rPr>
            </w:pPr>
            <w:r w:rsidRPr="00A873CB">
              <w:rPr>
                <w:sz w:val="12"/>
              </w:rPr>
              <w:t>X</w:t>
            </w:r>
          </w:p>
        </w:tc>
      </w:tr>
      <w:tr w:rsidR="00422A31" w:rsidRPr="00A873CB" w14:paraId="3827C684"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0D38F6C8" w14:textId="77777777" w:rsidR="00422A31" w:rsidRPr="00A873CB" w:rsidRDefault="00422A31" w:rsidP="00B763AC">
            <w:pPr>
              <w:spacing w:before="20"/>
              <w:jc w:val="right"/>
              <w:rPr>
                <w:rFonts w:ascii="Arial" w:hAnsi="Arial"/>
                <w:sz w:val="16"/>
              </w:rPr>
            </w:pPr>
            <w:r w:rsidRPr="00A873CB">
              <w:rPr>
                <w:sz w:val="16"/>
              </w:rPr>
              <w:t>&lt;47&gt;</w:t>
            </w:r>
          </w:p>
        </w:tc>
        <w:tc>
          <w:tcPr>
            <w:tcW w:w="1840" w:type="dxa"/>
            <w:tcBorders>
              <w:top w:val="single" w:sz="4" w:space="0" w:color="auto"/>
              <w:left w:val="single" w:sz="4" w:space="0" w:color="auto"/>
              <w:bottom w:val="single" w:sz="4" w:space="0" w:color="auto"/>
              <w:right w:val="single" w:sz="4" w:space="0" w:color="auto"/>
            </w:tcBorders>
          </w:tcPr>
          <w:p w14:paraId="5D600556" w14:textId="77777777" w:rsidR="00422A31" w:rsidRPr="00A873CB" w:rsidRDefault="00422A31" w:rsidP="00B763AC">
            <w:pPr>
              <w:spacing w:before="20"/>
              <w:ind w:right="143"/>
              <w:jc w:val="right"/>
              <w:rPr>
                <w:rFonts w:ascii="Arial" w:hAnsi="Arial"/>
                <w:sz w:val="16"/>
              </w:rPr>
            </w:pPr>
            <w:r w:rsidRPr="00A873CB">
              <w:rPr>
                <w:sz w:val="16"/>
              </w:rPr>
              <w:t>C_RC_NA_1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7B9944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57B229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FE9F14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CDA6AD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241947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68E99BAE"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6506451D"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3C9660BF"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700A58D9" w14:textId="77777777" w:rsidR="00422A31" w:rsidRPr="00A873CB" w:rsidRDefault="00422A31" w:rsidP="00B763AC">
            <w:pPr>
              <w:spacing w:before="20"/>
              <w:jc w:val="center"/>
              <w:rPr>
                <w:rFonts w:ascii="Arial" w:hAnsi="Arial"/>
                <w:sz w:val="12"/>
              </w:rPr>
            </w:pPr>
            <w:r w:rsidRPr="00A873CB">
              <w:rPr>
                <w:sz w:val="12"/>
              </w:rPr>
              <w:t>X</w:t>
            </w:r>
          </w:p>
        </w:tc>
        <w:tc>
          <w:tcPr>
            <w:tcW w:w="297" w:type="dxa"/>
            <w:tcBorders>
              <w:top w:val="single" w:sz="4" w:space="0" w:color="auto"/>
              <w:left w:val="single" w:sz="4" w:space="0" w:color="auto"/>
              <w:bottom w:val="single" w:sz="4" w:space="0" w:color="auto"/>
              <w:right w:val="single" w:sz="4" w:space="0" w:color="auto"/>
            </w:tcBorders>
          </w:tcPr>
          <w:p w14:paraId="57FF7863"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EBA5C0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E69989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40FB21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930295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7AFF58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46A4774"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2C441511"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4AE9049E"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6862FA43" w14:textId="77777777" w:rsidR="00422A31" w:rsidRPr="00A873CB" w:rsidRDefault="00422A31" w:rsidP="00B763AC">
            <w:pPr>
              <w:spacing w:before="20"/>
              <w:jc w:val="center"/>
              <w:rPr>
                <w:rFonts w:ascii="Arial" w:hAnsi="Arial"/>
                <w:sz w:val="12"/>
              </w:rPr>
            </w:pPr>
            <w:r w:rsidRPr="00A873CB">
              <w:rPr>
                <w:sz w:val="12"/>
              </w:rPr>
              <w:t>X</w:t>
            </w:r>
          </w:p>
        </w:tc>
      </w:tr>
      <w:tr w:rsidR="00422A31" w:rsidRPr="00A873CB" w14:paraId="606D7C0A"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8F77830" w14:textId="77777777" w:rsidR="00422A31" w:rsidRPr="00A873CB" w:rsidRDefault="00422A31" w:rsidP="00B763AC">
            <w:pPr>
              <w:spacing w:before="20"/>
              <w:jc w:val="right"/>
              <w:rPr>
                <w:rFonts w:ascii="Arial" w:hAnsi="Arial"/>
                <w:sz w:val="16"/>
              </w:rPr>
            </w:pPr>
            <w:r w:rsidRPr="00A873CB">
              <w:rPr>
                <w:sz w:val="16"/>
              </w:rPr>
              <w:t>&lt;48&gt;</w:t>
            </w:r>
          </w:p>
        </w:tc>
        <w:tc>
          <w:tcPr>
            <w:tcW w:w="1840" w:type="dxa"/>
            <w:tcBorders>
              <w:top w:val="single" w:sz="4" w:space="0" w:color="auto"/>
              <w:left w:val="single" w:sz="4" w:space="0" w:color="auto"/>
              <w:bottom w:val="single" w:sz="4" w:space="0" w:color="auto"/>
              <w:right w:val="single" w:sz="4" w:space="0" w:color="auto"/>
            </w:tcBorders>
          </w:tcPr>
          <w:p w14:paraId="78CAB927" w14:textId="77777777" w:rsidR="00422A31" w:rsidRPr="00A873CB" w:rsidRDefault="00422A31" w:rsidP="00B763AC">
            <w:pPr>
              <w:spacing w:before="20"/>
              <w:ind w:right="143"/>
              <w:jc w:val="right"/>
              <w:rPr>
                <w:rFonts w:ascii="Arial" w:hAnsi="Arial"/>
                <w:sz w:val="16"/>
              </w:rPr>
            </w:pPr>
            <w:r w:rsidRPr="00A873CB">
              <w:rPr>
                <w:sz w:val="16"/>
              </w:rPr>
              <w:t>C_SE_NA_1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42E06B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4C3F2D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C481EF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5D7A83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D5C32D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75168604"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7C203E96"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7C0DF97F"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3F298AD4" w14:textId="77777777" w:rsidR="00422A31" w:rsidRPr="00A873CB" w:rsidRDefault="00422A31" w:rsidP="00B763AC">
            <w:pPr>
              <w:spacing w:before="20"/>
              <w:jc w:val="center"/>
              <w:rPr>
                <w:rFonts w:ascii="Arial" w:hAnsi="Arial"/>
                <w:sz w:val="12"/>
              </w:rPr>
            </w:pPr>
            <w:r w:rsidRPr="00A873CB">
              <w:rPr>
                <w:sz w:val="12"/>
              </w:rPr>
              <w:t>X</w:t>
            </w:r>
          </w:p>
        </w:tc>
        <w:tc>
          <w:tcPr>
            <w:tcW w:w="297" w:type="dxa"/>
            <w:tcBorders>
              <w:top w:val="single" w:sz="4" w:space="0" w:color="auto"/>
              <w:left w:val="single" w:sz="4" w:space="0" w:color="auto"/>
              <w:bottom w:val="single" w:sz="4" w:space="0" w:color="auto"/>
              <w:right w:val="single" w:sz="4" w:space="0" w:color="auto"/>
            </w:tcBorders>
          </w:tcPr>
          <w:p w14:paraId="37BFAD13"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F5F855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E8C74B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D65625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57AC51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1E7547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29FA4DB"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318440AC"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39B1DB87"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773FAA19" w14:textId="77777777" w:rsidR="00422A31" w:rsidRPr="00A873CB" w:rsidRDefault="00422A31" w:rsidP="00B763AC">
            <w:pPr>
              <w:spacing w:before="20"/>
              <w:jc w:val="center"/>
              <w:rPr>
                <w:rFonts w:ascii="Arial" w:hAnsi="Arial"/>
                <w:sz w:val="12"/>
              </w:rPr>
            </w:pPr>
            <w:r w:rsidRPr="00A873CB">
              <w:rPr>
                <w:sz w:val="12"/>
              </w:rPr>
              <w:t>X</w:t>
            </w:r>
          </w:p>
        </w:tc>
      </w:tr>
      <w:tr w:rsidR="00422A31" w:rsidRPr="00A873CB" w14:paraId="33EFBF4A"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33C6851" w14:textId="77777777" w:rsidR="00422A31" w:rsidRPr="00A873CB" w:rsidRDefault="00422A31" w:rsidP="00B763AC">
            <w:pPr>
              <w:spacing w:before="20"/>
              <w:jc w:val="right"/>
              <w:rPr>
                <w:rFonts w:ascii="Arial" w:hAnsi="Arial"/>
                <w:sz w:val="16"/>
              </w:rPr>
            </w:pPr>
            <w:r w:rsidRPr="00A873CB">
              <w:rPr>
                <w:sz w:val="16"/>
              </w:rPr>
              <w:t>&lt;49&gt;</w:t>
            </w:r>
          </w:p>
        </w:tc>
        <w:tc>
          <w:tcPr>
            <w:tcW w:w="1840" w:type="dxa"/>
            <w:tcBorders>
              <w:top w:val="single" w:sz="4" w:space="0" w:color="auto"/>
              <w:left w:val="single" w:sz="4" w:space="0" w:color="auto"/>
              <w:bottom w:val="single" w:sz="4" w:space="0" w:color="auto"/>
              <w:right w:val="single" w:sz="4" w:space="0" w:color="auto"/>
            </w:tcBorders>
          </w:tcPr>
          <w:p w14:paraId="1F7ADFB8" w14:textId="77777777" w:rsidR="00422A31" w:rsidRPr="00A873CB" w:rsidRDefault="00422A31" w:rsidP="00B763AC">
            <w:pPr>
              <w:spacing w:before="20"/>
              <w:ind w:right="143"/>
              <w:jc w:val="right"/>
              <w:rPr>
                <w:rFonts w:ascii="Arial" w:hAnsi="Arial"/>
                <w:sz w:val="16"/>
              </w:rPr>
            </w:pPr>
            <w:r w:rsidRPr="00A873CB">
              <w:rPr>
                <w:sz w:val="16"/>
              </w:rPr>
              <w:t>C_SE_NB_1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7E545B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1B0A6A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0F6CD8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736B07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81CC6E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6308826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87FC9D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96F12D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7531FAB2"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tcPr>
          <w:p w14:paraId="196B7AE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B56835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0F8E2B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71E5EF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32E3DC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005453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53D898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4D2CB0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5C2B27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3945558C" w14:textId="77777777" w:rsidR="00422A31" w:rsidRPr="00A873CB" w:rsidRDefault="00422A31" w:rsidP="00B763AC">
            <w:pPr>
              <w:spacing w:before="20"/>
              <w:jc w:val="center"/>
              <w:rPr>
                <w:rFonts w:ascii="Arial" w:hAnsi="Arial"/>
                <w:sz w:val="12"/>
              </w:rPr>
            </w:pPr>
          </w:p>
        </w:tc>
      </w:tr>
      <w:tr w:rsidR="00422A31" w:rsidRPr="00A873CB" w14:paraId="07894C02"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0F8A5526" w14:textId="77777777" w:rsidR="00422A31" w:rsidRPr="00A873CB" w:rsidRDefault="00422A31" w:rsidP="00B763AC">
            <w:pPr>
              <w:spacing w:before="20"/>
              <w:jc w:val="right"/>
              <w:rPr>
                <w:rFonts w:ascii="Arial" w:hAnsi="Arial"/>
                <w:sz w:val="16"/>
              </w:rPr>
            </w:pPr>
            <w:r w:rsidRPr="00A873CB">
              <w:rPr>
                <w:sz w:val="16"/>
              </w:rPr>
              <w:t>&lt;50&gt;</w:t>
            </w:r>
          </w:p>
        </w:tc>
        <w:tc>
          <w:tcPr>
            <w:tcW w:w="1840" w:type="dxa"/>
            <w:tcBorders>
              <w:top w:val="single" w:sz="4" w:space="0" w:color="auto"/>
              <w:left w:val="single" w:sz="4" w:space="0" w:color="auto"/>
              <w:bottom w:val="single" w:sz="4" w:space="0" w:color="auto"/>
              <w:right w:val="single" w:sz="4" w:space="0" w:color="auto"/>
            </w:tcBorders>
          </w:tcPr>
          <w:p w14:paraId="48F14F6C" w14:textId="77777777" w:rsidR="00422A31" w:rsidRPr="00A873CB" w:rsidRDefault="00422A31" w:rsidP="00B763AC">
            <w:pPr>
              <w:spacing w:before="20"/>
              <w:ind w:right="143"/>
              <w:jc w:val="right"/>
              <w:rPr>
                <w:rFonts w:ascii="Arial" w:hAnsi="Arial"/>
                <w:sz w:val="16"/>
              </w:rPr>
            </w:pPr>
            <w:r w:rsidRPr="00A873CB">
              <w:rPr>
                <w:sz w:val="16"/>
              </w:rPr>
              <w:t>C_SE_NC_1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C80BA0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16E5A1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18213D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63F2A5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049322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6315485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4284694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CC87DF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629497FC"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tcPr>
          <w:p w14:paraId="79978E1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633DA2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E441DE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63BC85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E81658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520E78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A5EE6B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5C57E3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488543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1D1346A1" w14:textId="77777777" w:rsidR="00422A31" w:rsidRPr="00A873CB" w:rsidRDefault="00422A31" w:rsidP="00B763AC">
            <w:pPr>
              <w:spacing w:before="20"/>
              <w:jc w:val="center"/>
              <w:rPr>
                <w:rFonts w:ascii="Arial" w:hAnsi="Arial"/>
                <w:sz w:val="12"/>
              </w:rPr>
            </w:pPr>
          </w:p>
        </w:tc>
      </w:tr>
      <w:tr w:rsidR="00422A31" w:rsidRPr="00A873CB" w14:paraId="4B5A5FB2"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3935A113" w14:textId="77777777" w:rsidR="00422A31" w:rsidRPr="00A873CB" w:rsidRDefault="00422A31" w:rsidP="00B763AC">
            <w:pPr>
              <w:spacing w:before="20"/>
              <w:jc w:val="right"/>
              <w:rPr>
                <w:rFonts w:ascii="Arial" w:hAnsi="Arial"/>
                <w:sz w:val="16"/>
              </w:rPr>
            </w:pPr>
            <w:r w:rsidRPr="00A873CB">
              <w:rPr>
                <w:sz w:val="16"/>
              </w:rPr>
              <w:t>&lt;51&gt;</w:t>
            </w:r>
          </w:p>
        </w:tc>
        <w:tc>
          <w:tcPr>
            <w:tcW w:w="1840" w:type="dxa"/>
            <w:tcBorders>
              <w:top w:val="single" w:sz="4" w:space="0" w:color="auto"/>
              <w:left w:val="single" w:sz="4" w:space="0" w:color="auto"/>
              <w:bottom w:val="single" w:sz="4" w:space="0" w:color="auto"/>
              <w:right w:val="single" w:sz="4" w:space="0" w:color="auto"/>
            </w:tcBorders>
          </w:tcPr>
          <w:p w14:paraId="59712028" w14:textId="77777777" w:rsidR="00422A31" w:rsidRPr="00A873CB" w:rsidRDefault="00422A31" w:rsidP="00B763AC">
            <w:pPr>
              <w:spacing w:before="20"/>
              <w:ind w:right="143"/>
              <w:jc w:val="right"/>
              <w:rPr>
                <w:rFonts w:ascii="Arial" w:hAnsi="Arial"/>
                <w:sz w:val="16"/>
              </w:rPr>
            </w:pPr>
            <w:r w:rsidRPr="00A873CB">
              <w:rPr>
                <w:sz w:val="16"/>
              </w:rPr>
              <w:t>C_BO_NA_1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3EB789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B7E45C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648702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7402BE1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842535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clear" w:color="auto" w:fill="FFFFFF"/>
          </w:tcPr>
          <w:p w14:paraId="1384F1D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6E3DF9B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5AA238C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tcPr>
          <w:p w14:paraId="1C67F20C"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nil"/>
              <w:right w:val="single" w:sz="4" w:space="0" w:color="auto"/>
            </w:tcBorders>
          </w:tcPr>
          <w:p w14:paraId="5ABD771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318ED18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4F08DA8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21B4F0A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3581B8B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shd w:val="pct12" w:color="auto" w:fill="FFFFFF"/>
          </w:tcPr>
          <w:p w14:paraId="4C985A9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0BD7197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55F9755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5E17C63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tcPr>
          <w:p w14:paraId="511C7251" w14:textId="77777777" w:rsidR="00422A31" w:rsidRPr="00A873CB" w:rsidRDefault="00422A31" w:rsidP="00B763AC">
            <w:pPr>
              <w:spacing w:before="20"/>
              <w:jc w:val="center"/>
              <w:rPr>
                <w:rFonts w:ascii="Arial" w:hAnsi="Arial"/>
                <w:sz w:val="12"/>
              </w:rPr>
            </w:pPr>
          </w:p>
        </w:tc>
      </w:tr>
      <w:tr w:rsidR="00422A31" w:rsidRPr="00A873CB" w14:paraId="28D21EF9"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5161A6F" w14:textId="77777777" w:rsidR="00422A31" w:rsidRPr="00A873CB" w:rsidRDefault="00422A31" w:rsidP="00B763AC">
            <w:pPr>
              <w:spacing w:before="20"/>
              <w:jc w:val="right"/>
              <w:rPr>
                <w:rFonts w:ascii="Arial" w:hAnsi="Arial"/>
                <w:sz w:val="16"/>
              </w:rPr>
            </w:pPr>
            <w:r w:rsidRPr="00A873CB">
              <w:rPr>
                <w:sz w:val="16"/>
              </w:rPr>
              <w:t>&lt;70&gt;</w:t>
            </w:r>
          </w:p>
        </w:tc>
        <w:tc>
          <w:tcPr>
            <w:tcW w:w="1840" w:type="dxa"/>
            <w:tcBorders>
              <w:top w:val="single" w:sz="4" w:space="0" w:color="auto"/>
              <w:left w:val="single" w:sz="4" w:space="0" w:color="auto"/>
              <w:bottom w:val="single" w:sz="4" w:space="0" w:color="auto"/>
              <w:right w:val="single" w:sz="4" w:space="0" w:color="auto"/>
            </w:tcBorders>
          </w:tcPr>
          <w:p w14:paraId="1C010E4F" w14:textId="77777777" w:rsidR="00422A31" w:rsidRPr="00A873CB" w:rsidRDefault="00422A31" w:rsidP="00B763AC">
            <w:pPr>
              <w:spacing w:before="20"/>
              <w:ind w:right="143"/>
              <w:jc w:val="right"/>
              <w:rPr>
                <w:rFonts w:ascii="Arial" w:hAnsi="Arial"/>
                <w:sz w:val="16"/>
              </w:rPr>
            </w:pPr>
            <w:r w:rsidRPr="00A873CB">
              <w:rPr>
                <w:sz w:val="16"/>
              </w:rPr>
              <w:t>M_EI_NA_1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F8EBB7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1BA00F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7C3198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42B84E07"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3963C8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59D0D04" w14:textId="77777777" w:rsidR="00422A31" w:rsidRPr="00A873CB" w:rsidRDefault="00422A31" w:rsidP="00B763AC">
            <w:pPr>
              <w:spacing w:before="20"/>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509239A" w14:textId="77777777" w:rsidR="00422A31" w:rsidRPr="00A873CB" w:rsidRDefault="00422A31" w:rsidP="00B763AC">
            <w:pPr>
              <w:spacing w:before="20"/>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AA799EC" w14:textId="77777777" w:rsidR="00422A31" w:rsidRPr="00A873CB" w:rsidRDefault="00422A31" w:rsidP="00B763AC">
            <w:pPr>
              <w:spacing w:before="20"/>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AC8B772" w14:textId="77777777" w:rsidR="00422A31" w:rsidRPr="00A873CB" w:rsidRDefault="00422A31" w:rsidP="00B763AC">
            <w:pPr>
              <w:spacing w:before="20"/>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7132598B" w14:textId="77777777" w:rsidR="00422A31" w:rsidRPr="00A873CB" w:rsidRDefault="00422A31" w:rsidP="00B763AC">
            <w:pPr>
              <w:spacing w:before="20"/>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3A20E2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B04B95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F48198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C08038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A7BD6F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5BF3817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27B9F4F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23F6851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shd w:val="pct12" w:color="auto" w:fill="FFFFFF"/>
          </w:tcPr>
          <w:p w14:paraId="435B838A" w14:textId="77777777" w:rsidR="00422A31" w:rsidRPr="00A873CB" w:rsidRDefault="00422A31" w:rsidP="00B763AC">
            <w:pPr>
              <w:spacing w:before="20"/>
              <w:jc w:val="center"/>
              <w:rPr>
                <w:rFonts w:ascii="Arial" w:hAnsi="Arial"/>
                <w:sz w:val="12"/>
              </w:rPr>
            </w:pPr>
          </w:p>
        </w:tc>
      </w:tr>
      <w:tr w:rsidR="00422A31" w:rsidRPr="00A873CB" w14:paraId="503CFFD8"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1FFB0822" w14:textId="77777777" w:rsidR="00422A31" w:rsidRPr="00A873CB" w:rsidRDefault="00422A31" w:rsidP="00B763AC">
            <w:pPr>
              <w:spacing w:before="20"/>
              <w:jc w:val="right"/>
              <w:rPr>
                <w:rFonts w:ascii="Arial" w:hAnsi="Arial"/>
                <w:sz w:val="16"/>
              </w:rPr>
            </w:pPr>
            <w:r w:rsidRPr="00A873CB">
              <w:rPr>
                <w:sz w:val="16"/>
              </w:rPr>
              <w:t>&lt;100&gt;</w:t>
            </w:r>
          </w:p>
        </w:tc>
        <w:tc>
          <w:tcPr>
            <w:tcW w:w="1840" w:type="dxa"/>
            <w:tcBorders>
              <w:top w:val="single" w:sz="4" w:space="0" w:color="auto"/>
              <w:left w:val="single" w:sz="4" w:space="0" w:color="auto"/>
              <w:bottom w:val="single" w:sz="4" w:space="0" w:color="auto"/>
              <w:right w:val="single" w:sz="4" w:space="0" w:color="auto"/>
            </w:tcBorders>
          </w:tcPr>
          <w:p w14:paraId="7C73B360" w14:textId="77777777" w:rsidR="00422A31" w:rsidRPr="00A873CB" w:rsidRDefault="00422A31" w:rsidP="00B763AC">
            <w:pPr>
              <w:spacing w:before="20"/>
              <w:ind w:right="143"/>
              <w:jc w:val="right"/>
              <w:rPr>
                <w:rFonts w:ascii="Arial" w:hAnsi="Arial"/>
                <w:sz w:val="16"/>
              </w:rPr>
            </w:pPr>
            <w:r w:rsidRPr="00A873CB">
              <w:rPr>
                <w:sz w:val="16"/>
              </w:rPr>
              <w:t>C_IC_NA_1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DB55E7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1F5C6F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CDF7D9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4E23E6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681F8B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532FA739"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662F23A0"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39769CDF"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166CF87F" w14:textId="77777777" w:rsidR="00422A31" w:rsidRPr="00A873CB" w:rsidRDefault="00422A31" w:rsidP="00B763AC">
            <w:pPr>
              <w:spacing w:before="20"/>
              <w:jc w:val="center"/>
              <w:rPr>
                <w:rFonts w:ascii="Arial" w:hAnsi="Arial"/>
                <w:sz w:val="12"/>
              </w:rPr>
            </w:pPr>
            <w:r w:rsidRPr="00A873CB">
              <w:rPr>
                <w:sz w:val="12"/>
              </w:rPr>
              <w:t>X</w:t>
            </w:r>
          </w:p>
        </w:tc>
        <w:tc>
          <w:tcPr>
            <w:tcW w:w="297" w:type="dxa"/>
            <w:tcBorders>
              <w:top w:val="single" w:sz="4" w:space="0" w:color="auto"/>
              <w:left w:val="single" w:sz="4" w:space="0" w:color="auto"/>
              <w:bottom w:val="single" w:sz="4" w:space="0" w:color="auto"/>
              <w:right w:val="single" w:sz="4" w:space="0" w:color="auto"/>
            </w:tcBorders>
          </w:tcPr>
          <w:p w14:paraId="6D85DFAC"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3E2CAE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E8E349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085562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648195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7004D3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19FC6BE"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19985FF6"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05A61A71"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50510BC2" w14:textId="77777777" w:rsidR="00422A31" w:rsidRPr="00A873CB" w:rsidRDefault="00422A31" w:rsidP="00B763AC">
            <w:pPr>
              <w:spacing w:before="20"/>
              <w:jc w:val="center"/>
              <w:rPr>
                <w:rFonts w:ascii="Arial" w:hAnsi="Arial"/>
                <w:sz w:val="12"/>
              </w:rPr>
            </w:pPr>
            <w:r w:rsidRPr="00A873CB">
              <w:rPr>
                <w:sz w:val="12"/>
              </w:rPr>
              <w:t>X</w:t>
            </w:r>
          </w:p>
        </w:tc>
      </w:tr>
      <w:tr w:rsidR="00422A31" w:rsidRPr="00A873CB" w14:paraId="44AED08F"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4F2FF0A9" w14:textId="77777777" w:rsidR="00422A31" w:rsidRPr="00A873CB" w:rsidRDefault="00422A31" w:rsidP="00B763AC">
            <w:pPr>
              <w:spacing w:before="20"/>
              <w:jc w:val="right"/>
              <w:rPr>
                <w:rFonts w:ascii="Arial" w:hAnsi="Arial"/>
                <w:sz w:val="16"/>
              </w:rPr>
            </w:pPr>
            <w:r w:rsidRPr="00A873CB">
              <w:rPr>
                <w:sz w:val="16"/>
              </w:rPr>
              <w:t>&lt;101&gt;</w:t>
            </w:r>
          </w:p>
        </w:tc>
        <w:tc>
          <w:tcPr>
            <w:tcW w:w="1840" w:type="dxa"/>
            <w:tcBorders>
              <w:top w:val="single" w:sz="4" w:space="0" w:color="auto"/>
              <w:left w:val="single" w:sz="4" w:space="0" w:color="auto"/>
              <w:bottom w:val="single" w:sz="4" w:space="0" w:color="auto"/>
              <w:right w:val="single" w:sz="4" w:space="0" w:color="auto"/>
            </w:tcBorders>
          </w:tcPr>
          <w:p w14:paraId="7D307283" w14:textId="77777777" w:rsidR="00422A31" w:rsidRPr="00A873CB" w:rsidRDefault="00422A31" w:rsidP="00B763AC">
            <w:pPr>
              <w:spacing w:before="20"/>
              <w:ind w:right="143"/>
              <w:jc w:val="right"/>
              <w:rPr>
                <w:rFonts w:ascii="Arial" w:hAnsi="Arial"/>
                <w:sz w:val="16"/>
              </w:rPr>
            </w:pPr>
            <w:r w:rsidRPr="00A873CB">
              <w:rPr>
                <w:sz w:val="16"/>
              </w:rPr>
              <w:t>C_CI_NA_1</w:t>
            </w:r>
          </w:p>
        </w:tc>
        <w:tc>
          <w:tcPr>
            <w:tcW w:w="292" w:type="dxa"/>
            <w:tcBorders>
              <w:top w:val="single" w:sz="4" w:space="0" w:color="auto"/>
              <w:left w:val="single" w:sz="4" w:space="0" w:color="auto"/>
              <w:bottom w:val="nil"/>
              <w:right w:val="single" w:sz="4" w:space="0" w:color="auto"/>
            </w:tcBorders>
            <w:shd w:val="pct12" w:color="auto" w:fill="FFFFFF"/>
          </w:tcPr>
          <w:p w14:paraId="46A5F3B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6784861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6218A71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66CF514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shd w:val="pct12" w:color="auto" w:fill="FFFFFF"/>
          </w:tcPr>
          <w:p w14:paraId="3A6D2F6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clear" w:color="auto" w:fill="FFFFFF"/>
          </w:tcPr>
          <w:p w14:paraId="09BFBDB6"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nil"/>
              <w:right w:val="single" w:sz="4" w:space="0" w:color="auto"/>
            </w:tcBorders>
          </w:tcPr>
          <w:p w14:paraId="1BDDB34E"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2334760E"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2EA1ABD6" w14:textId="77777777" w:rsidR="00422A31" w:rsidRPr="00A873CB" w:rsidRDefault="00422A31" w:rsidP="00B763AC">
            <w:pPr>
              <w:spacing w:before="20"/>
              <w:jc w:val="center"/>
              <w:rPr>
                <w:rFonts w:ascii="Arial" w:hAnsi="Arial"/>
                <w:sz w:val="12"/>
              </w:rPr>
            </w:pPr>
            <w:r w:rsidRPr="00A873CB">
              <w:rPr>
                <w:sz w:val="12"/>
              </w:rPr>
              <w:t>X</w:t>
            </w:r>
          </w:p>
        </w:tc>
        <w:tc>
          <w:tcPr>
            <w:tcW w:w="297" w:type="dxa"/>
            <w:tcBorders>
              <w:top w:val="single" w:sz="4" w:space="0" w:color="auto"/>
              <w:left w:val="single" w:sz="4" w:space="0" w:color="auto"/>
              <w:bottom w:val="nil"/>
              <w:right w:val="single" w:sz="4" w:space="0" w:color="auto"/>
            </w:tcBorders>
          </w:tcPr>
          <w:p w14:paraId="0B4A05CA"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nil"/>
              <w:right w:val="single" w:sz="4" w:space="0" w:color="auto"/>
            </w:tcBorders>
            <w:shd w:val="pct12" w:color="auto" w:fill="FFFFFF"/>
          </w:tcPr>
          <w:p w14:paraId="31CCD01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195763D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489ECB8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0EF30DB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shd w:val="pct12" w:color="auto" w:fill="FFFFFF"/>
          </w:tcPr>
          <w:p w14:paraId="1D6272F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4E016E9"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03DBCB8E"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221CB113"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41C1D901" w14:textId="77777777" w:rsidR="00422A31" w:rsidRPr="00A873CB" w:rsidRDefault="00422A31" w:rsidP="00B763AC">
            <w:pPr>
              <w:spacing w:before="20"/>
              <w:jc w:val="center"/>
              <w:rPr>
                <w:rFonts w:ascii="Arial" w:hAnsi="Arial"/>
                <w:sz w:val="12"/>
              </w:rPr>
            </w:pPr>
            <w:r w:rsidRPr="00A873CB">
              <w:rPr>
                <w:sz w:val="12"/>
              </w:rPr>
              <w:t>X</w:t>
            </w:r>
          </w:p>
        </w:tc>
      </w:tr>
      <w:tr w:rsidR="00422A31" w:rsidRPr="00A873CB" w14:paraId="46B2EBB4"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0183C596" w14:textId="77777777" w:rsidR="00422A31" w:rsidRPr="00A873CB" w:rsidRDefault="00422A31" w:rsidP="00B763AC">
            <w:pPr>
              <w:tabs>
                <w:tab w:val="left" w:pos="426"/>
              </w:tabs>
              <w:spacing w:before="20"/>
              <w:jc w:val="right"/>
              <w:rPr>
                <w:rFonts w:ascii="Arial" w:hAnsi="Arial"/>
                <w:sz w:val="16"/>
              </w:rPr>
            </w:pPr>
            <w:r w:rsidRPr="00A873CB">
              <w:rPr>
                <w:sz w:val="16"/>
              </w:rPr>
              <w:t>&lt;102&gt;</w:t>
            </w:r>
          </w:p>
        </w:tc>
        <w:tc>
          <w:tcPr>
            <w:tcW w:w="1840" w:type="dxa"/>
            <w:tcBorders>
              <w:top w:val="single" w:sz="4" w:space="0" w:color="auto"/>
              <w:left w:val="single" w:sz="4" w:space="0" w:color="auto"/>
              <w:bottom w:val="single" w:sz="4" w:space="0" w:color="auto"/>
              <w:right w:val="single" w:sz="4" w:space="0" w:color="auto"/>
            </w:tcBorders>
          </w:tcPr>
          <w:p w14:paraId="373FB17B" w14:textId="77777777" w:rsidR="00422A31" w:rsidRPr="00A873CB" w:rsidRDefault="00422A31" w:rsidP="00B763AC">
            <w:pPr>
              <w:spacing w:before="20"/>
              <w:ind w:right="143"/>
              <w:jc w:val="right"/>
              <w:rPr>
                <w:rFonts w:ascii="Arial" w:hAnsi="Arial"/>
                <w:sz w:val="16"/>
              </w:rPr>
            </w:pPr>
            <w:r w:rsidRPr="00A873CB">
              <w:rPr>
                <w:sz w:val="16"/>
              </w:rPr>
              <w:t>C_RD_NA_1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188990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0642CB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E151E2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B32DA0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28E2C47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E97CA1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031C64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090626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E1C676E"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32B8C88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5F15CD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782E19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3146C7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192D81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977EA2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485ED32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8D84C9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CFF6EF6"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0E50A411" w14:textId="77777777" w:rsidR="00422A31" w:rsidRPr="00A873CB" w:rsidRDefault="00422A31" w:rsidP="00B763AC">
            <w:pPr>
              <w:spacing w:before="20"/>
              <w:jc w:val="center"/>
              <w:rPr>
                <w:rFonts w:ascii="Arial" w:hAnsi="Arial"/>
                <w:sz w:val="12"/>
              </w:rPr>
            </w:pPr>
          </w:p>
        </w:tc>
      </w:tr>
      <w:tr w:rsidR="00422A31" w:rsidRPr="00A873CB" w14:paraId="7CC8A61B"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590935D3" w14:textId="77777777" w:rsidR="00422A31" w:rsidRPr="00A873CB" w:rsidRDefault="00422A31" w:rsidP="00B763AC">
            <w:pPr>
              <w:tabs>
                <w:tab w:val="left" w:pos="426"/>
              </w:tabs>
              <w:spacing w:before="20"/>
              <w:jc w:val="right"/>
              <w:rPr>
                <w:rFonts w:ascii="Arial" w:hAnsi="Arial"/>
                <w:sz w:val="16"/>
              </w:rPr>
            </w:pPr>
            <w:r w:rsidRPr="00A873CB">
              <w:rPr>
                <w:sz w:val="16"/>
              </w:rPr>
              <w:t>&lt;103&gt;</w:t>
            </w:r>
          </w:p>
        </w:tc>
        <w:tc>
          <w:tcPr>
            <w:tcW w:w="1840" w:type="dxa"/>
            <w:tcBorders>
              <w:top w:val="single" w:sz="4" w:space="0" w:color="auto"/>
              <w:left w:val="single" w:sz="4" w:space="0" w:color="auto"/>
              <w:bottom w:val="single" w:sz="4" w:space="0" w:color="auto"/>
              <w:right w:val="single" w:sz="4" w:space="0" w:color="auto"/>
            </w:tcBorders>
          </w:tcPr>
          <w:p w14:paraId="5162CCE6" w14:textId="77777777" w:rsidR="00422A31" w:rsidRPr="00A873CB" w:rsidRDefault="00422A31" w:rsidP="00B763AC">
            <w:pPr>
              <w:spacing w:before="20"/>
              <w:ind w:right="143"/>
              <w:jc w:val="right"/>
              <w:rPr>
                <w:rFonts w:ascii="Arial" w:hAnsi="Arial"/>
                <w:sz w:val="16"/>
              </w:rPr>
            </w:pPr>
            <w:r w:rsidRPr="00A873CB">
              <w:rPr>
                <w:sz w:val="16"/>
              </w:rPr>
              <w:t>C_CS_NA_1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65B66F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B89587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F146F94" w14:textId="77777777" w:rsidR="00422A31" w:rsidRPr="00A873CB" w:rsidRDefault="00422A31" w:rsidP="00B763AC">
            <w:pPr>
              <w:spacing w:before="20"/>
              <w:jc w:val="center"/>
              <w:rPr>
                <w:rFonts w:ascii="Arial" w:hAnsi="Arial"/>
                <w:sz w:val="12"/>
              </w:rPr>
            </w:pPr>
            <w:r w:rsidRPr="00A873CB">
              <w:rPr>
                <w:sz w:val="12"/>
              </w:rPr>
              <w:t>R</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E09552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713E76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1A1ED8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C2339D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auto"/>
          </w:tcPr>
          <w:p w14:paraId="4E6E3A4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auto"/>
          </w:tcPr>
          <w:p w14:paraId="75BF9654"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auto"/>
          </w:tcPr>
          <w:p w14:paraId="51F7061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CB221B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8C500A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8B74BA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ADE33F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97C4C9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093301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9A8F07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11F019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7D8BF1D0" w14:textId="77777777" w:rsidR="00422A31" w:rsidRPr="00A873CB" w:rsidRDefault="00422A31" w:rsidP="00B763AC">
            <w:pPr>
              <w:spacing w:before="20"/>
              <w:jc w:val="center"/>
              <w:rPr>
                <w:rFonts w:ascii="Arial" w:hAnsi="Arial"/>
                <w:sz w:val="12"/>
              </w:rPr>
            </w:pPr>
          </w:p>
        </w:tc>
      </w:tr>
      <w:tr w:rsidR="00422A31" w:rsidRPr="00A873CB" w14:paraId="41E09F42"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3899493A" w14:textId="77777777" w:rsidR="00422A31" w:rsidRPr="00A873CB" w:rsidRDefault="00422A31" w:rsidP="00B763AC">
            <w:pPr>
              <w:tabs>
                <w:tab w:val="left" w:pos="426"/>
              </w:tabs>
              <w:spacing w:before="20"/>
              <w:jc w:val="right"/>
              <w:rPr>
                <w:rFonts w:ascii="Arial" w:hAnsi="Arial"/>
                <w:sz w:val="16"/>
              </w:rPr>
            </w:pPr>
            <w:r w:rsidRPr="00A873CB">
              <w:rPr>
                <w:sz w:val="16"/>
              </w:rPr>
              <w:t>&lt;104&gt;</w:t>
            </w:r>
          </w:p>
        </w:tc>
        <w:tc>
          <w:tcPr>
            <w:tcW w:w="1840" w:type="dxa"/>
            <w:tcBorders>
              <w:top w:val="single" w:sz="4" w:space="0" w:color="auto"/>
              <w:left w:val="single" w:sz="4" w:space="0" w:color="auto"/>
              <w:bottom w:val="single" w:sz="4" w:space="0" w:color="auto"/>
              <w:right w:val="single" w:sz="4" w:space="0" w:color="auto"/>
            </w:tcBorders>
          </w:tcPr>
          <w:p w14:paraId="6B9B13CE" w14:textId="77777777" w:rsidR="00422A31" w:rsidRPr="00A873CB" w:rsidRDefault="00422A31" w:rsidP="00B763AC">
            <w:pPr>
              <w:spacing w:before="20"/>
              <w:ind w:right="143"/>
              <w:jc w:val="right"/>
              <w:rPr>
                <w:rFonts w:ascii="Arial" w:hAnsi="Arial"/>
                <w:sz w:val="16"/>
              </w:rPr>
            </w:pPr>
            <w:r w:rsidRPr="00A873CB">
              <w:rPr>
                <w:sz w:val="16"/>
              </w:rPr>
              <w:t>C_TS_NA_1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753A89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F77924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9339D7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C2B9DE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055034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86A9CC5"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1D0D0856"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8058BC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7CF5404"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auto"/>
          </w:tcPr>
          <w:p w14:paraId="57D6DC5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8CEF87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71F2D1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212DF1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904831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D25E31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186E6F8"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7F576F3D"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58536B5F"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134B113A" w14:textId="77777777" w:rsidR="00422A31" w:rsidRPr="00A873CB" w:rsidRDefault="00422A31" w:rsidP="00B763AC">
            <w:pPr>
              <w:spacing w:before="20"/>
              <w:jc w:val="center"/>
              <w:rPr>
                <w:rFonts w:ascii="Arial" w:hAnsi="Arial"/>
                <w:sz w:val="12"/>
              </w:rPr>
            </w:pPr>
            <w:r w:rsidRPr="00A873CB">
              <w:rPr>
                <w:sz w:val="12"/>
              </w:rPr>
              <w:t>X</w:t>
            </w:r>
          </w:p>
        </w:tc>
      </w:tr>
      <w:tr w:rsidR="00422A31" w:rsidRPr="00A873CB" w14:paraId="05B41D89"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14A81DD" w14:textId="77777777" w:rsidR="00422A31" w:rsidRPr="00A873CB" w:rsidRDefault="00422A31" w:rsidP="00B763AC">
            <w:pPr>
              <w:tabs>
                <w:tab w:val="left" w:pos="426"/>
              </w:tabs>
              <w:spacing w:before="20"/>
              <w:jc w:val="right"/>
              <w:rPr>
                <w:rFonts w:ascii="Arial" w:hAnsi="Arial"/>
                <w:sz w:val="16"/>
              </w:rPr>
            </w:pPr>
            <w:r w:rsidRPr="00A873CB">
              <w:rPr>
                <w:sz w:val="16"/>
              </w:rPr>
              <w:t>&lt;105&gt;</w:t>
            </w:r>
          </w:p>
        </w:tc>
        <w:tc>
          <w:tcPr>
            <w:tcW w:w="1840" w:type="dxa"/>
            <w:tcBorders>
              <w:top w:val="single" w:sz="4" w:space="0" w:color="auto"/>
              <w:left w:val="single" w:sz="4" w:space="0" w:color="auto"/>
              <w:bottom w:val="single" w:sz="4" w:space="0" w:color="auto"/>
              <w:right w:val="single" w:sz="4" w:space="0" w:color="auto"/>
            </w:tcBorders>
          </w:tcPr>
          <w:p w14:paraId="0264E1CB" w14:textId="77777777" w:rsidR="00422A31" w:rsidRPr="00A873CB" w:rsidRDefault="00422A31" w:rsidP="00B763AC">
            <w:pPr>
              <w:spacing w:before="20"/>
              <w:ind w:right="143"/>
              <w:jc w:val="right"/>
              <w:rPr>
                <w:rFonts w:ascii="Arial" w:hAnsi="Arial"/>
                <w:sz w:val="16"/>
              </w:rPr>
            </w:pPr>
            <w:r w:rsidRPr="00A873CB">
              <w:rPr>
                <w:sz w:val="16"/>
              </w:rPr>
              <w:t>C_RP_NA_1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336C87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7B46A8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F676E9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E09B35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532552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46F930E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0D6CEA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BC4009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9569138"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290DE35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4D6695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093794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49FA63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BB8E35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EF5CDD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6E69BE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7F6DA5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423CA2C"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7C0FD039" w14:textId="77777777" w:rsidR="00422A31" w:rsidRPr="00A873CB" w:rsidRDefault="00422A31" w:rsidP="00B763AC">
            <w:pPr>
              <w:spacing w:before="20"/>
              <w:jc w:val="center"/>
              <w:rPr>
                <w:rFonts w:ascii="Arial" w:hAnsi="Arial"/>
                <w:sz w:val="12"/>
              </w:rPr>
            </w:pPr>
          </w:p>
        </w:tc>
      </w:tr>
      <w:tr w:rsidR="00422A31" w:rsidRPr="00A873CB" w14:paraId="2677E467"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9DDC9F0" w14:textId="77777777" w:rsidR="00422A31" w:rsidRPr="00A873CB" w:rsidRDefault="00422A31" w:rsidP="00B763AC">
            <w:pPr>
              <w:tabs>
                <w:tab w:val="left" w:pos="426"/>
              </w:tabs>
              <w:spacing w:before="20"/>
              <w:jc w:val="right"/>
              <w:rPr>
                <w:rFonts w:ascii="Arial" w:hAnsi="Arial"/>
                <w:sz w:val="16"/>
              </w:rPr>
            </w:pPr>
            <w:r w:rsidRPr="00A873CB">
              <w:rPr>
                <w:sz w:val="16"/>
              </w:rPr>
              <w:t>&lt;106&gt;</w:t>
            </w:r>
          </w:p>
        </w:tc>
        <w:tc>
          <w:tcPr>
            <w:tcW w:w="1840" w:type="dxa"/>
            <w:tcBorders>
              <w:top w:val="single" w:sz="4" w:space="0" w:color="auto"/>
              <w:left w:val="single" w:sz="4" w:space="0" w:color="auto"/>
              <w:bottom w:val="single" w:sz="4" w:space="0" w:color="auto"/>
              <w:right w:val="single" w:sz="4" w:space="0" w:color="auto"/>
            </w:tcBorders>
          </w:tcPr>
          <w:p w14:paraId="7C98ECBA" w14:textId="77777777" w:rsidR="00422A31" w:rsidRPr="00A873CB" w:rsidRDefault="00422A31" w:rsidP="00B763AC">
            <w:pPr>
              <w:spacing w:before="20"/>
              <w:ind w:right="143"/>
              <w:jc w:val="right"/>
              <w:rPr>
                <w:rFonts w:ascii="Arial" w:hAnsi="Arial"/>
                <w:sz w:val="16"/>
              </w:rPr>
            </w:pPr>
            <w:r w:rsidRPr="00A873CB">
              <w:rPr>
                <w:sz w:val="16"/>
              </w:rPr>
              <w:t>C_CD_NA_1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1BE950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768185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4F79AF0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A3D2E1D"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81EBE5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E78E518"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7EF9D395"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13703B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696AF24"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1DC9D73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3530CD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4213BA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9F92B9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709F7C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4726DE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4EFC32A"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7D1EE038"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248CCCDD"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489C1253" w14:textId="77777777" w:rsidR="00422A31" w:rsidRPr="00A873CB" w:rsidRDefault="00422A31" w:rsidP="00B763AC">
            <w:pPr>
              <w:spacing w:before="20"/>
              <w:jc w:val="center"/>
              <w:rPr>
                <w:rFonts w:ascii="Arial" w:hAnsi="Arial"/>
                <w:sz w:val="12"/>
              </w:rPr>
            </w:pPr>
            <w:r w:rsidRPr="00A873CB">
              <w:rPr>
                <w:sz w:val="12"/>
              </w:rPr>
              <w:t>X</w:t>
            </w:r>
          </w:p>
        </w:tc>
      </w:tr>
      <w:tr w:rsidR="00422A31" w:rsidRPr="00A873CB" w14:paraId="4432ECD7"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0820C9F" w14:textId="77777777" w:rsidR="00422A31" w:rsidRPr="00A873CB" w:rsidRDefault="00422A31" w:rsidP="00B763AC">
            <w:pPr>
              <w:tabs>
                <w:tab w:val="left" w:pos="426"/>
              </w:tabs>
              <w:spacing w:before="20"/>
              <w:jc w:val="right"/>
              <w:rPr>
                <w:rFonts w:ascii="Arial" w:hAnsi="Arial"/>
                <w:sz w:val="16"/>
              </w:rPr>
            </w:pPr>
            <w:r w:rsidRPr="00A873CB">
              <w:rPr>
                <w:sz w:val="16"/>
              </w:rPr>
              <w:t>&lt;110&gt;</w:t>
            </w:r>
          </w:p>
        </w:tc>
        <w:tc>
          <w:tcPr>
            <w:tcW w:w="1840" w:type="dxa"/>
            <w:tcBorders>
              <w:top w:val="single" w:sz="4" w:space="0" w:color="auto"/>
              <w:left w:val="single" w:sz="4" w:space="0" w:color="auto"/>
              <w:bottom w:val="single" w:sz="4" w:space="0" w:color="auto"/>
              <w:right w:val="single" w:sz="4" w:space="0" w:color="auto"/>
            </w:tcBorders>
          </w:tcPr>
          <w:p w14:paraId="782B1B5B" w14:textId="77777777" w:rsidR="00422A31" w:rsidRPr="00A873CB" w:rsidRDefault="00422A31" w:rsidP="00B763AC">
            <w:pPr>
              <w:spacing w:before="20"/>
              <w:ind w:right="143"/>
              <w:jc w:val="right"/>
              <w:rPr>
                <w:rFonts w:ascii="Arial" w:hAnsi="Arial"/>
                <w:sz w:val="16"/>
              </w:rPr>
            </w:pPr>
            <w:r w:rsidRPr="00A873CB">
              <w:rPr>
                <w:sz w:val="16"/>
              </w:rPr>
              <w:t>P_ME_NA_1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8C56BF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8CBD0F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E1BDB8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DC1E7C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2E531A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DAFB42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89E409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A218CB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42045D6"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7523F82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FF4196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280776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570F67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9AD1E5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171859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B1DA15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AC3005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5EFD88C"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3D536ABF" w14:textId="77777777" w:rsidR="00422A31" w:rsidRPr="00A873CB" w:rsidRDefault="00422A31" w:rsidP="00B763AC">
            <w:pPr>
              <w:spacing w:before="20"/>
              <w:jc w:val="center"/>
              <w:rPr>
                <w:rFonts w:ascii="Arial" w:hAnsi="Arial"/>
                <w:sz w:val="12"/>
              </w:rPr>
            </w:pPr>
          </w:p>
        </w:tc>
      </w:tr>
      <w:tr w:rsidR="00422A31" w:rsidRPr="00A873CB" w14:paraId="4FC7E95E"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70B4CA92" w14:textId="77777777" w:rsidR="00422A31" w:rsidRPr="00A873CB" w:rsidRDefault="00422A31" w:rsidP="00B763AC">
            <w:pPr>
              <w:tabs>
                <w:tab w:val="left" w:pos="426"/>
              </w:tabs>
              <w:spacing w:before="20"/>
              <w:jc w:val="right"/>
              <w:rPr>
                <w:rFonts w:ascii="Arial" w:hAnsi="Arial"/>
                <w:sz w:val="16"/>
              </w:rPr>
            </w:pPr>
            <w:r w:rsidRPr="00A873CB">
              <w:rPr>
                <w:sz w:val="16"/>
              </w:rPr>
              <w:t>&lt;111&gt;</w:t>
            </w:r>
          </w:p>
        </w:tc>
        <w:tc>
          <w:tcPr>
            <w:tcW w:w="1840" w:type="dxa"/>
            <w:tcBorders>
              <w:top w:val="single" w:sz="4" w:space="0" w:color="auto"/>
              <w:left w:val="single" w:sz="4" w:space="0" w:color="auto"/>
              <w:bottom w:val="single" w:sz="4" w:space="0" w:color="auto"/>
              <w:right w:val="single" w:sz="4" w:space="0" w:color="auto"/>
            </w:tcBorders>
          </w:tcPr>
          <w:p w14:paraId="62CC3467" w14:textId="77777777" w:rsidR="00422A31" w:rsidRPr="00A873CB" w:rsidRDefault="00422A31" w:rsidP="00B763AC">
            <w:pPr>
              <w:spacing w:before="20"/>
              <w:ind w:right="143"/>
              <w:jc w:val="right"/>
              <w:rPr>
                <w:rFonts w:ascii="Arial" w:hAnsi="Arial"/>
                <w:sz w:val="16"/>
              </w:rPr>
            </w:pPr>
            <w:r w:rsidRPr="00A873CB">
              <w:rPr>
                <w:sz w:val="16"/>
              </w:rPr>
              <w:t>P_ME_NB_1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F034CE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CA9181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E0D5D8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1CAE37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F84D54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5F79DA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766D4D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F014F5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04EB9C4"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57396E4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1480D4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432502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93AEA6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44018C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A03B1E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ACCF7C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44AA01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DEBF2BD"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7FCBFD78" w14:textId="77777777" w:rsidR="00422A31" w:rsidRPr="00A873CB" w:rsidRDefault="00422A31" w:rsidP="00B763AC">
            <w:pPr>
              <w:spacing w:before="20"/>
              <w:jc w:val="center"/>
              <w:rPr>
                <w:rFonts w:ascii="Arial" w:hAnsi="Arial"/>
                <w:sz w:val="12"/>
              </w:rPr>
            </w:pPr>
          </w:p>
        </w:tc>
      </w:tr>
      <w:tr w:rsidR="00422A31" w:rsidRPr="00A873CB" w14:paraId="270AFDC8"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43508FE4" w14:textId="77777777" w:rsidR="00422A31" w:rsidRPr="00A873CB" w:rsidRDefault="00422A31" w:rsidP="00B763AC">
            <w:pPr>
              <w:tabs>
                <w:tab w:val="left" w:pos="426"/>
              </w:tabs>
              <w:spacing w:before="20"/>
              <w:jc w:val="right"/>
              <w:rPr>
                <w:rFonts w:ascii="Arial" w:hAnsi="Arial"/>
                <w:sz w:val="16"/>
              </w:rPr>
            </w:pPr>
            <w:r w:rsidRPr="00A873CB">
              <w:rPr>
                <w:sz w:val="16"/>
              </w:rPr>
              <w:t>&lt;112&gt;</w:t>
            </w:r>
          </w:p>
        </w:tc>
        <w:tc>
          <w:tcPr>
            <w:tcW w:w="1840" w:type="dxa"/>
            <w:tcBorders>
              <w:top w:val="single" w:sz="4" w:space="0" w:color="auto"/>
              <w:left w:val="single" w:sz="4" w:space="0" w:color="auto"/>
              <w:bottom w:val="single" w:sz="4" w:space="0" w:color="auto"/>
              <w:right w:val="single" w:sz="4" w:space="0" w:color="auto"/>
            </w:tcBorders>
          </w:tcPr>
          <w:p w14:paraId="04AD0861" w14:textId="77777777" w:rsidR="00422A31" w:rsidRPr="00A873CB" w:rsidRDefault="00422A31" w:rsidP="00B763AC">
            <w:pPr>
              <w:spacing w:before="20"/>
              <w:ind w:right="143"/>
              <w:jc w:val="right"/>
              <w:rPr>
                <w:rFonts w:ascii="Arial" w:hAnsi="Arial"/>
                <w:sz w:val="16"/>
              </w:rPr>
            </w:pPr>
            <w:r w:rsidRPr="00A873CB">
              <w:rPr>
                <w:sz w:val="16"/>
              </w:rPr>
              <w:t>P_ME_NC_1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D272FF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3677EC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476872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22BE99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9AD1A7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0DC8A6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7B5E54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829FBE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DB0E930"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6EEB95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F4935D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6A26C6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0250DA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88A550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DEDBE3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4A670A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03CDDD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A17176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22EADC1D" w14:textId="77777777" w:rsidR="00422A31" w:rsidRPr="00A873CB" w:rsidRDefault="00422A31" w:rsidP="00B763AC">
            <w:pPr>
              <w:spacing w:before="20"/>
              <w:jc w:val="center"/>
              <w:rPr>
                <w:rFonts w:ascii="Arial" w:hAnsi="Arial"/>
                <w:sz w:val="12"/>
              </w:rPr>
            </w:pPr>
          </w:p>
        </w:tc>
      </w:tr>
      <w:tr w:rsidR="00422A31" w:rsidRPr="00A873CB" w14:paraId="6167752D"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BB6B2CD" w14:textId="77777777" w:rsidR="00422A31" w:rsidRPr="00A873CB" w:rsidRDefault="00422A31" w:rsidP="00B763AC">
            <w:pPr>
              <w:tabs>
                <w:tab w:val="left" w:pos="426"/>
              </w:tabs>
              <w:spacing w:before="20"/>
              <w:jc w:val="right"/>
              <w:rPr>
                <w:rFonts w:ascii="Arial" w:hAnsi="Arial"/>
                <w:sz w:val="16"/>
              </w:rPr>
            </w:pPr>
            <w:r w:rsidRPr="00A873CB">
              <w:rPr>
                <w:sz w:val="16"/>
              </w:rPr>
              <w:t>&lt;113&gt;</w:t>
            </w:r>
          </w:p>
        </w:tc>
        <w:tc>
          <w:tcPr>
            <w:tcW w:w="1840" w:type="dxa"/>
            <w:tcBorders>
              <w:top w:val="single" w:sz="4" w:space="0" w:color="auto"/>
              <w:left w:val="single" w:sz="4" w:space="0" w:color="auto"/>
              <w:bottom w:val="single" w:sz="4" w:space="0" w:color="auto"/>
              <w:right w:val="single" w:sz="4" w:space="0" w:color="auto"/>
            </w:tcBorders>
          </w:tcPr>
          <w:p w14:paraId="5AF657CF" w14:textId="77777777" w:rsidR="00422A31" w:rsidRPr="00A873CB" w:rsidRDefault="00422A31" w:rsidP="00B763AC">
            <w:pPr>
              <w:spacing w:before="20"/>
              <w:ind w:right="143"/>
              <w:jc w:val="right"/>
              <w:rPr>
                <w:rFonts w:ascii="Arial" w:hAnsi="Arial"/>
                <w:sz w:val="16"/>
              </w:rPr>
            </w:pPr>
            <w:r w:rsidRPr="00A873CB">
              <w:rPr>
                <w:sz w:val="16"/>
              </w:rPr>
              <w:t>P_AC_NA_1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7938B6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258854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8FEB75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ECD1CD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DD8247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7FBEA8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662370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0E6FC6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086D35D0"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0B629D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770805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1F9466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30EB65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676B23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29F330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0749D7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4C9612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CA1093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08EC0423" w14:textId="77777777" w:rsidR="00422A31" w:rsidRPr="00A873CB" w:rsidRDefault="00422A31" w:rsidP="00B763AC">
            <w:pPr>
              <w:spacing w:before="20"/>
              <w:jc w:val="center"/>
              <w:rPr>
                <w:rFonts w:ascii="Arial" w:hAnsi="Arial"/>
                <w:sz w:val="12"/>
              </w:rPr>
            </w:pPr>
          </w:p>
        </w:tc>
      </w:tr>
      <w:tr w:rsidR="00422A31" w:rsidRPr="00A873CB" w14:paraId="4263A3FE"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59071D9B" w14:textId="77777777" w:rsidR="00422A31" w:rsidRPr="00A873CB" w:rsidRDefault="00422A31" w:rsidP="00B763AC">
            <w:pPr>
              <w:tabs>
                <w:tab w:val="left" w:pos="426"/>
              </w:tabs>
              <w:spacing w:before="20"/>
              <w:jc w:val="right"/>
              <w:rPr>
                <w:rFonts w:ascii="Arial" w:hAnsi="Arial"/>
                <w:sz w:val="16"/>
              </w:rPr>
            </w:pPr>
            <w:r w:rsidRPr="00A873CB">
              <w:rPr>
                <w:sz w:val="16"/>
              </w:rPr>
              <w:t>&lt;120&gt;</w:t>
            </w:r>
          </w:p>
        </w:tc>
        <w:tc>
          <w:tcPr>
            <w:tcW w:w="1840" w:type="dxa"/>
            <w:tcBorders>
              <w:top w:val="single" w:sz="4" w:space="0" w:color="auto"/>
              <w:left w:val="single" w:sz="4" w:space="0" w:color="auto"/>
              <w:bottom w:val="single" w:sz="4" w:space="0" w:color="auto"/>
              <w:right w:val="single" w:sz="4" w:space="0" w:color="auto"/>
            </w:tcBorders>
          </w:tcPr>
          <w:p w14:paraId="0107B07C" w14:textId="77777777" w:rsidR="00422A31" w:rsidRPr="00A873CB" w:rsidRDefault="00422A31" w:rsidP="00B763AC">
            <w:pPr>
              <w:spacing w:before="20"/>
              <w:ind w:right="143"/>
              <w:jc w:val="right"/>
              <w:rPr>
                <w:rFonts w:ascii="Arial" w:hAnsi="Arial"/>
                <w:sz w:val="16"/>
              </w:rPr>
            </w:pPr>
            <w:r w:rsidRPr="00A873CB">
              <w:rPr>
                <w:sz w:val="16"/>
              </w:rPr>
              <w:t>F_FR_NA_1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F0A2B1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424B58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F53DD2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F582E0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74EAD55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006CB0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FA8ECA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E8C3D7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51E631C"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79CCE61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4A3CDA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B16776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7F0B46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8453CB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33710E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29007E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A8C9D5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F7CB35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5DF95CA2" w14:textId="77777777" w:rsidR="00422A31" w:rsidRPr="00A873CB" w:rsidRDefault="00422A31" w:rsidP="00B763AC">
            <w:pPr>
              <w:spacing w:before="20"/>
              <w:jc w:val="center"/>
              <w:rPr>
                <w:rFonts w:ascii="Arial" w:hAnsi="Arial"/>
                <w:sz w:val="12"/>
              </w:rPr>
            </w:pPr>
          </w:p>
        </w:tc>
      </w:tr>
      <w:tr w:rsidR="00422A31" w:rsidRPr="00A873CB" w14:paraId="208197B9"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03972BC2" w14:textId="77777777" w:rsidR="00422A31" w:rsidRPr="00A873CB" w:rsidRDefault="00422A31" w:rsidP="00B763AC">
            <w:pPr>
              <w:tabs>
                <w:tab w:val="left" w:pos="426"/>
              </w:tabs>
              <w:spacing w:before="20"/>
              <w:jc w:val="right"/>
              <w:rPr>
                <w:rFonts w:ascii="Arial" w:hAnsi="Arial"/>
                <w:sz w:val="16"/>
              </w:rPr>
            </w:pPr>
            <w:r w:rsidRPr="00A873CB">
              <w:rPr>
                <w:sz w:val="16"/>
              </w:rPr>
              <w:t>&lt;121&gt;</w:t>
            </w:r>
          </w:p>
        </w:tc>
        <w:tc>
          <w:tcPr>
            <w:tcW w:w="1840" w:type="dxa"/>
            <w:tcBorders>
              <w:top w:val="single" w:sz="4" w:space="0" w:color="auto"/>
              <w:left w:val="single" w:sz="4" w:space="0" w:color="auto"/>
              <w:bottom w:val="single" w:sz="4" w:space="0" w:color="auto"/>
              <w:right w:val="single" w:sz="4" w:space="0" w:color="auto"/>
            </w:tcBorders>
          </w:tcPr>
          <w:p w14:paraId="597654D7" w14:textId="77777777" w:rsidR="00422A31" w:rsidRPr="00A873CB" w:rsidRDefault="00422A31" w:rsidP="00B763AC">
            <w:pPr>
              <w:spacing w:before="20"/>
              <w:ind w:right="143"/>
              <w:jc w:val="right"/>
              <w:rPr>
                <w:rFonts w:ascii="Arial" w:hAnsi="Arial"/>
                <w:sz w:val="16"/>
              </w:rPr>
            </w:pPr>
            <w:r w:rsidRPr="00A873CB">
              <w:rPr>
                <w:sz w:val="16"/>
              </w:rPr>
              <w:t>F_SR_NA_1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BA1B21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53B05F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46078C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40605A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61349F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D090CA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F36410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F6A4AE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BC8DFE1"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244191A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27DA87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9B5575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CE48A9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6A56F2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3A578F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E1E811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34BDFC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0D559A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73DDD6AD" w14:textId="77777777" w:rsidR="00422A31" w:rsidRPr="00A873CB" w:rsidRDefault="00422A31" w:rsidP="00B763AC">
            <w:pPr>
              <w:spacing w:before="20"/>
              <w:jc w:val="center"/>
              <w:rPr>
                <w:rFonts w:ascii="Arial" w:hAnsi="Arial"/>
                <w:sz w:val="12"/>
              </w:rPr>
            </w:pPr>
          </w:p>
        </w:tc>
      </w:tr>
      <w:tr w:rsidR="00422A31" w:rsidRPr="00A873CB" w14:paraId="2CBBC45B"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26A644D6" w14:textId="77777777" w:rsidR="00422A31" w:rsidRPr="00A873CB" w:rsidRDefault="00422A31" w:rsidP="00B763AC">
            <w:pPr>
              <w:tabs>
                <w:tab w:val="left" w:pos="426"/>
              </w:tabs>
              <w:spacing w:before="20"/>
              <w:jc w:val="right"/>
              <w:rPr>
                <w:rFonts w:ascii="Arial" w:hAnsi="Arial"/>
                <w:sz w:val="16"/>
              </w:rPr>
            </w:pPr>
            <w:r w:rsidRPr="00A873CB">
              <w:rPr>
                <w:sz w:val="16"/>
              </w:rPr>
              <w:t>&lt;122&gt;</w:t>
            </w:r>
          </w:p>
        </w:tc>
        <w:tc>
          <w:tcPr>
            <w:tcW w:w="1840" w:type="dxa"/>
            <w:tcBorders>
              <w:top w:val="single" w:sz="4" w:space="0" w:color="auto"/>
              <w:left w:val="single" w:sz="4" w:space="0" w:color="auto"/>
              <w:bottom w:val="single" w:sz="4" w:space="0" w:color="auto"/>
              <w:right w:val="single" w:sz="4" w:space="0" w:color="auto"/>
            </w:tcBorders>
          </w:tcPr>
          <w:p w14:paraId="53AB9B29" w14:textId="77777777" w:rsidR="00422A31" w:rsidRPr="00A873CB" w:rsidRDefault="00422A31" w:rsidP="00B763AC">
            <w:pPr>
              <w:spacing w:before="20"/>
              <w:ind w:right="143"/>
              <w:jc w:val="right"/>
              <w:rPr>
                <w:rFonts w:ascii="Arial" w:hAnsi="Arial"/>
                <w:sz w:val="16"/>
              </w:rPr>
            </w:pPr>
            <w:r w:rsidRPr="00A873CB">
              <w:rPr>
                <w:sz w:val="16"/>
              </w:rPr>
              <w:t>F_SC_NA_1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96C506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B56725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E6C45B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ABAA75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55B1863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678051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56813E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4D068D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A5418B0"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744046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76AF0C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CA34BE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FA36EF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BE53E0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48A01F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D793B3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EE17D7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B96A82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5DBCBD6C" w14:textId="77777777" w:rsidR="00422A31" w:rsidRPr="00A873CB" w:rsidRDefault="00422A31" w:rsidP="00B763AC">
            <w:pPr>
              <w:spacing w:before="20"/>
              <w:jc w:val="center"/>
              <w:rPr>
                <w:rFonts w:ascii="Arial" w:hAnsi="Arial"/>
                <w:sz w:val="12"/>
              </w:rPr>
            </w:pPr>
          </w:p>
        </w:tc>
      </w:tr>
      <w:tr w:rsidR="00422A31" w:rsidRPr="00A873CB" w14:paraId="29F9CC23"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3A68B505" w14:textId="77777777" w:rsidR="00422A31" w:rsidRPr="00A873CB" w:rsidRDefault="00422A31" w:rsidP="00B763AC">
            <w:pPr>
              <w:tabs>
                <w:tab w:val="left" w:pos="426"/>
              </w:tabs>
              <w:spacing w:before="20"/>
              <w:jc w:val="right"/>
              <w:rPr>
                <w:rFonts w:ascii="Arial" w:hAnsi="Arial"/>
                <w:sz w:val="16"/>
              </w:rPr>
            </w:pPr>
            <w:r w:rsidRPr="00A873CB">
              <w:rPr>
                <w:sz w:val="16"/>
              </w:rPr>
              <w:t>&lt;123&gt;</w:t>
            </w:r>
          </w:p>
        </w:tc>
        <w:tc>
          <w:tcPr>
            <w:tcW w:w="1840" w:type="dxa"/>
            <w:tcBorders>
              <w:top w:val="single" w:sz="4" w:space="0" w:color="auto"/>
              <w:left w:val="single" w:sz="4" w:space="0" w:color="auto"/>
              <w:bottom w:val="single" w:sz="4" w:space="0" w:color="auto"/>
              <w:right w:val="single" w:sz="4" w:space="0" w:color="auto"/>
            </w:tcBorders>
          </w:tcPr>
          <w:p w14:paraId="5DF5521D" w14:textId="77777777" w:rsidR="00422A31" w:rsidRPr="00A873CB" w:rsidRDefault="00422A31" w:rsidP="00B763AC">
            <w:pPr>
              <w:spacing w:before="20"/>
              <w:ind w:right="143"/>
              <w:jc w:val="right"/>
              <w:rPr>
                <w:rFonts w:ascii="Arial" w:hAnsi="Arial"/>
                <w:sz w:val="16"/>
              </w:rPr>
            </w:pPr>
            <w:r w:rsidRPr="00A873CB">
              <w:rPr>
                <w:sz w:val="16"/>
              </w:rPr>
              <w:t>F_LS_NA_1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75BFF7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F639B3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B4789C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27D01C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0BA774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C7EB0E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355F4D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39EFBA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5281E50"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7F1FC03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01D35E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BA99C9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4E8ECC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6D05EB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2CD825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10D4B5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6105AB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C74FFF6"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5F8C71E2" w14:textId="77777777" w:rsidR="00422A31" w:rsidRPr="00A873CB" w:rsidRDefault="00422A31" w:rsidP="00B763AC">
            <w:pPr>
              <w:spacing w:before="20"/>
              <w:jc w:val="center"/>
              <w:rPr>
                <w:rFonts w:ascii="Arial" w:hAnsi="Arial"/>
                <w:sz w:val="12"/>
              </w:rPr>
            </w:pPr>
          </w:p>
        </w:tc>
      </w:tr>
      <w:tr w:rsidR="00422A31" w:rsidRPr="00A873CB" w14:paraId="507B0002"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F1916CE" w14:textId="77777777" w:rsidR="00422A31" w:rsidRPr="00A873CB" w:rsidRDefault="00422A31" w:rsidP="00B763AC">
            <w:pPr>
              <w:tabs>
                <w:tab w:val="left" w:pos="426"/>
              </w:tabs>
              <w:spacing w:before="20"/>
              <w:jc w:val="right"/>
              <w:rPr>
                <w:rFonts w:ascii="Arial" w:hAnsi="Arial"/>
                <w:sz w:val="16"/>
              </w:rPr>
            </w:pPr>
            <w:r w:rsidRPr="00A873CB">
              <w:rPr>
                <w:sz w:val="16"/>
              </w:rPr>
              <w:t>&lt;124&gt;</w:t>
            </w:r>
          </w:p>
        </w:tc>
        <w:tc>
          <w:tcPr>
            <w:tcW w:w="1840" w:type="dxa"/>
            <w:tcBorders>
              <w:top w:val="single" w:sz="4" w:space="0" w:color="auto"/>
              <w:left w:val="single" w:sz="4" w:space="0" w:color="auto"/>
              <w:bottom w:val="single" w:sz="4" w:space="0" w:color="auto"/>
              <w:right w:val="single" w:sz="4" w:space="0" w:color="auto"/>
            </w:tcBorders>
          </w:tcPr>
          <w:p w14:paraId="308CD09A" w14:textId="77777777" w:rsidR="00422A31" w:rsidRPr="00A873CB" w:rsidRDefault="00422A31" w:rsidP="00B763AC">
            <w:pPr>
              <w:spacing w:before="20"/>
              <w:ind w:right="143"/>
              <w:jc w:val="right"/>
              <w:rPr>
                <w:rFonts w:ascii="Arial" w:hAnsi="Arial"/>
                <w:sz w:val="16"/>
              </w:rPr>
            </w:pPr>
            <w:r w:rsidRPr="00A873CB">
              <w:rPr>
                <w:sz w:val="16"/>
              </w:rPr>
              <w:t>F_AF_NA_1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52B6FD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E6EB1C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7A5C50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D8472D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D35642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450677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B9F042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E6EE23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EE88170"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18BA876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6E9022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403C76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005168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E3E12B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E617A0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C93668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DD1899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A98F87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2980E26C" w14:textId="77777777" w:rsidR="00422A31" w:rsidRPr="00A873CB" w:rsidRDefault="00422A31" w:rsidP="00B763AC">
            <w:pPr>
              <w:spacing w:before="20"/>
              <w:jc w:val="center"/>
              <w:rPr>
                <w:rFonts w:ascii="Arial" w:hAnsi="Arial"/>
                <w:sz w:val="12"/>
              </w:rPr>
            </w:pPr>
          </w:p>
        </w:tc>
      </w:tr>
      <w:tr w:rsidR="00422A31" w:rsidRPr="00A873CB" w14:paraId="317DEDF7"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19BC1E1A" w14:textId="77777777" w:rsidR="00422A31" w:rsidRPr="00A873CB" w:rsidRDefault="00422A31" w:rsidP="00B763AC">
            <w:pPr>
              <w:tabs>
                <w:tab w:val="left" w:pos="426"/>
              </w:tabs>
              <w:spacing w:before="20"/>
              <w:jc w:val="right"/>
              <w:rPr>
                <w:rFonts w:ascii="Arial" w:hAnsi="Arial"/>
                <w:sz w:val="16"/>
              </w:rPr>
            </w:pPr>
            <w:r w:rsidRPr="00A873CB">
              <w:rPr>
                <w:sz w:val="16"/>
              </w:rPr>
              <w:t>&lt;125&gt;</w:t>
            </w:r>
          </w:p>
        </w:tc>
        <w:tc>
          <w:tcPr>
            <w:tcW w:w="1840" w:type="dxa"/>
            <w:tcBorders>
              <w:top w:val="single" w:sz="4" w:space="0" w:color="auto"/>
              <w:left w:val="single" w:sz="4" w:space="0" w:color="auto"/>
              <w:bottom w:val="single" w:sz="4" w:space="0" w:color="auto"/>
              <w:right w:val="single" w:sz="4" w:space="0" w:color="auto"/>
            </w:tcBorders>
          </w:tcPr>
          <w:p w14:paraId="60DB88F6" w14:textId="77777777" w:rsidR="00422A31" w:rsidRPr="00A873CB" w:rsidRDefault="00422A31" w:rsidP="00B763AC">
            <w:pPr>
              <w:spacing w:before="20"/>
              <w:ind w:right="143"/>
              <w:jc w:val="right"/>
              <w:rPr>
                <w:rFonts w:ascii="Arial" w:hAnsi="Arial"/>
                <w:sz w:val="16"/>
              </w:rPr>
            </w:pPr>
            <w:r w:rsidRPr="00A873CB">
              <w:rPr>
                <w:sz w:val="16"/>
              </w:rPr>
              <w:t>F_SG_NA_1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122241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5CEDD8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C15116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F489CF6"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FBA8AB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426795E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1AEF4E9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69A78246"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shd w:val="pct12" w:color="auto" w:fill="FFFFFF"/>
          </w:tcPr>
          <w:p w14:paraId="5A3D9BD5"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nil"/>
              <w:right w:val="single" w:sz="4" w:space="0" w:color="auto"/>
            </w:tcBorders>
            <w:shd w:val="pct12" w:color="auto" w:fill="FFFFFF"/>
          </w:tcPr>
          <w:p w14:paraId="0890238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1CAEDFA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BC6268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BC14A0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142F7B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1251DD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47F6811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6C3543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E822A9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02A93C60" w14:textId="77777777" w:rsidR="00422A31" w:rsidRPr="00A873CB" w:rsidRDefault="00422A31" w:rsidP="00B763AC">
            <w:pPr>
              <w:spacing w:before="20"/>
              <w:jc w:val="center"/>
              <w:rPr>
                <w:rFonts w:ascii="Arial" w:hAnsi="Arial"/>
                <w:sz w:val="12"/>
              </w:rPr>
            </w:pPr>
          </w:p>
        </w:tc>
      </w:tr>
      <w:tr w:rsidR="00422A31" w:rsidRPr="00A873CB" w14:paraId="1D778E0C"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471EF453" w14:textId="77777777" w:rsidR="00422A31" w:rsidRPr="00A873CB" w:rsidRDefault="00422A31" w:rsidP="00B763AC">
            <w:pPr>
              <w:tabs>
                <w:tab w:val="left" w:pos="426"/>
              </w:tabs>
              <w:spacing w:before="20"/>
              <w:jc w:val="right"/>
              <w:rPr>
                <w:rFonts w:ascii="Arial" w:hAnsi="Arial"/>
                <w:sz w:val="16"/>
              </w:rPr>
            </w:pPr>
            <w:r w:rsidRPr="00A873CB">
              <w:rPr>
                <w:sz w:val="16"/>
              </w:rPr>
              <w:t>&lt;126&gt;</w:t>
            </w:r>
          </w:p>
        </w:tc>
        <w:tc>
          <w:tcPr>
            <w:tcW w:w="1840" w:type="dxa"/>
            <w:tcBorders>
              <w:top w:val="single" w:sz="4" w:space="0" w:color="auto"/>
              <w:left w:val="single" w:sz="4" w:space="0" w:color="auto"/>
              <w:bottom w:val="single" w:sz="4" w:space="0" w:color="auto"/>
              <w:right w:val="single" w:sz="4" w:space="0" w:color="auto"/>
            </w:tcBorders>
          </w:tcPr>
          <w:p w14:paraId="098FEB99" w14:textId="77777777" w:rsidR="00422A31" w:rsidRPr="00A873CB" w:rsidRDefault="00422A31" w:rsidP="00B763AC">
            <w:pPr>
              <w:spacing w:before="20"/>
              <w:ind w:right="143"/>
              <w:jc w:val="right"/>
              <w:rPr>
                <w:rFonts w:ascii="Arial" w:hAnsi="Arial"/>
                <w:sz w:val="16"/>
              </w:rPr>
            </w:pPr>
            <w:r w:rsidRPr="00A873CB">
              <w:rPr>
                <w:sz w:val="16"/>
              </w:rPr>
              <w:t>F_DR_TA_1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14DFF1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83FB2C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EBB4B2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23EC12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0C83DE0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vAlign w:val="center"/>
          </w:tcPr>
          <w:p w14:paraId="39E9F15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vAlign w:val="center"/>
          </w:tcPr>
          <w:p w14:paraId="5EDB4F1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vAlign w:val="center"/>
          </w:tcPr>
          <w:p w14:paraId="1E754A8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vAlign w:val="center"/>
          </w:tcPr>
          <w:p w14:paraId="14B98AA5"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vAlign w:val="center"/>
          </w:tcPr>
          <w:p w14:paraId="2D088EB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C58EEB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ACA6DD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2E5CED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53DDFB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71BCF4E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90C4F4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84B5A3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DD206E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D602BA7" w14:textId="77777777" w:rsidR="00422A31" w:rsidRPr="00A873CB" w:rsidRDefault="00422A31" w:rsidP="00B763AC">
            <w:pPr>
              <w:spacing w:before="20"/>
              <w:jc w:val="center"/>
              <w:rPr>
                <w:rFonts w:ascii="Arial" w:hAnsi="Arial"/>
                <w:sz w:val="12"/>
              </w:rPr>
            </w:pPr>
          </w:p>
        </w:tc>
      </w:tr>
    </w:tbl>
    <w:p w14:paraId="0E9116E3" w14:textId="77777777" w:rsidR="00422A31" w:rsidRPr="00A873CB" w:rsidRDefault="00422A31" w:rsidP="00422A31">
      <w:pPr>
        <w:pStyle w:val="NGTSAppendix"/>
        <w:widowControl/>
      </w:pPr>
    </w:p>
    <w:p w14:paraId="6F27C29A" w14:textId="77777777" w:rsidR="00422A31" w:rsidRPr="00A873CB" w:rsidRDefault="00422A31" w:rsidP="00422A31">
      <w:pPr>
        <w:pStyle w:val="NGTSAppendix"/>
        <w:widowControl/>
        <w:rPr>
          <w:b/>
        </w:rPr>
      </w:pPr>
      <w:r w:rsidRPr="00A873CB">
        <w:rPr>
          <w:b/>
        </w:rPr>
        <w:t>BASIC APPLICATION FUNCTIONS</w:t>
      </w:r>
    </w:p>
    <w:p w14:paraId="63617A5D" w14:textId="77777777" w:rsidR="00422A31" w:rsidRPr="00A873CB" w:rsidRDefault="00422A31" w:rsidP="00422A31">
      <w:pPr>
        <w:pStyle w:val="NGTSAppendix"/>
        <w:widowControl/>
        <w:rPr>
          <w:b/>
        </w:rPr>
      </w:pPr>
    </w:p>
    <w:p w14:paraId="2DA03BB2" w14:textId="77777777" w:rsidR="00422A31" w:rsidRPr="00A873CB" w:rsidRDefault="00422A31" w:rsidP="00422A31">
      <w:pPr>
        <w:pStyle w:val="NGTSAppendix"/>
        <w:widowControl/>
        <w:rPr>
          <w:b/>
        </w:rPr>
      </w:pPr>
      <w:r w:rsidRPr="00A873CB">
        <w:rPr>
          <w:b/>
        </w:rPr>
        <w:t>Station initialisation</w:t>
      </w:r>
    </w:p>
    <w:p w14:paraId="771EE371" w14:textId="77777777" w:rsidR="00422A31" w:rsidRPr="00A873CB" w:rsidRDefault="00422A31" w:rsidP="00422A31">
      <w:pPr>
        <w:spacing w:line="0" w:lineRule="atLeast"/>
        <w:ind w:left="720"/>
        <w:rPr>
          <w:sz w:val="16"/>
        </w:rPr>
      </w:pPr>
      <w:r w:rsidRPr="00A873CB">
        <w:rPr>
          <w:sz w:val="16"/>
        </w:rPr>
        <w:t>(Station specific parameter, mark with an ‘</w:t>
      </w:r>
      <w:r w:rsidRPr="00A873CB">
        <w:rPr>
          <w:b/>
          <w:sz w:val="16"/>
        </w:rPr>
        <w:t>X</w:t>
      </w:r>
      <w:r w:rsidRPr="00A873CB">
        <w:rPr>
          <w:sz w:val="16"/>
        </w:rPr>
        <w:t xml:space="preserve">’ if function is used) </w:t>
      </w:r>
    </w:p>
    <w:p w14:paraId="770866B3" w14:textId="77777777" w:rsidR="00422A31" w:rsidRPr="00A873CB" w:rsidRDefault="00422A31" w:rsidP="00422A31">
      <w:pPr>
        <w:ind w:left="72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371"/>
        <w:gridCol w:w="1417"/>
      </w:tblGrid>
      <w:tr w:rsidR="00422A31" w:rsidRPr="00A873CB" w14:paraId="494BB712" w14:textId="77777777" w:rsidTr="00B763AC">
        <w:tc>
          <w:tcPr>
            <w:tcW w:w="284" w:type="dxa"/>
            <w:tcBorders>
              <w:top w:val="single" w:sz="4" w:space="0" w:color="auto"/>
              <w:left w:val="single" w:sz="4" w:space="0" w:color="auto"/>
              <w:bottom w:val="single" w:sz="4" w:space="0" w:color="auto"/>
              <w:right w:val="single" w:sz="4" w:space="0" w:color="auto"/>
            </w:tcBorders>
          </w:tcPr>
          <w:p w14:paraId="1858DC96" w14:textId="77777777" w:rsidR="00422A31" w:rsidRPr="00A873CB" w:rsidRDefault="00422A31" w:rsidP="00B763AC">
            <w:pPr>
              <w:pStyle w:val="NGTSAppendix"/>
              <w:widowControl/>
            </w:pPr>
            <w:r w:rsidRPr="00A873CB">
              <w:t>X</w:t>
            </w:r>
          </w:p>
        </w:tc>
        <w:tc>
          <w:tcPr>
            <w:tcW w:w="7371" w:type="dxa"/>
            <w:tcBorders>
              <w:top w:val="nil"/>
              <w:left w:val="single" w:sz="4" w:space="0" w:color="auto"/>
              <w:bottom w:val="nil"/>
              <w:right w:val="nil"/>
            </w:tcBorders>
          </w:tcPr>
          <w:p w14:paraId="24132E33" w14:textId="77777777" w:rsidR="00422A31" w:rsidRPr="00A873CB" w:rsidRDefault="00422A31" w:rsidP="00B763AC">
            <w:pPr>
              <w:pStyle w:val="NGTSAppendix"/>
              <w:widowControl/>
              <w:ind w:left="186"/>
            </w:pPr>
            <w:r w:rsidRPr="00A873CB">
              <w:t>Remote initialisation</w:t>
            </w:r>
          </w:p>
        </w:tc>
        <w:tc>
          <w:tcPr>
            <w:tcW w:w="1417" w:type="dxa"/>
            <w:tcBorders>
              <w:top w:val="nil"/>
              <w:left w:val="nil"/>
              <w:bottom w:val="nil"/>
              <w:right w:val="nil"/>
            </w:tcBorders>
          </w:tcPr>
          <w:p w14:paraId="0EE02DDA" w14:textId="77777777" w:rsidR="00422A31" w:rsidRPr="00A873CB" w:rsidRDefault="00422A31" w:rsidP="00B763AC">
            <w:pPr>
              <w:pStyle w:val="NGTSAppendix"/>
              <w:widowControl/>
            </w:pPr>
          </w:p>
        </w:tc>
      </w:tr>
    </w:tbl>
    <w:p w14:paraId="78BB1430" w14:textId="77777777" w:rsidR="00422A31" w:rsidRPr="00A873CB" w:rsidRDefault="00422A31" w:rsidP="00422A31">
      <w:pPr>
        <w:pStyle w:val="NGTSAppendix"/>
        <w:widowControl/>
      </w:pPr>
    </w:p>
    <w:p w14:paraId="3C026FCC" w14:textId="77777777" w:rsidR="00422A31" w:rsidRPr="00A873CB" w:rsidRDefault="00422A31" w:rsidP="00422A31">
      <w:pPr>
        <w:pStyle w:val="NGTSAppendix"/>
        <w:widowControl/>
        <w:rPr>
          <w:b/>
        </w:rPr>
      </w:pPr>
      <w:r w:rsidRPr="00A873CB">
        <w:rPr>
          <w:b/>
        </w:rPr>
        <w:t>Cyclic data transmission</w:t>
      </w:r>
    </w:p>
    <w:p w14:paraId="4487B06A" w14:textId="77777777" w:rsidR="00422A31" w:rsidRPr="00A873CB" w:rsidRDefault="00422A31" w:rsidP="00422A31">
      <w:pPr>
        <w:spacing w:line="0" w:lineRule="atLeast"/>
        <w:ind w:left="720"/>
        <w:jc w:val="both"/>
        <w:rPr>
          <w:sz w:val="16"/>
        </w:rPr>
      </w:pPr>
      <w:r w:rsidRPr="00A873CB">
        <w:rPr>
          <w:sz w:val="16"/>
        </w:rPr>
        <w:t>(station specific parameter, mark with an ‘</w:t>
      </w:r>
      <w:r w:rsidRPr="00A873CB">
        <w:rPr>
          <w:b/>
          <w:sz w:val="16"/>
        </w:rPr>
        <w:t>X</w:t>
      </w:r>
      <w:r w:rsidRPr="00A873CB">
        <w:rPr>
          <w:sz w:val="16"/>
        </w:rPr>
        <w:t>’ if it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24879B0A" w14:textId="77777777" w:rsidR="00422A31" w:rsidRPr="00A873CB" w:rsidRDefault="00422A31" w:rsidP="00422A31">
      <w:pPr>
        <w:ind w:left="72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371"/>
        <w:gridCol w:w="1417"/>
      </w:tblGrid>
      <w:tr w:rsidR="00422A31" w:rsidRPr="00A873CB" w14:paraId="1DED879F" w14:textId="77777777" w:rsidTr="00B763AC">
        <w:tc>
          <w:tcPr>
            <w:tcW w:w="284" w:type="dxa"/>
            <w:tcBorders>
              <w:top w:val="single" w:sz="4" w:space="0" w:color="auto"/>
              <w:left w:val="single" w:sz="4" w:space="0" w:color="auto"/>
              <w:bottom w:val="single" w:sz="4" w:space="0" w:color="auto"/>
              <w:right w:val="single" w:sz="4" w:space="0" w:color="auto"/>
            </w:tcBorders>
          </w:tcPr>
          <w:p w14:paraId="0153A1E2" w14:textId="77777777" w:rsidR="00422A31" w:rsidRPr="00A873CB" w:rsidRDefault="00422A31" w:rsidP="00B763AC">
            <w:pPr>
              <w:pStyle w:val="NGTSAppendix"/>
              <w:widowControl/>
            </w:pPr>
          </w:p>
        </w:tc>
        <w:tc>
          <w:tcPr>
            <w:tcW w:w="7371" w:type="dxa"/>
            <w:tcBorders>
              <w:top w:val="nil"/>
              <w:left w:val="single" w:sz="4" w:space="0" w:color="auto"/>
              <w:bottom w:val="nil"/>
              <w:right w:val="nil"/>
            </w:tcBorders>
          </w:tcPr>
          <w:p w14:paraId="00760704" w14:textId="77777777" w:rsidR="00422A31" w:rsidRPr="00A873CB" w:rsidRDefault="00422A31" w:rsidP="00B763AC">
            <w:pPr>
              <w:pStyle w:val="NGTSAppendix"/>
              <w:widowControl/>
              <w:ind w:left="186"/>
            </w:pPr>
            <w:r w:rsidRPr="00A873CB">
              <w:t>Cyclic data transmission</w:t>
            </w:r>
          </w:p>
        </w:tc>
        <w:tc>
          <w:tcPr>
            <w:tcW w:w="1417" w:type="dxa"/>
            <w:tcBorders>
              <w:top w:val="nil"/>
              <w:left w:val="nil"/>
              <w:bottom w:val="nil"/>
              <w:right w:val="nil"/>
            </w:tcBorders>
          </w:tcPr>
          <w:p w14:paraId="4AF7C280" w14:textId="77777777" w:rsidR="00422A31" w:rsidRPr="00A873CB" w:rsidRDefault="00422A31" w:rsidP="00B763AC">
            <w:pPr>
              <w:pStyle w:val="NGTSAppendix"/>
              <w:widowControl/>
            </w:pPr>
          </w:p>
        </w:tc>
      </w:tr>
    </w:tbl>
    <w:p w14:paraId="3C78A532" w14:textId="77777777" w:rsidR="00422A31" w:rsidRPr="00A873CB" w:rsidRDefault="00422A31" w:rsidP="00422A31">
      <w:pPr>
        <w:pStyle w:val="NGTSAppendix"/>
        <w:widowControl/>
      </w:pPr>
    </w:p>
    <w:p w14:paraId="7B663F1C" w14:textId="77777777" w:rsidR="00422A31" w:rsidRPr="00A873CB" w:rsidRDefault="00422A31" w:rsidP="00422A31">
      <w:pPr>
        <w:pStyle w:val="NGTSAppendix"/>
        <w:widowControl/>
        <w:rPr>
          <w:b/>
        </w:rPr>
      </w:pPr>
      <w:r w:rsidRPr="00A873CB">
        <w:rPr>
          <w:b/>
        </w:rPr>
        <w:t>Read procedure</w:t>
      </w:r>
    </w:p>
    <w:p w14:paraId="1C900E1C" w14:textId="77777777" w:rsidR="00422A31" w:rsidRPr="00A873CB" w:rsidRDefault="00422A31" w:rsidP="00422A31">
      <w:pPr>
        <w:ind w:left="720"/>
        <w:rPr>
          <w:sz w:val="16"/>
        </w:rPr>
      </w:pPr>
      <w:r w:rsidRPr="00A873CB">
        <w:rPr>
          <w:sz w:val="16"/>
        </w:rPr>
        <w:t>(station specific parameter, mark with an ‘</w:t>
      </w:r>
      <w:r w:rsidRPr="00A873CB">
        <w:rPr>
          <w:b/>
          <w:sz w:val="16"/>
        </w:rPr>
        <w:t>X</w:t>
      </w:r>
      <w:r w:rsidRPr="00A873CB">
        <w:rPr>
          <w:sz w:val="16"/>
        </w:rPr>
        <w:t>’ if it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5D7A023D" w14:textId="77777777" w:rsidR="00422A31" w:rsidRPr="00A873CB" w:rsidRDefault="00422A31" w:rsidP="00422A31">
      <w:pPr>
        <w:ind w:left="72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371"/>
        <w:gridCol w:w="1417"/>
      </w:tblGrid>
      <w:tr w:rsidR="00422A31" w:rsidRPr="00A873CB" w14:paraId="243493B2" w14:textId="77777777" w:rsidTr="00B763AC">
        <w:tc>
          <w:tcPr>
            <w:tcW w:w="284" w:type="dxa"/>
            <w:tcBorders>
              <w:top w:val="single" w:sz="4" w:space="0" w:color="auto"/>
              <w:left w:val="single" w:sz="4" w:space="0" w:color="auto"/>
              <w:bottom w:val="single" w:sz="4" w:space="0" w:color="auto"/>
              <w:right w:val="single" w:sz="4" w:space="0" w:color="auto"/>
            </w:tcBorders>
          </w:tcPr>
          <w:p w14:paraId="2CB4D599" w14:textId="77777777" w:rsidR="00422A31" w:rsidRPr="00A873CB" w:rsidRDefault="00422A31" w:rsidP="00B763AC">
            <w:pPr>
              <w:pStyle w:val="NGTSAppendix"/>
              <w:widowControl/>
            </w:pPr>
          </w:p>
        </w:tc>
        <w:tc>
          <w:tcPr>
            <w:tcW w:w="7371" w:type="dxa"/>
            <w:tcBorders>
              <w:top w:val="nil"/>
              <w:left w:val="single" w:sz="4" w:space="0" w:color="auto"/>
              <w:bottom w:val="nil"/>
              <w:right w:val="nil"/>
            </w:tcBorders>
          </w:tcPr>
          <w:p w14:paraId="30731697" w14:textId="77777777" w:rsidR="00422A31" w:rsidRPr="00A873CB" w:rsidRDefault="00422A31" w:rsidP="00B763AC">
            <w:pPr>
              <w:pStyle w:val="NGTSAppendix"/>
              <w:widowControl/>
              <w:ind w:left="186"/>
            </w:pPr>
            <w:r w:rsidRPr="00A873CB">
              <w:t>Read procedure</w:t>
            </w:r>
          </w:p>
        </w:tc>
        <w:tc>
          <w:tcPr>
            <w:tcW w:w="1417" w:type="dxa"/>
            <w:tcBorders>
              <w:top w:val="nil"/>
              <w:left w:val="nil"/>
              <w:bottom w:val="nil"/>
              <w:right w:val="nil"/>
            </w:tcBorders>
          </w:tcPr>
          <w:p w14:paraId="4A3667AF" w14:textId="77777777" w:rsidR="00422A31" w:rsidRPr="00A873CB" w:rsidRDefault="00422A31" w:rsidP="00B763AC">
            <w:pPr>
              <w:pStyle w:val="NGTSAppendix"/>
              <w:widowControl/>
            </w:pPr>
          </w:p>
        </w:tc>
      </w:tr>
    </w:tbl>
    <w:p w14:paraId="1012D574" w14:textId="77777777" w:rsidR="00422A31" w:rsidRPr="00A873CB" w:rsidRDefault="00422A31" w:rsidP="00422A31">
      <w:pPr>
        <w:pStyle w:val="NGTSAppendix"/>
        <w:widowControl/>
      </w:pPr>
    </w:p>
    <w:p w14:paraId="3D93890D" w14:textId="77777777" w:rsidR="00422A31" w:rsidRPr="00A873CB" w:rsidRDefault="00422A31" w:rsidP="00422A31">
      <w:pPr>
        <w:pStyle w:val="NGTSAppendix"/>
        <w:widowControl/>
        <w:rPr>
          <w:b/>
        </w:rPr>
      </w:pPr>
      <w:r w:rsidRPr="00A873CB">
        <w:rPr>
          <w:b/>
        </w:rPr>
        <w:t>Spontaneous transmission</w:t>
      </w:r>
    </w:p>
    <w:p w14:paraId="5FFD7D41" w14:textId="77777777" w:rsidR="00422A31" w:rsidRPr="00A873CB" w:rsidRDefault="00422A31" w:rsidP="00422A31">
      <w:pPr>
        <w:spacing w:line="0" w:lineRule="atLeast"/>
        <w:ind w:left="720"/>
        <w:jc w:val="both"/>
        <w:rPr>
          <w:sz w:val="16"/>
        </w:rPr>
      </w:pPr>
      <w:r w:rsidRPr="00A873CB">
        <w:rPr>
          <w:sz w:val="16"/>
        </w:rPr>
        <w:t>(station specific parameter, mark with an ‘</w:t>
      </w:r>
      <w:r w:rsidRPr="00A873CB">
        <w:rPr>
          <w:b/>
          <w:sz w:val="16"/>
        </w:rPr>
        <w:t>X</w:t>
      </w:r>
      <w:r w:rsidRPr="00A873CB">
        <w:rPr>
          <w:sz w:val="16"/>
        </w:rPr>
        <w:t>’ if it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1ABB1609" w14:textId="77777777" w:rsidR="00422A31" w:rsidRPr="00A873CB" w:rsidRDefault="00422A31" w:rsidP="00422A31">
      <w:pPr>
        <w:ind w:left="72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371"/>
        <w:gridCol w:w="1417"/>
      </w:tblGrid>
      <w:tr w:rsidR="00422A31" w:rsidRPr="00A873CB" w14:paraId="4DA0A3AC" w14:textId="77777777" w:rsidTr="00B763AC">
        <w:tc>
          <w:tcPr>
            <w:tcW w:w="284" w:type="dxa"/>
            <w:tcBorders>
              <w:top w:val="single" w:sz="4" w:space="0" w:color="auto"/>
              <w:left w:val="single" w:sz="4" w:space="0" w:color="auto"/>
              <w:bottom w:val="single" w:sz="4" w:space="0" w:color="auto"/>
              <w:right w:val="single" w:sz="4" w:space="0" w:color="auto"/>
            </w:tcBorders>
          </w:tcPr>
          <w:p w14:paraId="16490E92" w14:textId="77777777" w:rsidR="00422A31" w:rsidRPr="00A873CB" w:rsidRDefault="00422A31" w:rsidP="00B763AC">
            <w:pPr>
              <w:pStyle w:val="NGTSAppendix"/>
              <w:widowControl/>
            </w:pPr>
            <w:r w:rsidRPr="00A873CB">
              <w:t>X</w:t>
            </w:r>
          </w:p>
        </w:tc>
        <w:tc>
          <w:tcPr>
            <w:tcW w:w="7371" w:type="dxa"/>
            <w:tcBorders>
              <w:top w:val="nil"/>
              <w:left w:val="single" w:sz="4" w:space="0" w:color="auto"/>
              <w:bottom w:val="nil"/>
              <w:right w:val="nil"/>
            </w:tcBorders>
          </w:tcPr>
          <w:p w14:paraId="0BC0AC77" w14:textId="77777777" w:rsidR="00422A31" w:rsidRPr="00A873CB" w:rsidRDefault="00422A31" w:rsidP="00B763AC">
            <w:pPr>
              <w:pStyle w:val="NGTSAppendix"/>
              <w:widowControl/>
              <w:ind w:left="186"/>
            </w:pPr>
            <w:r w:rsidRPr="00A873CB">
              <w:t>Spontaneous transmission</w:t>
            </w:r>
          </w:p>
        </w:tc>
        <w:tc>
          <w:tcPr>
            <w:tcW w:w="1417" w:type="dxa"/>
            <w:tcBorders>
              <w:top w:val="nil"/>
              <w:left w:val="nil"/>
              <w:bottom w:val="nil"/>
              <w:right w:val="nil"/>
            </w:tcBorders>
          </w:tcPr>
          <w:p w14:paraId="79A51842" w14:textId="77777777" w:rsidR="00422A31" w:rsidRPr="00A873CB" w:rsidRDefault="00422A31" w:rsidP="00B763AC">
            <w:pPr>
              <w:pStyle w:val="NGTSAppendix"/>
              <w:widowControl/>
            </w:pPr>
          </w:p>
        </w:tc>
      </w:tr>
    </w:tbl>
    <w:p w14:paraId="26B3D587" w14:textId="77777777" w:rsidR="00422A31" w:rsidRPr="00A873CB" w:rsidRDefault="00422A31" w:rsidP="00422A31">
      <w:pPr>
        <w:pStyle w:val="NGTSAppendix"/>
        <w:widowControl/>
      </w:pPr>
    </w:p>
    <w:p w14:paraId="5C135FED" w14:textId="77777777" w:rsidR="00422A31" w:rsidRPr="00A873CB" w:rsidRDefault="00422A31" w:rsidP="00422A31">
      <w:pPr>
        <w:pStyle w:val="NGTSAppendix"/>
        <w:widowControl/>
        <w:rPr>
          <w:b/>
        </w:rPr>
      </w:pPr>
      <w:r w:rsidRPr="00A873CB">
        <w:rPr>
          <w:b/>
        </w:rPr>
        <w:t>Double transmission of information objects with cause of transmission spontaneous</w:t>
      </w:r>
    </w:p>
    <w:p w14:paraId="6E53F6AA" w14:textId="77777777" w:rsidR="00422A31" w:rsidRPr="00A873CB" w:rsidRDefault="00422A31" w:rsidP="00422A31">
      <w:pPr>
        <w:pStyle w:val="NGTSAppendix"/>
        <w:widowControl/>
        <w:ind w:left="720"/>
        <w:rPr>
          <w:sz w:val="16"/>
        </w:rPr>
      </w:pPr>
      <w:r w:rsidRPr="00A873CB">
        <w:rPr>
          <w:sz w:val="16"/>
        </w:rPr>
        <w:t>(</w:t>
      </w:r>
      <w:proofErr w:type="gramStart"/>
      <w:r w:rsidRPr="00A873CB">
        <w:rPr>
          <w:sz w:val="16"/>
        </w:rPr>
        <w:t>station</w:t>
      </w:r>
      <w:proofErr w:type="gramEnd"/>
      <w:r w:rsidRPr="00A873CB">
        <w:rPr>
          <w:sz w:val="16"/>
        </w:rPr>
        <w:t xml:space="preserve"> specific parameter. Mark each information type with an ‘</w:t>
      </w:r>
      <w:r w:rsidRPr="00A873CB">
        <w:rPr>
          <w:b/>
          <w:sz w:val="16"/>
        </w:rPr>
        <w:t>X</w:t>
      </w:r>
      <w:r w:rsidRPr="00A873CB">
        <w:rPr>
          <w:sz w:val="16"/>
        </w:rPr>
        <w:t>’ where both a Type ID without time and corresponding type ID with time are issued in response to a single spontaneous change of a monitored object)</w:t>
      </w:r>
    </w:p>
    <w:p w14:paraId="262AC35B" w14:textId="77777777" w:rsidR="00422A31" w:rsidRPr="00A873CB" w:rsidRDefault="00422A31" w:rsidP="00422A31">
      <w:pPr>
        <w:pStyle w:val="NGTSAppendix"/>
        <w:widowControl/>
      </w:pPr>
    </w:p>
    <w:p w14:paraId="51954D9A" w14:textId="77777777" w:rsidR="00422A31" w:rsidRPr="00A873CB" w:rsidRDefault="00422A31" w:rsidP="00422A31">
      <w:pPr>
        <w:pStyle w:val="NGT03-PurposeText"/>
      </w:pPr>
      <w:r w:rsidRPr="00A873CB">
        <w:t xml:space="preserve">The following type identifications may be transmitted in succession caused by a single status change of an information object. The </w:t>
      </w:r>
      <w:proofErr w:type="gramStart"/>
      <w:r w:rsidRPr="00A873CB">
        <w:t>particular information</w:t>
      </w:r>
      <w:proofErr w:type="gramEnd"/>
      <w:r w:rsidRPr="00A873CB">
        <w:t xml:space="preserve"> object addresses for which double transmission is enabled are defined in a project-specific list.</w:t>
      </w:r>
    </w:p>
    <w:p w14:paraId="67CEFB16" w14:textId="77777777" w:rsidR="00422A31" w:rsidRPr="00A873CB" w:rsidRDefault="00422A31" w:rsidP="00422A31">
      <w:pPr>
        <w:pStyle w:val="NGTSAppendix"/>
        <w:widowControl/>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8646"/>
      </w:tblGrid>
      <w:tr w:rsidR="00422A31" w:rsidRPr="00A873CB" w14:paraId="22F8AC7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A837BA6"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712B3E0F" w14:textId="77777777" w:rsidR="00422A31" w:rsidRPr="00A873CB" w:rsidRDefault="00422A31" w:rsidP="00B763AC">
            <w:pPr>
              <w:pStyle w:val="NGTSAppendix"/>
              <w:widowControl/>
              <w:ind w:left="186"/>
            </w:pPr>
            <w:r w:rsidRPr="00A873CB">
              <w:t>Single-point information M_SP_NA_1, M_SP_TA_1, M_SP_TB_1 and M_PS_NA_1</w:t>
            </w:r>
          </w:p>
        </w:tc>
      </w:tr>
      <w:tr w:rsidR="00422A31" w:rsidRPr="00A873CB" w14:paraId="3635B5A0" w14:textId="77777777" w:rsidTr="00B763AC">
        <w:trPr>
          <w:trHeight w:hRule="exact" w:val="60"/>
        </w:trPr>
        <w:tc>
          <w:tcPr>
            <w:tcW w:w="284" w:type="dxa"/>
            <w:tcBorders>
              <w:top w:val="single" w:sz="4" w:space="0" w:color="auto"/>
              <w:left w:val="nil"/>
              <w:bottom w:val="single" w:sz="4" w:space="0" w:color="auto"/>
              <w:right w:val="nil"/>
            </w:tcBorders>
            <w:vAlign w:val="center"/>
          </w:tcPr>
          <w:p w14:paraId="38FD94DE"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7344EC9A" w14:textId="77777777" w:rsidR="00422A31" w:rsidRPr="00A873CB" w:rsidRDefault="00422A31" w:rsidP="00B763AC">
            <w:pPr>
              <w:pStyle w:val="NGTSAppendix"/>
              <w:widowControl/>
              <w:ind w:left="186"/>
            </w:pPr>
          </w:p>
        </w:tc>
      </w:tr>
      <w:tr w:rsidR="00422A31" w:rsidRPr="00A873CB" w14:paraId="25E97E75"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5858155"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2DBF7B4A" w14:textId="77777777" w:rsidR="00422A31" w:rsidRPr="00A873CB" w:rsidRDefault="00422A31" w:rsidP="00B763AC">
            <w:pPr>
              <w:pStyle w:val="NGTSAppendix"/>
              <w:widowControl/>
              <w:ind w:left="186"/>
            </w:pPr>
            <w:r w:rsidRPr="00A873CB">
              <w:t>Double-point information M_DP_NA_1, M_DP_TA_1 and M_DP_TB_1</w:t>
            </w:r>
          </w:p>
        </w:tc>
      </w:tr>
      <w:tr w:rsidR="00422A31" w:rsidRPr="00A873CB" w14:paraId="31A5C830" w14:textId="77777777" w:rsidTr="00B763AC">
        <w:trPr>
          <w:trHeight w:hRule="exact" w:val="60"/>
        </w:trPr>
        <w:tc>
          <w:tcPr>
            <w:tcW w:w="284" w:type="dxa"/>
            <w:tcBorders>
              <w:top w:val="single" w:sz="4" w:space="0" w:color="auto"/>
              <w:left w:val="nil"/>
              <w:bottom w:val="single" w:sz="4" w:space="0" w:color="auto"/>
              <w:right w:val="nil"/>
            </w:tcBorders>
            <w:vAlign w:val="center"/>
          </w:tcPr>
          <w:p w14:paraId="09A5074E"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1B15E2AD" w14:textId="77777777" w:rsidR="00422A31" w:rsidRPr="00A873CB" w:rsidRDefault="00422A31" w:rsidP="00B763AC">
            <w:pPr>
              <w:pStyle w:val="NGTSAppendix"/>
              <w:widowControl/>
              <w:ind w:left="186"/>
            </w:pPr>
          </w:p>
        </w:tc>
      </w:tr>
      <w:tr w:rsidR="00422A31" w:rsidRPr="00A873CB" w14:paraId="2089ACBC"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3FFD9BE6"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7F52A4D0" w14:textId="77777777" w:rsidR="00422A31" w:rsidRPr="00A873CB" w:rsidRDefault="00422A31" w:rsidP="00B763AC">
            <w:pPr>
              <w:pStyle w:val="NGTSAppendix"/>
              <w:widowControl/>
              <w:ind w:left="186"/>
            </w:pPr>
            <w:r w:rsidRPr="00A873CB">
              <w:t>Step position information M_ST_NA_1, M_ST_TA_1and M_ST_TB_1</w:t>
            </w:r>
          </w:p>
        </w:tc>
      </w:tr>
      <w:tr w:rsidR="00422A31" w:rsidRPr="00A873CB" w14:paraId="7DC9F0D0" w14:textId="77777777" w:rsidTr="00B763AC">
        <w:trPr>
          <w:trHeight w:hRule="exact" w:val="60"/>
        </w:trPr>
        <w:tc>
          <w:tcPr>
            <w:tcW w:w="284" w:type="dxa"/>
            <w:tcBorders>
              <w:top w:val="single" w:sz="4" w:space="0" w:color="auto"/>
              <w:left w:val="nil"/>
              <w:bottom w:val="single" w:sz="4" w:space="0" w:color="auto"/>
              <w:right w:val="nil"/>
            </w:tcBorders>
            <w:vAlign w:val="center"/>
          </w:tcPr>
          <w:p w14:paraId="5CB474CC"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11F1A169" w14:textId="77777777" w:rsidR="00422A31" w:rsidRPr="00A873CB" w:rsidRDefault="00422A31" w:rsidP="00B763AC">
            <w:pPr>
              <w:pStyle w:val="NGTSAppendix"/>
              <w:widowControl/>
              <w:ind w:left="186"/>
            </w:pPr>
          </w:p>
        </w:tc>
      </w:tr>
      <w:tr w:rsidR="00422A31" w:rsidRPr="00A873CB" w14:paraId="3FBF5DCD"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7285A31"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7218E2BD" w14:textId="77777777" w:rsidR="00422A31" w:rsidRPr="00A873CB" w:rsidRDefault="00422A31" w:rsidP="00B763AC">
            <w:pPr>
              <w:pStyle w:val="NGTSAppendix"/>
              <w:widowControl/>
              <w:ind w:left="186"/>
            </w:pPr>
            <w:r w:rsidRPr="00A873CB">
              <w:t xml:space="preserve">Bit-string of </w:t>
            </w:r>
            <w:proofErr w:type="gramStart"/>
            <w:r w:rsidRPr="00A873CB">
              <w:t>32 bit</w:t>
            </w:r>
            <w:proofErr w:type="gramEnd"/>
            <w:r w:rsidRPr="00A873CB">
              <w:t xml:space="preserve"> M_BO_NA_1, M_BO_TA_1and M_BO_TB_1 (if defined for a specific project)</w:t>
            </w:r>
          </w:p>
        </w:tc>
      </w:tr>
      <w:tr w:rsidR="00422A31" w:rsidRPr="00A873CB" w14:paraId="7DBFDEF0" w14:textId="77777777" w:rsidTr="00B763AC">
        <w:trPr>
          <w:trHeight w:hRule="exact" w:val="60"/>
        </w:trPr>
        <w:tc>
          <w:tcPr>
            <w:tcW w:w="284" w:type="dxa"/>
            <w:tcBorders>
              <w:top w:val="single" w:sz="4" w:space="0" w:color="auto"/>
              <w:left w:val="nil"/>
              <w:bottom w:val="single" w:sz="4" w:space="0" w:color="auto"/>
              <w:right w:val="nil"/>
            </w:tcBorders>
            <w:vAlign w:val="center"/>
          </w:tcPr>
          <w:p w14:paraId="2B7E661A"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2B1FCB1D" w14:textId="77777777" w:rsidR="00422A31" w:rsidRPr="00A873CB" w:rsidRDefault="00422A31" w:rsidP="00B763AC">
            <w:pPr>
              <w:pStyle w:val="NGTSAppendix"/>
              <w:widowControl/>
              <w:ind w:left="186"/>
            </w:pPr>
          </w:p>
        </w:tc>
      </w:tr>
      <w:tr w:rsidR="00422A31" w:rsidRPr="00A873CB" w14:paraId="064AE099"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4D8A15C"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45B33025" w14:textId="77777777" w:rsidR="00422A31" w:rsidRPr="00A873CB" w:rsidRDefault="00422A31" w:rsidP="00B763AC">
            <w:pPr>
              <w:pStyle w:val="NGTSAppendix"/>
              <w:widowControl/>
              <w:ind w:left="186"/>
            </w:pPr>
            <w:r w:rsidRPr="00A873CB">
              <w:t xml:space="preserve">Measured value, normalised value M_ME_NA_1, M_ME_TA_1, M_ME_ND_1 and M_ME_TD_1 </w:t>
            </w:r>
          </w:p>
        </w:tc>
      </w:tr>
      <w:tr w:rsidR="00422A31" w:rsidRPr="00A873CB" w14:paraId="089EF4A1" w14:textId="77777777" w:rsidTr="00B763AC">
        <w:trPr>
          <w:trHeight w:hRule="exact" w:val="60"/>
        </w:trPr>
        <w:tc>
          <w:tcPr>
            <w:tcW w:w="284" w:type="dxa"/>
            <w:tcBorders>
              <w:top w:val="single" w:sz="4" w:space="0" w:color="auto"/>
              <w:left w:val="nil"/>
              <w:bottom w:val="single" w:sz="4" w:space="0" w:color="auto"/>
              <w:right w:val="nil"/>
            </w:tcBorders>
            <w:vAlign w:val="center"/>
          </w:tcPr>
          <w:p w14:paraId="0197094E"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1A4C9FE6" w14:textId="77777777" w:rsidR="00422A31" w:rsidRPr="00A873CB" w:rsidRDefault="00422A31" w:rsidP="00B763AC">
            <w:pPr>
              <w:pStyle w:val="NGTSAppendix"/>
              <w:widowControl/>
              <w:ind w:left="186"/>
            </w:pPr>
          </w:p>
        </w:tc>
      </w:tr>
      <w:tr w:rsidR="00422A31" w:rsidRPr="00A873CB" w14:paraId="7D4A31D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551B7AB3"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1A3EFBAF" w14:textId="77777777" w:rsidR="00422A31" w:rsidRPr="00A873CB" w:rsidRDefault="00422A31" w:rsidP="00B763AC">
            <w:pPr>
              <w:pStyle w:val="NGTSAppendix"/>
              <w:widowControl/>
              <w:ind w:left="186"/>
            </w:pPr>
            <w:r w:rsidRPr="00A873CB">
              <w:t>Measured value, scaled value M_ME_NB_1, M_ME_TB_1 and M_ME_TE_1</w:t>
            </w:r>
          </w:p>
        </w:tc>
      </w:tr>
      <w:tr w:rsidR="00422A31" w:rsidRPr="00A873CB" w14:paraId="2902FABB" w14:textId="77777777" w:rsidTr="00B763AC">
        <w:trPr>
          <w:trHeight w:hRule="exact" w:val="60"/>
        </w:trPr>
        <w:tc>
          <w:tcPr>
            <w:tcW w:w="284" w:type="dxa"/>
            <w:tcBorders>
              <w:top w:val="single" w:sz="4" w:space="0" w:color="auto"/>
              <w:left w:val="nil"/>
              <w:bottom w:val="single" w:sz="4" w:space="0" w:color="auto"/>
              <w:right w:val="nil"/>
            </w:tcBorders>
            <w:vAlign w:val="center"/>
          </w:tcPr>
          <w:p w14:paraId="22676AC3"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74778A56" w14:textId="77777777" w:rsidR="00422A31" w:rsidRPr="00A873CB" w:rsidRDefault="00422A31" w:rsidP="00B763AC">
            <w:pPr>
              <w:pStyle w:val="NGTSAppendix"/>
              <w:widowControl/>
              <w:ind w:left="186"/>
            </w:pPr>
          </w:p>
        </w:tc>
      </w:tr>
      <w:tr w:rsidR="00422A31" w:rsidRPr="00A873CB" w14:paraId="7CD299F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7259AA94"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74F1D704" w14:textId="77777777" w:rsidR="00422A31" w:rsidRPr="00A873CB" w:rsidRDefault="00422A31" w:rsidP="00B763AC">
            <w:pPr>
              <w:pStyle w:val="NGTSAppendix"/>
              <w:widowControl/>
              <w:ind w:left="186"/>
            </w:pPr>
            <w:r w:rsidRPr="00A873CB">
              <w:t>Measured value, short floating point number M_ME_NC_1, M_ME_TC_1, and M_ME_TF_1</w:t>
            </w:r>
          </w:p>
        </w:tc>
      </w:tr>
    </w:tbl>
    <w:p w14:paraId="366A10D2" w14:textId="77777777" w:rsidR="009E0A6B" w:rsidRPr="00A873CB" w:rsidRDefault="009E0A6B" w:rsidP="00422A31">
      <w:pPr>
        <w:pStyle w:val="NGTSAppendix"/>
        <w:widowControl/>
        <w:rPr>
          <w:b/>
        </w:rPr>
      </w:pPr>
    </w:p>
    <w:p w14:paraId="1E140BA7" w14:textId="431F1880" w:rsidR="00422A31" w:rsidRPr="00A873CB" w:rsidRDefault="00422A31" w:rsidP="00422A31">
      <w:pPr>
        <w:pStyle w:val="NGTSAppendix"/>
        <w:widowControl/>
        <w:rPr>
          <w:b/>
        </w:rPr>
      </w:pPr>
      <w:r w:rsidRPr="00A873CB">
        <w:rPr>
          <w:b/>
        </w:rPr>
        <w:t xml:space="preserve">Station interrogation </w:t>
      </w:r>
      <w:r w:rsidR="009E0A6B" w:rsidRPr="00A873CB">
        <w:rPr>
          <w:b/>
        </w:rPr>
        <w:t xml:space="preserve">(supported but details to be agreed with </w:t>
      </w:r>
      <w:r w:rsidR="00B023AA">
        <w:rPr>
          <w:b/>
        </w:rPr>
        <w:t>T</w:t>
      </w:r>
      <w:r w:rsidR="009E0A6B" w:rsidRPr="00A873CB">
        <w:rPr>
          <w:b/>
        </w:rPr>
        <w:t xml:space="preserve">he </w:t>
      </w:r>
      <w:r w:rsidR="00B023AA">
        <w:rPr>
          <w:b/>
        </w:rPr>
        <w:t>Company</w:t>
      </w:r>
      <w:r w:rsidR="009E0A6B" w:rsidRPr="00A873CB">
        <w:rPr>
          <w:b/>
        </w:rPr>
        <w:t>)</w:t>
      </w:r>
    </w:p>
    <w:p w14:paraId="020FC476" w14:textId="77777777" w:rsidR="00422A31" w:rsidRPr="00A873CB" w:rsidRDefault="00422A31" w:rsidP="00422A31">
      <w:pPr>
        <w:spacing w:line="0" w:lineRule="atLeast"/>
        <w:ind w:left="720"/>
        <w:jc w:val="both"/>
        <w:rPr>
          <w:sz w:val="16"/>
        </w:rPr>
      </w:pPr>
      <w:r w:rsidRPr="00A873CB">
        <w:rPr>
          <w:sz w:val="16"/>
        </w:rPr>
        <w:t>(</w:t>
      </w:r>
      <w:proofErr w:type="gramStart"/>
      <w:r w:rsidRPr="00A873CB">
        <w:rPr>
          <w:sz w:val="16"/>
        </w:rPr>
        <w:t>station</w:t>
      </w:r>
      <w:proofErr w:type="gramEnd"/>
      <w:r w:rsidRPr="00A873CB">
        <w:rPr>
          <w:sz w:val="16"/>
        </w:rPr>
        <w:t xml:space="preserve"> specific parameter. mark with an ‘</w:t>
      </w:r>
      <w:r w:rsidRPr="00A873CB">
        <w:rPr>
          <w:b/>
          <w:sz w:val="16"/>
        </w:rPr>
        <w:t>X</w:t>
      </w:r>
      <w:r w:rsidRPr="00A873CB">
        <w:rPr>
          <w:sz w:val="16"/>
        </w:rPr>
        <w:t>’ if function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31F09E96" w14:textId="77777777" w:rsidR="00422A31" w:rsidRPr="00A873CB" w:rsidRDefault="00422A31" w:rsidP="00422A31">
      <w:pPr>
        <w:spacing w:line="0" w:lineRule="atLeast"/>
        <w:ind w:left="576"/>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1660"/>
        <w:gridCol w:w="284"/>
        <w:gridCol w:w="1660"/>
        <w:gridCol w:w="284"/>
        <w:gridCol w:w="4016"/>
      </w:tblGrid>
      <w:tr w:rsidR="00422A31" w:rsidRPr="00A873CB" w14:paraId="18FE3ED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7700B16A" w14:textId="77777777" w:rsidR="00422A31" w:rsidRPr="00A873CB" w:rsidRDefault="00422A31" w:rsidP="00B763AC">
            <w:pPr>
              <w:pStyle w:val="NGTSAppendix"/>
              <w:widowControl/>
              <w:ind w:left="-57"/>
              <w:jc w:val="right"/>
            </w:pPr>
            <w:r w:rsidRPr="00A873CB">
              <w:t>X</w:t>
            </w:r>
          </w:p>
        </w:tc>
        <w:tc>
          <w:tcPr>
            <w:tcW w:w="1660" w:type="dxa"/>
            <w:tcBorders>
              <w:top w:val="nil"/>
              <w:left w:val="single" w:sz="4" w:space="0" w:color="auto"/>
              <w:bottom w:val="nil"/>
              <w:right w:val="nil"/>
            </w:tcBorders>
            <w:vAlign w:val="center"/>
          </w:tcPr>
          <w:p w14:paraId="70A326F1" w14:textId="77777777" w:rsidR="00422A31" w:rsidRPr="00A873CB" w:rsidRDefault="00422A31" w:rsidP="00B763AC">
            <w:pPr>
              <w:pStyle w:val="NGTSAppendix"/>
              <w:widowControl/>
              <w:ind w:left="186"/>
            </w:pPr>
            <w:r w:rsidRPr="00A873CB">
              <w:t>global</w:t>
            </w:r>
          </w:p>
        </w:tc>
        <w:tc>
          <w:tcPr>
            <w:tcW w:w="284" w:type="dxa"/>
            <w:tcBorders>
              <w:top w:val="nil"/>
              <w:left w:val="nil"/>
              <w:bottom w:val="nil"/>
              <w:right w:val="nil"/>
            </w:tcBorders>
            <w:vAlign w:val="center"/>
          </w:tcPr>
          <w:p w14:paraId="3E19DA12"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00CFBB63" w14:textId="77777777" w:rsidR="00422A31" w:rsidRPr="00A873CB" w:rsidRDefault="00422A31" w:rsidP="00B763AC">
            <w:pPr>
              <w:pStyle w:val="NGTSAppendix"/>
              <w:widowControl/>
            </w:pPr>
          </w:p>
        </w:tc>
        <w:tc>
          <w:tcPr>
            <w:tcW w:w="284" w:type="dxa"/>
            <w:tcBorders>
              <w:top w:val="nil"/>
              <w:left w:val="nil"/>
              <w:bottom w:val="nil"/>
              <w:right w:val="nil"/>
            </w:tcBorders>
            <w:vAlign w:val="center"/>
          </w:tcPr>
          <w:p w14:paraId="3C546615" w14:textId="77777777" w:rsidR="00422A31" w:rsidRPr="00A873CB" w:rsidRDefault="00422A31" w:rsidP="00B763AC">
            <w:pPr>
              <w:pStyle w:val="NGTSAppendix"/>
              <w:widowControl/>
            </w:pPr>
          </w:p>
        </w:tc>
        <w:tc>
          <w:tcPr>
            <w:tcW w:w="4016" w:type="dxa"/>
            <w:tcBorders>
              <w:top w:val="nil"/>
              <w:left w:val="nil"/>
              <w:bottom w:val="nil"/>
              <w:right w:val="nil"/>
            </w:tcBorders>
            <w:vAlign w:val="center"/>
          </w:tcPr>
          <w:p w14:paraId="0CDD1869" w14:textId="77777777" w:rsidR="00422A31" w:rsidRPr="00A873CB" w:rsidRDefault="00422A31" w:rsidP="00B763AC">
            <w:pPr>
              <w:pStyle w:val="NGTSAppendix"/>
              <w:widowControl/>
            </w:pPr>
          </w:p>
        </w:tc>
      </w:tr>
      <w:tr w:rsidR="00422A31" w:rsidRPr="00A873CB" w14:paraId="63AF6FA1" w14:textId="77777777" w:rsidTr="00B763AC">
        <w:trPr>
          <w:trHeight w:hRule="exact" w:val="60"/>
        </w:trPr>
        <w:tc>
          <w:tcPr>
            <w:tcW w:w="284" w:type="dxa"/>
            <w:tcBorders>
              <w:top w:val="single" w:sz="4" w:space="0" w:color="auto"/>
              <w:left w:val="nil"/>
              <w:bottom w:val="single" w:sz="4" w:space="0" w:color="auto"/>
              <w:right w:val="nil"/>
            </w:tcBorders>
            <w:vAlign w:val="center"/>
          </w:tcPr>
          <w:p w14:paraId="6CBDE857"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4C8745D2" w14:textId="77777777" w:rsidR="00422A31" w:rsidRPr="00A873CB" w:rsidRDefault="00422A31" w:rsidP="00B763AC">
            <w:pPr>
              <w:pStyle w:val="NGTSAppendix"/>
              <w:widowControl/>
              <w:ind w:left="186"/>
            </w:pPr>
          </w:p>
        </w:tc>
        <w:tc>
          <w:tcPr>
            <w:tcW w:w="284" w:type="dxa"/>
            <w:tcBorders>
              <w:top w:val="nil"/>
              <w:left w:val="nil"/>
              <w:bottom w:val="single" w:sz="4" w:space="0" w:color="auto"/>
              <w:right w:val="nil"/>
            </w:tcBorders>
            <w:vAlign w:val="center"/>
          </w:tcPr>
          <w:p w14:paraId="7C8E58A2"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7BEB4CC3" w14:textId="77777777" w:rsidR="00422A31" w:rsidRPr="00A873CB" w:rsidRDefault="00422A31" w:rsidP="00B763AC">
            <w:pPr>
              <w:pStyle w:val="NGTSAppendix"/>
              <w:widowControl/>
            </w:pPr>
          </w:p>
        </w:tc>
        <w:tc>
          <w:tcPr>
            <w:tcW w:w="284" w:type="dxa"/>
            <w:tcBorders>
              <w:top w:val="nil"/>
              <w:left w:val="nil"/>
              <w:bottom w:val="single" w:sz="4" w:space="0" w:color="auto"/>
              <w:right w:val="nil"/>
            </w:tcBorders>
            <w:vAlign w:val="center"/>
          </w:tcPr>
          <w:p w14:paraId="0CECD63F" w14:textId="77777777" w:rsidR="00422A31" w:rsidRPr="00A873CB" w:rsidRDefault="00422A31" w:rsidP="00B763AC">
            <w:pPr>
              <w:pStyle w:val="NGTSAppendix"/>
              <w:widowControl/>
            </w:pPr>
          </w:p>
        </w:tc>
        <w:tc>
          <w:tcPr>
            <w:tcW w:w="4016" w:type="dxa"/>
            <w:tcBorders>
              <w:top w:val="nil"/>
              <w:left w:val="nil"/>
              <w:bottom w:val="nil"/>
              <w:right w:val="nil"/>
            </w:tcBorders>
            <w:vAlign w:val="center"/>
          </w:tcPr>
          <w:p w14:paraId="74E3D6AC" w14:textId="77777777" w:rsidR="00422A31" w:rsidRPr="00A873CB" w:rsidRDefault="00422A31" w:rsidP="00B763AC">
            <w:pPr>
              <w:pStyle w:val="NGTSAppendix"/>
              <w:widowControl/>
            </w:pPr>
          </w:p>
        </w:tc>
      </w:tr>
      <w:tr w:rsidR="00422A31" w:rsidRPr="00A873CB" w14:paraId="4B3D10C3"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5C5A6A19"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single" w:sz="4" w:space="0" w:color="auto"/>
            </w:tcBorders>
            <w:vAlign w:val="center"/>
          </w:tcPr>
          <w:p w14:paraId="13A52F88" w14:textId="77777777" w:rsidR="00422A31" w:rsidRPr="00A873CB" w:rsidRDefault="00422A31" w:rsidP="00B763AC">
            <w:pPr>
              <w:pStyle w:val="NGTSAppendix"/>
              <w:widowControl/>
              <w:ind w:left="186"/>
            </w:pPr>
            <w:r w:rsidRPr="00A873CB">
              <w:t>group 1</w:t>
            </w:r>
          </w:p>
        </w:tc>
        <w:tc>
          <w:tcPr>
            <w:tcW w:w="284" w:type="dxa"/>
            <w:tcBorders>
              <w:top w:val="single" w:sz="4" w:space="0" w:color="auto"/>
              <w:left w:val="single" w:sz="4" w:space="0" w:color="auto"/>
              <w:bottom w:val="single" w:sz="4" w:space="0" w:color="auto"/>
              <w:right w:val="single" w:sz="4" w:space="0" w:color="auto"/>
            </w:tcBorders>
            <w:vAlign w:val="center"/>
          </w:tcPr>
          <w:p w14:paraId="431D1DD7"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single" w:sz="4" w:space="0" w:color="auto"/>
            </w:tcBorders>
            <w:vAlign w:val="center"/>
          </w:tcPr>
          <w:p w14:paraId="4F0EAC1A" w14:textId="77777777" w:rsidR="00422A31" w:rsidRPr="00A873CB" w:rsidRDefault="00422A31" w:rsidP="00B763AC">
            <w:pPr>
              <w:pStyle w:val="NGTSAppendix"/>
              <w:widowControl/>
              <w:ind w:left="186"/>
            </w:pPr>
            <w:r w:rsidRPr="00A873CB">
              <w:t>group 7</w:t>
            </w:r>
          </w:p>
        </w:tc>
        <w:tc>
          <w:tcPr>
            <w:tcW w:w="284" w:type="dxa"/>
            <w:tcBorders>
              <w:top w:val="single" w:sz="4" w:space="0" w:color="auto"/>
              <w:left w:val="single" w:sz="4" w:space="0" w:color="auto"/>
              <w:bottom w:val="single" w:sz="4" w:space="0" w:color="auto"/>
              <w:right w:val="single" w:sz="4" w:space="0" w:color="auto"/>
            </w:tcBorders>
            <w:vAlign w:val="center"/>
          </w:tcPr>
          <w:p w14:paraId="00ED49F9" w14:textId="77777777" w:rsidR="00422A31" w:rsidRPr="00A873CB" w:rsidRDefault="00422A31" w:rsidP="00B763AC">
            <w:pPr>
              <w:pStyle w:val="NGTSAppendix"/>
              <w:widowControl/>
            </w:pPr>
            <w:r w:rsidRPr="00A873CB">
              <w:t>X</w:t>
            </w:r>
          </w:p>
        </w:tc>
        <w:tc>
          <w:tcPr>
            <w:tcW w:w="4016" w:type="dxa"/>
            <w:tcBorders>
              <w:top w:val="nil"/>
              <w:left w:val="single" w:sz="4" w:space="0" w:color="auto"/>
              <w:bottom w:val="nil"/>
              <w:right w:val="nil"/>
            </w:tcBorders>
            <w:vAlign w:val="center"/>
          </w:tcPr>
          <w:p w14:paraId="2A3B97D8" w14:textId="77777777" w:rsidR="00422A31" w:rsidRPr="00A873CB" w:rsidRDefault="00422A31" w:rsidP="00B763AC">
            <w:pPr>
              <w:pStyle w:val="NGTSAppendix"/>
              <w:widowControl/>
              <w:ind w:left="186"/>
            </w:pPr>
            <w:r w:rsidRPr="00A873CB">
              <w:t>group 13</w:t>
            </w:r>
          </w:p>
        </w:tc>
      </w:tr>
      <w:tr w:rsidR="00422A31" w:rsidRPr="00A873CB" w14:paraId="56AD31C7" w14:textId="77777777" w:rsidTr="00B763AC">
        <w:trPr>
          <w:trHeight w:hRule="exact" w:val="60"/>
        </w:trPr>
        <w:tc>
          <w:tcPr>
            <w:tcW w:w="284" w:type="dxa"/>
            <w:tcBorders>
              <w:top w:val="single" w:sz="4" w:space="0" w:color="auto"/>
              <w:left w:val="nil"/>
              <w:bottom w:val="single" w:sz="4" w:space="0" w:color="auto"/>
              <w:right w:val="nil"/>
            </w:tcBorders>
            <w:vAlign w:val="center"/>
          </w:tcPr>
          <w:p w14:paraId="00B8DF46"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4F5A34BB"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52A5BB88"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3B182E4B"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29B4BD94" w14:textId="77777777" w:rsidR="00422A31" w:rsidRPr="00A873CB" w:rsidRDefault="00422A31" w:rsidP="00B763AC">
            <w:pPr>
              <w:pStyle w:val="NGTSAppendix"/>
              <w:widowControl/>
            </w:pPr>
          </w:p>
        </w:tc>
        <w:tc>
          <w:tcPr>
            <w:tcW w:w="4016" w:type="dxa"/>
            <w:tcBorders>
              <w:top w:val="nil"/>
              <w:left w:val="nil"/>
              <w:bottom w:val="nil"/>
              <w:right w:val="nil"/>
            </w:tcBorders>
            <w:vAlign w:val="center"/>
          </w:tcPr>
          <w:p w14:paraId="15D99170" w14:textId="77777777" w:rsidR="00422A31" w:rsidRPr="00A873CB" w:rsidRDefault="00422A31" w:rsidP="00B763AC">
            <w:pPr>
              <w:pStyle w:val="NGTSAppendix"/>
              <w:widowControl/>
              <w:ind w:left="186"/>
            </w:pPr>
          </w:p>
        </w:tc>
      </w:tr>
      <w:tr w:rsidR="00422A31" w:rsidRPr="00A873CB" w14:paraId="6CE33201"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D5B930F"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single" w:sz="4" w:space="0" w:color="auto"/>
            </w:tcBorders>
            <w:vAlign w:val="center"/>
          </w:tcPr>
          <w:p w14:paraId="4D257247" w14:textId="77777777" w:rsidR="00422A31" w:rsidRPr="00A873CB" w:rsidRDefault="00422A31" w:rsidP="00B763AC">
            <w:pPr>
              <w:pStyle w:val="NGTSAppendix"/>
              <w:widowControl/>
              <w:ind w:left="186"/>
            </w:pPr>
            <w:r w:rsidRPr="00A873CB">
              <w:t>group 2</w:t>
            </w:r>
          </w:p>
        </w:tc>
        <w:tc>
          <w:tcPr>
            <w:tcW w:w="284" w:type="dxa"/>
            <w:tcBorders>
              <w:top w:val="single" w:sz="4" w:space="0" w:color="auto"/>
              <w:left w:val="single" w:sz="4" w:space="0" w:color="auto"/>
              <w:bottom w:val="single" w:sz="4" w:space="0" w:color="auto"/>
              <w:right w:val="single" w:sz="4" w:space="0" w:color="auto"/>
            </w:tcBorders>
            <w:vAlign w:val="center"/>
          </w:tcPr>
          <w:p w14:paraId="309DE0BD"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single" w:sz="4" w:space="0" w:color="auto"/>
            </w:tcBorders>
            <w:vAlign w:val="center"/>
          </w:tcPr>
          <w:p w14:paraId="33C38F6C" w14:textId="77777777" w:rsidR="00422A31" w:rsidRPr="00A873CB" w:rsidRDefault="00422A31" w:rsidP="00B763AC">
            <w:pPr>
              <w:pStyle w:val="NGTSAppendix"/>
              <w:widowControl/>
              <w:ind w:left="186"/>
            </w:pPr>
            <w:r w:rsidRPr="00A873CB">
              <w:t>group 8</w:t>
            </w:r>
          </w:p>
        </w:tc>
        <w:tc>
          <w:tcPr>
            <w:tcW w:w="284" w:type="dxa"/>
            <w:tcBorders>
              <w:top w:val="single" w:sz="4" w:space="0" w:color="auto"/>
              <w:left w:val="single" w:sz="4" w:space="0" w:color="auto"/>
              <w:bottom w:val="single" w:sz="4" w:space="0" w:color="auto"/>
              <w:right w:val="single" w:sz="4" w:space="0" w:color="auto"/>
            </w:tcBorders>
            <w:vAlign w:val="center"/>
          </w:tcPr>
          <w:p w14:paraId="7061F720" w14:textId="77777777" w:rsidR="00422A31" w:rsidRPr="00A873CB" w:rsidRDefault="00422A31" w:rsidP="00B763AC">
            <w:pPr>
              <w:pStyle w:val="NGTSAppendix"/>
              <w:widowControl/>
            </w:pPr>
            <w:r w:rsidRPr="00A873CB">
              <w:t>X</w:t>
            </w:r>
          </w:p>
        </w:tc>
        <w:tc>
          <w:tcPr>
            <w:tcW w:w="4016" w:type="dxa"/>
            <w:tcBorders>
              <w:top w:val="nil"/>
              <w:left w:val="single" w:sz="4" w:space="0" w:color="auto"/>
              <w:bottom w:val="nil"/>
              <w:right w:val="nil"/>
            </w:tcBorders>
            <w:vAlign w:val="center"/>
          </w:tcPr>
          <w:p w14:paraId="79527F1B" w14:textId="77777777" w:rsidR="00422A31" w:rsidRPr="00A873CB" w:rsidRDefault="00422A31" w:rsidP="00B763AC">
            <w:pPr>
              <w:pStyle w:val="NGTSAppendix"/>
              <w:widowControl/>
              <w:ind w:left="186"/>
            </w:pPr>
            <w:r w:rsidRPr="00A873CB">
              <w:t>group 14</w:t>
            </w:r>
          </w:p>
        </w:tc>
      </w:tr>
      <w:tr w:rsidR="00422A31" w:rsidRPr="00A873CB" w14:paraId="651B9E0A" w14:textId="77777777" w:rsidTr="00B763AC">
        <w:trPr>
          <w:trHeight w:hRule="exact" w:val="60"/>
        </w:trPr>
        <w:tc>
          <w:tcPr>
            <w:tcW w:w="284" w:type="dxa"/>
            <w:tcBorders>
              <w:top w:val="single" w:sz="4" w:space="0" w:color="auto"/>
              <w:left w:val="nil"/>
              <w:bottom w:val="single" w:sz="4" w:space="0" w:color="auto"/>
              <w:right w:val="nil"/>
            </w:tcBorders>
            <w:vAlign w:val="center"/>
          </w:tcPr>
          <w:p w14:paraId="630252A9"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6B2A18CD"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49065088"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124C4627"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132C0A5B" w14:textId="77777777" w:rsidR="00422A31" w:rsidRPr="00A873CB" w:rsidRDefault="00422A31" w:rsidP="00B763AC">
            <w:pPr>
              <w:pStyle w:val="NGTSAppendix"/>
              <w:widowControl/>
            </w:pPr>
          </w:p>
        </w:tc>
        <w:tc>
          <w:tcPr>
            <w:tcW w:w="4016" w:type="dxa"/>
            <w:tcBorders>
              <w:top w:val="nil"/>
              <w:left w:val="nil"/>
              <w:bottom w:val="nil"/>
              <w:right w:val="nil"/>
            </w:tcBorders>
            <w:vAlign w:val="center"/>
          </w:tcPr>
          <w:p w14:paraId="1B9603C7" w14:textId="77777777" w:rsidR="00422A31" w:rsidRPr="00A873CB" w:rsidRDefault="00422A31" w:rsidP="00B763AC">
            <w:pPr>
              <w:pStyle w:val="NGTSAppendix"/>
              <w:widowControl/>
              <w:ind w:left="186"/>
            </w:pPr>
          </w:p>
        </w:tc>
      </w:tr>
      <w:tr w:rsidR="00422A31" w:rsidRPr="00A873CB" w14:paraId="2360FF00"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F8AE10A"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single" w:sz="4" w:space="0" w:color="auto"/>
            </w:tcBorders>
            <w:vAlign w:val="center"/>
          </w:tcPr>
          <w:p w14:paraId="3DE81CB1" w14:textId="77777777" w:rsidR="00422A31" w:rsidRPr="00A873CB" w:rsidRDefault="00422A31" w:rsidP="00B763AC">
            <w:pPr>
              <w:pStyle w:val="NGTSAppendix"/>
              <w:widowControl/>
              <w:ind w:left="186"/>
            </w:pPr>
            <w:r w:rsidRPr="00A873CB">
              <w:t>group 3</w:t>
            </w:r>
          </w:p>
        </w:tc>
        <w:tc>
          <w:tcPr>
            <w:tcW w:w="284" w:type="dxa"/>
            <w:tcBorders>
              <w:top w:val="single" w:sz="4" w:space="0" w:color="auto"/>
              <w:left w:val="single" w:sz="4" w:space="0" w:color="auto"/>
              <w:bottom w:val="single" w:sz="4" w:space="0" w:color="auto"/>
              <w:right w:val="single" w:sz="4" w:space="0" w:color="auto"/>
            </w:tcBorders>
            <w:vAlign w:val="center"/>
          </w:tcPr>
          <w:p w14:paraId="0CA1870C"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single" w:sz="4" w:space="0" w:color="auto"/>
            </w:tcBorders>
            <w:vAlign w:val="center"/>
          </w:tcPr>
          <w:p w14:paraId="2BC69B8C" w14:textId="77777777" w:rsidR="00422A31" w:rsidRPr="00A873CB" w:rsidRDefault="00422A31" w:rsidP="00B763AC">
            <w:pPr>
              <w:pStyle w:val="NGTSAppendix"/>
              <w:widowControl/>
              <w:ind w:left="186"/>
            </w:pPr>
            <w:r w:rsidRPr="00A873CB">
              <w:t>group 9</w:t>
            </w:r>
          </w:p>
        </w:tc>
        <w:tc>
          <w:tcPr>
            <w:tcW w:w="284" w:type="dxa"/>
            <w:tcBorders>
              <w:top w:val="single" w:sz="4" w:space="0" w:color="auto"/>
              <w:left w:val="single" w:sz="4" w:space="0" w:color="auto"/>
              <w:bottom w:val="single" w:sz="4" w:space="0" w:color="auto"/>
              <w:right w:val="single" w:sz="4" w:space="0" w:color="auto"/>
            </w:tcBorders>
            <w:vAlign w:val="center"/>
          </w:tcPr>
          <w:p w14:paraId="7D4A0892" w14:textId="77777777" w:rsidR="00422A31" w:rsidRPr="00A873CB" w:rsidRDefault="00422A31" w:rsidP="00B763AC">
            <w:pPr>
              <w:pStyle w:val="NGTSAppendix"/>
              <w:widowControl/>
            </w:pPr>
            <w:r w:rsidRPr="00A873CB">
              <w:t>X</w:t>
            </w:r>
          </w:p>
        </w:tc>
        <w:tc>
          <w:tcPr>
            <w:tcW w:w="4016" w:type="dxa"/>
            <w:tcBorders>
              <w:top w:val="nil"/>
              <w:left w:val="single" w:sz="4" w:space="0" w:color="auto"/>
              <w:bottom w:val="nil"/>
              <w:right w:val="nil"/>
            </w:tcBorders>
            <w:vAlign w:val="center"/>
          </w:tcPr>
          <w:p w14:paraId="1C37CA85" w14:textId="77777777" w:rsidR="00422A31" w:rsidRPr="00A873CB" w:rsidRDefault="00422A31" w:rsidP="00B763AC">
            <w:pPr>
              <w:pStyle w:val="NGTSAppendix"/>
              <w:widowControl/>
              <w:ind w:left="186"/>
            </w:pPr>
            <w:r w:rsidRPr="00A873CB">
              <w:t>group 15</w:t>
            </w:r>
          </w:p>
        </w:tc>
      </w:tr>
      <w:tr w:rsidR="00422A31" w:rsidRPr="00A873CB" w14:paraId="55A5E6FB" w14:textId="77777777" w:rsidTr="00B763AC">
        <w:trPr>
          <w:trHeight w:hRule="exact" w:val="60"/>
        </w:trPr>
        <w:tc>
          <w:tcPr>
            <w:tcW w:w="284" w:type="dxa"/>
            <w:tcBorders>
              <w:top w:val="single" w:sz="4" w:space="0" w:color="auto"/>
              <w:left w:val="nil"/>
              <w:bottom w:val="nil"/>
              <w:right w:val="nil"/>
            </w:tcBorders>
            <w:vAlign w:val="center"/>
          </w:tcPr>
          <w:p w14:paraId="5B235CB2"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76A7ED41" w14:textId="77777777" w:rsidR="00422A31" w:rsidRPr="00A873CB" w:rsidRDefault="00422A31" w:rsidP="00B763AC">
            <w:pPr>
              <w:pStyle w:val="NGTSAppendix"/>
              <w:widowControl/>
              <w:ind w:left="186"/>
            </w:pPr>
          </w:p>
        </w:tc>
        <w:tc>
          <w:tcPr>
            <w:tcW w:w="284" w:type="dxa"/>
            <w:tcBorders>
              <w:top w:val="single" w:sz="4" w:space="0" w:color="auto"/>
              <w:left w:val="nil"/>
              <w:bottom w:val="nil"/>
              <w:right w:val="nil"/>
            </w:tcBorders>
            <w:vAlign w:val="center"/>
          </w:tcPr>
          <w:p w14:paraId="2345D997"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49B93CD0" w14:textId="77777777" w:rsidR="00422A31" w:rsidRPr="00A873CB" w:rsidRDefault="00422A31" w:rsidP="00B763AC">
            <w:pPr>
              <w:pStyle w:val="NGTSAppendix"/>
              <w:widowControl/>
              <w:ind w:left="186"/>
            </w:pPr>
          </w:p>
        </w:tc>
        <w:tc>
          <w:tcPr>
            <w:tcW w:w="284" w:type="dxa"/>
            <w:tcBorders>
              <w:top w:val="single" w:sz="4" w:space="0" w:color="auto"/>
              <w:left w:val="nil"/>
              <w:bottom w:val="nil"/>
              <w:right w:val="nil"/>
            </w:tcBorders>
            <w:vAlign w:val="center"/>
          </w:tcPr>
          <w:p w14:paraId="625ED1ED" w14:textId="77777777" w:rsidR="00422A31" w:rsidRPr="00A873CB" w:rsidRDefault="00422A31" w:rsidP="00B763AC">
            <w:pPr>
              <w:pStyle w:val="NGTSAppendix"/>
              <w:widowControl/>
            </w:pPr>
          </w:p>
        </w:tc>
        <w:tc>
          <w:tcPr>
            <w:tcW w:w="4016" w:type="dxa"/>
            <w:tcBorders>
              <w:top w:val="nil"/>
              <w:left w:val="nil"/>
              <w:bottom w:val="nil"/>
              <w:right w:val="nil"/>
            </w:tcBorders>
            <w:vAlign w:val="center"/>
          </w:tcPr>
          <w:p w14:paraId="6AA84D2F" w14:textId="77777777" w:rsidR="00422A31" w:rsidRPr="00A873CB" w:rsidRDefault="00422A31" w:rsidP="00B763AC">
            <w:pPr>
              <w:pStyle w:val="NGTSAppendix"/>
              <w:widowControl/>
              <w:ind w:left="186"/>
            </w:pPr>
          </w:p>
        </w:tc>
      </w:tr>
      <w:tr w:rsidR="00422A31" w:rsidRPr="00A873CB" w14:paraId="796F5371"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589AFC08"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single" w:sz="4" w:space="0" w:color="auto"/>
            </w:tcBorders>
            <w:vAlign w:val="center"/>
          </w:tcPr>
          <w:p w14:paraId="4CC3985F" w14:textId="77777777" w:rsidR="00422A31" w:rsidRPr="00A873CB" w:rsidRDefault="00422A31" w:rsidP="00B763AC">
            <w:pPr>
              <w:pStyle w:val="NGTSAppendix"/>
              <w:widowControl/>
              <w:ind w:left="186"/>
            </w:pPr>
            <w:r w:rsidRPr="00A873CB">
              <w:t>group 4</w:t>
            </w:r>
          </w:p>
        </w:tc>
        <w:tc>
          <w:tcPr>
            <w:tcW w:w="284" w:type="dxa"/>
            <w:tcBorders>
              <w:top w:val="single" w:sz="4" w:space="0" w:color="auto"/>
              <w:left w:val="single" w:sz="4" w:space="0" w:color="auto"/>
              <w:bottom w:val="single" w:sz="4" w:space="0" w:color="auto"/>
              <w:right w:val="single" w:sz="4" w:space="0" w:color="auto"/>
            </w:tcBorders>
            <w:vAlign w:val="center"/>
          </w:tcPr>
          <w:p w14:paraId="06B949B6"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single" w:sz="4" w:space="0" w:color="auto"/>
            </w:tcBorders>
            <w:vAlign w:val="center"/>
          </w:tcPr>
          <w:p w14:paraId="0D4D6C64" w14:textId="77777777" w:rsidR="00422A31" w:rsidRPr="00A873CB" w:rsidRDefault="00422A31" w:rsidP="00B763AC">
            <w:pPr>
              <w:pStyle w:val="NGTSAppendix"/>
              <w:widowControl/>
              <w:ind w:left="186"/>
            </w:pPr>
            <w:r w:rsidRPr="00A873CB">
              <w:t>group 10</w:t>
            </w:r>
          </w:p>
        </w:tc>
        <w:tc>
          <w:tcPr>
            <w:tcW w:w="284" w:type="dxa"/>
            <w:tcBorders>
              <w:top w:val="single" w:sz="4" w:space="0" w:color="auto"/>
              <w:left w:val="single" w:sz="4" w:space="0" w:color="auto"/>
              <w:bottom w:val="single" w:sz="4" w:space="0" w:color="auto"/>
              <w:right w:val="single" w:sz="4" w:space="0" w:color="auto"/>
            </w:tcBorders>
            <w:vAlign w:val="center"/>
          </w:tcPr>
          <w:p w14:paraId="6E43DE50" w14:textId="77777777" w:rsidR="00422A31" w:rsidRPr="00A873CB" w:rsidRDefault="00422A31" w:rsidP="00B763AC">
            <w:pPr>
              <w:pStyle w:val="NGTSAppendix"/>
              <w:widowControl/>
            </w:pPr>
            <w:r w:rsidRPr="00A873CB">
              <w:t>X</w:t>
            </w:r>
          </w:p>
        </w:tc>
        <w:tc>
          <w:tcPr>
            <w:tcW w:w="4016" w:type="dxa"/>
            <w:tcBorders>
              <w:top w:val="nil"/>
              <w:left w:val="single" w:sz="4" w:space="0" w:color="auto"/>
              <w:bottom w:val="nil"/>
              <w:right w:val="nil"/>
            </w:tcBorders>
            <w:vAlign w:val="center"/>
          </w:tcPr>
          <w:p w14:paraId="3CB4A6C9" w14:textId="77777777" w:rsidR="00422A31" w:rsidRPr="00A873CB" w:rsidRDefault="00422A31" w:rsidP="00B763AC">
            <w:pPr>
              <w:pStyle w:val="NGTSAppendix"/>
              <w:widowControl/>
              <w:ind w:left="186"/>
            </w:pPr>
            <w:r w:rsidRPr="00A873CB">
              <w:t>group 16</w:t>
            </w:r>
          </w:p>
        </w:tc>
      </w:tr>
      <w:tr w:rsidR="00422A31" w:rsidRPr="00A873CB" w14:paraId="646F7C6A" w14:textId="77777777" w:rsidTr="00B763AC">
        <w:trPr>
          <w:cantSplit/>
          <w:trHeight w:val="60"/>
        </w:trPr>
        <w:tc>
          <w:tcPr>
            <w:tcW w:w="284" w:type="dxa"/>
            <w:tcBorders>
              <w:top w:val="single" w:sz="4" w:space="0" w:color="auto"/>
              <w:left w:val="nil"/>
              <w:bottom w:val="single" w:sz="4" w:space="0" w:color="auto"/>
              <w:right w:val="nil"/>
            </w:tcBorders>
            <w:vAlign w:val="center"/>
          </w:tcPr>
          <w:p w14:paraId="3EE121DE"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5DDD1963"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0623DFB5"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2949D615" w14:textId="77777777" w:rsidR="00422A31" w:rsidRPr="00A873CB" w:rsidRDefault="00422A31" w:rsidP="00B763AC">
            <w:pPr>
              <w:pStyle w:val="NGTSAppendix"/>
              <w:widowControl/>
              <w:ind w:left="186"/>
            </w:pPr>
          </w:p>
        </w:tc>
        <w:tc>
          <w:tcPr>
            <w:tcW w:w="4300" w:type="dxa"/>
            <w:gridSpan w:val="2"/>
            <w:vMerge w:val="restart"/>
            <w:tcBorders>
              <w:top w:val="nil"/>
              <w:left w:val="nil"/>
              <w:bottom w:val="nil"/>
              <w:right w:val="nil"/>
            </w:tcBorders>
            <w:vAlign w:val="center"/>
          </w:tcPr>
          <w:p w14:paraId="10A6A75E" w14:textId="77777777" w:rsidR="00422A31" w:rsidRPr="00A873CB" w:rsidRDefault="00422A31" w:rsidP="00B763AC">
            <w:pPr>
              <w:pStyle w:val="NGTSAppendix"/>
              <w:widowControl/>
              <w:ind w:left="452"/>
              <w:rPr>
                <w:sz w:val="16"/>
              </w:rPr>
            </w:pPr>
            <w:r w:rsidRPr="00A873CB">
              <w:rPr>
                <w:sz w:val="16"/>
              </w:rPr>
              <w:t>Information Object Addresses assigned to each group must be shown in a separate table</w:t>
            </w:r>
          </w:p>
        </w:tc>
      </w:tr>
      <w:tr w:rsidR="00422A31" w:rsidRPr="00A873CB" w14:paraId="21057BF0" w14:textId="77777777" w:rsidTr="00B763AC">
        <w:trPr>
          <w:cantSplit/>
        </w:trPr>
        <w:tc>
          <w:tcPr>
            <w:tcW w:w="284" w:type="dxa"/>
            <w:tcBorders>
              <w:top w:val="single" w:sz="4" w:space="0" w:color="auto"/>
              <w:left w:val="single" w:sz="4" w:space="0" w:color="auto"/>
              <w:bottom w:val="single" w:sz="4" w:space="0" w:color="auto"/>
              <w:right w:val="single" w:sz="4" w:space="0" w:color="auto"/>
            </w:tcBorders>
            <w:vAlign w:val="center"/>
          </w:tcPr>
          <w:p w14:paraId="2404E259"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single" w:sz="4" w:space="0" w:color="auto"/>
            </w:tcBorders>
            <w:vAlign w:val="center"/>
          </w:tcPr>
          <w:p w14:paraId="6A6C4320" w14:textId="77777777" w:rsidR="00422A31" w:rsidRPr="00A873CB" w:rsidRDefault="00422A31" w:rsidP="00B763AC">
            <w:pPr>
              <w:pStyle w:val="NGTSAppendix"/>
              <w:widowControl/>
              <w:ind w:left="186"/>
            </w:pPr>
            <w:r w:rsidRPr="00A873CB">
              <w:t>group 5</w:t>
            </w:r>
          </w:p>
        </w:tc>
        <w:tc>
          <w:tcPr>
            <w:tcW w:w="284" w:type="dxa"/>
            <w:tcBorders>
              <w:top w:val="single" w:sz="4" w:space="0" w:color="auto"/>
              <w:left w:val="single" w:sz="4" w:space="0" w:color="auto"/>
              <w:bottom w:val="single" w:sz="4" w:space="0" w:color="auto"/>
              <w:right w:val="single" w:sz="4" w:space="0" w:color="auto"/>
            </w:tcBorders>
            <w:vAlign w:val="center"/>
          </w:tcPr>
          <w:p w14:paraId="565817D0"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nil"/>
            </w:tcBorders>
            <w:vAlign w:val="center"/>
          </w:tcPr>
          <w:p w14:paraId="0C9663B4" w14:textId="77777777" w:rsidR="00422A31" w:rsidRPr="00A873CB" w:rsidRDefault="00422A31" w:rsidP="00B763AC">
            <w:pPr>
              <w:pStyle w:val="NGTSAppendix"/>
              <w:widowControl/>
              <w:ind w:left="186"/>
            </w:pPr>
            <w:r w:rsidRPr="00A873CB">
              <w:t>group 11</w:t>
            </w:r>
          </w:p>
        </w:tc>
        <w:tc>
          <w:tcPr>
            <w:tcW w:w="4300" w:type="dxa"/>
            <w:gridSpan w:val="2"/>
            <w:vMerge/>
            <w:tcBorders>
              <w:top w:val="nil"/>
              <w:left w:val="single" w:sz="4" w:space="0" w:color="auto"/>
              <w:bottom w:val="nil"/>
              <w:right w:val="nil"/>
            </w:tcBorders>
            <w:vAlign w:val="center"/>
          </w:tcPr>
          <w:p w14:paraId="007B9B67" w14:textId="77777777" w:rsidR="00422A31" w:rsidRPr="00A873CB" w:rsidRDefault="00422A31" w:rsidP="00B763AC">
            <w:pPr>
              <w:rPr>
                <w:rFonts w:ascii="Arial" w:hAnsi="Arial"/>
                <w:sz w:val="16"/>
              </w:rPr>
            </w:pPr>
          </w:p>
        </w:tc>
      </w:tr>
      <w:tr w:rsidR="00422A31" w:rsidRPr="00A873CB" w14:paraId="7E5EEB53" w14:textId="77777777" w:rsidTr="00B763AC">
        <w:trPr>
          <w:cantSplit/>
          <w:trHeight w:hRule="exact" w:val="60"/>
        </w:trPr>
        <w:tc>
          <w:tcPr>
            <w:tcW w:w="284" w:type="dxa"/>
            <w:tcBorders>
              <w:top w:val="single" w:sz="4" w:space="0" w:color="auto"/>
              <w:left w:val="nil"/>
              <w:bottom w:val="single" w:sz="4" w:space="0" w:color="auto"/>
              <w:right w:val="nil"/>
            </w:tcBorders>
            <w:vAlign w:val="center"/>
          </w:tcPr>
          <w:p w14:paraId="6A705E88" w14:textId="77777777" w:rsidR="00422A31" w:rsidRPr="00A873CB" w:rsidRDefault="00422A31" w:rsidP="00B763AC">
            <w:pPr>
              <w:pStyle w:val="NGTSAppendix"/>
              <w:widowControl/>
            </w:pPr>
            <w:r w:rsidRPr="00A873CB">
              <w:t>X</w:t>
            </w:r>
          </w:p>
        </w:tc>
        <w:tc>
          <w:tcPr>
            <w:tcW w:w="1660" w:type="dxa"/>
            <w:tcBorders>
              <w:top w:val="nil"/>
              <w:left w:val="nil"/>
              <w:bottom w:val="nil"/>
              <w:right w:val="nil"/>
            </w:tcBorders>
            <w:vAlign w:val="center"/>
          </w:tcPr>
          <w:p w14:paraId="73E78386"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13AD946F"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05241768" w14:textId="77777777" w:rsidR="00422A31" w:rsidRPr="00A873CB" w:rsidRDefault="00422A31" w:rsidP="00B763AC">
            <w:pPr>
              <w:pStyle w:val="NGTSAppendix"/>
              <w:widowControl/>
              <w:ind w:left="186"/>
            </w:pPr>
          </w:p>
        </w:tc>
        <w:tc>
          <w:tcPr>
            <w:tcW w:w="4300" w:type="dxa"/>
            <w:gridSpan w:val="2"/>
            <w:vMerge/>
            <w:tcBorders>
              <w:top w:val="nil"/>
              <w:left w:val="nil"/>
              <w:bottom w:val="nil"/>
              <w:right w:val="nil"/>
            </w:tcBorders>
            <w:vAlign w:val="center"/>
          </w:tcPr>
          <w:p w14:paraId="54A2A348" w14:textId="77777777" w:rsidR="00422A31" w:rsidRPr="00A873CB" w:rsidRDefault="00422A31" w:rsidP="00B763AC">
            <w:pPr>
              <w:rPr>
                <w:rFonts w:ascii="Arial" w:hAnsi="Arial"/>
                <w:sz w:val="16"/>
              </w:rPr>
            </w:pPr>
          </w:p>
        </w:tc>
      </w:tr>
      <w:tr w:rsidR="00422A31" w:rsidRPr="00A873CB" w14:paraId="5F2C3CD1" w14:textId="77777777" w:rsidTr="00B763AC">
        <w:trPr>
          <w:cantSplit/>
        </w:trPr>
        <w:tc>
          <w:tcPr>
            <w:tcW w:w="284" w:type="dxa"/>
            <w:tcBorders>
              <w:top w:val="single" w:sz="4" w:space="0" w:color="auto"/>
              <w:left w:val="single" w:sz="4" w:space="0" w:color="auto"/>
              <w:bottom w:val="single" w:sz="4" w:space="0" w:color="auto"/>
              <w:right w:val="single" w:sz="4" w:space="0" w:color="auto"/>
            </w:tcBorders>
            <w:vAlign w:val="center"/>
          </w:tcPr>
          <w:p w14:paraId="1A76DE1E"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single" w:sz="4" w:space="0" w:color="auto"/>
            </w:tcBorders>
            <w:vAlign w:val="center"/>
          </w:tcPr>
          <w:p w14:paraId="5D33EE40" w14:textId="77777777" w:rsidR="00422A31" w:rsidRPr="00A873CB" w:rsidRDefault="00422A31" w:rsidP="00B763AC">
            <w:pPr>
              <w:pStyle w:val="NGTSAppendix"/>
              <w:widowControl/>
              <w:ind w:left="186"/>
            </w:pPr>
            <w:r w:rsidRPr="00A873CB">
              <w:t>group 6</w:t>
            </w:r>
          </w:p>
        </w:tc>
        <w:tc>
          <w:tcPr>
            <w:tcW w:w="284" w:type="dxa"/>
            <w:tcBorders>
              <w:top w:val="single" w:sz="4" w:space="0" w:color="auto"/>
              <w:left w:val="single" w:sz="4" w:space="0" w:color="auto"/>
              <w:bottom w:val="single" w:sz="4" w:space="0" w:color="auto"/>
              <w:right w:val="single" w:sz="4" w:space="0" w:color="auto"/>
            </w:tcBorders>
            <w:vAlign w:val="center"/>
          </w:tcPr>
          <w:p w14:paraId="2C4806C9"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nil"/>
            </w:tcBorders>
            <w:vAlign w:val="center"/>
          </w:tcPr>
          <w:p w14:paraId="62391852" w14:textId="77777777" w:rsidR="00422A31" w:rsidRPr="00A873CB" w:rsidRDefault="00422A31" w:rsidP="00B763AC">
            <w:pPr>
              <w:pStyle w:val="NGTSAppendix"/>
              <w:widowControl/>
              <w:ind w:left="186"/>
            </w:pPr>
            <w:r w:rsidRPr="00A873CB">
              <w:t>group 12</w:t>
            </w:r>
          </w:p>
        </w:tc>
        <w:tc>
          <w:tcPr>
            <w:tcW w:w="4300" w:type="dxa"/>
            <w:gridSpan w:val="2"/>
            <w:vMerge/>
            <w:tcBorders>
              <w:top w:val="nil"/>
              <w:left w:val="single" w:sz="4" w:space="0" w:color="auto"/>
              <w:bottom w:val="nil"/>
              <w:right w:val="nil"/>
            </w:tcBorders>
            <w:vAlign w:val="center"/>
          </w:tcPr>
          <w:p w14:paraId="4366F0AF" w14:textId="77777777" w:rsidR="00422A31" w:rsidRPr="00A873CB" w:rsidRDefault="00422A31" w:rsidP="00B763AC">
            <w:pPr>
              <w:rPr>
                <w:rFonts w:ascii="Arial" w:hAnsi="Arial"/>
                <w:sz w:val="16"/>
              </w:rPr>
            </w:pPr>
          </w:p>
        </w:tc>
      </w:tr>
    </w:tbl>
    <w:p w14:paraId="3F261690" w14:textId="77777777" w:rsidR="00422A31" w:rsidRPr="00A873CB" w:rsidRDefault="00422A31" w:rsidP="00422A31">
      <w:pPr>
        <w:pStyle w:val="NGTSAppendix"/>
        <w:widowControl/>
        <w:rPr>
          <w:b/>
        </w:rPr>
      </w:pPr>
    </w:p>
    <w:p w14:paraId="333C56B9" w14:textId="77777777" w:rsidR="00422A31" w:rsidRPr="00A873CB" w:rsidRDefault="00422A31" w:rsidP="00422A31">
      <w:pPr>
        <w:pStyle w:val="NGTSAppendix"/>
        <w:widowControl/>
        <w:rPr>
          <w:b/>
        </w:rPr>
      </w:pPr>
      <w:r w:rsidRPr="00A873CB">
        <w:rPr>
          <w:b/>
        </w:rPr>
        <w:t>Clock synchronisation</w:t>
      </w:r>
    </w:p>
    <w:p w14:paraId="2CD7CAD4" w14:textId="77777777" w:rsidR="00422A31" w:rsidRPr="00A873CB" w:rsidRDefault="00422A31" w:rsidP="00422A31">
      <w:pPr>
        <w:keepNext/>
        <w:keepLines/>
        <w:spacing w:line="0" w:lineRule="atLeast"/>
        <w:ind w:left="720"/>
        <w:jc w:val="both"/>
        <w:rPr>
          <w:sz w:val="16"/>
        </w:rPr>
      </w:pPr>
      <w:r w:rsidRPr="00A873CB">
        <w:rPr>
          <w:sz w:val="16"/>
        </w:rPr>
        <w:t>(Station specific parameter, mark with an ‘</w:t>
      </w:r>
      <w:r w:rsidRPr="00A873CB">
        <w:rPr>
          <w:b/>
          <w:sz w:val="16"/>
        </w:rPr>
        <w:t>X</w:t>
      </w:r>
      <w:r w:rsidRPr="00A873CB">
        <w:rPr>
          <w:sz w:val="16"/>
        </w:rPr>
        <w:t>’ if function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6D8CF5C3" w14:textId="77777777" w:rsidR="00422A31" w:rsidRPr="00A873CB" w:rsidRDefault="00422A31" w:rsidP="00422A31">
      <w:pPr>
        <w:pStyle w:val="NGTSAppendix"/>
        <w:widowControl/>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8646"/>
      </w:tblGrid>
      <w:tr w:rsidR="00422A31" w:rsidRPr="00A873CB" w14:paraId="3301B99C"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53BD365F" w14:textId="77777777" w:rsidR="00422A31" w:rsidRPr="00A873CB" w:rsidRDefault="00422A31" w:rsidP="00B763AC">
            <w:pPr>
              <w:pStyle w:val="NGTSAppendix"/>
              <w:widowControl/>
            </w:pPr>
            <w:r w:rsidRPr="00A873CB">
              <w:t>X</w:t>
            </w:r>
          </w:p>
        </w:tc>
        <w:tc>
          <w:tcPr>
            <w:tcW w:w="8646" w:type="dxa"/>
            <w:tcBorders>
              <w:top w:val="nil"/>
              <w:left w:val="single" w:sz="4" w:space="0" w:color="auto"/>
              <w:bottom w:val="nil"/>
              <w:right w:val="nil"/>
            </w:tcBorders>
            <w:vAlign w:val="center"/>
          </w:tcPr>
          <w:p w14:paraId="1CDBB028" w14:textId="77777777" w:rsidR="00422A31" w:rsidRPr="00A873CB" w:rsidRDefault="00422A31" w:rsidP="00B763AC">
            <w:pPr>
              <w:pStyle w:val="NGTSAppendix"/>
              <w:widowControl/>
              <w:ind w:left="186"/>
            </w:pPr>
            <w:r w:rsidRPr="00A873CB">
              <w:t>Clock synchronisation (time message from controlled station only)</w:t>
            </w:r>
          </w:p>
        </w:tc>
      </w:tr>
      <w:tr w:rsidR="00422A31" w:rsidRPr="00A873CB" w14:paraId="4A53A583" w14:textId="77777777" w:rsidTr="00B763AC">
        <w:trPr>
          <w:trHeight w:hRule="exact" w:val="60"/>
        </w:trPr>
        <w:tc>
          <w:tcPr>
            <w:tcW w:w="284" w:type="dxa"/>
            <w:tcBorders>
              <w:top w:val="single" w:sz="4" w:space="0" w:color="auto"/>
              <w:left w:val="nil"/>
              <w:bottom w:val="single" w:sz="4" w:space="0" w:color="auto"/>
              <w:right w:val="nil"/>
            </w:tcBorders>
            <w:vAlign w:val="center"/>
          </w:tcPr>
          <w:p w14:paraId="643A6FA9"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30DA8601" w14:textId="77777777" w:rsidR="00422A31" w:rsidRPr="00A873CB" w:rsidRDefault="00422A31" w:rsidP="00B763AC">
            <w:pPr>
              <w:pStyle w:val="NGTSAppendix"/>
              <w:widowControl/>
              <w:ind w:left="186"/>
            </w:pPr>
          </w:p>
        </w:tc>
      </w:tr>
      <w:tr w:rsidR="00422A31" w:rsidRPr="00A873CB" w14:paraId="302FEB19"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6016191"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7E08BC62" w14:textId="77777777" w:rsidR="00422A31" w:rsidRPr="00A873CB" w:rsidRDefault="00422A31" w:rsidP="00B763AC">
            <w:pPr>
              <w:pStyle w:val="NGTSAppendix"/>
              <w:widowControl/>
              <w:ind w:left="186"/>
            </w:pPr>
            <w:r w:rsidRPr="00A873CB">
              <w:t>Day of Week Used</w:t>
            </w:r>
          </w:p>
        </w:tc>
      </w:tr>
      <w:tr w:rsidR="00422A31" w:rsidRPr="00A873CB" w14:paraId="17263969" w14:textId="77777777" w:rsidTr="00B763AC">
        <w:trPr>
          <w:trHeight w:hRule="exact" w:val="60"/>
        </w:trPr>
        <w:tc>
          <w:tcPr>
            <w:tcW w:w="284" w:type="dxa"/>
            <w:tcBorders>
              <w:top w:val="single" w:sz="4" w:space="0" w:color="auto"/>
              <w:left w:val="nil"/>
              <w:bottom w:val="single" w:sz="4" w:space="0" w:color="auto"/>
              <w:right w:val="nil"/>
            </w:tcBorders>
            <w:vAlign w:val="center"/>
          </w:tcPr>
          <w:p w14:paraId="395ADC59"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6DC419FF" w14:textId="77777777" w:rsidR="00422A31" w:rsidRPr="00A873CB" w:rsidRDefault="00422A31" w:rsidP="00B763AC">
            <w:pPr>
              <w:pStyle w:val="NGTSAppendix"/>
              <w:widowControl/>
              <w:ind w:left="186"/>
            </w:pPr>
          </w:p>
        </w:tc>
      </w:tr>
      <w:tr w:rsidR="00422A31" w:rsidRPr="00A873CB" w14:paraId="0E5306D0"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307528AB"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19A5F274" w14:textId="77777777" w:rsidR="00422A31" w:rsidRPr="00A873CB" w:rsidRDefault="00422A31" w:rsidP="00B763AC">
            <w:pPr>
              <w:pStyle w:val="NGTSAppendix"/>
              <w:widowControl/>
              <w:ind w:left="186"/>
            </w:pPr>
            <w:r w:rsidRPr="00A873CB">
              <w:t>RES1, GEN (time tag substituted/not substituted) used</w:t>
            </w:r>
          </w:p>
        </w:tc>
      </w:tr>
      <w:tr w:rsidR="00422A31" w:rsidRPr="00A873CB" w14:paraId="4957BD27" w14:textId="77777777" w:rsidTr="00B763AC">
        <w:trPr>
          <w:trHeight w:hRule="exact" w:val="60"/>
        </w:trPr>
        <w:tc>
          <w:tcPr>
            <w:tcW w:w="284" w:type="dxa"/>
            <w:tcBorders>
              <w:top w:val="single" w:sz="4" w:space="0" w:color="auto"/>
              <w:left w:val="nil"/>
              <w:bottom w:val="single" w:sz="4" w:space="0" w:color="auto"/>
              <w:right w:val="nil"/>
            </w:tcBorders>
            <w:vAlign w:val="center"/>
          </w:tcPr>
          <w:p w14:paraId="223915A8"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03009B70" w14:textId="77777777" w:rsidR="00422A31" w:rsidRPr="00A873CB" w:rsidRDefault="00422A31" w:rsidP="00B763AC">
            <w:pPr>
              <w:pStyle w:val="NGTSAppendix"/>
              <w:widowControl/>
              <w:ind w:left="186"/>
            </w:pPr>
          </w:p>
        </w:tc>
      </w:tr>
      <w:tr w:rsidR="00422A31" w:rsidRPr="00A873CB" w14:paraId="61EEE5CC"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600541E"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15A7D04D" w14:textId="77777777" w:rsidR="00422A31" w:rsidRPr="00A873CB" w:rsidRDefault="00422A31" w:rsidP="00B763AC">
            <w:pPr>
              <w:pStyle w:val="NGTSAppendix"/>
              <w:widowControl/>
              <w:ind w:left="186"/>
            </w:pPr>
            <w:r w:rsidRPr="00A873CB">
              <w:t>SU-bit (summertime) used</w:t>
            </w:r>
          </w:p>
        </w:tc>
      </w:tr>
    </w:tbl>
    <w:p w14:paraId="24F2BC6C" w14:textId="77777777" w:rsidR="00422A31" w:rsidRPr="00A873CB" w:rsidRDefault="00422A31" w:rsidP="00422A31">
      <w:pPr>
        <w:pStyle w:val="NGTSAppendix"/>
        <w:widowControl/>
        <w:rPr>
          <w:b/>
        </w:rPr>
      </w:pPr>
    </w:p>
    <w:p w14:paraId="0F3331A3" w14:textId="77777777" w:rsidR="00422A31" w:rsidRPr="00A873CB" w:rsidRDefault="00422A31" w:rsidP="00422A31">
      <w:pPr>
        <w:pStyle w:val="NGTSAppendix"/>
        <w:widowControl/>
        <w:rPr>
          <w:b/>
        </w:rPr>
      </w:pPr>
      <w:r w:rsidRPr="00A873CB">
        <w:rPr>
          <w:b/>
        </w:rPr>
        <w:t xml:space="preserve">Command transmission </w:t>
      </w:r>
    </w:p>
    <w:p w14:paraId="3A03E8BF" w14:textId="77777777" w:rsidR="00422A31" w:rsidRPr="00A873CB" w:rsidRDefault="00422A31" w:rsidP="00422A31">
      <w:pPr>
        <w:spacing w:line="0" w:lineRule="atLeast"/>
        <w:ind w:left="720"/>
        <w:jc w:val="both"/>
        <w:rPr>
          <w:sz w:val="16"/>
        </w:rPr>
      </w:pPr>
      <w:r w:rsidRPr="00A873CB">
        <w:rPr>
          <w:sz w:val="16"/>
        </w:rPr>
        <w:t>(object specific parameter, mark with an ‘</w:t>
      </w:r>
      <w:r w:rsidRPr="00A873CB">
        <w:rPr>
          <w:b/>
          <w:sz w:val="16"/>
        </w:rPr>
        <w:t>X</w:t>
      </w:r>
      <w:r w:rsidRPr="00A873CB">
        <w:rPr>
          <w:sz w:val="16"/>
        </w:rPr>
        <w:t>’ if function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4304B982" w14:textId="77777777" w:rsidR="00422A31" w:rsidRPr="00A873CB" w:rsidRDefault="00422A31" w:rsidP="00422A31">
      <w:pPr>
        <w:pStyle w:val="NGTSAppendix"/>
        <w:widowControl/>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8646"/>
      </w:tblGrid>
      <w:tr w:rsidR="00422A31" w:rsidRPr="00A873CB" w14:paraId="03540CD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74D8D11"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65297AAC" w14:textId="77777777" w:rsidR="00422A31" w:rsidRPr="00A873CB" w:rsidRDefault="00422A31" w:rsidP="00B763AC">
            <w:pPr>
              <w:pStyle w:val="NGTSAppendix"/>
              <w:widowControl/>
              <w:ind w:left="186"/>
            </w:pPr>
            <w:r w:rsidRPr="00A873CB">
              <w:t>Direct command transmission</w:t>
            </w:r>
          </w:p>
        </w:tc>
      </w:tr>
      <w:tr w:rsidR="00422A31" w:rsidRPr="00A873CB" w14:paraId="2A11CE01" w14:textId="77777777" w:rsidTr="00B763AC">
        <w:trPr>
          <w:trHeight w:hRule="exact" w:val="60"/>
        </w:trPr>
        <w:tc>
          <w:tcPr>
            <w:tcW w:w="284" w:type="dxa"/>
            <w:tcBorders>
              <w:top w:val="single" w:sz="4" w:space="0" w:color="auto"/>
              <w:left w:val="nil"/>
              <w:bottom w:val="single" w:sz="4" w:space="0" w:color="auto"/>
              <w:right w:val="nil"/>
            </w:tcBorders>
            <w:vAlign w:val="center"/>
          </w:tcPr>
          <w:p w14:paraId="4A7DBE0B"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54F08457" w14:textId="77777777" w:rsidR="00422A31" w:rsidRPr="00A873CB" w:rsidRDefault="00422A31" w:rsidP="00B763AC">
            <w:pPr>
              <w:pStyle w:val="NGTSAppendix"/>
              <w:widowControl/>
              <w:ind w:left="186"/>
            </w:pPr>
          </w:p>
        </w:tc>
      </w:tr>
      <w:tr w:rsidR="00422A31" w:rsidRPr="00A873CB" w14:paraId="643E0747"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818D262"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3B4BC129" w14:textId="77777777" w:rsidR="00422A31" w:rsidRPr="00A873CB" w:rsidRDefault="00422A31" w:rsidP="00B763AC">
            <w:pPr>
              <w:pStyle w:val="NGTSAppendix"/>
              <w:widowControl/>
              <w:ind w:left="186"/>
            </w:pPr>
            <w:r w:rsidRPr="00A873CB">
              <w:t>Direct set point command transmission</w:t>
            </w:r>
          </w:p>
        </w:tc>
      </w:tr>
      <w:tr w:rsidR="00422A31" w:rsidRPr="00A873CB" w14:paraId="78A11EEA" w14:textId="77777777" w:rsidTr="00B763AC">
        <w:trPr>
          <w:trHeight w:hRule="exact" w:val="60"/>
        </w:trPr>
        <w:tc>
          <w:tcPr>
            <w:tcW w:w="284" w:type="dxa"/>
            <w:tcBorders>
              <w:top w:val="single" w:sz="4" w:space="0" w:color="auto"/>
              <w:left w:val="nil"/>
              <w:bottom w:val="single" w:sz="4" w:space="0" w:color="auto"/>
              <w:right w:val="nil"/>
            </w:tcBorders>
            <w:vAlign w:val="center"/>
          </w:tcPr>
          <w:p w14:paraId="3AAA1046"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293F3355" w14:textId="77777777" w:rsidR="00422A31" w:rsidRPr="00A873CB" w:rsidRDefault="00422A31" w:rsidP="00B763AC">
            <w:pPr>
              <w:pStyle w:val="NGTSAppendix"/>
              <w:widowControl/>
              <w:ind w:left="186"/>
            </w:pPr>
          </w:p>
        </w:tc>
      </w:tr>
      <w:tr w:rsidR="00422A31" w:rsidRPr="00A873CB" w14:paraId="63FD532D"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582BEB72" w14:textId="77777777" w:rsidR="00422A31" w:rsidRPr="00A873CB" w:rsidRDefault="00422A31" w:rsidP="00B763AC">
            <w:pPr>
              <w:pStyle w:val="NGTSAppendix"/>
              <w:widowControl/>
              <w:ind w:left="-57"/>
              <w:jc w:val="right"/>
            </w:pPr>
            <w:r w:rsidRPr="00A873CB">
              <w:t>X</w:t>
            </w:r>
          </w:p>
        </w:tc>
        <w:tc>
          <w:tcPr>
            <w:tcW w:w="8646" w:type="dxa"/>
            <w:tcBorders>
              <w:top w:val="nil"/>
              <w:left w:val="single" w:sz="4" w:space="0" w:color="auto"/>
              <w:bottom w:val="nil"/>
              <w:right w:val="nil"/>
            </w:tcBorders>
            <w:vAlign w:val="center"/>
          </w:tcPr>
          <w:p w14:paraId="27F458BF" w14:textId="77777777" w:rsidR="00422A31" w:rsidRPr="00A873CB" w:rsidRDefault="00422A31" w:rsidP="00B763AC">
            <w:pPr>
              <w:pStyle w:val="NGTSAppendix"/>
              <w:widowControl/>
              <w:ind w:left="186"/>
            </w:pPr>
            <w:r w:rsidRPr="00A873CB">
              <w:t>Select and execute command transmission</w:t>
            </w:r>
          </w:p>
        </w:tc>
      </w:tr>
      <w:tr w:rsidR="00422A31" w:rsidRPr="00A873CB" w14:paraId="2ADA206D" w14:textId="77777777" w:rsidTr="00B763AC">
        <w:trPr>
          <w:trHeight w:hRule="exact" w:val="60"/>
        </w:trPr>
        <w:tc>
          <w:tcPr>
            <w:tcW w:w="284" w:type="dxa"/>
            <w:tcBorders>
              <w:top w:val="single" w:sz="4" w:space="0" w:color="auto"/>
              <w:left w:val="nil"/>
              <w:bottom w:val="single" w:sz="4" w:space="0" w:color="auto"/>
              <w:right w:val="nil"/>
            </w:tcBorders>
            <w:vAlign w:val="center"/>
          </w:tcPr>
          <w:p w14:paraId="086CE39B"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54646742" w14:textId="77777777" w:rsidR="00422A31" w:rsidRPr="00A873CB" w:rsidRDefault="00422A31" w:rsidP="00B763AC">
            <w:pPr>
              <w:pStyle w:val="NGTSAppendix"/>
              <w:widowControl/>
              <w:ind w:left="186"/>
            </w:pPr>
          </w:p>
        </w:tc>
      </w:tr>
      <w:tr w:rsidR="00422A31" w:rsidRPr="00A873CB" w14:paraId="1B3338F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D1ABA16" w14:textId="77777777" w:rsidR="00422A31" w:rsidRPr="00A873CB" w:rsidRDefault="00422A31" w:rsidP="00B763AC">
            <w:pPr>
              <w:pStyle w:val="NGTSAppendix"/>
              <w:widowControl/>
            </w:pPr>
            <w:r w:rsidRPr="00A873CB">
              <w:t>X</w:t>
            </w:r>
          </w:p>
        </w:tc>
        <w:tc>
          <w:tcPr>
            <w:tcW w:w="8646" w:type="dxa"/>
            <w:tcBorders>
              <w:top w:val="nil"/>
              <w:left w:val="single" w:sz="4" w:space="0" w:color="auto"/>
              <w:bottom w:val="nil"/>
              <w:right w:val="nil"/>
            </w:tcBorders>
            <w:vAlign w:val="center"/>
          </w:tcPr>
          <w:p w14:paraId="55619237" w14:textId="77777777" w:rsidR="00422A31" w:rsidRPr="00A873CB" w:rsidRDefault="00422A31" w:rsidP="00B763AC">
            <w:pPr>
              <w:pStyle w:val="NGTSAppendix"/>
              <w:widowControl/>
              <w:ind w:left="186"/>
            </w:pPr>
            <w:r w:rsidRPr="00A873CB">
              <w:t>Select and execute set point command transmission</w:t>
            </w:r>
          </w:p>
        </w:tc>
      </w:tr>
      <w:tr w:rsidR="00422A31" w:rsidRPr="00A873CB" w14:paraId="03CBC35C" w14:textId="77777777" w:rsidTr="00B763AC">
        <w:trPr>
          <w:trHeight w:hRule="exact" w:val="60"/>
        </w:trPr>
        <w:tc>
          <w:tcPr>
            <w:tcW w:w="284" w:type="dxa"/>
            <w:tcBorders>
              <w:top w:val="single" w:sz="4" w:space="0" w:color="auto"/>
              <w:left w:val="nil"/>
              <w:bottom w:val="single" w:sz="4" w:space="0" w:color="auto"/>
              <w:right w:val="nil"/>
            </w:tcBorders>
            <w:vAlign w:val="center"/>
          </w:tcPr>
          <w:p w14:paraId="171D7F01"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619DF4F8" w14:textId="77777777" w:rsidR="00422A31" w:rsidRPr="00A873CB" w:rsidRDefault="00422A31" w:rsidP="00B763AC">
            <w:pPr>
              <w:pStyle w:val="NGTSAppendix"/>
              <w:widowControl/>
              <w:ind w:left="186"/>
            </w:pPr>
          </w:p>
        </w:tc>
      </w:tr>
      <w:tr w:rsidR="00422A31" w:rsidRPr="00A873CB" w14:paraId="5971E57B"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3B125E2A" w14:textId="77777777" w:rsidR="00422A31" w:rsidRPr="00A873CB" w:rsidRDefault="00422A31" w:rsidP="00B763AC">
            <w:pPr>
              <w:pStyle w:val="NGTSAppendix"/>
              <w:widowControl/>
              <w:ind w:left="-57"/>
              <w:jc w:val="right"/>
            </w:pPr>
            <w:r w:rsidRPr="00A873CB">
              <w:t>X</w:t>
            </w:r>
          </w:p>
        </w:tc>
        <w:tc>
          <w:tcPr>
            <w:tcW w:w="8646" w:type="dxa"/>
            <w:tcBorders>
              <w:top w:val="nil"/>
              <w:left w:val="single" w:sz="4" w:space="0" w:color="auto"/>
              <w:bottom w:val="nil"/>
              <w:right w:val="nil"/>
            </w:tcBorders>
            <w:vAlign w:val="center"/>
          </w:tcPr>
          <w:p w14:paraId="4AB33E82" w14:textId="77777777" w:rsidR="00422A31" w:rsidRPr="00A873CB" w:rsidRDefault="00422A31" w:rsidP="00B763AC">
            <w:pPr>
              <w:pStyle w:val="NGTSAppendix"/>
              <w:widowControl/>
              <w:ind w:left="186"/>
            </w:pPr>
            <w:r w:rsidRPr="00A873CB">
              <w:t>C_SE ACTTERM used</w:t>
            </w:r>
          </w:p>
        </w:tc>
      </w:tr>
      <w:tr w:rsidR="00422A31" w:rsidRPr="00A873CB" w14:paraId="2DFE571F" w14:textId="77777777" w:rsidTr="00B763AC">
        <w:trPr>
          <w:trHeight w:hRule="exact" w:val="90"/>
        </w:trPr>
        <w:tc>
          <w:tcPr>
            <w:tcW w:w="284" w:type="dxa"/>
            <w:tcBorders>
              <w:top w:val="single" w:sz="4" w:space="0" w:color="auto"/>
              <w:left w:val="nil"/>
              <w:bottom w:val="single" w:sz="4" w:space="0" w:color="auto"/>
              <w:right w:val="nil"/>
            </w:tcBorders>
            <w:vAlign w:val="center"/>
          </w:tcPr>
          <w:p w14:paraId="017D7AE0"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45DF9906" w14:textId="77777777" w:rsidR="00422A31" w:rsidRPr="00A873CB" w:rsidRDefault="00422A31" w:rsidP="00B763AC">
            <w:pPr>
              <w:pStyle w:val="NGTSAppendix"/>
              <w:widowControl/>
              <w:ind w:left="186"/>
            </w:pPr>
          </w:p>
        </w:tc>
      </w:tr>
      <w:tr w:rsidR="00422A31" w:rsidRPr="00A873CB" w14:paraId="021DDBA7"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1160FA56" w14:textId="77777777" w:rsidR="00422A31" w:rsidRPr="00A873CB" w:rsidRDefault="00422A31" w:rsidP="00B763AC">
            <w:pPr>
              <w:pStyle w:val="NGTSAppendix"/>
              <w:widowControl/>
              <w:ind w:left="-57"/>
              <w:jc w:val="right"/>
            </w:pPr>
            <w:r w:rsidRPr="00A873CB">
              <w:t>X</w:t>
            </w:r>
          </w:p>
        </w:tc>
        <w:tc>
          <w:tcPr>
            <w:tcW w:w="8646" w:type="dxa"/>
            <w:tcBorders>
              <w:top w:val="nil"/>
              <w:left w:val="single" w:sz="4" w:space="0" w:color="auto"/>
              <w:bottom w:val="nil"/>
              <w:right w:val="nil"/>
            </w:tcBorders>
            <w:vAlign w:val="center"/>
          </w:tcPr>
          <w:p w14:paraId="50705FF3" w14:textId="77777777" w:rsidR="00422A31" w:rsidRPr="00A873CB" w:rsidRDefault="00422A31" w:rsidP="00B763AC">
            <w:pPr>
              <w:pStyle w:val="NGTSAppendix"/>
              <w:widowControl/>
              <w:ind w:left="186"/>
            </w:pPr>
            <w:r w:rsidRPr="00A873CB">
              <w:t>No additional information</w:t>
            </w:r>
          </w:p>
        </w:tc>
      </w:tr>
      <w:tr w:rsidR="00422A31" w:rsidRPr="00A873CB" w14:paraId="31B97DC0" w14:textId="77777777" w:rsidTr="00B763AC">
        <w:trPr>
          <w:trHeight w:hRule="exact" w:val="60"/>
        </w:trPr>
        <w:tc>
          <w:tcPr>
            <w:tcW w:w="284" w:type="dxa"/>
            <w:tcBorders>
              <w:top w:val="single" w:sz="4" w:space="0" w:color="auto"/>
              <w:left w:val="nil"/>
              <w:bottom w:val="single" w:sz="4" w:space="0" w:color="auto"/>
              <w:right w:val="nil"/>
            </w:tcBorders>
            <w:vAlign w:val="center"/>
          </w:tcPr>
          <w:p w14:paraId="4E803822"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27F65F79" w14:textId="77777777" w:rsidR="00422A31" w:rsidRPr="00A873CB" w:rsidRDefault="00422A31" w:rsidP="00B763AC">
            <w:pPr>
              <w:pStyle w:val="NGTSAppendix"/>
              <w:widowControl/>
              <w:ind w:left="186"/>
            </w:pPr>
          </w:p>
        </w:tc>
      </w:tr>
      <w:tr w:rsidR="00422A31" w:rsidRPr="00A873CB" w14:paraId="1DD3B2C0"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3419EB98"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616FEC93" w14:textId="77777777" w:rsidR="00422A31" w:rsidRPr="00A873CB" w:rsidRDefault="00422A31" w:rsidP="00B763AC">
            <w:pPr>
              <w:pStyle w:val="NGTSAppendix"/>
              <w:widowControl/>
              <w:ind w:left="186"/>
            </w:pPr>
            <w:r w:rsidRPr="00A873CB">
              <w:t>Short pulse duration (duration determined by a system parameter in the controlled station)</w:t>
            </w:r>
          </w:p>
        </w:tc>
      </w:tr>
      <w:tr w:rsidR="00422A31" w:rsidRPr="00A873CB" w14:paraId="72CFA801" w14:textId="77777777" w:rsidTr="00B763AC">
        <w:trPr>
          <w:trHeight w:hRule="exact" w:val="60"/>
        </w:trPr>
        <w:tc>
          <w:tcPr>
            <w:tcW w:w="284" w:type="dxa"/>
            <w:tcBorders>
              <w:top w:val="single" w:sz="4" w:space="0" w:color="auto"/>
              <w:left w:val="nil"/>
              <w:bottom w:val="single" w:sz="4" w:space="0" w:color="auto"/>
              <w:right w:val="nil"/>
            </w:tcBorders>
            <w:vAlign w:val="center"/>
          </w:tcPr>
          <w:p w14:paraId="5D7D2014"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24447F2D" w14:textId="77777777" w:rsidR="00422A31" w:rsidRPr="00A873CB" w:rsidRDefault="00422A31" w:rsidP="00B763AC">
            <w:pPr>
              <w:pStyle w:val="NGTSAppendix"/>
              <w:widowControl/>
              <w:ind w:left="186"/>
            </w:pPr>
          </w:p>
        </w:tc>
      </w:tr>
      <w:tr w:rsidR="00422A31" w:rsidRPr="00A873CB" w14:paraId="1ABEEF60"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36D1338"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2A8711B4" w14:textId="77777777" w:rsidR="00422A31" w:rsidRPr="00A873CB" w:rsidRDefault="00422A31" w:rsidP="00B763AC">
            <w:pPr>
              <w:pStyle w:val="NGTSAppendix"/>
              <w:widowControl/>
              <w:ind w:left="186"/>
            </w:pPr>
            <w:r w:rsidRPr="00A873CB">
              <w:t>Long pulse duration (duration determined by a system parameter in the controlled station)</w:t>
            </w:r>
          </w:p>
        </w:tc>
      </w:tr>
      <w:tr w:rsidR="00422A31" w:rsidRPr="00A873CB" w14:paraId="22A4D722" w14:textId="77777777" w:rsidTr="00B763AC">
        <w:trPr>
          <w:trHeight w:hRule="exact" w:val="60"/>
        </w:trPr>
        <w:tc>
          <w:tcPr>
            <w:tcW w:w="284" w:type="dxa"/>
            <w:tcBorders>
              <w:top w:val="single" w:sz="4" w:space="0" w:color="auto"/>
              <w:left w:val="nil"/>
              <w:bottom w:val="single" w:sz="4" w:space="0" w:color="auto"/>
              <w:right w:val="nil"/>
            </w:tcBorders>
            <w:vAlign w:val="center"/>
          </w:tcPr>
          <w:p w14:paraId="29F1E635"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401938CD" w14:textId="77777777" w:rsidR="00422A31" w:rsidRPr="00A873CB" w:rsidRDefault="00422A31" w:rsidP="00B763AC">
            <w:pPr>
              <w:pStyle w:val="NGTSAppendix"/>
              <w:widowControl/>
              <w:ind w:left="186"/>
            </w:pPr>
          </w:p>
        </w:tc>
      </w:tr>
      <w:tr w:rsidR="00422A31" w:rsidRPr="00A873CB" w14:paraId="6E141B40"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8DDF1D8"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6593B1AD" w14:textId="77777777" w:rsidR="00422A31" w:rsidRPr="00A873CB" w:rsidRDefault="00422A31" w:rsidP="00B763AC">
            <w:pPr>
              <w:pStyle w:val="NGTSAppendix"/>
              <w:widowControl/>
              <w:ind w:left="186"/>
            </w:pPr>
            <w:r w:rsidRPr="00A873CB">
              <w:t>Persistent output</w:t>
            </w:r>
          </w:p>
        </w:tc>
      </w:tr>
    </w:tbl>
    <w:p w14:paraId="14666B8D" w14:textId="77777777" w:rsidR="00422A31" w:rsidRPr="00A873CB" w:rsidRDefault="00422A31" w:rsidP="00422A31">
      <w:pPr>
        <w:pStyle w:val="NGTSAppendix"/>
        <w:widowControl/>
        <w:rPr>
          <w:b/>
        </w:rPr>
      </w:pPr>
    </w:p>
    <w:p w14:paraId="3838B918" w14:textId="77777777" w:rsidR="00422A31" w:rsidRPr="00A873CB" w:rsidRDefault="00422A31" w:rsidP="00422A31">
      <w:pPr>
        <w:pStyle w:val="NGTSAppendix"/>
        <w:widowControl/>
        <w:rPr>
          <w:b/>
        </w:rPr>
      </w:pPr>
      <w:r w:rsidRPr="00A873CB">
        <w:rPr>
          <w:b/>
        </w:rPr>
        <w:t xml:space="preserve">Transmission of integrated totals </w:t>
      </w:r>
    </w:p>
    <w:p w14:paraId="7321A263" w14:textId="77777777" w:rsidR="00422A31" w:rsidRPr="00A873CB" w:rsidRDefault="00422A31" w:rsidP="00422A31">
      <w:pPr>
        <w:spacing w:line="0" w:lineRule="atLeast"/>
        <w:ind w:left="720"/>
        <w:jc w:val="both"/>
        <w:rPr>
          <w:sz w:val="16"/>
        </w:rPr>
      </w:pPr>
      <w:r w:rsidRPr="00A873CB">
        <w:rPr>
          <w:sz w:val="16"/>
        </w:rPr>
        <w:t>(station or object specific parameter, mark with an ‘</w:t>
      </w:r>
      <w:r w:rsidRPr="00A873CB">
        <w:rPr>
          <w:b/>
          <w:sz w:val="16"/>
        </w:rPr>
        <w:t>X</w:t>
      </w:r>
      <w:r w:rsidRPr="00A873CB">
        <w:rPr>
          <w:sz w:val="16"/>
        </w:rPr>
        <w:t>’ if function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6C5F938B" w14:textId="77777777" w:rsidR="00422A31" w:rsidRPr="00A873CB" w:rsidRDefault="00422A31" w:rsidP="00422A31">
      <w:pPr>
        <w:pStyle w:val="NGTSAppendix"/>
        <w:widowControl/>
        <w:rPr>
          <w:b/>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8646"/>
      </w:tblGrid>
      <w:tr w:rsidR="00422A31" w:rsidRPr="00A873CB" w14:paraId="6F87E0BE"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9AC24C6"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4C0B7B59" w14:textId="77777777" w:rsidR="00422A31" w:rsidRPr="00A873CB" w:rsidRDefault="00422A31" w:rsidP="00B763AC">
            <w:pPr>
              <w:tabs>
                <w:tab w:val="left" w:pos="284"/>
                <w:tab w:val="left" w:pos="426"/>
                <w:tab w:val="left" w:pos="709"/>
                <w:tab w:val="left" w:pos="7655"/>
                <w:tab w:val="left" w:pos="7938"/>
                <w:tab w:val="left" w:pos="8222"/>
              </w:tabs>
              <w:ind w:left="186"/>
              <w:rPr>
                <w:rFonts w:ascii="Arial" w:hAnsi="Arial"/>
              </w:rPr>
            </w:pPr>
            <w:r w:rsidRPr="00A873CB">
              <w:t>Mode A: Local freeze with spontaneous transmission</w:t>
            </w:r>
          </w:p>
        </w:tc>
      </w:tr>
      <w:tr w:rsidR="00422A31" w:rsidRPr="00A873CB" w14:paraId="70B86B96" w14:textId="77777777" w:rsidTr="00B763AC">
        <w:trPr>
          <w:trHeight w:hRule="exact" w:val="60"/>
        </w:trPr>
        <w:tc>
          <w:tcPr>
            <w:tcW w:w="284" w:type="dxa"/>
            <w:tcBorders>
              <w:top w:val="single" w:sz="4" w:space="0" w:color="auto"/>
              <w:left w:val="nil"/>
              <w:bottom w:val="single" w:sz="4" w:space="0" w:color="auto"/>
              <w:right w:val="nil"/>
            </w:tcBorders>
            <w:vAlign w:val="center"/>
          </w:tcPr>
          <w:p w14:paraId="4AC5C9F1"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20E0F234" w14:textId="77777777" w:rsidR="00422A31" w:rsidRPr="00A873CB" w:rsidRDefault="00422A31" w:rsidP="00B763AC">
            <w:pPr>
              <w:pStyle w:val="NGTSAppendix"/>
              <w:widowControl/>
              <w:ind w:left="186"/>
            </w:pPr>
          </w:p>
        </w:tc>
      </w:tr>
      <w:tr w:rsidR="00422A31" w:rsidRPr="00A873CB" w14:paraId="169F0E1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E044A42" w14:textId="77777777" w:rsidR="00422A31" w:rsidRPr="00A873CB" w:rsidRDefault="00422A31" w:rsidP="00B763AC">
            <w:pPr>
              <w:pStyle w:val="NGTSAppendix"/>
              <w:widowControl/>
            </w:pPr>
            <w:r w:rsidRPr="00A873CB">
              <w:t>X</w:t>
            </w:r>
          </w:p>
        </w:tc>
        <w:tc>
          <w:tcPr>
            <w:tcW w:w="8646" w:type="dxa"/>
            <w:tcBorders>
              <w:top w:val="nil"/>
              <w:left w:val="single" w:sz="4" w:space="0" w:color="auto"/>
              <w:bottom w:val="nil"/>
              <w:right w:val="nil"/>
            </w:tcBorders>
            <w:vAlign w:val="center"/>
          </w:tcPr>
          <w:p w14:paraId="35A1AE0E" w14:textId="77777777" w:rsidR="00422A31" w:rsidRPr="00A873CB" w:rsidRDefault="00422A31" w:rsidP="00B763AC">
            <w:pPr>
              <w:pStyle w:val="NGTSAppendix"/>
              <w:widowControl/>
              <w:ind w:left="186"/>
            </w:pPr>
            <w:r w:rsidRPr="00A873CB">
              <w:t>Mode B: Local freeze with counter interrogation</w:t>
            </w:r>
          </w:p>
        </w:tc>
      </w:tr>
      <w:tr w:rsidR="00422A31" w:rsidRPr="00A873CB" w14:paraId="59E107B6" w14:textId="77777777" w:rsidTr="00B763AC">
        <w:trPr>
          <w:trHeight w:hRule="exact" w:val="60"/>
        </w:trPr>
        <w:tc>
          <w:tcPr>
            <w:tcW w:w="284" w:type="dxa"/>
            <w:tcBorders>
              <w:top w:val="single" w:sz="4" w:space="0" w:color="auto"/>
              <w:left w:val="nil"/>
              <w:bottom w:val="single" w:sz="4" w:space="0" w:color="auto"/>
              <w:right w:val="nil"/>
            </w:tcBorders>
            <w:vAlign w:val="center"/>
          </w:tcPr>
          <w:p w14:paraId="6EECCC11"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0D5D931A" w14:textId="77777777" w:rsidR="00422A31" w:rsidRPr="00A873CB" w:rsidRDefault="00422A31" w:rsidP="00B763AC">
            <w:pPr>
              <w:pStyle w:val="NGTSAppendix"/>
              <w:widowControl/>
              <w:ind w:left="186"/>
            </w:pPr>
          </w:p>
        </w:tc>
      </w:tr>
      <w:tr w:rsidR="00422A31" w:rsidRPr="00A873CB" w14:paraId="3607304C"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8F1C4F5"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5E1DBDCC" w14:textId="77777777" w:rsidR="00422A31" w:rsidRPr="00A873CB" w:rsidRDefault="00422A31" w:rsidP="00B763AC">
            <w:pPr>
              <w:tabs>
                <w:tab w:val="left" w:pos="284"/>
                <w:tab w:val="left" w:pos="426"/>
                <w:tab w:val="left" w:pos="709"/>
                <w:tab w:val="left" w:pos="7655"/>
                <w:tab w:val="left" w:pos="7938"/>
                <w:tab w:val="left" w:pos="8222"/>
              </w:tabs>
              <w:ind w:left="186"/>
              <w:rPr>
                <w:rFonts w:ascii="Arial" w:hAnsi="Arial"/>
              </w:rPr>
            </w:pPr>
            <w:r w:rsidRPr="00A873CB">
              <w:t>Mode C: Freeze and transmit by counter interrogation commands</w:t>
            </w:r>
          </w:p>
        </w:tc>
      </w:tr>
      <w:tr w:rsidR="00422A31" w:rsidRPr="00A873CB" w14:paraId="48C5D65B" w14:textId="77777777" w:rsidTr="00B763AC">
        <w:trPr>
          <w:trHeight w:hRule="exact" w:val="60"/>
        </w:trPr>
        <w:tc>
          <w:tcPr>
            <w:tcW w:w="284" w:type="dxa"/>
            <w:tcBorders>
              <w:top w:val="single" w:sz="4" w:space="0" w:color="auto"/>
              <w:left w:val="nil"/>
              <w:bottom w:val="single" w:sz="4" w:space="0" w:color="auto"/>
              <w:right w:val="nil"/>
            </w:tcBorders>
            <w:vAlign w:val="center"/>
          </w:tcPr>
          <w:p w14:paraId="4CD4B0BF"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168D60C3" w14:textId="77777777" w:rsidR="00422A31" w:rsidRPr="00A873CB" w:rsidRDefault="00422A31" w:rsidP="00B763AC">
            <w:pPr>
              <w:pStyle w:val="NGTSAppendix"/>
              <w:widowControl/>
              <w:ind w:left="186"/>
            </w:pPr>
          </w:p>
        </w:tc>
      </w:tr>
      <w:tr w:rsidR="00422A31" w:rsidRPr="00A873CB" w14:paraId="365E7C5B"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8BD3FC4"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3F4432D2" w14:textId="77777777" w:rsidR="00422A31" w:rsidRPr="00A873CB" w:rsidRDefault="00422A31" w:rsidP="00B763AC">
            <w:pPr>
              <w:pStyle w:val="NGTSAppendix"/>
              <w:widowControl/>
              <w:ind w:left="186"/>
            </w:pPr>
            <w:r w:rsidRPr="00A873CB">
              <w:t>Mode D: Freeze by counter interrogation command, frozen values reported spontaneously</w:t>
            </w:r>
          </w:p>
        </w:tc>
      </w:tr>
      <w:tr w:rsidR="00422A31" w:rsidRPr="00A873CB" w14:paraId="1C1760DB" w14:textId="77777777" w:rsidTr="00B763AC">
        <w:trPr>
          <w:trHeight w:hRule="exact" w:val="60"/>
        </w:trPr>
        <w:tc>
          <w:tcPr>
            <w:tcW w:w="284" w:type="dxa"/>
            <w:tcBorders>
              <w:top w:val="single" w:sz="4" w:space="0" w:color="auto"/>
              <w:left w:val="nil"/>
              <w:bottom w:val="nil"/>
              <w:right w:val="nil"/>
            </w:tcBorders>
            <w:vAlign w:val="center"/>
          </w:tcPr>
          <w:p w14:paraId="61D56F45"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541A9D74" w14:textId="77777777" w:rsidR="00422A31" w:rsidRPr="00A873CB" w:rsidRDefault="00422A31" w:rsidP="00B763AC">
            <w:pPr>
              <w:pStyle w:val="NGTSAppendix"/>
              <w:widowControl/>
              <w:ind w:left="186"/>
            </w:pPr>
          </w:p>
        </w:tc>
      </w:tr>
      <w:tr w:rsidR="00422A31" w:rsidRPr="00A873CB" w14:paraId="7A4B37EE"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7EB72BF" w14:textId="77777777" w:rsidR="00422A31" w:rsidRPr="00A873CB" w:rsidRDefault="00422A31" w:rsidP="00B763AC">
            <w:pPr>
              <w:pStyle w:val="NGTSAppendix"/>
              <w:widowControl/>
            </w:pPr>
            <w:r w:rsidRPr="00A873CB">
              <w:t>X</w:t>
            </w:r>
          </w:p>
        </w:tc>
        <w:tc>
          <w:tcPr>
            <w:tcW w:w="8646" w:type="dxa"/>
            <w:tcBorders>
              <w:top w:val="nil"/>
              <w:left w:val="single" w:sz="4" w:space="0" w:color="auto"/>
              <w:bottom w:val="nil"/>
              <w:right w:val="nil"/>
            </w:tcBorders>
            <w:vAlign w:val="center"/>
          </w:tcPr>
          <w:p w14:paraId="2E9DE447" w14:textId="77777777" w:rsidR="00422A31" w:rsidRPr="00A873CB" w:rsidRDefault="00422A31" w:rsidP="00B763AC">
            <w:pPr>
              <w:tabs>
                <w:tab w:val="left" w:pos="284"/>
                <w:tab w:val="left" w:pos="426"/>
                <w:tab w:val="left" w:pos="709"/>
                <w:tab w:val="left" w:pos="7655"/>
                <w:tab w:val="left" w:pos="7938"/>
                <w:tab w:val="left" w:pos="8222"/>
              </w:tabs>
              <w:ind w:left="186"/>
              <w:rPr>
                <w:rFonts w:ascii="Arial" w:hAnsi="Arial"/>
              </w:rPr>
            </w:pPr>
            <w:r w:rsidRPr="00A873CB">
              <w:t>Counter read</w:t>
            </w:r>
          </w:p>
        </w:tc>
      </w:tr>
      <w:tr w:rsidR="00422A31" w:rsidRPr="00A873CB" w14:paraId="06B5CE17" w14:textId="77777777" w:rsidTr="00B763AC">
        <w:trPr>
          <w:trHeight w:hRule="exact" w:val="60"/>
        </w:trPr>
        <w:tc>
          <w:tcPr>
            <w:tcW w:w="284" w:type="dxa"/>
            <w:tcBorders>
              <w:top w:val="single" w:sz="4" w:space="0" w:color="auto"/>
              <w:left w:val="nil"/>
              <w:bottom w:val="single" w:sz="4" w:space="0" w:color="auto"/>
              <w:right w:val="nil"/>
            </w:tcBorders>
            <w:vAlign w:val="center"/>
          </w:tcPr>
          <w:p w14:paraId="32AD91E2"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47C25EA5" w14:textId="77777777" w:rsidR="00422A31" w:rsidRPr="00A873CB" w:rsidRDefault="00422A31" w:rsidP="00B763AC">
            <w:pPr>
              <w:pStyle w:val="NGTSAppendix"/>
              <w:widowControl/>
              <w:ind w:left="186"/>
            </w:pPr>
          </w:p>
        </w:tc>
      </w:tr>
      <w:tr w:rsidR="00422A31" w:rsidRPr="00A873CB" w14:paraId="6E7F0374"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7AFFC49" w14:textId="77777777" w:rsidR="00422A31" w:rsidRPr="00A873CB" w:rsidRDefault="00422A31" w:rsidP="00B763AC">
            <w:pPr>
              <w:pStyle w:val="NGTSAppendix"/>
              <w:widowControl/>
            </w:pPr>
            <w:r w:rsidRPr="00A873CB">
              <w:t>X</w:t>
            </w:r>
          </w:p>
        </w:tc>
        <w:tc>
          <w:tcPr>
            <w:tcW w:w="8646" w:type="dxa"/>
            <w:tcBorders>
              <w:top w:val="nil"/>
              <w:left w:val="single" w:sz="4" w:space="0" w:color="auto"/>
              <w:bottom w:val="nil"/>
              <w:right w:val="nil"/>
            </w:tcBorders>
            <w:vAlign w:val="center"/>
          </w:tcPr>
          <w:p w14:paraId="056E2B47" w14:textId="77777777" w:rsidR="00422A31" w:rsidRPr="00A873CB" w:rsidRDefault="00422A31" w:rsidP="00B763AC">
            <w:pPr>
              <w:pStyle w:val="NGTSAppendix"/>
              <w:widowControl/>
              <w:ind w:left="186"/>
            </w:pPr>
            <w:r w:rsidRPr="00A873CB">
              <w:t>Counter freeze without reset</w:t>
            </w:r>
          </w:p>
        </w:tc>
      </w:tr>
      <w:tr w:rsidR="00422A31" w:rsidRPr="00A873CB" w14:paraId="2A69D661" w14:textId="77777777" w:rsidTr="00B763AC">
        <w:trPr>
          <w:trHeight w:hRule="exact" w:val="60"/>
        </w:trPr>
        <w:tc>
          <w:tcPr>
            <w:tcW w:w="284" w:type="dxa"/>
            <w:tcBorders>
              <w:top w:val="single" w:sz="4" w:space="0" w:color="auto"/>
              <w:left w:val="nil"/>
              <w:bottom w:val="single" w:sz="4" w:space="0" w:color="auto"/>
              <w:right w:val="nil"/>
            </w:tcBorders>
            <w:vAlign w:val="center"/>
          </w:tcPr>
          <w:p w14:paraId="19B46FFB"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3A38A6F5" w14:textId="77777777" w:rsidR="00422A31" w:rsidRPr="00A873CB" w:rsidRDefault="00422A31" w:rsidP="00B763AC">
            <w:pPr>
              <w:pStyle w:val="NGTSAppendix"/>
              <w:widowControl/>
              <w:ind w:left="186"/>
            </w:pPr>
          </w:p>
        </w:tc>
      </w:tr>
      <w:tr w:rsidR="00422A31" w:rsidRPr="00A873CB" w14:paraId="37AFEEE8"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395204C1"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1A8D3ED3" w14:textId="77777777" w:rsidR="00422A31" w:rsidRPr="00A873CB" w:rsidRDefault="00422A31" w:rsidP="00B763AC">
            <w:pPr>
              <w:pStyle w:val="NGTSAppendix"/>
              <w:widowControl/>
              <w:ind w:left="186"/>
            </w:pPr>
            <w:r w:rsidRPr="00A873CB">
              <w:t>Counter freeze with reset</w:t>
            </w:r>
          </w:p>
        </w:tc>
      </w:tr>
      <w:tr w:rsidR="00422A31" w:rsidRPr="00A873CB" w14:paraId="674879F5" w14:textId="77777777" w:rsidTr="00B763AC">
        <w:trPr>
          <w:trHeight w:hRule="exact" w:val="60"/>
        </w:trPr>
        <w:tc>
          <w:tcPr>
            <w:tcW w:w="284" w:type="dxa"/>
            <w:tcBorders>
              <w:top w:val="single" w:sz="4" w:space="0" w:color="auto"/>
              <w:left w:val="nil"/>
              <w:bottom w:val="single" w:sz="4" w:space="0" w:color="auto"/>
              <w:right w:val="nil"/>
            </w:tcBorders>
            <w:vAlign w:val="center"/>
          </w:tcPr>
          <w:p w14:paraId="736D1458"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3AB25A8C" w14:textId="77777777" w:rsidR="00422A31" w:rsidRPr="00A873CB" w:rsidRDefault="00422A31" w:rsidP="00B763AC">
            <w:pPr>
              <w:pStyle w:val="NGTSAppendix"/>
              <w:widowControl/>
              <w:ind w:left="186"/>
            </w:pPr>
          </w:p>
        </w:tc>
      </w:tr>
      <w:tr w:rsidR="00422A31" w:rsidRPr="00A873CB" w14:paraId="3CAF72A0"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27BA8AF"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3D032501" w14:textId="77777777" w:rsidR="00422A31" w:rsidRPr="00A873CB" w:rsidRDefault="00422A31" w:rsidP="00B763AC">
            <w:pPr>
              <w:pStyle w:val="NGTSAppendix"/>
              <w:widowControl/>
              <w:ind w:left="186"/>
            </w:pPr>
            <w:r w:rsidRPr="00A873CB">
              <w:t>Counter reset</w:t>
            </w:r>
          </w:p>
        </w:tc>
      </w:tr>
      <w:tr w:rsidR="00422A31" w:rsidRPr="00A873CB" w14:paraId="12910579" w14:textId="77777777" w:rsidTr="00B763AC">
        <w:trPr>
          <w:trHeight w:val="70"/>
        </w:trPr>
        <w:tc>
          <w:tcPr>
            <w:tcW w:w="284" w:type="dxa"/>
            <w:tcBorders>
              <w:top w:val="single" w:sz="4" w:space="0" w:color="auto"/>
              <w:left w:val="nil"/>
              <w:bottom w:val="single" w:sz="4" w:space="0" w:color="auto"/>
              <w:right w:val="nil"/>
            </w:tcBorders>
            <w:vAlign w:val="center"/>
          </w:tcPr>
          <w:p w14:paraId="31CD471B"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2B2DAEA0" w14:textId="77777777" w:rsidR="00422A31" w:rsidRPr="00A873CB" w:rsidRDefault="00422A31" w:rsidP="00B763AC">
            <w:pPr>
              <w:pStyle w:val="NGTSAppendix"/>
              <w:widowControl/>
              <w:ind w:left="186"/>
            </w:pPr>
          </w:p>
        </w:tc>
      </w:tr>
      <w:tr w:rsidR="00422A31" w:rsidRPr="00A873CB" w14:paraId="077D9943"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08BA229"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67D8E95E" w14:textId="77777777" w:rsidR="00422A31" w:rsidRPr="00A873CB" w:rsidRDefault="00422A31" w:rsidP="00B763AC">
            <w:pPr>
              <w:pStyle w:val="NGTSAppendix"/>
              <w:widowControl/>
              <w:ind w:left="186"/>
            </w:pPr>
            <w:r w:rsidRPr="00A873CB">
              <w:t>General request counter</w:t>
            </w:r>
          </w:p>
        </w:tc>
      </w:tr>
      <w:tr w:rsidR="00422A31" w:rsidRPr="00A873CB" w14:paraId="7C8BA83F" w14:textId="77777777" w:rsidTr="00B763AC">
        <w:trPr>
          <w:trHeight w:hRule="exact" w:val="60"/>
        </w:trPr>
        <w:tc>
          <w:tcPr>
            <w:tcW w:w="284" w:type="dxa"/>
            <w:tcBorders>
              <w:top w:val="single" w:sz="4" w:space="0" w:color="auto"/>
              <w:left w:val="nil"/>
              <w:bottom w:val="single" w:sz="4" w:space="0" w:color="auto"/>
              <w:right w:val="nil"/>
            </w:tcBorders>
            <w:vAlign w:val="center"/>
          </w:tcPr>
          <w:p w14:paraId="786D5835"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15DDE44A" w14:textId="77777777" w:rsidR="00422A31" w:rsidRPr="00A873CB" w:rsidRDefault="00422A31" w:rsidP="00B763AC">
            <w:pPr>
              <w:pStyle w:val="NGTSAppendix"/>
              <w:widowControl/>
              <w:ind w:left="186"/>
            </w:pPr>
          </w:p>
        </w:tc>
      </w:tr>
      <w:tr w:rsidR="00422A31" w:rsidRPr="00A873CB" w14:paraId="61D24DE7"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14C27007"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025068D4" w14:textId="77777777" w:rsidR="00422A31" w:rsidRPr="00A873CB" w:rsidRDefault="00422A31" w:rsidP="00B763AC">
            <w:pPr>
              <w:pStyle w:val="NGTSAppendix"/>
              <w:widowControl/>
              <w:ind w:left="186"/>
            </w:pPr>
            <w:r w:rsidRPr="00A873CB">
              <w:t>Request counter group 1</w:t>
            </w:r>
          </w:p>
        </w:tc>
      </w:tr>
      <w:tr w:rsidR="00422A31" w:rsidRPr="00A873CB" w14:paraId="63537AA7" w14:textId="77777777" w:rsidTr="00B763AC">
        <w:trPr>
          <w:trHeight w:hRule="exact" w:val="60"/>
        </w:trPr>
        <w:tc>
          <w:tcPr>
            <w:tcW w:w="284" w:type="dxa"/>
            <w:tcBorders>
              <w:top w:val="single" w:sz="4" w:space="0" w:color="auto"/>
              <w:left w:val="nil"/>
              <w:bottom w:val="single" w:sz="4" w:space="0" w:color="auto"/>
              <w:right w:val="nil"/>
            </w:tcBorders>
            <w:vAlign w:val="center"/>
          </w:tcPr>
          <w:p w14:paraId="5C037C4C"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0CC4573D" w14:textId="77777777" w:rsidR="00422A31" w:rsidRPr="00A873CB" w:rsidRDefault="00422A31" w:rsidP="00B763AC">
            <w:pPr>
              <w:pStyle w:val="NGTSAppendix"/>
              <w:widowControl/>
              <w:ind w:left="186"/>
            </w:pPr>
          </w:p>
        </w:tc>
      </w:tr>
      <w:tr w:rsidR="00422A31" w:rsidRPr="00A873CB" w14:paraId="799C567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14953B0D"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3C072828" w14:textId="77777777" w:rsidR="00422A31" w:rsidRPr="00A873CB" w:rsidRDefault="00422A31" w:rsidP="00B763AC">
            <w:pPr>
              <w:pStyle w:val="NGTSAppendix"/>
              <w:widowControl/>
              <w:ind w:left="186"/>
            </w:pPr>
            <w:r w:rsidRPr="00A873CB">
              <w:t>Request counter group 2</w:t>
            </w:r>
          </w:p>
        </w:tc>
      </w:tr>
      <w:tr w:rsidR="00422A31" w:rsidRPr="00A873CB" w14:paraId="107EBA83" w14:textId="77777777" w:rsidTr="00B763AC">
        <w:trPr>
          <w:trHeight w:hRule="exact" w:val="60"/>
        </w:trPr>
        <w:tc>
          <w:tcPr>
            <w:tcW w:w="284" w:type="dxa"/>
            <w:tcBorders>
              <w:top w:val="single" w:sz="4" w:space="0" w:color="auto"/>
              <w:left w:val="nil"/>
              <w:bottom w:val="single" w:sz="4" w:space="0" w:color="auto"/>
              <w:right w:val="nil"/>
            </w:tcBorders>
            <w:vAlign w:val="center"/>
          </w:tcPr>
          <w:p w14:paraId="7DAE7F40"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2A54C10C" w14:textId="77777777" w:rsidR="00422A31" w:rsidRPr="00A873CB" w:rsidRDefault="00422A31" w:rsidP="00B763AC">
            <w:pPr>
              <w:pStyle w:val="NGTSAppendix"/>
              <w:widowControl/>
              <w:ind w:left="186"/>
            </w:pPr>
          </w:p>
        </w:tc>
      </w:tr>
      <w:tr w:rsidR="00422A31" w:rsidRPr="00A873CB" w14:paraId="799B8C12"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8C5DC33"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099D7B9B" w14:textId="77777777" w:rsidR="00422A31" w:rsidRPr="00A873CB" w:rsidRDefault="00422A31" w:rsidP="00B763AC">
            <w:pPr>
              <w:pStyle w:val="NGTSAppendix"/>
              <w:widowControl/>
              <w:ind w:left="186"/>
            </w:pPr>
            <w:r w:rsidRPr="00A873CB">
              <w:t>Request counter group 3</w:t>
            </w:r>
          </w:p>
        </w:tc>
      </w:tr>
      <w:tr w:rsidR="00422A31" w:rsidRPr="00A873CB" w14:paraId="0EE8562F" w14:textId="77777777" w:rsidTr="00B763AC">
        <w:trPr>
          <w:trHeight w:hRule="exact" w:val="60"/>
        </w:trPr>
        <w:tc>
          <w:tcPr>
            <w:tcW w:w="284" w:type="dxa"/>
            <w:tcBorders>
              <w:top w:val="single" w:sz="4" w:space="0" w:color="auto"/>
              <w:left w:val="nil"/>
              <w:bottom w:val="single" w:sz="4" w:space="0" w:color="auto"/>
              <w:right w:val="nil"/>
            </w:tcBorders>
            <w:vAlign w:val="center"/>
          </w:tcPr>
          <w:p w14:paraId="5F599988"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0B63CE27" w14:textId="77777777" w:rsidR="00422A31" w:rsidRPr="00A873CB" w:rsidRDefault="00422A31" w:rsidP="00B763AC">
            <w:pPr>
              <w:pStyle w:val="NGTSAppendix"/>
              <w:widowControl/>
              <w:ind w:left="186"/>
            </w:pPr>
          </w:p>
        </w:tc>
      </w:tr>
      <w:tr w:rsidR="00422A31" w:rsidRPr="00A873CB" w14:paraId="6B631CCD"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23EFC67"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4565BF27" w14:textId="77777777" w:rsidR="00422A31" w:rsidRPr="00A873CB" w:rsidRDefault="00422A31" w:rsidP="00B763AC">
            <w:pPr>
              <w:pStyle w:val="NGTSAppendix"/>
              <w:widowControl/>
              <w:ind w:left="186"/>
            </w:pPr>
            <w:r w:rsidRPr="00A873CB">
              <w:t>Request counter group 4</w:t>
            </w:r>
          </w:p>
        </w:tc>
      </w:tr>
    </w:tbl>
    <w:p w14:paraId="5454C8F3" w14:textId="77777777" w:rsidR="00422A31" w:rsidRPr="00A873CB" w:rsidRDefault="00422A31" w:rsidP="00422A31">
      <w:pPr>
        <w:pStyle w:val="NGTSAppendix"/>
        <w:widowControl/>
        <w:rPr>
          <w:b/>
        </w:rPr>
      </w:pPr>
      <w:r w:rsidRPr="00A873CB">
        <w:rPr>
          <w:b/>
        </w:rPr>
        <w:t xml:space="preserve">Parameter loading </w:t>
      </w:r>
    </w:p>
    <w:p w14:paraId="53AE0272" w14:textId="77777777" w:rsidR="00422A31" w:rsidRPr="00A873CB" w:rsidRDefault="00422A31" w:rsidP="00422A31">
      <w:pPr>
        <w:spacing w:line="0" w:lineRule="atLeast"/>
        <w:ind w:left="720"/>
        <w:jc w:val="both"/>
        <w:rPr>
          <w:sz w:val="16"/>
        </w:rPr>
      </w:pPr>
      <w:r w:rsidRPr="00A873CB">
        <w:rPr>
          <w:sz w:val="16"/>
        </w:rPr>
        <w:t>(object specific parameter, mark with an ‘</w:t>
      </w:r>
      <w:r w:rsidRPr="00A873CB">
        <w:rPr>
          <w:b/>
          <w:sz w:val="16"/>
        </w:rPr>
        <w:t>X</w:t>
      </w:r>
      <w:r w:rsidRPr="00A873CB">
        <w:rPr>
          <w:sz w:val="16"/>
        </w:rPr>
        <w:t>’ if function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55A0A608" w14:textId="77777777" w:rsidR="00422A31" w:rsidRPr="00A873CB" w:rsidRDefault="00422A31" w:rsidP="00422A31">
      <w:pPr>
        <w:spacing w:line="0" w:lineRule="atLeast"/>
        <w:ind w:left="576"/>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8646"/>
      </w:tblGrid>
      <w:tr w:rsidR="00422A31" w:rsidRPr="00A873CB" w14:paraId="054CD928"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F0E59D9"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3499A49D" w14:textId="77777777" w:rsidR="00422A31" w:rsidRPr="00A873CB" w:rsidRDefault="00422A31" w:rsidP="00B763AC">
            <w:pPr>
              <w:pStyle w:val="NGTSAppendix"/>
              <w:widowControl/>
              <w:ind w:left="186"/>
            </w:pPr>
            <w:r w:rsidRPr="00A873CB">
              <w:t>Threshold value</w:t>
            </w:r>
          </w:p>
        </w:tc>
      </w:tr>
      <w:tr w:rsidR="00422A31" w:rsidRPr="00A873CB" w14:paraId="20511907" w14:textId="77777777" w:rsidTr="00B763AC">
        <w:trPr>
          <w:trHeight w:hRule="exact" w:val="60"/>
        </w:trPr>
        <w:tc>
          <w:tcPr>
            <w:tcW w:w="284" w:type="dxa"/>
            <w:tcBorders>
              <w:top w:val="single" w:sz="4" w:space="0" w:color="auto"/>
              <w:left w:val="nil"/>
              <w:bottom w:val="single" w:sz="4" w:space="0" w:color="auto"/>
              <w:right w:val="nil"/>
            </w:tcBorders>
            <w:vAlign w:val="center"/>
          </w:tcPr>
          <w:p w14:paraId="703376E5"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01652535" w14:textId="77777777" w:rsidR="00422A31" w:rsidRPr="00A873CB" w:rsidRDefault="00422A31" w:rsidP="00B763AC">
            <w:pPr>
              <w:pStyle w:val="NGTSAppendix"/>
              <w:widowControl/>
              <w:ind w:left="186"/>
            </w:pPr>
          </w:p>
        </w:tc>
      </w:tr>
      <w:tr w:rsidR="00422A31" w:rsidRPr="00A873CB" w14:paraId="10B4C55D"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239F2EA"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6428EA63" w14:textId="77777777" w:rsidR="00422A31" w:rsidRPr="00A873CB" w:rsidRDefault="00422A31" w:rsidP="00B763AC">
            <w:pPr>
              <w:pStyle w:val="NGTSAppendix"/>
              <w:widowControl/>
              <w:ind w:left="186"/>
            </w:pPr>
            <w:r w:rsidRPr="00A873CB">
              <w:t>Smoothing factor</w:t>
            </w:r>
          </w:p>
        </w:tc>
      </w:tr>
      <w:tr w:rsidR="00422A31" w:rsidRPr="00A873CB" w14:paraId="6635698C" w14:textId="77777777" w:rsidTr="00B763AC">
        <w:trPr>
          <w:trHeight w:hRule="exact" w:val="60"/>
        </w:trPr>
        <w:tc>
          <w:tcPr>
            <w:tcW w:w="284" w:type="dxa"/>
            <w:tcBorders>
              <w:top w:val="single" w:sz="4" w:space="0" w:color="auto"/>
              <w:left w:val="nil"/>
              <w:bottom w:val="single" w:sz="4" w:space="0" w:color="auto"/>
              <w:right w:val="nil"/>
            </w:tcBorders>
            <w:vAlign w:val="center"/>
          </w:tcPr>
          <w:p w14:paraId="02043BC2"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77753313" w14:textId="77777777" w:rsidR="00422A31" w:rsidRPr="00A873CB" w:rsidRDefault="00422A31" w:rsidP="00B763AC">
            <w:pPr>
              <w:pStyle w:val="NGTSAppendix"/>
              <w:widowControl/>
              <w:ind w:left="186"/>
            </w:pPr>
          </w:p>
        </w:tc>
      </w:tr>
      <w:tr w:rsidR="00422A31" w:rsidRPr="00A873CB" w14:paraId="608EAA1C"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A1F0431"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02F08799" w14:textId="77777777" w:rsidR="00422A31" w:rsidRPr="00A873CB" w:rsidRDefault="00422A31" w:rsidP="00B763AC">
            <w:pPr>
              <w:pStyle w:val="NGTSAppendix"/>
              <w:widowControl/>
              <w:ind w:left="186"/>
            </w:pPr>
            <w:r w:rsidRPr="00A873CB">
              <w:t>Low limit for transmission of measured values</w:t>
            </w:r>
          </w:p>
        </w:tc>
      </w:tr>
      <w:tr w:rsidR="00422A31" w:rsidRPr="00A873CB" w14:paraId="6171A2EB" w14:textId="77777777" w:rsidTr="00B763AC">
        <w:trPr>
          <w:trHeight w:hRule="exact" w:val="60"/>
        </w:trPr>
        <w:tc>
          <w:tcPr>
            <w:tcW w:w="284" w:type="dxa"/>
            <w:tcBorders>
              <w:top w:val="single" w:sz="4" w:space="0" w:color="auto"/>
              <w:left w:val="nil"/>
              <w:bottom w:val="single" w:sz="4" w:space="0" w:color="auto"/>
              <w:right w:val="nil"/>
            </w:tcBorders>
            <w:vAlign w:val="center"/>
          </w:tcPr>
          <w:p w14:paraId="5C20D07C"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71EB0D7F" w14:textId="77777777" w:rsidR="00422A31" w:rsidRPr="00A873CB" w:rsidRDefault="00422A31" w:rsidP="00B763AC">
            <w:pPr>
              <w:pStyle w:val="NGTSAppendix"/>
              <w:widowControl/>
              <w:ind w:left="186"/>
            </w:pPr>
          </w:p>
        </w:tc>
      </w:tr>
      <w:tr w:rsidR="00422A31" w:rsidRPr="00A873CB" w14:paraId="3E6631DE"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5F83ECDB"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63228571" w14:textId="77777777" w:rsidR="00422A31" w:rsidRPr="00A873CB" w:rsidRDefault="00422A31" w:rsidP="00B763AC">
            <w:pPr>
              <w:pStyle w:val="NGTSAppendix"/>
              <w:widowControl/>
              <w:ind w:left="186"/>
            </w:pPr>
            <w:r w:rsidRPr="00A873CB">
              <w:t>High limit for transmission of measured values</w:t>
            </w:r>
          </w:p>
        </w:tc>
      </w:tr>
    </w:tbl>
    <w:p w14:paraId="7193E81D" w14:textId="77777777" w:rsidR="00422A31" w:rsidRPr="00A873CB" w:rsidRDefault="00422A31" w:rsidP="00422A31">
      <w:pPr>
        <w:pStyle w:val="NGTSAppendix"/>
        <w:widowControl/>
        <w:rPr>
          <w:b/>
        </w:rPr>
      </w:pPr>
    </w:p>
    <w:p w14:paraId="523C91E7" w14:textId="77777777" w:rsidR="00422A31" w:rsidRPr="00A873CB" w:rsidRDefault="00422A31" w:rsidP="00422A31">
      <w:pPr>
        <w:pStyle w:val="NGTSAppendix"/>
        <w:widowControl/>
        <w:rPr>
          <w:b/>
        </w:rPr>
      </w:pPr>
      <w:r w:rsidRPr="00A873CB">
        <w:rPr>
          <w:b/>
        </w:rPr>
        <w:t xml:space="preserve">Parameter activation </w:t>
      </w:r>
    </w:p>
    <w:p w14:paraId="78B61E03" w14:textId="77777777" w:rsidR="00422A31" w:rsidRPr="00A873CB" w:rsidRDefault="00422A31" w:rsidP="00422A31">
      <w:pPr>
        <w:spacing w:line="0" w:lineRule="atLeast"/>
        <w:ind w:left="720"/>
        <w:jc w:val="both"/>
        <w:rPr>
          <w:sz w:val="16"/>
        </w:rPr>
      </w:pPr>
      <w:r w:rsidRPr="00A873CB">
        <w:rPr>
          <w:sz w:val="16"/>
        </w:rPr>
        <w:t>(object specific parameter, mark with an ‘</w:t>
      </w:r>
      <w:r w:rsidRPr="00A873CB">
        <w:rPr>
          <w:b/>
          <w:sz w:val="16"/>
        </w:rPr>
        <w:t>X</w:t>
      </w:r>
      <w:r w:rsidRPr="00A873CB">
        <w:rPr>
          <w:sz w:val="16"/>
        </w:rPr>
        <w:t>’ if function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7DAA43C9" w14:textId="77777777" w:rsidR="00422A31" w:rsidRPr="00A873CB" w:rsidRDefault="00422A31" w:rsidP="00422A31">
      <w:pPr>
        <w:ind w:left="72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371"/>
        <w:gridCol w:w="1275"/>
        <w:gridCol w:w="142"/>
      </w:tblGrid>
      <w:tr w:rsidR="00422A31" w:rsidRPr="00A873CB" w14:paraId="192958EB"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7F7690A" w14:textId="77777777" w:rsidR="00422A31" w:rsidRPr="00A873CB" w:rsidRDefault="00422A31" w:rsidP="00B763AC">
            <w:pPr>
              <w:pStyle w:val="NGTSAppendix"/>
              <w:widowControl/>
            </w:pPr>
          </w:p>
        </w:tc>
        <w:tc>
          <w:tcPr>
            <w:tcW w:w="7371" w:type="dxa"/>
            <w:tcBorders>
              <w:top w:val="nil"/>
              <w:left w:val="single" w:sz="4" w:space="0" w:color="auto"/>
              <w:bottom w:val="nil"/>
              <w:right w:val="nil"/>
            </w:tcBorders>
            <w:vAlign w:val="center"/>
          </w:tcPr>
          <w:p w14:paraId="39855137" w14:textId="77777777" w:rsidR="00422A31" w:rsidRPr="00A873CB" w:rsidRDefault="00422A31" w:rsidP="00B763AC">
            <w:pPr>
              <w:pStyle w:val="NGTSAppendix"/>
              <w:widowControl/>
              <w:ind w:left="186"/>
            </w:pPr>
            <w:r w:rsidRPr="00A873CB">
              <w:t>Act/</w:t>
            </w:r>
            <w:proofErr w:type="spellStart"/>
            <w:r w:rsidRPr="00A873CB">
              <w:t>deact</w:t>
            </w:r>
            <w:proofErr w:type="spellEnd"/>
            <w:r w:rsidRPr="00A873CB">
              <w:t xml:space="preserve"> of persistent cyclic or periodic transmission of the addressed object</w:t>
            </w:r>
          </w:p>
        </w:tc>
        <w:tc>
          <w:tcPr>
            <w:tcW w:w="1417" w:type="dxa"/>
            <w:gridSpan w:val="2"/>
            <w:tcBorders>
              <w:top w:val="nil"/>
              <w:left w:val="nil"/>
              <w:bottom w:val="nil"/>
              <w:right w:val="nil"/>
            </w:tcBorders>
          </w:tcPr>
          <w:p w14:paraId="4A8987BE" w14:textId="77777777" w:rsidR="00422A31" w:rsidRPr="00A873CB" w:rsidRDefault="00422A31" w:rsidP="00B763AC">
            <w:pPr>
              <w:pStyle w:val="NGTSAppendix"/>
              <w:widowControl/>
            </w:pPr>
          </w:p>
        </w:tc>
      </w:tr>
      <w:tr w:rsidR="00422A31" w:rsidRPr="00A873CB" w14:paraId="04CB0B8A" w14:textId="77777777" w:rsidTr="00B763AC">
        <w:trPr>
          <w:gridAfter w:val="1"/>
          <w:wAfter w:w="142" w:type="dxa"/>
          <w:trHeight w:hRule="exact" w:val="237"/>
        </w:trPr>
        <w:tc>
          <w:tcPr>
            <w:tcW w:w="284" w:type="dxa"/>
            <w:tcBorders>
              <w:top w:val="nil"/>
              <w:left w:val="nil"/>
              <w:bottom w:val="single" w:sz="4" w:space="0" w:color="auto"/>
              <w:right w:val="nil"/>
            </w:tcBorders>
            <w:vAlign w:val="center"/>
          </w:tcPr>
          <w:p w14:paraId="6245017E" w14:textId="77777777" w:rsidR="00422A31" w:rsidRPr="00A873CB" w:rsidRDefault="00422A31" w:rsidP="00B763AC">
            <w:pPr>
              <w:pStyle w:val="NGTSAppendix"/>
              <w:widowControl/>
            </w:pPr>
          </w:p>
        </w:tc>
        <w:tc>
          <w:tcPr>
            <w:tcW w:w="8646" w:type="dxa"/>
            <w:gridSpan w:val="2"/>
            <w:tcBorders>
              <w:top w:val="nil"/>
              <w:left w:val="nil"/>
              <w:bottom w:val="nil"/>
              <w:right w:val="nil"/>
            </w:tcBorders>
            <w:vAlign w:val="center"/>
          </w:tcPr>
          <w:p w14:paraId="0C571B9D" w14:textId="77777777" w:rsidR="00422A31" w:rsidRPr="00A873CB" w:rsidRDefault="00422A31" w:rsidP="00B763AC">
            <w:pPr>
              <w:pStyle w:val="NGTSAppendix"/>
              <w:widowControl/>
              <w:ind w:left="186"/>
            </w:pPr>
          </w:p>
        </w:tc>
      </w:tr>
    </w:tbl>
    <w:p w14:paraId="7C8654C4" w14:textId="77777777" w:rsidR="00422A31" w:rsidRPr="00A873CB" w:rsidRDefault="00422A31" w:rsidP="00422A31">
      <w:pPr>
        <w:pStyle w:val="NGTSAppendix"/>
        <w:widowControl/>
        <w:rPr>
          <w:b/>
        </w:rPr>
      </w:pPr>
    </w:p>
    <w:p w14:paraId="486EE6C7" w14:textId="77777777" w:rsidR="00422A31" w:rsidRPr="00A873CB" w:rsidRDefault="00422A31" w:rsidP="00422A31">
      <w:pPr>
        <w:pStyle w:val="NGTSAppendix"/>
        <w:widowControl/>
        <w:rPr>
          <w:b/>
        </w:rPr>
      </w:pPr>
      <w:r w:rsidRPr="00A873CB">
        <w:rPr>
          <w:b/>
        </w:rPr>
        <w:t>Test procedure</w:t>
      </w:r>
    </w:p>
    <w:p w14:paraId="619838A2" w14:textId="77777777" w:rsidR="00422A31" w:rsidRPr="00A873CB" w:rsidRDefault="00422A31" w:rsidP="00422A31">
      <w:pPr>
        <w:spacing w:line="0" w:lineRule="atLeast"/>
        <w:ind w:left="720"/>
        <w:jc w:val="both"/>
        <w:rPr>
          <w:sz w:val="16"/>
        </w:rPr>
      </w:pPr>
      <w:r w:rsidRPr="00A873CB">
        <w:rPr>
          <w:sz w:val="16"/>
        </w:rPr>
        <w:t>(object specific parameter, mark with an ‘</w:t>
      </w:r>
      <w:r w:rsidRPr="00A873CB">
        <w:rPr>
          <w:b/>
          <w:sz w:val="16"/>
        </w:rPr>
        <w:t>X</w:t>
      </w:r>
      <w:r w:rsidRPr="00A873CB">
        <w:rPr>
          <w:sz w:val="16"/>
        </w:rPr>
        <w:t>’ if function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27C17E9D" w14:textId="77777777" w:rsidR="00422A31" w:rsidRPr="00A873CB" w:rsidRDefault="00422A31" w:rsidP="00422A31">
      <w:pPr>
        <w:ind w:left="72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371"/>
        <w:gridCol w:w="1417"/>
      </w:tblGrid>
      <w:tr w:rsidR="00422A31" w:rsidRPr="00A873CB" w14:paraId="7F19846C"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52305C2" w14:textId="77777777" w:rsidR="00422A31" w:rsidRPr="00A873CB" w:rsidRDefault="00422A31" w:rsidP="00B763AC">
            <w:pPr>
              <w:pStyle w:val="NGTSAppendix"/>
              <w:widowControl/>
              <w:ind w:left="-57"/>
              <w:jc w:val="right"/>
            </w:pPr>
            <w:r w:rsidRPr="00A873CB">
              <w:t>X</w:t>
            </w:r>
          </w:p>
        </w:tc>
        <w:tc>
          <w:tcPr>
            <w:tcW w:w="7371" w:type="dxa"/>
            <w:tcBorders>
              <w:top w:val="nil"/>
              <w:left w:val="single" w:sz="4" w:space="0" w:color="auto"/>
              <w:bottom w:val="nil"/>
              <w:right w:val="nil"/>
            </w:tcBorders>
            <w:vAlign w:val="center"/>
          </w:tcPr>
          <w:p w14:paraId="6BA0AA35" w14:textId="77777777" w:rsidR="00422A31" w:rsidRPr="00A873CB" w:rsidRDefault="00422A31" w:rsidP="00B763AC">
            <w:pPr>
              <w:pStyle w:val="NGTSAppendix"/>
              <w:widowControl/>
              <w:ind w:left="186"/>
            </w:pPr>
            <w:r w:rsidRPr="00A873CB">
              <w:t>Test procedure</w:t>
            </w:r>
          </w:p>
        </w:tc>
        <w:tc>
          <w:tcPr>
            <w:tcW w:w="1417" w:type="dxa"/>
            <w:tcBorders>
              <w:top w:val="nil"/>
              <w:left w:val="nil"/>
              <w:bottom w:val="nil"/>
              <w:right w:val="nil"/>
            </w:tcBorders>
          </w:tcPr>
          <w:p w14:paraId="0DAE9F14" w14:textId="77777777" w:rsidR="00422A31" w:rsidRPr="00A873CB" w:rsidRDefault="00422A31" w:rsidP="00B763AC">
            <w:pPr>
              <w:pStyle w:val="NGTSAppendix"/>
              <w:widowControl/>
            </w:pPr>
          </w:p>
        </w:tc>
      </w:tr>
    </w:tbl>
    <w:p w14:paraId="10FA325A" w14:textId="77777777" w:rsidR="00422A31" w:rsidRPr="00A873CB" w:rsidRDefault="00422A31" w:rsidP="00422A31">
      <w:pPr>
        <w:pStyle w:val="NGTSAppendix"/>
        <w:widowControl/>
        <w:rPr>
          <w:b/>
        </w:rPr>
      </w:pPr>
    </w:p>
    <w:p w14:paraId="696A57C5" w14:textId="77777777" w:rsidR="00422A31" w:rsidRPr="00A873CB" w:rsidRDefault="00422A31" w:rsidP="00422A31">
      <w:pPr>
        <w:pStyle w:val="NGTSAppendix"/>
        <w:widowControl/>
        <w:rPr>
          <w:b/>
        </w:rPr>
      </w:pPr>
      <w:r w:rsidRPr="00A873CB">
        <w:rPr>
          <w:b/>
        </w:rPr>
        <w:t>File transfer</w:t>
      </w:r>
    </w:p>
    <w:p w14:paraId="2FB61FCC" w14:textId="77777777" w:rsidR="00422A31" w:rsidRPr="00A873CB" w:rsidRDefault="00422A31" w:rsidP="00422A31">
      <w:pPr>
        <w:keepLines/>
        <w:spacing w:line="0" w:lineRule="atLeast"/>
        <w:ind w:left="720"/>
        <w:rPr>
          <w:sz w:val="16"/>
        </w:rPr>
      </w:pPr>
      <w:r w:rsidRPr="00A873CB">
        <w:rPr>
          <w:sz w:val="16"/>
        </w:rPr>
        <w:t>(station specific parameter, mark with an ‘</w:t>
      </w:r>
      <w:r w:rsidRPr="00A873CB">
        <w:rPr>
          <w:b/>
          <w:sz w:val="16"/>
        </w:rPr>
        <w:t>X</w:t>
      </w:r>
      <w:r w:rsidRPr="00A873CB">
        <w:rPr>
          <w:sz w:val="16"/>
        </w:rPr>
        <w:t>’ if function is used)</w:t>
      </w:r>
    </w:p>
    <w:p w14:paraId="78EE98EB" w14:textId="77777777" w:rsidR="00422A31" w:rsidRPr="00A873CB" w:rsidRDefault="00422A31" w:rsidP="00422A31">
      <w:pPr>
        <w:pStyle w:val="NGTSAppendix"/>
        <w:widowControl/>
        <w:rPr>
          <w:b/>
        </w:rPr>
      </w:pPr>
    </w:p>
    <w:p w14:paraId="746D57F8" w14:textId="77777777" w:rsidR="00422A31" w:rsidRPr="00A873CB" w:rsidRDefault="00422A31" w:rsidP="00422A31">
      <w:pPr>
        <w:pStyle w:val="NGT03-PurposeText"/>
      </w:pPr>
      <w:r w:rsidRPr="00A873CB">
        <w:t>File transfer in monitor direction</w:t>
      </w:r>
    </w:p>
    <w:p w14:paraId="21D4B4D0" w14:textId="77777777" w:rsidR="00422A31" w:rsidRPr="00A873CB" w:rsidRDefault="00422A31" w:rsidP="00422A31">
      <w:pPr>
        <w:pStyle w:val="NGTSAppendix"/>
        <w:widowControl/>
        <w:rPr>
          <w:b/>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8788"/>
      </w:tblGrid>
      <w:tr w:rsidR="00422A31" w:rsidRPr="00A873CB" w14:paraId="7FCDF383"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782962CE" w14:textId="77777777" w:rsidR="00422A31" w:rsidRPr="00A873CB" w:rsidRDefault="00422A31" w:rsidP="00B763AC">
            <w:pPr>
              <w:pStyle w:val="NGTSAppendix"/>
              <w:widowControl/>
            </w:pPr>
          </w:p>
        </w:tc>
        <w:tc>
          <w:tcPr>
            <w:tcW w:w="8788" w:type="dxa"/>
            <w:tcBorders>
              <w:top w:val="nil"/>
              <w:left w:val="single" w:sz="4" w:space="0" w:color="auto"/>
              <w:bottom w:val="nil"/>
              <w:right w:val="nil"/>
            </w:tcBorders>
            <w:vAlign w:val="center"/>
          </w:tcPr>
          <w:p w14:paraId="66C07178" w14:textId="77777777" w:rsidR="00422A31" w:rsidRPr="00A873CB" w:rsidRDefault="00422A31" w:rsidP="00B763AC">
            <w:pPr>
              <w:pStyle w:val="NGTSAppendix"/>
              <w:widowControl/>
              <w:ind w:left="186"/>
            </w:pPr>
            <w:r w:rsidRPr="00A873CB">
              <w:t>Transparent file</w:t>
            </w:r>
          </w:p>
        </w:tc>
      </w:tr>
      <w:tr w:rsidR="00422A31" w:rsidRPr="00A873CB" w14:paraId="73938DBD" w14:textId="77777777" w:rsidTr="00B763AC">
        <w:trPr>
          <w:trHeight w:hRule="exact" w:val="60"/>
        </w:trPr>
        <w:tc>
          <w:tcPr>
            <w:tcW w:w="284" w:type="dxa"/>
            <w:tcBorders>
              <w:top w:val="single" w:sz="4" w:space="0" w:color="auto"/>
              <w:left w:val="nil"/>
              <w:bottom w:val="single" w:sz="4" w:space="0" w:color="auto"/>
              <w:right w:val="nil"/>
            </w:tcBorders>
            <w:vAlign w:val="center"/>
          </w:tcPr>
          <w:p w14:paraId="1B03F083" w14:textId="77777777" w:rsidR="00422A31" w:rsidRPr="00A873CB" w:rsidRDefault="00422A31" w:rsidP="00B763AC">
            <w:pPr>
              <w:pStyle w:val="NGTSAppendix"/>
              <w:widowControl/>
            </w:pPr>
          </w:p>
        </w:tc>
        <w:tc>
          <w:tcPr>
            <w:tcW w:w="8788" w:type="dxa"/>
            <w:tcBorders>
              <w:top w:val="nil"/>
              <w:left w:val="nil"/>
              <w:bottom w:val="nil"/>
              <w:right w:val="nil"/>
            </w:tcBorders>
            <w:vAlign w:val="center"/>
          </w:tcPr>
          <w:p w14:paraId="012E9840" w14:textId="77777777" w:rsidR="00422A31" w:rsidRPr="00A873CB" w:rsidRDefault="00422A31" w:rsidP="00B763AC">
            <w:pPr>
              <w:pStyle w:val="NGTSAppendix"/>
              <w:widowControl/>
              <w:ind w:left="186"/>
            </w:pPr>
          </w:p>
        </w:tc>
      </w:tr>
      <w:tr w:rsidR="00422A31" w:rsidRPr="00A873CB" w14:paraId="340DB312"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7EB1783B" w14:textId="77777777" w:rsidR="00422A31" w:rsidRPr="00A873CB" w:rsidRDefault="00422A31" w:rsidP="00B763AC">
            <w:pPr>
              <w:pStyle w:val="NGTSAppendix"/>
              <w:widowControl/>
            </w:pPr>
          </w:p>
        </w:tc>
        <w:tc>
          <w:tcPr>
            <w:tcW w:w="8788" w:type="dxa"/>
            <w:tcBorders>
              <w:top w:val="nil"/>
              <w:left w:val="single" w:sz="4" w:space="0" w:color="auto"/>
              <w:bottom w:val="nil"/>
              <w:right w:val="nil"/>
            </w:tcBorders>
            <w:vAlign w:val="center"/>
          </w:tcPr>
          <w:p w14:paraId="795E5C73" w14:textId="77777777" w:rsidR="00422A31" w:rsidRPr="00A873CB" w:rsidRDefault="00422A31" w:rsidP="00B763AC">
            <w:pPr>
              <w:pStyle w:val="NGTSAppendix"/>
              <w:widowControl/>
              <w:ind w:left="186"/>
            </w:pPr>
            <w:r w:rsidRPr="00A873CB">
              <w:t>Transmission of disturbance data of protection equipment</w:t>
            </w:r>
          </w:p>
        </w:tc>
      </w:tr>
      <w:tr w:rsidR="00422A31" w:rsidRPr="00A873CB" w14:paraId="13F36368" w14:textId="77777777" w:rsidTr="00B763AC">
        <w:trPr>
          <w:trHeight w:hRule="exact" w:val="60"/>
        </w:trPr>
        <w:tc>
          <w:tcPr>
            <w:tcW w:w="284" w:type="dxa"/>
            <w:tcBorders>
              <w:top w:val="single" w:sz="4" w:space="0" w:color="auto"/>
              <w:left w:val="nil"/>
              <w:bottom w:val="single" w:sz="4" w:space="0" w:color="auto"/>
              <w:right w:val="nil"/>
            </w:tcBorders>
            <w:vAlign w:val="center"/>
          </w:tcPr>
          <w:p w14:paraId="0C9B86CB" w14:textId="77777777" w:rsidR="00422A31" w:rsidRPr="00A873CB" w:rsidRDefault="00422A31" w:rsidP="00B763AC">
            <w:pPr>
              <w:pStyle w:val="NGTSAppendix"/>
              <w:widowControl/>
            </w:pPr>
          </w:p>
        </w:tc>
        <w:tc>
          <w:tcPr>
            <w:tcW w:w="8788" w:type="dxa"/>
            <w:tcBorders>
              <w:top w:val="nil"/>
              <w:left w:val="nil"/>
              <w:bottom w:val="nil"/>
              <w:right w:val="nil"/>
            </w:tcBorders>
            <w:vAlign w:val="center"/>
          </w:tcPr>
          <w:p w14:paraId="458ED7A3" w14:textId="77777777" w:rsidR="00422A31" w:rsidRPr="00A873CB" w:rsidRDefault="00422A31" w:rsidP="00B763AC">
            <w:pPr>
              <w:pStyle w:val="NGTSAppendix"/>
              <w:widowControl/>
              <w:ind w:left="186"/>
            </w:pPr>
          </w:p>
        </w:tc>
      </w:tr>
      <w:tr w:rsidR="00422A31" w:rsidRPr="00A873CB" w14:paraId="1370B99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7B39426D" w14:textId="77777777" w:rsidR="00422A31" w:rsidRPr="00A873CB" w:rsidRDefault="00422A31" w:rsidP="00B763AC">
            <w:pPr>
              <w:pStyle w:val="NGTSAppendix"/>
              <w:widowControl/>
            </w:pPr>
          </w:p>
        </w:tc>
        <w:tc>
          <w:tcPr>
            <w:tcW w:w="8788" w:type="dxa"/>
            <w:tcBorders>
              <w:top w:val="nil"/>
              <w:left w:val="single" w:sz="4" w:space="0" w:color="auto"/>
              <w:bottom w:val="nil"/>
              <w:right w:val="nil"/>
            </w:tcBorders>
            <w:vAlign w:val="center"/>
          </w:tcPr>
          <w:p w14:paraId="5EB651E5" w14:textId="77777777" w:rsidR="00422A31" w:rsidRPr="00A873CB" w:rsidRDefault="00422A31" w:rsidP="00B763AC">
            <w:pPr>
              <w:pStyle w:val="NGTSAppendix"/>
              <w:widowControl/>
              <w:ind w:left="186"/>
            </w:pPr>
            <w:r w:rsidRPr="00A873CB">
              <w:t>Transmission of sequences of events</w:t>
            </w:r>
          </w:p>
        </w:tc>
      </w:tr>
      <w:tr w:rsidR="00422A31" w:rsidRPr="00A873CB" w14:paraId="224ACE99" w14:textId="77777777" w:rsidTr="00B763AC">
        <w:trPr>
          <w:trHeight w:hRule="exact" w:val="60"/>
        </w:trPr>
        <w:tc>
          <w:tcPr>
            <w:tcW w:w="284" w:type="dxa"/>
            <w:tcBorders>
              <w:top w:val="single" w:sz="4" w:space="0" w:color="auto"/>
              <w:left w:val="nil"/>
              <w:bottom w:val="single" w:sz="4" w:space="0" w:color="auto"/>
              <w:right w:val="nil"/>
            </w:tcBorders>
            <w:vAlign w:val="center"/>
          </w:tcPr>
          <w:p w14:paraId="668D02A3" w14:textId="77777777" w:rsidR="00422A31" w:rsidRPr="00A873CB" w:rsidRDefault="00422A31" w:rsidP="00B763AC">
            <w:pPr>
              <w:pStyle w:val="NGTSAppendix"/>
              <w:widowControl/>
            </w:pPr>
          </w:p>
        </w:tc>
        <w:tc>
          <w:tcPr>
            <w:tcW w:w="8788" w:type="dxa"/>
            <w:tcBorders>
              <w:top w:val="nil"/>
              <w:left w:val="nil"/>
              <w:bottom w:val="nil"/>
              <w:right w:val="nil"/>
            </w:tcBorders>
            <w:vAlign w:val="center"/>
          </w:tcPr>
          <w:p w14:paraId="4AAB222C" w14:textId="77777777" w:rsidR="00422A31" w:rsidRPr="00A873CB" w:rsidRDefault="00422A31" w:rsidP="00B763AC">
            <w:pPr>
              <w:pStyle w:val="NGTSAppendix"/>
              <w:widowControl/>
              <w:ind w:left="186"/>
            </w:pPr>
          </w:p>
        </w:tc>
      </w:tr>
      <w:tr w:rsidR="00422A31" w:rsidRPr="00A873CB" w14:paraId="4DD0A639"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AE48A8A" w14:textId="77777777" w:rsidR="00422A31" w:rsidRPr="00A873CB" w:rsidRDefault="00422A31" w:rsidP="00B763AC">
            <w:pPr>
              <w:pStyle w:val="NGTSAppendix"/>
              <w:widowControl/>
            </w:pPr>
          </w:p>
        </w:tc>
        <w:tc>
          <w:tcPr>
            <w:tcW w:w="8788" w:type="dxa"/>
            <w:tcBorders>
              <w:top w:val="nil"/>
              <w:left w:val="single" w:sz="4" w:space="0" w:color="auto"/>
              <w:bottom w:val="nil"/>
              <w:right w:val="nil"/>
            </w:tcBorders>
            <w:vAlign w:val="center"/>
          </w:tcPr>
          <w:p w14:paraId="1CA3AA80" w14:textId="77777777" w:rsidR="00422A31" w:rsidRPr="00A873CB" w:rsidRDefault="00422A31" w:rsidP="00B763AC">
            <w:pPr>
              <w:pStyle w:val="NGTSAppendix"/>
              <w:widowControl/>
              <w:ind w:left="186"/>
            </w:pPr>
            <w:r w:rsidRPr="00A873CB">
              <w:t>Transmission of sequences of recorded analogue values</w:t>
            </w:r>
          </w:p>
        </w:tc>
      </w:tr>
    </w:tbl>
    <w:p w14:paraId="5885BB9C" w14:textId="77777777" w:rsidR="00422A31" w:rsidRPr="00A873CB" w:rsidRDefault="00422A31" w:rsidP="00422A31">
      <w:pPr>
        <w:pStyle w:val="NGTSAppendix"/>
        <w:widowControl/>
        <w:rPr>
          <w:b/>
        </w:rPr>
      </w:pPr>
    </w:p>
    <w:p w14:paraId="1D7B46E3" w14:textId="77777777" w:rsidR="00422A31" w:rsidRPr="00A873CB" w:rsidRDefault="00422A31" w:rsidP="00422A31">
      <w:pPr>
        <w:pStyle w:val="NGT03-PurposeText"/>
      </w:pPr>
      <w:r w:rsidRPr="00A873CB">
        <w:t>File transfer in control direction</w:t>
      </w:r>
    </w:p>
    <w:p w14:paraId="1D5B2592" w14:textId="77777777" w:rsidR="00422A31" w:rsidRPr="00A873CB" w:rsidRDefault="00422A31" w:rsidP="00422A31">
      <w:pPr>
        <w:pStyle w:val="NGTSAppendix"/>
        <w:widowControl/>
        <w:rPr>
          <w:b/>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8788"/>
      </w:tblGrid>
      <w:tr w:rsidR="00422A31" w:rsidRPr="00A873CB" w14:paraId="1FBEB04C"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CBD00DE" w14:textId="77777777" w:rsidR="00422A31" w:rsidRPr="00A873CB" w:rsidRDefault="00422A31" w:rsidP="00B763AC">
            <w:pPr>
              <w:pStyle w:val="NGTSAppendix"/>
              <w:widowControl/>
            </w:pPr>
          </w:p>
        </w:tc>
        <w:tc>
          <w:tcPr>
            <w:tcW w:w="8788" w:type="dxa"/>
            <w:tcBorders>
              <w:top w:val="nil"/>
              <w:left w:val="single" w:sz="4" w:space="0" w:color="auto"/>
              <w:bottom w:val="nil"/>
              <w:right w:val="nil"/>
            </w:tcBorders>
            <w:vAlign w:val="center"/>
          </w:tcPr>
          <w:p w14:paraId="09D732A6" w14:textId="77777777" w:rsidR="00422A31" w:rsidRPr="00A873CB" w:rsidRDefault="00422A31" w:rsidP="00B763AC">
            <w:pPr>
              <w:pStyle w:val="NGTSAppendix"/>
              <w:widowControl/>
              <w:ind w:left="186"/>
            </w:pPr>
            <w:r w:rsidRPr="00A873CB">
              <w:t>Transparent file</w:t>
            </w:r>
          </w:p>
        </w:tc>
      </w:tr>
    </w:tbl>
    <w:p w14:paraId="717E0A9B" w14:textId="77777777" w:rsidR="00422A31" w:rsidRPr="00A873CB" w:rsidRDefault="00422A31" w:rsidP="00422A31">
      <w:pPr>
        <w:pStyle w:val="NGTSAppendix"/>
        <w:widowControl/>
        <w:rPr>
          <w:b/>
        </w:rPr>
      </w:pPr>
    </w:p>
    <w:p w14:paraId="0B69C297" w14:textId="77777777" w:rsidR="00422A31" w:rsidRPr="00A873CB" w:rsidRDefault="00422A31" w:rsidP="00422A31">
      <w:pPr>
        <w:pStyle w:val="NGTSAppendix"/>
        <w:widowControl/>
        <w:rPr>
          <w:b/>
        </w:rPr>
      </w:pPr>
      <w:r w:rsidRPr="00A873CB">
        <w:rPr>
          <w:b/>
        </w:rPr>
        <w:t>Background Scan</w:t>
      </w:r>
    </w:p>
    <w:p w14:paraId="735ACC15" w14:textId="77777777" w:rsidR="00422A31" w:rsidRPr="00A873CB" w:rsidRDefault="00422A31" w:rsidP="00422A31">
      <w:pPr>
        <w:spacing w:line="0" w:lineRule="atLeast"/>
        <w:ind w:left="720"/>
        <w:jc w:val="both"/>
        <w:rPr>
          <w:sz w:val="16"/>
        </w:rPr>
      </w:pPr>
      <w:r w:rsidRPr="00A873CB">
        <w:rPr>
          <w:sz w:val="16"/>
        </w:rPr>
        <w:t>(object specific parameter, mark with an ‘</w:t>
      </w:r>
      <w:r w:rsidRPr="00A873CB">
        <w:rPr>
          <w:b/>
          <w:sz w:val="16"/>
        </w:rPr>
        <w:t>X</w:t>
      </w:r>
      <w:r w:rsidRPr="00A873CB">
        <w:rPr>
          <w:sz w:val="16"/>
        </w:rPr>
        <w:t>’ if function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7D54286D" w14:textId="77777777" w:rsidR="00422A31" w:rsidRPr="00A873CB" w:rsidRDefault="00422A31" w:rsidP="00422A31">
      <w:pPr>
        <w:ind w:left="72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371"/>
        <w:gridCol w:w="1417"/>
      </w:tblGrid>
      <w:tr w:rsidR="00422A31" w:rsidRPr="00A873CB" w14:paraId="1D03F865"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09FE5E5" w14:textId="77777777" w:rsidR="00422A31" w:rsidRPr="00A873CB" w:rsidRDefault="00422A31" w:rsidP="00B763AC">
            <w:pPr>
              <w:pStyle w:val="NGTSAppendix"/>
              <w:widowControl/>
            </w:pPr>
          </w:p>
        </w:tc>
        <w:tc>
          <w:tcPr>
            <w:tcW w:w="7371" w:type="dxa"/>
            <w:tcBorders>
              <w:top w:val="nil"/>
              <w:left w:val="single" w:sz="4" w:space="0" w:color="auto"/>
              <w:bottom w:val="nil"/>
              <w:right w:val="nil"/>
            </w:tcBorders>
            <w:vAlign w:val="center"/>
          </w:tcPr>
          <w:p w14:paraId="31434541" w14:textId="77777777" w:rsidR="00422A31" w:rsidRPr="00A873CB" w:rsidRDefault="00422A31" w:rsidP="00B763AC">
            <w:pPr>
              <w:pStyle w:val="NGTSAppendix"/>
              <w:widowControl/>
              <w:ind w:left="186"/>
            </w:pPr>
            <w:r w:rsidRPr="00A873CB">
              <w:t>Background scan</w:t>
            </w:r>
          </w:p>
        </w:tc>
        <w:tc>
          <w:tcPr>
            <w:tcW w:w="1417" w:type="dxa"/>
            <w:tcBorders>
              <w:top w:val="nil"/>
              <w:left w:val="nil"/>
              <w:bottom w:val="nil"/>
              <w:right w:val="nil"/>
            </w:tcBorders>
          </w:tcPr>
          <w:p w14:paraId="7CC497E4" w14:textId="77777777" w:rsidR="00422A31" w:rsidRPr="00A873CB" w:rsidRDefault="00422A31" w:rsidP="00B763AC">
            <w:pPr>
              <w:pStyle w:val="NGTSAppendix"/>
              <w:widowControl/>
            </w:pPr>
          </w:p>
        </w:tc>
      </w:tr>
    </w:tbl>
    <w:p w14:paraId="3C5D0A31" w14:textId="77777777" w:rsidR="00422A31" w:rsidRPr="00A873CB" w:rsidRDefault="00422A31" w:rsidP="00422A31">
      <w:pPr>
        <w:pStyle w:val="NGTSAppendix"/>
        <w:widowControl/>
        <w:rPr>
          <w:b/>
        </w:rPr>
      </w:pPr>
    </w:p>
    <w:p w14:paraId="585CC8ED" w14:textId="77777777" w:rsidR="00422A31" w:rsidRPr="00A873CB" w:rsidRDefault="00422A31" w:rsidP="00422A31">
      <w:pPr>
        <w:pStyle w:val="NGTSAppendix"/>
        <w:widowControl/>
        <w:rPr>
          <w:b/>
        </w:rPr>
      </w:pPr>
      <w:r w:rsidRPr="00A873CB">
        <w:rPr>
          <w:b/>
        </w:rPr>
        <w:t xml:space="preserve">Acquisition of transmission delay </w:t>
      </w:r>
    </w:p>
    <w:p w14:paraId="7A94FEBE" w14:textId="77777777" w:rsidR="00422A31" w:rsidRPr="00A873CB" w:rsidRDefault="00422A31" w:rsidP="00422A31">
      <w:pPr>
        <w:spacing w:line="0" w:lineRule="atLeast"/>
        <w:ind w:left="720"/>
        <w:jc w:val="both"/>
      </w:pPr>
      <w:r w:rsidRPr="00A873CB">
        <w:rPr>
          <w:sz w:val="16"/>
        </w:rPr>
        <w:t>(station specific parameter, mark with an ‘</w:t>
      </w:r>
      <w:r w:rsidRPr="00A873CB">
        <w:rPr>
          <w:b/>
          <w:sz w:val="16"/>
        </w:rPr>
        <w:t>X</w:t>
      </w:r>
      <w:r w:rsidRPr="00A873CB">
        <w:rPr>
          <w:sz w:val="16"/>
        </w:rPr>
        <w:t>’ if function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40FDA646" w14:textId="77777777" w:rsidR="00422A31" w:rsidRPr="00A873CB" w:rsidRDefault="00422A31" w:rsidP="00422A31">
      <w:pPr>
        <w:ind w:left="72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371"/>
        <w:gridCol w:w="1417"/>
      </w:tblGrid>
      <w:tr w:rsidR="00422A31" w:rsidRPr="00A873CB" w14:paraId="230E3D95"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5DE0B0F5" w14:textId="77777777" w:rsidR="00422A31" w:rsidRPr="00A873CB" w:rsidRDefault="00422A31" w:rsidP="00B763AC">
            <w:pPr>
              <w:pStyle w:val="NGTSAppendix"/>
              <w:widowControl/>
            </w:pPr>
            <w:r w:rsidRPr="00A873CB">
              <w:t>X</w:t>
            </w:r>
          </w:p>
        </w:tc>
        <w:tc>
          <w:tcPr>
            <w:tcW w:w="7371" w:type="dxa"/>
            <w:tcBorders>
              <w:top w:val="nil"/>
              <w:left w:val="single" w:sz="4" w:space="0" w:color="auto"/>
              <w:bottom w:val="nil"/>
              <w:right w:val="nil"/>
            </w:tcBorders>
            <w:vAlign w:val="center"/>
          </w:tcPr>
          <w:p w14:paraId="0FF18591" w14:textId="77777777" w:rsidR="00422A31" w:rsidRPr="00A873CB" w:rsidRDefault="00422A31" w:rsidP="00B763AC">
            <w:pPr>
              <w:pStyle w:val="NGTSAppendix"/>
              <w:widowControl/>
              <w:ind w:left="186"/>
            </w:pPr>
            <w:r w:rsidRPr="00A873CB">
              <w:t>Acquisition of transmission delay</w:t>
            </w:r>
          </w:p>
        </w:tc>
        <w:tc>
          <w:tcPr>
            <w:tcW w:w="1417" w:type="dxa"/>
            <w:tcBorders>
              <w:top w:val="nil"/>
              <w:left w:val="nil"/>
              <w:bottom w:val="nil"/>
              <w:right w:val="nil"/>
            </w:tcBorders>
          </w:tcPr>
          <w:p w14:paraId="3F9DC7FE" w14:textId="77777777" w:rsidR="00422A31" w:rsidRPr="00A873CB" w:rsidRDefault="00422A31" w:rsidP="00B763AC">
            <w:pPr>
              <w:pStyle w:val="NGTSAppendix"/>
              <w:widowControl/>
            </w:pPr>
          </w:p>
        </w:tc>
      </w:tr>
    </w:tbl>
    <w:p w14:paraId="745D3C97" w14:textId="77777777" w:rsidR="00422A31" w:rsidRPr="00A873CB" w:rsidRDefault="00422A31" w:rsidP="00422A31">
      <w:pPr>
        <w:pStyle w:val="NGT08-ParagraphText"/>
        <w:ind w:left="0"/>
      </w:pPr>
    </w:p>
    <w:p w14:paraId="37EA674A" w14:textId="77777777" w:rsidR="00422A31" w:rsidRPr="00A873CB" w:rsidRDefault="00422A31" w:rsidP="00422A31">
      <w:pPr>
        <w:pStyle w:val="NGT08-ParagraphText"/>
        <w:ind w:left="0"/>
      </w:pPr>
    </w:p>
    <w:p w14:paraId="3689543B" w14:textId="77777777" w:rsidR="00422A31" w:rsidRPr="00A873CB" w:rsidRDefault="00422A31" w:rsidP="00422A31">
      <w:pPr>
        <w:pStyle w:val="NGT08-ParagraphText"/>
        <w:ind w:left="0"/>
        <w:rPr>
          <w:rFonts w:cs="Times New Roman"/>
        </w:rPr>
      </w:pPr>
    </w:p>
    <w:p w14:paraId="4D7126D0" w14:textId="77777777" w:rsidR="00422A31" w:rsidRPr="00A873CB" w:rsidRDefault="00422A31" w:rsidP="00F638D1">
      <w:pPr>
        <w:pStyle w:val="NGT01-TITLE"/>
        <w:jc w:val="left"/>
        <w:rPr>
          <w:b w:val="0"/>
          <w:i/>
          <w:sz w:val="20"/>
        </w:rPr>
      </w:pPr>
      <w:r w:rsidRPr="00A873CB">
        <w:br w:type="page"/>
        <w:t xml:space="preserve">Appendix </w:t>
      </w:r>
      <w:r w:rsidR="00045C46" w:rsidRPr="00A873CB">
        <w:t>C</w:t>
      </w:r>
      <w:r w:rsidR="00492E80">
        <w:t>-</w:t>
      </w:r>
      <w:proofErr w:type="gramStart"/>
      <w:r w:rsidR="00492E80">
        <w:t xml:space="preserve">2 </w:t>
      </w:r>
      <w:r w:rsidRPr="00A873CB">
        <w:t xml:space="preserve"> -</w:t>
      </w:r>
      <w:proofErr w:type="gramEnd"/>
      <w:r w:rsidRPr="00A873CB">
        <w:t xml:space="preserve"> IEC 60870-5-101 PRotocol implementation requirements</w:t>
      </w:r>
    </w:p>
    <w:p w14:paraId="08EAC911" w14:textId="77777777" w:rsidR="00422A31" w:rsidRPr="00A873CB" w:rsidRDefault="00422A31" w:rsidP="00422A31">
      <w:pPr>
        <w:autoSpaceDE w:val="0"/>
        <w:autoSpaceDN w:val="0"/>
        <w:adjustRightInd w:val="0"/>
        <w:rPr>
          <w:rFonts w:ascii="Helvetica-Bold" w:hAnsi="Helvetica-Bold" w:cs="Helvetica-Bold"/>
          <w:b/>
          <w:bCs/>
        </w:rPr>
      </w:pPr>
      <w:bookmarkStart w:id="76" w:name="_Toc257611173"/>
      <w:r w:rsidRPr="00A873CB">
        <w:rPr>
          <w:rFonts w:ascii="Helvetica-Bold" w:hAnsi="Helvetica-Bold" w:cs="Helvetica-Bold"/>
          <w:b/>
          <w:bCs/>
        </w:rPr>
        <w:t>FOREWORD</w:t>
      </w:r>
    </w:p>
    <w:p w14:paraId="323039F0" w14:textId="1AFBB6AD" w:rsidR="00422A31" w:rsidRPr="00A873CB" w:rsidRDefault="00422A31" w:rsidP="00422A31">
      <w:pPr>
        <w:autoSpaceDE w:val="0"/>
        <w:autoSpaceDN w:val="0"/>
        <w:adjustRightInd w:val="0"/>
      </w:pPr>
      <w:r w:rsidRPr="00A873CB">
        <w:rPr>
          <w:rFonts w:ascii="Helvetica" w:hAnsi="Helvetica" w:cs="Helvetica"/>
        </w:rPr>
        <w:t xml:space="preserve">This Appendix forms part of </w:t>
      </w:r>
      <w:r w:rsidR="00B023AA">
        <w:rPr>
          <w:rFonts w:ascii="Helvetica" w:hAnsi="Helvetica" w:cs="Helvetica"/>
        </w:rPr>
        <w:t>T</w:t>
      </w:r>
      <w:r w:rsidRPr="00A873CB">
        <w:rPr>
          <w:rFonts w:ascii="Helvetica" w:hAnsi="Helvetica" w:cs="Helvetica"/>
        </w:rPr>
        <w:t xml:space="preserve">he </w:t>
      </w:r>
      <w:r w:rsidR="00B023AA">
        <w:rPr>
          <w:rFonts w:ascii="Helvetica" w:hAnsi="Helvetica" w:cs="Helvetica"/>
        </w:rPr>
        <w:t>Company’s</w:t>
      </w:r>
      <w:r w:rsidRPr="00A873CB">
        <w:rPr>
          <w:rFonts w:ascii="Helvetica" w:hAnsi="Helvetica" w:cs="Helvetica"/>
        </w:rPr>
        <w:t xml:space="preserve"> Interface Requirements Specification for Offshore Transmission Owner (OFTO) Network Assets.</w:t>
      </w:r>
    </w:p>
    <w:p w14:paraId="7F2B7ED4" w14:textId="77777777" w:rsidR="00422A31" w:rsidRPr="00A873CB" w:rsidRDefault="00422A31" w:rsidP="00422A31">
      <w:pPr>
        <w:pStyle w:val="NGT02-PURPOSESCOPE"/>
        <w:tabs>
          <w:tab w:val="left" w:pos="993"/>
        </w:tabs>
        <w:rPr>
          <w:i/>
        </w:rPr>
      </w:pPr>
      <w:r w:rsidRPr="00A873CB">
        <w:t>PURPOSE AND SCOPE</w:t>
      </w:r>
      <w:bookmarkEnd w:id="76"/>
    </w:p>
    <w:p w14:paraId="42AD98A1" w14:textId="77777777" w:rsidR="00422A31" w:rsidRPr="00A873CB" w:rsidRDefault="00422A31" w:rsidP="00422A31">
      <w:pPr>
        <w:pStyle w:val="NGT03-PurposeText"/>
      </w:pPr>
      <w:r w:rsidRPr="00A873CB">
        <w:t xml:space="preserve">The protocol standard documents IEC 60870-5-1 to IEC 60870-5-6 and companion standard IEC 60870-5-101 define the requirements of the communications protocol. </w:t>
      </w:r>
    </w:p>
    <w:p w14:paraId="18C53E05" w14:textId="12DBC192" w:rsidR="00422A31" w:rsidRPr="00A873CB" w:rsidRDefault="00422A31" w:rsidP="00422A31">
      <w:pPr>
        <w:pStyle w:val="NGT03-PurposeText"/>
      </w:pPr>
      <w:r w:rsidRPr="00A873CB">
        <w:t xml:space="preserve">This </w:t>
      </w:r>
      <w:r w:rsidR="00045C46" w:rsidRPr="00A873CB">
        <w:t>appendix</w:t>
      </w:r>
      <w:r w:rsidRPr="00A873CB">
        <w:t xml:space="preserve"> describes the address and configuration requirements of the IEC 60870-5-101 protocol for a slave station application, such as an OFTO Substation Automation System (SAS). These address and configuration requirements are essential for the correct working of the SAS to </w:t>
      </w:r>
      <w:r w:rsidR="00FD0BC1">
        <w:t>The Company</w:t>
      </w:r>
      <w:r w:rsidR="00342D99">
        <w:t xml:space="preserve"> </w:t>
      </w:r>
      <w:proofErr w:type="spellStart"/>
      <w:r w:rsidRPr="00A873CB">
        <w:t>iEMS</w:t>
      </w:r>
      <w:proofErr w:type="spellEnd"/>
      <w:r w:rsidR="00202EBF">
        <w:t xml:space="preserve"> </w:t>
      </w:r>
      <w:r w:rsidRPr="00A873CB">
        <w:t xml:space="preserve">SCADA system, which are outside the scope of the above documents.  </w:t>
      </w:r>
    </w:p>
    <w:p w14:paraId="61E8FE03" w14:textId="2C4EE8A0" w:rsidR="00422A31" w:rsidRPr="00A873CB" w:rsidRDefault="00422A31" w:rsidP="00422A31">
      <w:pPr>
        <w:pStyle w:val="NGT03-PurposeText"/>
      </w:pPr>
      <w:r w:rsidRPr="00A873CB">
        <w:t xml:space="preserve">Whilst the IEC 60870 series of standards define the technical requirements of the communications protocol, they do not address how to use the protocol in a target SAS.  This document describes the detailed addressing requirements for </w:t>
      </w:r>
      <w:r w:rsidR="00FD0BC1">
        <w:t>The Company</w:t>
      </w:r>
      <w:r w:rsidR="00342D99">
        <w:t xml:space="preserve"> </w:t>
      </w:r>
      <w:r w:rsidRPr="00A873CB">
        <w:t>specific application of the IEC 60870-5-101 protocol.</w:t>
      </w:r>
    </w:p>
    <w:p w14:paraId="42659BC5" w14:textId="77777777" w:rsidR="00422A31" w:rsidRPr="00A873CB" w:rsidRDefault="00422A31" w:rsidP="00422A31">
      <w:pPr>
        <w:pStyle w:val="NGT05-1MAINHEADING"/>
        <w:numPr>
          <w:ilvl w:val="0"/>
          <w:numId w:val="28"/>
        </w:numPr>
        <w:rPr>
          <w:lang w:val="fr-FR"/>
        </w:rPr>
      </w:pPr>
      <w:bookmarkStart w:id="77" w:name="_Toc257611174"/>
      <w:r w:rsidRPr="00A873CB">
        <w:t>GUIDANCE</w:t>
      </w:r>
      <w:bookmarkEnd w:id="77"/>
    </w:p>
    <w:p w14:paraId="4F15B6DF" w14:textId="77777777" w:rsidR="00422A31" w:rsidRPr="00A873CB" w:rsidRDefault="00422A31" w:rsidP="00422A31">
      <w:pPr>
        <w:pStyle w:val="NGT06-11SubHeading"/>
        <w:numPr>
          <w:ilvl w:val="1"/>
          <w:numId w:val="28"/>
        </w:numPr>
      </w:pPr>
      <w:r w:rsidRPr="00A873CB">
        <w:t>Link Address</w:t>
      </w:r>
    </w:p>
    <w:p w14:paraId="0F156ED8" w14:textId="77777777" w:rsidR="00422A31" w:rsidRPr="00A873CB" w:rsidRDefault="00422A31" w:rsidP="00422A31">
      <w:pPr>
        <w:pStyle w:val="NGT08-ParagraphText"/>
      </w:pPr>
      <w:r w:rsidRPr="00A873CB">
        <w:t>For each individual SAS the preferred Link Addresses allocation is shown below:</w:t>
      </w:r>
    </w:p>
    <w:p w14:paraId="444A022D" w14:textId="77777777" w:rsidR="00422A31" w:rsidRPr="00A873CB" w:rsidRDefault="00422A31" w:rsidP="00422A31">
      <w:pPr>
        <w:pStyle w:val="NGT09-a"/>
        <w:numPr>
          <w:ilvl w:val="0"/>
          <w:numId w:val="37"/>
        </w:numPr>
        <w:tabs>
          <w:tab w:val="left" w:pos="1418"/>
          <w:tab w:val="left" w:pos="4536"/>
          <w:tab w:val="left" w:pos="5103"/>
        </w:tabs>
      </w:pPr>
      <w:proofErr w:type="spellStart"/>
      <w:r w:rsidRPr="00A873CB">
        <w:t>iEMS</w:t>
      </w:r>
      <w:proofErr w:type="spellEnd"/>
      <w:r w:rsidRPr="00A873CB">
        <w:t xml:space="preserve"> Main DIRECT LINK</w:t>
      </w:r>
      <w:r w:rsidRPr="00A873CB">
        <w:tab/>
        <w:t>=</w:t>
      </w:r>
      <w:r w:rsidRPr="00A873CB">
        <w:tab/>
        <w:t>LINK ADDRESS 1</w:t>
      </w:r>
    </w:p>
    <w:p w14:paraId="66424A8B" w14:textId="77777777" w:rsidR="00422A31" w:rsidRPr="00A873CB" w:rsidRDefault="00422A31" w:rsidP="00422A31">
      <w:pPr>
        <w:pStyle w:val="NGT09-a"/>
        <w:numPr>
          <w:ilvl w:val="0"/>
          <w:numId w:val="37"/>
        </w:numPr>
        <w:tabs>
          <w:tab w:val="left" w:pos="1418"/>
          <w:tab w:val="left" w:pos="4536"/>
          <w:tab w:val="left" w:pos="5103"/>
        </w:tabs>
      </w:pPr>
      <w:proofErr w:type="spellStart"/>
      <w:r w:rsidRPr="00A873CB">
        <w:t>iEMS</w:t>
      </w:r>
      <w:proofErr w:type="spellEnd"/>
      <w:r w:rsidRPr="00A873CB">
        <w:t xml:space="preserve"> Main ALTERNATE LINK</w:t>
      </w:r>
      <w:r w:rsidRPr="00A873CB">
        <w:tab/>
        <w:t>=</w:t>
      </w:r>
      <w:r w:rsidRPr="00A873CB">
        <w:tab/>
        <w:t>LINK ADDRESS 2</w:t>
      </w:r>
    </w:p>
    <w:p w14:paraId="18329A4E" w14:textId="77777777" w:rsidR="00422A31" w:rsidRPr="00A873CB" w:rsidRDefault="00422A31" w:rsidP="00422A31">
      <w:pPr>
        <w:pStyle w:val="NGT09-a"/>
        <w:numPr>
          <w:ilvl w:val="0"/>
          <w:numId w:val="37"/>
        </w:numPr>
        <w:tabs>
          <w:tab w:val="left" w:pos="1418"/>
          <w:tab w:val="left" w:pos="4536"/>
          <w:tab w:val="left" w:pos="5103"/>
        </w:tabs>
      </w:pPr>
      <w:proofErr w:type="spellStart"/>
      <w:r w:rsidRPr="00A873CB">
        <w:t>iEMS</w:t>
      </w:r>
      <w:proofErr w:type="spellEnd"/>
      <w:r w:rsidRPr="00A873CB">
        <w:t xml:space="preserve"> DBU DIRECT LINK</w:t>
      </w:r>
      <w:r w:rsidRPr="00A873CB">
        <w:tab/>
        <w:t>=</w:t>
      </w:r>
      <w:r w:rsidRPr="00A873CB">
        <w:tab/>
        <w:t>LINK ADDRESS 3</w:t>
      </w:r>
    </w:p>
    <w:p w14:paraId="685653B6" w14:textId="77777777" w:rsidR="00422A31" w:rsidRPr="00A873CB" w:rsidRDefault="00422A31" w:rsidP="00422A31">
      <w:pPr>
        <w:pStyle w:val="NGT09-a"/>
        <w:numPr>
          <w:ilvl w:val="0"/>
          <w:numId w:val="37"/>
        </w:numPr>
        <w:tabs>
          <w:tab w:val="left" w:pos="1418"/>
          <w:tab w:val="left" w:pos="4536"/>
          <w:tab w:val="left" w:pos="5103"/>
        </w:tabs>
      </w:pPr>
      <w:proofErr w:type="spellStart"/>
      <w:r w:rsidRPr="00A873CB">
        <w:t>iEMS</w:t>
      </w:r>
      <w:proofErr w:type="spellEnd"/>
      <w:r w:rsidRPr="00A873CB">
        <w:t xml:space="preserve"> DBU ALTERNATE LINK</w:t>
      </w:r>
      <w:r w:rsidRPr="00A873CB">
        <w:tab/>
        <w:t>=</w:t>
      </w:r>
      <w:r w:rsidRPr="00A873CB">
        <w:tab/>
        <w:t>LINK ADDRESS 4</w:t>
      </w:r>
    </w:p>
    <w:p w14:paraId="52D661DB" w14:textId="77777777" w:rsidR="00422A31" w:rsidRPr="00A873CB" w:rsidRDefault="00422A31" w:rsidP="00422A31">
      <w:pPr>
        <w:pStyle w:val="NGT06-11SubHeading"/>
        <w:numPr>
          <w:ilvl w:val="1"/>
          <w:numId w:val="28"/>
        </w:numPr>
      </w:pPr>
      <w:r w:rsidRPr="00A873CB">
        <w:t>Common Address of ASDU (Station Address)</w:t>
      </w:r>
    </w:p>
    <w:p w14:paraId="0574E840" w14:textId="104732C5" w:rsidR="00422A31" w:rsidRPr="00A873CB" w:rsidRDefault="00422A31" w:rsidP="00422A31">
      <w:pPr>
        <w:pStyle w:val="NGT08-ParagraphText"/>
      </w:pPr>
      <w:r w:rsidRPr="00A873CB">
        <w:t xml:space="preserve">This shall be unique for each slave outstation and will be allocated by </w:t>
      </w:r>
      <w:r w:rsidR="00B023AA">
        <w:t>T</w:t>
      </w:r>
      <w:r w:rsidR="00045C46" w:rsidRPr="00A873CB">
        <w:t xml:space="preserve">he </w:t>
      </w:r>
      <w:r w:rsidR="00B023AA">
        <w:t>Company</w:t>
      </w:r>
      <w:r w:rsidRPr="00A873CB">
        <w:t>.</w:t>
      </w:r>
    </w:p>
    <w:p w14:paraId="70FEA2FC" w14:textId="77777777" w:rsidR="00422A31" w:rsidRPr="00A873CB" w:rsidRDefault="00422A31" w:rsidP="00422A31">
      <w:pPr>
        <w:pStyle w:val="NGT08-ParagraphText"/>
      </w:pPr>
      <w:r w:rsidRPr="00A873CB">
        <w:t>For any slave station, the same Common Address shall be used on each Link.</w:t>
      </w:r>
    </w:p>
    <w:p w14:paraId="73BF7F2D" w14:textId="77777777" w:rsidR="00422A31" w:rsidRPr="00A873CB" w:rsidRDefault="00422A31" w:rsidP="00422A31">
      <w:pPr>
        <w:pStyle w:val="NGT08-ParagraphText"/>
      </w:pPr>
      <w:r w:rsidRPr="00A873CB">
        <w:t>The range of available addresses is 1 – 65534.</w:t>
      </w:r>
    </w:p>
    <w:p w14:paraId="147ED544" w14:textId="77777777" w:rsidR="00422A31" w:rsidRPr="00A873CB" w:rsidRDefault="00422A31" w:rsidP="00422A31">
      <w:pPr>
        <w:pStyle w:val="NGT08-ParagraphText"/>
      </w:pPr>
      <w:r w:rsidRPr="00A873CB">
        <w:t>Address 65535 is reserved for use as a Global Address for all slave stations.</w:t>
      </w:r>
    </w:p>
    <w:p w14:paraId="60C8452D" w14:textId="77777777" w:rsidR="00422A31" w:rsidRPr="00A873CB" w:rsidRDefault="00422A31" w:rsidP="00422A31">
      <w:pPr>
        <w:pStyle w:val="NGT06-11SubHeading"/>
        <w:numPr>
          <w:ilvl w:val="1"/>
          <w:numId w:val="28"/>
        </w:numPr>
      </w:pPr>
      <w:r w:rsidRPr="00A873CB">
        <w:t>Information Object Address (IOA)</w:t>
      </w:r>
    </w:p>
    <w:p w14:paraId="7E12C761" w14:textId="77777777" w:rsidR="00422A31" w:rsidRPr="00A873CB" w:rsidRDefault="00422A31" w:rsidP="00422A31">
      <w:pPr>
        <w:pStyle w:val="NGT08-ParagraphText"/>
      </w:pPr>
      <w:r w:rsidRPr="00A873CB">
        <w:t>The Information Object Address is made up 3 data octets divided into 2 parts: -</w:t>
      </w:r>
    </w:p>
    <w:p w14:paraId="3177D3FE" w14:textId="77777777" w:rsidR="00422A31" w:rsidRPr="00A873CB" w:rsidRDefault="00422A31" w:rsidP="00422A31">
      <w:pPr>
        <w:pStyle w:val="NGT09-a"/>
        <w:numPr>
          <w:ilvl w:val="0"/>
          <w:numId w:val="29"/>
        </w:numPr>
      </w:pPr>
      <w:r w:rsidRPr="00A873CB">
        <w:t>A Node Address.</w:t>
      </w:r>
    </w:p>
    <w:p w14:paraId="5D0C8592" w14:textId="77777777" w:rsidR="00422A31" w:rsidRPr="00A873CB" w:rsidRDefault="00422A31" w:rsidP="00422A31">
      <w:pPr>
        <w:pStyle w:val="NGT09-a"/>
        <w:numPr>
          <w:ilvl w:val="0"/>
          <w:numId w:val="29"/>
        </w:numPr>
      </w:pPr>
      <w:r w:rsidRPr="00A873CB">
        <w:t>An Information Item Address (IIA).</w:t>
      </w:r>
    </w:p>
    <w:p w14:paraId="446D2B20" w14:textId="77777777" w:rsidR="00422A31" w:rsidRPr="00A873CB" w:rsidRDefault="00422A31" w:rsidP="00422A31">
      <w:pPr>
        <w:pStyle w:val="NGT08-ParagraphText"/>
      </w:pPr>
      <w:r w:rsidRPr="00A873CB">
        <w:t>The data octets are allocated as follows: -</w:t>
      </w:r>
    </w:p>
    <w:p w14:paraId="2B1C327C" w14:textId="77777777" w:rsidR="00422A31" w:rsidRPr="00A873CB" w:rsidRDefault="00422A31" w:rsidP="00422A31">
      <w:pPr>
        <w:ind w:left="720"/>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0"/>
        <w:gridCol w:w="4111"/>
      </w:tblGrid>
      <w:tr w:rsidR="00422A31" w:rsidRPr="00A873CB" w14:paraId="2DC15956" w14:textId="77777777" w:rsidTr="00B763AC">
        <w:tc>
          <w:tcPr>
            <w:tcW w:w="4110" w:type="dxa"/>
          </w:tcPr>
          <w:p w14:paraId="73C979F0" w14:textId="77777777" w:rsidR="00422A31" w:rsidRPr="00F638D1" w:rsidRDefault="00422A31" w:rsidP="00B763AC">
            <w:pPr>
              <w:spacing w:before="60" w:after="60"/>
              <w:jc w:val="center"/>
              <w:rPr>
                <w:rFonts w:ascii="Arial" w:hAnsi="Arial" w:cs="Arial"/>
                <w:sz w:val="18"/>
                <w:szCs w:val="18"/>
              </w:rPr>
            </w:pPr>
            <w:r w:rsidRPr="00F638D1">
              <w:rPr>
                <w:rFonts w:ascii="Arial" w:hAnsi="Arial" w:cs="Arial"/>
                <w:sz w:val="18"/>
                <w:szCs w:val="18"/>
              </w:rPr>
              <w:t>Octet 1</w:t>
            </w:r>
          </w:p>
        </w:tc>
        <w:tc>
          <w:tcPr>
            <w:tcW w:w="4111" w:type="dxa"/>
          </w:tcPr>
          <w:p w14:paraId="1357E38D" w14:textId="77777777" w:rsidR="00422A31" w:rsidRPr="00F638D1" w:rsidRDefault="00422A31" w:rsidP="00B763AC">
            <w:pPr>
              <w:spacing w:before="60" w:after="60"/>
              <w:jc w:val="center"/>
              <w:rPr>
                <w:rFonts w:ascii="Arial" w:hAnsi="Arial" w:cs="Arial"/>
                <w:sz w:val="18"/>
                <w:szCs w:val="18"/>
              </w:rPr>
            </w:pPr>
            <w:r w:rsidRPr="00F638D1">
              <w:rPr>
                <w:rFonts w:ascii="Arial" w:hAnsi="Arial" w:cs="Arial"/>
                <w:sz w:val="18"/>
                <w:szCs w:val="18"/>
              </w:rPr>
              <w:t>Node Address</w:t>
            </w:r>
          </w:p>
        </w:tc>
      </w:tr>
      <w:tr w:rsidR="00422A31" w:rsidRPr="00A873CB" w14:paraId="0ED41DDE" w14:textId="77777777" w:rsidTr="00B763AC">
        <w:tc>
          <w:tcPr>
            <w:tcW w:w="4110" w:type="dxa"/>
          </w:tcPr>
          <w:p w14:paraId="6D8D0C29" w14:textId="77777777" w:rsidR="00422A31" w:rsidRPr="00F638D1" w:rsidRDefault="00422A31" w:rsidP="00B763AC">
            <w:pPr>
              <w:spacing w:before="60" w:after="60"/>
              <w:jc w:val="center"/>
              <w:rPr>
                <w:rFonts w:ascii="Arial" w:hAnsi="Arial" w:cs="Arial"/>
                <w:sz w:val="18"/>
                <w:szCs w:val="18"/>
              </w:rPr>
            </w:pPr>
            <w:r w:rsidRPr="00F638D1">
              <w:rPr>
                <w:rFonts w:ascii="Arial" w:hAnsi="Arial" w:cs="Arial"/>
                <w:sz w:val="18"/>
                <w:szCs w:val="18"/>
              </w:rPr>
              <w:t>Octet 2</w:t>
            </w:r>
          </w:p>
        </w:tc>
        <w:tc>
          <w:tcPr>
            <w:tcW w:w="4111" w:type="dxa"/>
            <w:vMerge w:val="restart"/>
            <w:vAlign w:val="center"/>
          </w:tcPr>
          <w:p w14:paraId="57186B84" w14:textId="77777777" w:rsidR="00422A31" w:rsidRPr="00F638D1" w:rsidRDefault="00422A31" w:rsidP="00B763AC">
            <w:pPr>
              <w:spacing w:before="60" w:after="60"/>
              <w:jc w:val="center"/>
              <w:rPr>
                <w:rFonts w:ascii="Arial" w:hAnsi="Arial" w:cs="Arial"/>
                <w:sz w:val="18"/>
                <w:szCs w:val="18"/>
              </w:rPr>
            </w:pPr>
            <w:r w:rsidRPr="00F638D1">
              <w:rPr>
                <w:rFonts w:ascii="Arial" w:hAnsi="Arial" w:cs="Arial"/>
                <w:sz w:val="18"/>
                <w:szCs w:val="18"/>
              </w:rPr>
              <w:t>Information Item Address</w:t>
            </w:r>
          </w:p>
          <w:p w14:paraId="5EE19313" w14:textId="77777777" w:rsidR="00422A31" w:rsidRPr="00F638D1" w:rsidRDefault="00422A31" w:rsidP="00B763AC">
            <w:pPr>
              <w:spacing w:before="60" w:after="60"/>
              <w:jc w:val="center"/>
              <w:rPr>
                <w:rFonts w:ascii="Arial" w:hAnsi="Arial" w:cs="Arial"/>
                <w:sz w:val="18"/>
                <w:szCs w:val="18"/>
              </w:rPr>
            </w:pPr>
          </w:p>
        </w:tc>
      </w:tr>
      <w:tr w:rsidR="00422A31" w:rsidRPr="00A873CB" w14:paraId="296D6777" w14:textId="77777777" w:rsidTr="00B763AC">
        <w:trPr>
          <w:trHeight w:val="266"/>
        </w:trPr>
        <w:tc>
          <w:tcPr>
            <w:tcW w:w="4110" w:type="dxa"/>
          </w:tcPr>
          <w:p w14:paraId="7A8A7894" w14:textId="77777777" w:rsidR="00422A31" w:rsidRPr="00A873CB" w:rsidRDefault="00422A31" w:rsidP="00B763AC">
            <w:pPr>
              <w:spacing w:before="60" w:after="60"/>
              <w:jc w:val="center"/>
            </w:pPr>
            <w:r w:rsidRPr="00A873CB">
              <w:t>Octet 3</w:t>
            </w:r>
          </w:p>
        </w:tc>
        <w:tc>
          <w:tcPr>
            <w:tcW w:w="4111" w:type="dxa"/>
            <w:vMerge/>
          </w:tcPr>
          <w:p w14:paraId="2D40C90B" w14:textId="77777777" w:rsidR="00422A31" w:rsidRPr="00A873CB" w:rsidRDefault="00422A31" w:rsidP="00B763AC">
            <w:pPr>
              <w:spacing w:before="60" w:after="60"/>
            </w:pPr>
          </w:p>
        </w:tc>
      </w:tr>
    </w:tbl>
    <w:p w14:paraId="65270A1C" w14:textId="77777777" w:rsidR="00422A31" w:rsidRPr="00A873CB" w:rsidRDefault="00422A31" w:rsidP="00422A31">
      <w:pPr>
        <w:pStyle w:val="NGT06-11SubHeading"/>
        <w:numPr>
          <w:ilvl w:val="1"/>
          <w:numId w:val="28"/>
        </w:numPr>
      </w:pPr>
      <w:r w:rsidRPr="00A873CB">
        <w:t>Node Address</w:t>
      </w:r>
    </w:p>
    <w:p w14:paraId="25BBB1C2" w14:textId="77777777" w:rsidR="00422A31" w:rsidRPr="00A873CB" w:rsidRDefault="00422A31" w:rsidP="00422A31">
      <w:pPr>
        <w:pStyle w:val="NGT08-ParagraphText"/>
      </w:pPr>
      <w:r w:rsidRPr="00A873CB">
        <w:t>Substations will be subdivided into nodes.</w:t>
      </w:r>
    </w:p>
    <w:p w14:paraId="2C9F344C" w14:textId="77777777" w:rsidR="00422A31" w:rsidRPr="00A873CB" w:rsidRDefault="00422A31" w:rsidP="00422A31">
      <w:pPr>
        <w:pStyle w:val="NGT07-111SubSubHeadingORnumberedparatext"/>
        <w:numPr>
          <w:ilvl w:val="2"/>
          <w:numId w:val="28"/>
        </w:numPr>
      </w:pPr>
      <w:r w:rsidRPr="00A873CB">
        <w:t>Within the SAS configuration, a node will define: -</w:t>
      </w:r>
    </w:p>
    <w:p w14:paraId="72A612C2" w14:textId="77777777" w:rsidR="00422A31" w:rsidRPr="00A873CB" w:rsidRDefault="00422A31" w:rsidP="00422A31">
      <w:pPr>
        <w:pStyle w:val="NGT09-a"/>
        <w:numPr>
          <w:ilvl w:val="0"/>
          <w:numId w:val="30"/>
        </w:numPr>
      </w:pPr>
      <w:r w:rsidRPr="00A873CB">
        <w:t>The whole substation (e.g. KEAD).</w:t>
      </w:r>
    </w:p>
    <w:p w14:paraId="682AA3CC" w14:textId="77777777" w:rsidR="00422A31" w:rsidRPr="00A873CB" w:rsidRDefault="00422A31" w:rsidP="00422A31">
      <w:pPr>
        <w:pStyle w:val="NGT09-a"/>
        <w:numPr>
          <w:ilvl w:val="0"/>
          <w:numId w:val="30"/>
        </w:numPr>
      </w:pPr>
      <w:r w:rsidRPr="00A873CB">
        <w:t>Each substation voltage level (e.g. KEAD4).</w:t>
      </w:r>
    </w:p>
    <w:p w14:paraId="46DAA4BF" w14:textId="77777777" w:rsidR="00422A31" w:rsidRPr="00A873CB" w:rsidRDefault="00422A31" w:rsidP="00422A31">
      <w:pPr>
        <w:pStyle w:val="NGT09-a"/>
        <w:numPr>
          <w:ilvl w:val="0"/>
          <w:numId w:val="30"/>
        </w:numPr>
      </w:pPr>
      <w:r w:rsidRPr="00A873CB">
        <w:t>Each circuit (KEAD</w:t>
      </w:r>
      <w:r w:rsidR="00045C46" w:rsidRPr="00A873CB">
        <w:t xml:space="preserve"> </w:t>
      </w:r>
      <w:r w:rsidRPr="00A873CB">
        <w:t>2).</w:t>
      </w:r>
    </w:p>
    <w:p w14:paraId="4CEF12D8" w14:textId="77777777" w:rsidR="00422A31" w:rsidRPr="00A873CB" w:rsidRDefault="00422A31" w:rsidP="00422A31">
      <w:pPr>
        <w:pStyle w:val="NGT09-a"/>
        <w:numPr>
          <w:ilvl w:val="0"/>
          <w:numId w:val="30"/>
        </w:numPr>
      </w:pPr>
      <w:r w:rsidRPr="00A873CB">
        <w:t>Each leg of any ‘teed’ circuit (KEAD).</w:t>
      </w:r>
    </w:p>
    <w:p w14:paraId="0AB2D20C" w14:textId="77777777" w:rsidR="00422A31" w:rsidRPr="00A873CB" w:rsidRDefault="00422A31" w:rsidP="00422A31">
      <w:pPr>
        <w:pStyle w:val="NGT07-111SubSubHeadingORnumberedparatext"/>
        <w:numPr>
          <w:ilvl w:val="2"/>
          <w:numId w:val="28"/>
        </w:numPr>
      </w:pPr>
      <w:r w:rsidRPr="00A873CB">
        <w:t>Within the SAS configuration: -</w:t>
      </w:r>
    </w:p>
    <w:p w14:paraId="0930C737" w14:textId="77777777" w:rsidR="00422A31" w:rsidRPr="00A873CB" w:rsidRDefault="00422A31" w:rsidP="00422A31">
      <w:pPr>
        <w:pStyle w:val="NGT09-a"/>
        <w:numPr>
          <w:ilvl w:val="0"/>
          <w:numId w:val="31"/>
        </w:numPr>
      </w:pPr>
      <w:r w:rsidRPr="00A873CB">
        <w:t>Every node will be allocated a unique address, known as a Node Address.</w:t>
      </w:r>
    </w:p>
    <w:p w14:paraId="2F574CF1" w14:textId="77777777" w:rsidR="00422A31" w:rsidRPr="00A873CB" w:rsidRDefault="00422A31" w:rsidP="00422A31">
      <w:pPr>
        <w:pStyle w:val="NGT09-a"/>
        <w:numPr>
          <w:ilvl w:val="0"/>
          <w:numId w:val="31"/>
        </w:numPr>
      </w:pPr>
      <w:r w:rsidRPr="00A873CB">
        <w:t>The Node Address allocation will be sequential star</w:t>
      </w:r>
      <w:r w:rsidR="00045C46" w:rsidRPr="00A873CB">
        <w:t>t</w:t>
      </w:r>
      <w:r w:rsidRPr="00A873CB">
        <w:t>ing at 1, up to a maximum of 254.</w:t>
      </w:r>
    </w:p>
    <w:p w14:paraId="432F89B9" w14:textId="77777777" w:rsidR="00422A31" w:rsidRPr="00A873CB" w:rsidRDefault="00422A31" w:rsidP="00422A31">
      <w:pPr>
        <w:pStyle w:val="NGT09-a"/>
        <w:numPr>
          <w:ilvl w:val="0"/>
          <w:numId w:val="31"/>
        </w:numPr>
      </w:pPr>
      <w:r w:rsidRPr="00A873CB">
        <w:t>Node Address 1 will be allocated to the whole substation node.</w:t>
      </w:r>
    </w:p>
    <w:p w14:paraId="11C365B0" w14:textId="77777777" w:rsidR="00422A31" w:rsidRPr="00A873CB" w:rsidRDefault="00422A31" w:rsidP="00422A31">
      <w:pPr>
        <w:pStyle w:val="NGT06-11SubHeading"/>
        <w:numPr>
          <w:ilvl w:val="1"/>
          <w:numId w:val="28"/>
        </w:numPr>
      </w:pPr>
      <w:r w:rsidRPr="00A873CB">
        <w:t>Information Item Address</w:t>
      </w:r>
    </w:p>
    <w:p w14:paraId="1020BE7F" w14:textId="77777777" w:rsidR="00422A31" w:rsidRPr="00A873CB" w:rsidRDefault="00422A31" w:rsidP="00422A31">
      <w:pPr>
        <w:pStyle w:val="NGT07-111SubSubHeadingORnumberedparatext"/>
        <w:numPr>
          <w:ilvl w:val="2"/>
          <w:numId w:val="28"/>
        </w:numPr>
      </w:pPr>
      <w:r w:rsidRPr="00A873CB">
        <w:t>Within the SAS configuration: -</w:t>
      </w:r>
    </w:p>
    <w:p w14:paraId="5338D265" w14:textId="77777777" w:rsidR="00422A31" w:rsidRPr="00A873CB" w:rsidRDefault="00422A31" w:rsidP="00422A31">
      <w:pPr>
        <w:pStyle w:val="NGT09-a"/>
        <w:numPr>
          <w:ilvl w:val="0"/>
          <w:numId w:val="32"/>
        </w:numPr>
      </w:pPr>
      <w:r w:rsidRPr="00A873CB">
        <w:t xml:space="preserve">Each Plant Item (e.g. X120 </w:t>
      </w:r>
      <w:proofErr w:type="spellStart"/>
      <w:r w:rsidRPr="00A873CB">
        <w:t>cb</w:t>
      </w:r>
      <w:proofErr w:type="spellEnd"/>
      <w:r w:rsidRPr="00A873CB">
        <w:t>; SUND1 feeder; compressor 1) will be associated with a node (e.g. a voltage level, a circuit, etc.).</w:t>
      </w:r>
    </w:p>
    <w:p w14:paraId="45EC58BD" w14:textId="77777777" w:rsidR="00422A31" w:rsidRPr="00A873CB" w:rsidRDefault="00422A31" w:rsidP="00422A31">
      <w:pPr>
        <w:pStyle w:val="NGT09-a"/>
        <w:numPr>
          <w:ilvl w:val="0"/>
          <w:numId w:val="32"/>
        </w:numPr>
      </w:pPr>
      <w:r w:rsidRPr="00A873CB">
        <w:t xml:space="preserve">Each Plant Item will comprise </w:t>
      </w:r>
      <w:proofErr w:type="gramStart"/>
      <w:r w:rsidRPr="00A873CB">
        <w:t>a number of</w:t>
      </w:r>
      <w:proofErr w:type="gramEnd"/>
      <w:r w:rsidRPr="00A873CB">
        <w:t xml:space="preserve"> Data Items (e.g. Alarms, Controls, Indications, Analogues).</w:t>
      </w:r>
    </w:p>
    <w:p w14:paraId="171521A8" w14:textId="77777777" w:rsidR="00422A31" w:rsidRPr="00A873CB" w:rsidRDefault="00422A31" w:rsidP="00422A31">
      <w:pPr>
        <w:pStyle w:val="NGT09-a"/>
        <w:numPr>
          <w:ilvl w:val="0"/>
          <w:numId w:val="32"/>
        </w:numPr>
      </w:pPr>
      <w:proofErr w:type="gramStart"/>
      <w:r w:rsidRPr="00A873CB">
        <w:t>Consequently</w:t>
      </w:r>
      <w:proofErr w:type="gramEnd"/>
      <w:r w:rsidRPr="00A873CB">
        <w:t xml:space="preserve"> each Data Item will be associated with a particular node.</w:t>
      </w:r>
    </w:p>
    <w:p w14:paraId="20B8D917" w14:textId="77777777" w:rsidR="00422A31" w:rsidRPr="00A873CB" w:rsidRDefault="00422A31" w:rsidP="00422A31">
      <w:pPr>
        <w:pStyle w:val="NGT07-111SubSubHeadingORnumberedparatext"/>
        <w:numPr>
          <w:ilvl w:val="2"/>
          <w:numId w:val="28"/>
        </w:numPr>
      </w:pPr>
      <w:r w:rsidRPr="00A873CB">
        <w:t>Within a node: -</w:t>
      </w:r>
    </w:p>
    <w:p w14:paraId="6E6CFD87" w14:textId="77777777" w:rsidR="00422A31" w:rsidRPr="00A873CB" w:rsidRDefault="00422A31" w:rsidP="00422A31">
      <w:pPr>
        <w:pStyle w:val="NGT09-a"/>
        <w:numPr>
          <w:ilvl w:val="0"/>
          <w:numId w:val="33"/>
        </w:numPr>
      </w:pPr>
      <w:r w:rsidRPr="00A873CB">
        <w:tab/>
        <w:t>Each Data Item will be allocated a unique address known as an Information Item Address (IIA).</w:t>
      </w:r>
    </w:p>
    <w:p w14:paraId="66470A65" w14:textId="77777777" w:rsidR="00422A31" w:rsidRPr="00A873CB" w:rsidRDefault="00422A31" w:rsidP="00422A31">
      <w:pPr>
        <w:pStyle w:val="NGT09-a"/>
        <w:numPr>
          <w:ilvl w:val="0"/>
          <w:numId w:val="33"/>
        </w:numPr>
      </w:pPr>
      <w:r w:rsidRPr="00A873CB">
        <w:t xml:space="preserve">There are prescribed address ranges for the allocation of Information Item Addresses.  These ranges are </w:t>
      </w:r>
      <w:proofErr w:type="spellStart"/>
      <w:r w:rsidRPr="00A873CB">
        <w:t>dependant</w:t>
      </w:r>
      <w:proofErr w:type="spellEnd"/>
      <w:r w:rsidRPr="00A873CB">
        <w:t xml:space="preserve"> upon the Data Type; see Table in Section 1.6.</w:t>
      </w:r>
    </w:p>
    <w:p w14:paraId="4E66A353" w14:textId="77777777" w:rsidR="00422A31" w:rsidRPr="00A873CB" w:rsidRDefault="00422A31" w:rsidP="00422A31">
      <w:pPr>
        <w:pStyle w:val="NGT09-a"/>
        <w:numPr>
          <w:ilvl w:val="0"/>
          <w:numId w:val="33"/>
        </w:numPr>
      </w:pPr>
      <w:r w:rsidRPr="00A873CB">
        <w:t>For each Data Type, it is preferred that the allocation of Information Item Addresses (to Data Items) is consecutive and commence from the lowest available address in the prescribed range.</w:t>
      </w:r>
    </w:p>
    <w:p w14:paraId="529490CD" w14:textId="77777777" w:rsidR="00422A31" w:rsidRPr="00A873CB" w:rsidRDefault="00422A31" w:rsidP="00422A31">
      <w:pPr>
        <w:pStyle w:val="NGT06-11SubHeading"/>
        <w:numPr>
          <w:ilvl w:val="1"/>
          <w:numId w:val="28"/>
        </w:numPr>
      </w:pPr>
      <w:smartTag w:uri="urn:schemas-microsoft-com:office:smarttags" w:element="place">
        <w:smartTag w:uri="urn:schemas-microsoft-com:office:smarttags" w:element="PlaceName">
          <w:r w:rsidRPr="00A873CB">
            <w:t>Information</w:t>
          </w:r>
        </w:smartTag>
        <w:r w:rsidRPr="00A873CB">
          <w:t xml:space="preserve"> </w:t>
        </w:r>
        <w:smartTag w:uri="urn:schemas-microsoft-com:office:smarttags" w:element="PlaceName">
          <w:r w:rsidRPr="00A873CB">
            <w:t>Item</w:t>
          </w:r>
        </w:smartTag>
        <w:r w:rsidRPr="00A873CB">
          <w:t xml:space="preserve"> </w:t>
        </w:r>
        <w:smartTag w:uri="urn:schemas-microsoft-com:office:smarttags" w:element="PlaceName">
          <w:r w:rsidRPr="00A873CB">
            <w:t>Address</w:t>
          </w:r>
        </w:smartTag>
        <w:r w:rsidRPr="00A873CB">
          <w:t xml:space="preserve"> </w:t>
        </w:r>
        <w:smartTag w:uri="urn:schemas-microsoft-com:office:smarttags" w:element="PlaceType">
          <w:r w:rsidRPr="00A873CB">
            <w:t>Ranges</w:t>
          </w:r>
        </w:smartTag>
      </w:smartTag>
      <w:r w:rsidRPr="00A873CB">
        <w:t xml:space="preserve"> for Data Types</w:t>
      </w:r>
    </w:p>
    <w:p w14:paraId="2883E6A9" w14:textId="651B5E1D" w:rsidR="00422A31" w:rsidRPr="00A873CB" w:rsidRDefault="00422A31" w:rsidP="00422A31">
      <w:pPr>
        <w:pStyle w:val="NGT08-ParagraphText"/>
      </w:pPr>
      <w:r w:rsidRPr="00A873CB">
        <w:t xml:space="preserve">For completeness the table below shows the Information Item Address ranges applicable to all Data Types; </w:t>
      </w:r>
      <w:proofErr w:type="gramStart"/>
      <w:r w:rsidRPr="00A873CB">
        <w:t>however</w:t>
      </w:r>
      <w:proofErr w:type="gramEnd"/>
      <w:r w:rsidRPr="00A873CB">
        <w:t xml:space="preserve"> </w:t>
      </w:r>
      <w:r w:rsidR="00B023AA">
        <w:t>T</w:t>
      </w:r>
      <w:r w:rsidRPr="00A873CB">
        <w:t xml:space="preserve">he </w:t>
      </w:r>
      <w:r w:rsidR="00B023AA">
        <w:t>Company</w:t>
      </w:r>
      <w:r w:rsidRPr="00A873CB">
        <w:t xml:space="preserve"> implementation does not use every type.</w:t>
      </w:r>
    </w:p>
    <w:p w14:paraId="6734A13B" w14:textId="77777777" w:rsidR="00422A31" w:rsidRPr="00A873CB" w:rsidRDefault="00422A31" w:rsidP="00422A31">
      <w:pPr>
        <w:ind w:left="720"/>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992"/>
        <w:gridCol w:w="1954"/>
        <w:gridCol w:w="1954"/>
      </w:tblGrid>
      <w:tr w:rsidR="00422A31" w:rsidRPr="00A873CB" w14:paraId="433261A4" w14:textId="77777777" w:rsidTr="00B763AC">
        <w:trPr>
          <w:cantSplit/>
          <w:tblHeader/>
        </w:trPr>
        <w:tc>
          <w:tcPr>
            <w:tcW w:w="4111" w:type="dxa"/>
            <w:vMerge w:val="restart"/>
            <w:vAlign w:val="center"/>
          </w:tcPr>
          <w:p w14:paraId="691A4B58" w14:textId="77777777" w:rsidR="00422A31" w:rsidRPr="00F638D1" w:rsidRDefault="00422A31" w:rsidP="00B763AC">
            <w:pPr>
              <w:spacing w:beforeLines="20" w:before="48" w:afterLines="20" w:after="48"/>
              <w:rPr>
                <w:rFonts w:ascii="Arial" w:hAnsi="Arial" w:cs="Arial"/>
                <w:b/>
              </w:rPr>
            </w:pPr>
            <w:r w:rsidRPr="00F638D1">
              <w:rPr>
                <w:rFonts w:ascii="Arial" w:hAnsi="Arial" w:cs="Arial"/>
                <w:b/>
              </w:rPr>
              <w:t>Data Type</w:t>
            </w:r>
          </w:p>
        </w:tc>
        <w:tc>
          <w:tcPr>
            <w:tcW w:w="992" w:type="dxa"/>
            <w:vMerge w:val="restart"/>
            <w:vAlign w:val="center"/>
          </w:tcPr>
          <w:p w14:paraId="30C952ED" w14:textId="77777777" w:rsidR="00422A31" w:rsidRPr="00F638D1" w:rsidRDefault="00422A31" w:rsidP="00B763AC">
            <w:pPr>
              <w:spacing w:beforeLines="20" w:before="48" w:afterLines="20" w:after="48"/>
              <w:rPr>
                <w:rFonts w:ascii="Arial" w:hAnsi="Arial" w:cs="Arial"/>
                <w:b/>
              </w:rPr>
            </w:pPr>
            <w:r w:rsidRPr="00F638D1">
              <w:rPr>
                <w:rFonts w:ascii="Arial" w:hAnsi="Arial" w:cs="Arial"/>
                <w:b/>
              </w:rPr>
              <w:t>Type ID</w:t>
            </w:r>
            <w:r w:rsidRPr="00F638D1">
              <w:rPr>
                <w:rFonts w:ascii="Arial" w:hAnsi="Arial" w:cs="Arial"/>
                <w:b/>
              </w:rPr>
              <w:br/>
              <w:t>(ASN.1)</w:t>
            </w:r>
          </w:p>
        </w:tc>
        <w:tc>
          <w:tcPr>
            <w:tcW w:w="3908" w:type="dxa"/>
            <w:gridSpan w:val="2"/>
            <w:vAlign w:val="center"/>
          </w:tcPr>
          <w:p w14:paraId="367F0D6A" w14:textId="77777777" w:rsidR="00422A31" w:rsidRPr="00F638D1" w:rsidRDefault="00422A31" w:rsidP="00B763AC">
            <w:pPr>
              <w:spacing w:beforeLines="20" w:before="48" w:afterLines="20" w:after="48"/>
              <w:rPr>
                <w:rFonts w:ascii="Arial" w:hAnsi="Arial" w:cs="Arial"/>
                <w:b/>
              </w:rPr>
            </w:pPr>
            <w:r w:rsidRPr="00F638D1">
              <w:rPr>
                <w:rFonts w:ascii="Arial" w:hAnsi="Arial" w:cs="Arial"/>
                <w:b/>
              </w:rPr>
              <w:t>Information Item Address</w:t>
            </w:r>
          </w:p>
        </w:tc>
      </w:tr>
      <w:tr w:rsidR="00422A31" w:rsidRPr="00A873CB" w14:paraId="783C0BC9" w14:textId="77777777" w:rsidTr="00B763AC">
        <w:trPr>
          <w:cantSplit/>
          <w:tblHeader/>
        </w:trPr>
        <w:tc>
          <w:tcPr>
            <w:tcW w:w="4111" w:type="dxa"/>
            <w:vMerge/>
            <w:vAlign w:val="center"/>
          </w:tcPr>
          <w:p w14:paraId="7ED8AB03" w14:textId="77777777" w:rsidR="00422A31" w:rsidRPr="00F638D1" w:rsidRDefault="00422A31" w:rsidP="00B763AC">
            <w:pPr>
              <w:spacing w:beforeLines="20" w:before="48" w:afterLines="20" w:after="48"/>
              <w:rPr>
                <w:rFonts w:ascii="Arial" w:hAnsi="Arial" w:cs="Arial"/>
                <w:b/>
              </w:rPr>
            </w:pPr>
          </w:p>
        </w:tc>
        <w:tc>
          <w:tcPr>
            <w:tcW w:w="992" w:type="dxa"/>
            <w:vMerge/>
            <w:vAlign w:val="center"/>
          </w:tcPr>
          <w:p w14:paraId="59259B82" w14:textId="77777777" w:rsidR="00422A31" w:rsidRPr="00F638D1" w:rsidRDefault="00422A31" w:rsidP="00B763AC">
            <w:pPr>
              <w:spacing w:beforeLines="20" w:before="48" w:afterLines="20" w:after="48"/>
              <w:rPr>
                <w:rFonts w:ascii="Arial" w:hAnsi="Arial" w:cs="Arial"/>
                <w:b/>
              </w:rPr>
            </w:pPr>
          </w:p>
        </w:tc>
        <w:tc>
          <w:tcPr>
            <w:tcW w:w="1954" w:type="dxa"/>
            <w:vAlign w:val="center"/>
          </w:tcPr>
          <w:p w14:paraId="12CBA92A" w14:textId="77777777" w:rsidR="00422A31" w:rsidRPr="00F638D1" w:rsidRDefault="00422A31" w:rsidP="00B763AC">
            <w:pPr>
              <w:spacing w:beforeLines="20" w:before="48" w:afterLines="20" w:after="48"/>
              <w:rPr>
                <w:rFonts w:ascii="Arial" w:hAnsi="Arial" w:cs="Arial"/>
                <w:b/>
              </w:rPr>
            </w:pPr>
            <w:r w:rsidRPr="00F638D1">
              <w:rPr>
                <w:rFonts w:ascii="Arial" w:hAnsi="Arial" w:cs="Arial"/>
                <w:b/>
              </w:rPr>
              <w:t>Minimum value</w:t>
            </w:r>
          </w:p>
        </w:tc>
        <w:tc>
          <w:tcPr>
            <w:tcW w:w="1954" w:type="dxa"/>
            <w:vAlign w:val="center"/>
          </w:tcPr>
          <w:p w14:paraId="2A25690E" w14:textId="77777777" w:rsidR="00422A31" w:rsidRPr="00F638D1" w:rsidRDefault="00422A31" w:rsidP="00B763AC">
            <w:pPr>
              <w:spacing w:beforeLines="20" w:before="48" w:afterLines="20" w:after="48"/>
              <w:rPr>
                <w:rFonts w:ascii="Arial" w:hAnsi="Arial" w:cs="Arial"/>
                <w:b/>
              </w:rPr>
            </w:pPr>
            <w:r w:rsidRPr="00F638D1">
              <w:rPr>
                <w:rFonts w:ascii="Arial" w:hAnsi="Arial" w:cs="Arial"/>
                <w:b/>
              </w:rPr>
              <w:t>Maximum value</w:t>
            </w:r>
          </w:p>
        </w:tc>
      </w:tr>
      <w:tr w:rsidR="00422A31" w:rsidRPr="00A873CB" w14:paraId="6DEFD092" w14:textId="77777777" w:rsidTr="00B763AC">
        <w:trPr>
          <w:cantSplit/>
        </w:trPr>
        <w:tc>
          <w:tcPr>
            <w:tcW w:w="4111" w:type="dxa"/>
            <w:vAlign w:val="center"/>
          </w:tcPr>
          <w:p w14:paraId="329D05B9"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Single point information</w:t>
            </w:r>
          </w:p>
        </w:tc>
        <w:tc>
          <w:tcPr>
            <w:tcW w:w="992" w:type="dxa"/>
            <w:vAlign w:val="center"/>
          </w:tcPr>
          <w:p w14:paraId="4CF14CAB"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M_SP</w:t>
            </w:r>
          </w:p>
        </w:tc>
        <w:tc>
          <w:tcPr>
            <w:tcW w:w="1954" w:type="dxa"/>
            <w:vAlign w:val="center"/>
          </w:tcPr>
          <w:p w14:paraId="60171A6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w:t>
            </w:r>
          </w:p>
        </w:tc>
        <w:tc>
          <w:tcPr>
            <w:tcW w:w="1954" w:type="dxa"/>
            <w:vAlign w:val="center"/>
          </w:tcPr>
          <w:p w14:paraId="715BE868"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1,999</w:t>
            </w:r>
          </w:p>
        </w:tc>
      </w:tr>
      <w:tr w:rsidR="00422A31" w:rsidRPr="00A873CB" w14:paraId="0C850F41" w14:textId="77777777" w:rsidTr="00B763AC">
        <w:tc>
          <w:tcPr>
            <w:tcW w:w="4111" w:type="dxa"/>
            <w:vAlign w:val="center"/>
          </w:tcPr>
          <w:p w14:paraId="2421555F"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Double point information</w:t>
            </w:r>
          </w:p>
        </w:tc>
        <w:tc>
          <w:tcPr>
            <w:tcW w:w="992" w:type="dxa"/>
            <w:vAlign w:val="center"/>
          </w:tcPr>
          <w:p w14:paraId="2DD4D962"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M_DP</w:t>
            </w:r>
          </w:p>
        </w:tc>
        <w:tc>
          <w:tcPr>
            <w:tcW w:w="1954" w:type="dxa"/>
            <w:vAlign w:val="center"/>
          </w:tcPr>
          <w:p w14:paraId="59A43D19"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2,000</w:t>
            </w:r>
          </w:p>
        </w:tc>
        <w:tc>
          <w:tcPr>
            <w:tcW w:w="1954" w:type="dxa"/>
            <w:vAlign w:val="center"/>
          </w:tcPr>
          <w:p w14:paraId="0CC8C047"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2,999</w:t>
            </w:r>
          </w:p>
        </w:tc>
      </w:tr>
      <w:tr w:rsidR="00422A31" w:rsidRPr="00A873CB" w14:paraId="44D134E5" w14:textId="77777777" w:rsidTr="00B763AC">
        <w:tc>
          <w:tcPr>
            <w:tcW w:w="4111" w:type="dxa"/>
            <w:vAlign w:val="center"/>
          </w:tcPr>
          <w:p w14:paraId="67A6F193"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Step position information</w:t>
            </w:r>
          </w:p>
        </w:tc>
        <w:tc>
          <w:tcPr>
            <w:tcW w:w="992" w:type="dxa"/>
            <w:vAlign w:val="center"/>
          </w:tcPr>
          <w:p w14:paraId="0A8E80C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M_ST</w:t>
            </w:r>
          </w:p>
        </w:tc>
        <w:tc>
          <w:tcPr>
            <w:tcW w:w="1954" w:type="dxa"/>
            <w:vAlign w:val="center"/>
          </w:tcPr>
          <w:p w14:paraId="17EE124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3,000</w:t>
            </w:r>
          </w:p>
        </w:tc>
        <w:tc>
          <w:tcPr>
            <w:tcW w:w="1954" w:type="dxa"/>
            <w:vAlign w:val="center"/>
          </w:tcPr>
          <w:p w14:paraId="233F0C8D"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3,999</w:t>
            </w:r>
          </w:p>
        </w:tc>
      </w:tr>
      <w:tr w:rsidR="00422A31" w:rsidRPr="00A873CB" w14:paraId="15D2217C" w14:textId="77777777" w:rsidTr="00B763AC">
        <w:tc>
          <w:tcPr>
            <w:tcW w:w="4111" w:type="dxa"/>
            <w:vAlign w:val="center"/>
          </w:tcPr>
          <w:p w14:paraId="28E70D75"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Bitstring</w:t>
            </w:r>
          </w:p>
        </w:tc>
        <w:tc>
          <w:tcPr>
            <w:tcW w:w="992" w:type="dxa"/>
            <w:vAlign w:val="center"/>
          </w:tcPr>
          <w:p w14:paraId="42FC1A4B"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M_BO</w:t>
            </w:r>
          </w:p>
        </w:tc>
        <w:tc>
          <w:tcPr>
            <w:tcW w:w="1954" w:type="dxa"/>
            <w:vAlign w:val="center"/>
          </w:tcPr>
          <w:p w14:paraId="5C899273"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4,000</w:t>
            </w:r>
          </w:p>
        </w:tc>
        <w:tc>
          <w:tcPr>
            <w:tcW w:w="1954" w:type="dxa"/>
            <w:vAlign w:val="center"/>
          </w:tcPr>
          <w:p w14:paraId="24C43280"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4,999</w:t>
            </w:r>
          </w:p>
        </w:tc>
      </w:tr>
      <w:tr w:rsidR="00422A31" w:rsidRPr="00A873CB" w14:paraId="1A308579" w14:textId="77777777" w:rsidTr="00B763AC">
        <w:tc>
          <w:tcPr>
            <w:tcW w:w="4111" w:type="dxa"/>
            <w:vAlign w:val="center"/>
          </w:tcPr>
          <w:p w14:paraId="395B4260"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 xml:space="preserve">Measured value, normalised </w:t>
            </w:r>
          </w:p>
        </w:tc>
        <w:tc>
          <w:tcPr>
            <w:tcW w:w="992" w:type="dxa"/>
            <w:vAlign w:val="center"/>
          </w:tcPr>
          <w:p w14:paraId="7D0E3CC8"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M_ME_A</w:t>
            </w:r>
          </w:p>
        </w:tc>
        <w:tc>
          <w:tcPr>
            <w:tcW w:w="1954" w:type="dxa"/>
            <w:vAlign w:val="center"/>
          </w:tcPr>
          <w:p w14:paraId="263EB1AE"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5,000</w:t>
            </w:r>
          </w:p>
        </w:tc>
        <w:tc>
          <w:tcPr>
            <w:tcW w:w="1954" w:type="dxa"/>
            <w:vAlign w:val="center"/>
          </w:tcPr>
          <w:p w14:paraId="4E331EC7"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5,999</w:t>
            </w:r>
          </w:p>
        </w:tc>
      </w:tr>
      <w:tr w:rsidR="00422A31" w:rsidRPr="00A873CB" w14:paraId="713E0B4A" w14:textId="77777777" w:rsidTr="00B763AC">
        <w:tc>
          <w:tcPr>
            <w:tcW w:w="4111" w:type="dxa"/>
            <w:vAlign w:val="center"/>
          </w:tcPr>
          <w:p w14:paraId="527D29E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Measured value, scaled</w:t>
            </w:r>
          </w:p>
        </w:tc>
        <w:tc>
          <w:tcPr>
            <w:tcW w:w="992" w:type="dxa"/>
            <w:vAlign w:val="center"/>
          </w:tcPr>
          <w:p w14:paraId="26BC7C0D"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M_ME_B</w:t>
            </w:r>
          </w:p>
        </w:tc>
        <w:tc>
          <w:tcPr>
            <w:tcW w:w="1954" w:type="dxa"/>
            <w:vAlign w:val="center"/>
          </w:tcPr>
          <w:p w14:paraId="27EFB400"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6,000</w:t>
            </w:r>
          </w:p>
        </w:tc>
        <w:tc>
          <w:tcPr>
            <w:tcW w:w="1954" w:type="dxa"/>
            <w:vAlign w:val="center"/>
          </w:tcPr>
          <w:p w14:paraId="31D91D19"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6,999</w:t>
            </w:r>
          </w:p>
        </w:tc>
      </w:tr>
      <w:tr w:rsidR="00422A31" w:rsidRPr="00A873CB" w14:paraId="54D90881" w14:textId="77777777" w:rsidTr="00B763AC">
        <w:tc>
          <w:tcPr>
            <w:tcW w:w="4111" w:type="dxa"/>
            <w:vAlign w:val="center"/>
          </w:tcPr>
          <w:p w14:paraId="74441376"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Measured value, short float</w:t>
            </w:r>
          </w:p>
        </w:tc>
        <w:tc>
          <w:tcPr>
            <w:tcW w:w="992" w:type="dxa"/>
            <w:vAlign w:val="center"/>
          </w:tcPr>
          <w:p w14:paraId="72AB8030"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M_ME_C</w:t>
            </w:r>
          </w:p>
        </w:tc>
        <w:tc>
          <w:tcPr>
            <w:tcW w:w="1954" w:type="dxa"/>
            <w:vAlign w:val="center"/>
          </w:tcPr>
          <w:p w14:paraId="3861A80D"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7,000</w:t>
            </w:r>
          </w:p>
        </w:tc>
        <w:tc>
          <w:tcPr>
            <w:tcW w:w="1954" w:type="dxa"/>
            <w:vAlign w:val="center"/>
          </w:tcPr>
          <w:p w14:paraId="1578C2E2"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7,999</w:t>
            </w:r>
          </w:p>
        </w:tc>
      </w:tr>
      <w:tr w:rsidR="00422A31" w:rsidRPr="00A873CB" w14:paraId="2903A5DC" w14:textId="77777777" w:rsidTr="00B763AC">
        <w:tc>
          <w:tcPr>
            <w:tcW w:w="4111" w:type="dxa"/>
            <w:vAlign w:val="center"/>
          </w:tcPr>
          <w:p w14:paraId="252823BE"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Integrated totals</w:t>
            </w:r>
          </w:p>
        </w:tc>
        <w:tc>
          <w:tcPr>
            <w:tcW w:w="992" w:type="dxa"/>
            <w:vAlign w:val="center"/>
          </w:tcPr>
          <w:p w14:paraId="0FEFF290"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M_IT</w:t>
            </w:r>
          </w:p>
        </w:tc>
        <w:tc>
          <w:tcPr>
            <w:tcW w:w="1954" w:type="dxa"/>
            <w:vAlign w:val="center"/>
          </w:tcPr>
          <w:p w14:paraId="03393D2E"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8,000</w:t>
            </w:r>
          </w:p>
        </w:tc>
        <w:tc>
          <w:tcPr>
            <w:tcW w:w="1954" w:type="dxa"/>
            <w:vAlign w:val="center"/>
          </w:tcPr>
          <w:p w14:paraId="45ECD066"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8,999</w:t>
            </w:r>
          </w:p>
        </w:tc>
      </w:tr>
      <w:tr w:rsidR="00422A31" w:rsidRPr="00A873CB" w14:paraId="072F8B93" w14:textId="77777777" w:rsidTr="00B763AC">
        <w:tc>
          <w:tcPr>
            <w:tcW w:w="4111" w:type="dxa"/>
            <w:vAlign w:val="center"/>
          </w:tcPr>
          <w:p w14:paraId="0BFEBA5F"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Reserved for further data types</w:t>
            </w:r>
          </w:p>
        </w:tc>
        <w:tc>
          <w:tcPr>
            <w:tcW w:w="992" w:type="dxa"/>
            <w:vAlign w:val="center"/>
          </w:tcPr>
          <w:p w14:paraId="464092FF" w14:textId="77777777" w:rsidR="00422A31" w:rsidRPr="00F638D1" w:rsidRDefault="00422A31" w:rsidP="00B763AC">
            <w:pPr>
              <w:spacing w:beforeLines="20" w:before="48" w:afterLines="20" w:after="48"/>
              <w:rPr>
                <w:rFonts w:ascii="Arial" w:hAnsi="Arial" w:cs="Arial"/>
                <w:sz w:val="18"/>
                <w:szCs w:val="18"/>
              </w:rPr>
            </w:pPr>
          </w:p>
        </w:tc>
        <w:tc>
          <w:tcPr>
            <w:tcW w:w="1954" w:type="dxa"/>
            <w:vAlign w:val="center"/>
          </w:tcPr>
          <w:p w14:paraId="36541B3A"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9,000</w:t>
            </w:r>
          </w:p>
        </w:tc>
        <w:tc>
          <w:tcPr>
            <w:tcW w:w="1954" w:type="dxa"/>
            <w:vAlign w:val="center"/>
          </w:tcPr>
          <w:p w14:paraId="53A54AB3"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9,999</w:t>
            </w:r>
          </w:p>
        </w:tc>
      </w:tr>
      <w:tr w:rsidR="00422A31" w:rsidRPr="00A873CB" w14:paraId="789EC0A4" w14:textId="77777777" w:rsidTr="00B763AC">
        <w:tc>
          <w:tcPr>
            <w:tcW w:w="4111" w:type="dxa"/>
            <w:vAlign w:val="center"/>
          </w:tcPr>
          <w:p w14:paraId="460A3203"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Single command</w:t>
            </w:r>
          </w:p>
        </w:tc>
        <w:tc>
          <w:tcPr>
            <w:tcW w:w="992" w:type="dxa"/>
            <w:vAlign w:val="center"/>
          </w:tcPr>
          <w:p w14:paraId="102D6BFE"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C_SC</w:t>
            </w:r>
          </w:p>
        </w:tc>
        <w:tc>
          <w:tcPr>
            <w:tcW w:w="1954" w:type="dxa"/>
            <w:vAlign w:val="center"/>
          </w:tcPr>
          <w:p w14:paraId="3994AD04"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10,000</w:t>
            </w:r>
          </w:p>
        </w:tc>
        <w:tc>
          <w:tcPr>
            <w:tcW w:w="1954" w:type="dxa"/>
            <w:vAlign w:val="center"/>
          </w:tcPr>
          <w:p w14:paraId="17BE3FB5"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10,999</w:t>
            </w:r>
          </w:p>
        </w:tc>
      </w:tr>
      <w:tr w:rsidR="00422A31" w:rsidRPr="00A873CB" w14:paraId="2E510BB7" w14:textId="77777777" w:rsidTr="00B763AC">
        <w:tc>
          <w:tcPr>
            <w:tcW w:w="4111" w:type="dxa"/>
            <w:vAlign w:val="center"/>
          </w:tcPr>
          <w:p w14:paraId="7D515520"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Double command</w:t>
            </w:r>
          </w:p>
        </w:tc>
        <w:tc>
          <w:tcPr>
            <w:tcW w:w="992" w:type="dxa"/>
            <w:vAlign w:val="center"/>
          </w:tcPr>
          <w:p w14:paraId="343BAF14"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C_DC</w:t>
            </w:r>
          </w:p>
        </w:tc>
        <w:tc>
          <w:tcPr>
            <w:tcW w:w="1954" w:type="dxa"/>
            <w:vAlign w:val="center"/>
          </w:tcPr>
          <w:p w14:paraId="70B84EE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11,000</w:t>
            </w:r>
          </w:p>
        </w:tc>
        <w:tc>
          <w:tcPr>
            <w:tcW w:w="1954" w:type="dxa"/>
            <w:vAlign w:val="center"/>
          </w:tcPr>
          <w:p w14:paraId="69B70BEA"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11,999</w:t>
            </w:r>
          </w:p>
        </w:tc>
      </w:tr>
      <w:tr w:rsidR="00422A31" w:rsidRPr="00A873CB" w14:paraId="77525A7F" w14:textId="77777777" w:rsidTr="00B763AC">
        <w:tc>
          <w:tcPr>
            <w:tcW w:w="4111" w:type="dxa"/>
            <w:vAlign w:val="center"/>
          </w:tcPr>
          <w:p w14:paraId="763B410C"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Regulating step command</w:t>
            </w:r>
          </w:p>
        </w:tc>
        <w:tc>
          <w:tcPr>
            <w:tcW w:w="992" w:type="dxa"/>
            <w:vAlign w:val="center"/>
          </w:tcPr>
          <w:p w14:paraId="5A3B53D5"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C_RC</w:t>
            </w:r>
          </w:p>
        </w:tc>
        <w:tc>
          <w:tcPr>
            <w:tcW w:w="1954" w:type="dxa"/>
            <w:vAlign w:val="center"/>
          </w:tcPr>
          <w:p w14:paraId="310BF09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12,000</w:t>
            </w:r>
          </w:p>
        </w:tc>
        <w:tc>
          <w:tcPr>
            <w:tcW w:w="1954" w:type="dxa"/>
            <w:vAlign w:val="center"/>
          </w:tcPr>
          <w:p w14:paraId="3218AA84"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12,999</w:t>
            </w:r>
          </w:p>
        </w:tc>
      </w:tr>
      <w:tr w:rsidR="00422A31" w:rsidRPr="00A873CB" w14:paraId="29F5A3F2" w14:textId="77777777" w:rsidTr="00B763AC">
        <w:tc>
          <w:tcPr>
            <w:tcW w:w="4111" w:type="dxa"/>
            <w:vAlign w:val="center"/>
          </w:tcPr>
          <w:p w14:paraId="2D66C475"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Set point command, normalised</w:t>
            </w:r>
          </w:p>
        </w:tc>
        <w:tc>
          <w:tcPr>
            <w:tcW w:w="992" w:type="dxa"/>
            <w:vAlign w:val="center"/>
          </w:tcPr>
          <w:p w14:paraId="5A8B7BF8"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C_SE_A</w:t>
            </w:r>
          </w:p>
        </w:tc>
        <w:tc>
          <w:tcPr>
            <w:tcW w:w="1954" w:type="dxa"/>
            <w:vAlign w:val="center"/>
          </w:tcPr>
          <w:p w14:paraId="341FAD2A"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13,000</w:t>
            </w:r>
          </w:p>
        </w:tc>
        <w:tc>
          <w:tcPr>
            <w:tcW w:w="1954" w:type="dxa"/>
            <w:vAlign w:val="center"/>
          </w:tcPr>
          <w:p w14:paraId="3E42F674"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13,999</w:t>
            </w:r>
          </w:p>
        </w:tc>
      </w:tr>
      <w:tr w:rsidR="00422A31" w:rsidRPr="00A873CB" w14:paraId="138A98EF" w14:textId="77777777" w:rsidTr="00B763AC">
        <w:tc>
          <w:tcPr>
            <w:tcW w:w="4111" w:type="dxa"/>
            <w:vAlign w:val="center"/>
          </w:tcPr>
          <w:p w14:paraId="4F9F52A8"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Set point command, scaled</w:t>
            </w:r>
          </w:p>
        </w:tc>
        <w:tc>
          <w:tcPr>
            <w:tcW w:w="992" w:type="dxa"/>
            <w:vAlign w:val="center"/>
          </w:tcPr>
          <w:p w14:paraId="2E32C568"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C_SE_B</w:t>
            </w:r>
          </w:p>
        </w:tc>
        <w:tc>
          <w:tcPr>
            <w:tcW w:w="1954" w:type="dxa"/>
            <w:vAlign w:val="center"/>
          </w:tcPr>
          <w:p w14:paraId="6CCC0078"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14,000</w:t>
            </w:r>
          </w:p>
        </w:tc>
        <w:tc>
          <w:tcPr>
            <w:tcW w:w="1954" w:type="dxa"/>
            <w:vAlign w:val="center"/>
          </w:tcPr>
          <w:p w14:paraId="693AE5B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14,999</w:t>
            </w:r>
          </w:p>
        </w:tc>
      </w:tr>
      <w:tr w:rsidR="00422A31" w:rsidRPr="00A873CB" w14:paraId="6B3DF19A" w14:textId="77777777" w:rsidTr="00B763AC">
        <w:tc>
          <w:tcPr>
            <w:tcW w:w="4111" w:type="dxa"/>
            <w:vAlign w:val="center"/>
          </w:tcPr>
          <w:p w14:paraId="4719D64D"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Set point command, short float</w:t>
            </w:r>
          </w:p>
        </w:tc>
        <w:tc>
          <w:tcPr>
            <w:tcW w:w="992" w:type="dxa"/>
            <w:vAlign w:val="center"/>
          </w:tcPr>
          <w:p w14:paraId="453F1AC5"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C_SE_C</w:t>
            </w:r>
          </w:p>
        </w:tc>
        <w:tc>
          <w:tcPr>
            <w:tcW w:w="1954" w:type="dxa"/>
            <w:vAlign w:val="center"/>
          </w:tcPr>
          <w:p w14:paraId="20F2C665"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15,000</w:t>
            </w:r>
          </w:p>
        </w:tc>
        <w:tc>
          <w:tcPr>
            <w:tcW w:w="1954" w:type="dxa"/>
            <w:vAlign w:val="center"/>
          </w:tcPr>
          <w:p w14:paraId="1CB1C777"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15,999</w:t>
            </w:r>
          </w:p>
        </w:tc>
      </w:tr>
      <w:tr w:rsidR="00422A31" w:rsidRPr="00A873CB" w14:paraId="41C67772" w14:textId="77777777" w:rsidTr="00B763AC">
        <w:tc>
          <w:tcPr>
            <w:tcW w:w="4111" w:type="dxa"/>
            <w:vAlign w:val="center"/>
          </w:tcPr>
          <w:p w14:paraId="426A84D3"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Bitstring</w:t>
            </w:r>
          </w:p>
        </w:tc>
        <w:tc>
          <w:tcPr>
            <w:tcW w:w="992" w:type="dxa"/>
            <w:vAlign w:val="center"/>
          </w:tcPr>
          <w:p w14:paraId="0B76717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C_BO</w:t>
            </w:r>
          </w:p>
        </w:tc>
        <w:tc>
          <w:tcPr>
            <w:tcW w:w="1954" w:type="dxa"/>
            <w:vAlign w:val="center"/>
          </w:tcPr>
          <w:p w14:paraId="59EAA6E9"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16,000</w:t>
            </w:r>
          </w:p>
        </w:tc>
        <w:tc>
          <w:tcPr>
            <w:tcW w:w="1954" w:type="dxa"/>
            <w:vAlign w:val="center"/>
          </w:tcPr>
          <w:p w14:paraId="1A120E97"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16,999</w:t>
            </w:r>
          </w:p>
        </w:tc>
      </w:tr>
      <w:tr w:rsidR="00422A31" w:rsidRPr="00A873CB" w14:paraId="50D08E53" w14:textId="77777777" w:rsidTr="00B763AC">
        <w:tc>
          <w:tcPr>
            <w:tcW w:w="4111" w:type="dxa"/>
            <w:vAlign w:val="center"/>
          </w:tcPr>
          <w:p w14:paraId="75E119EA"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Reserved for further data types</w:t>
            </w:r>
          </w:p>
        </w:tc>
        <w:tc>
          <w:tcPr>
            <w:tcW w:w="992" w:type="dxa"/>
            <w:vAlign w:val="center"/>
          </w:tcPr>
          <w:p w14:paraId="57AC2D7A" w14:textId="77777777" w:rsidR="00422A31" w:rsidRPr="00F638D1" w:rsidRDefault="00422A31" w:rsidP="00B763AC">
            <w:pPr>
              <w:spacing w:beforeLines="20" w:before="48" w:afterLines="20" w:after="48"/>
              <w:rPr>
                <w:rFonts w:ascii="Arial" w:hAnsi="Arial" w:cs="Arial"/>
                <w:sz w:val="18"/>
                <w:szCs w:val="18"/>
              </w:rPr>
            </w:pPr>
          </w:p>
        </w:tc>
        <w:tc>
          <w:tcPr>
            <w:tcW w:w="1954" w:type="dxa"/>
            <w:vAlign w:val="center"/>
          </w:tcPr>
          <w:p w14:paraId="03598AC0"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17,000</w:t>
            </w:r>
          </w:p>
        </w:tc>
        <w:tc>
          <w:tcPr>
            <w:tcW w:w="1954" w:type="dxa"/>
            <w:vAlign w:val="center"/>
          </w:tcPr>
          <w:p w14:paraId="1D2C8AAB"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19,999</w:t>
            </w:r>
          </w:p>
        </w:tc>
      </w:tr>
      <w:tr w:rsidR="00422A31" w:rsidRPr="00A873CB" w14:paraId="4DCBD8AA" w14:textId="77777777" w:rsidTr="00B763AC">
        <w:tc>
          <w:tcPr>
            <w:tcW w:w="4111" w:type="dxa"/>
            <w:vAlign w:val="center"/>
          </w:tcPr>
          <w:p w14:paraId="6BF0D593"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Parameter of measured value, normalised</w:t>
            </w:r>
          </w:p>
        </w:tc>
        <w:tc>
          <w:tcPr>
            <w:tcW w:w="992" w:type="dxa"/>
            <w:vAlign w:val="center"/>
          </w:tcPr>
          <w:p w14:paraId="113E56ED"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P_ME_A</w:t>
            </w:r>
          </w:p>
        </w:tc>
        <w:tc>
          <w:tcPr>
            <w:tcW w:w="1954" w:type="dxa"/>
            <w:vAlign w:val="center"/>
          </w:tcPr>
          <w:p w14:paraId="1F997294"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20,000</w:t>
            </w:r>
          </w:p>
        </w:tc>
        <w:tc>
          <w:tcPr>
            <w:tcW w:w="1954" w:type="dxa"/>
            <w:vAlign w:val="center"/>
          </w:tcPr>
          <w:p w14:paraId="5CCD5F3F"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20,999</w:t>
            </w:r>
          </w:p>
        </w:tc>
      </w:tr>
      <w:tr w:rsidR="00422A31" w:rsidRPr="00A873CB" w14:paraId="66DC2A8A" w14:textId="77777777" w:rsidTr="00B763AC">
        <w:tc>
          <w:tcPr>
            <w:tcW w:w="4111" w:type="dxa"/>
            <w:vAlign w:val="center"/>
          </w:tcPr>
          <w:p w14:paraId="2043D75D"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Parameter of measured value, scaled</w:t>
            </w:r>
          </w:p>
        </w:tc>
        <w:tc>
          <w:tcPr>
            <w:tcW w:w="992" w:type="dxa"/>
            <w:vAlign w:val="center"/>
          </w:tcPr>
          <w:p w14:paraId="65A9C9F3"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P_ME_B</w:t>
            </w:r>
          </w:p>
        </w:tc>
        <w:tc>
          <w:tcPr>
            <w:tcW w:w="1954" w:type="dxa"/>
            <w:vAlign w:val="center"/>
          </w:tcPr>
          <w:p w14:paraId="3DB54DD6"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21,000</w:t>
            </w:r>
          </w:p>
        </w:tc>
        <w:tc>
          <w:tcPr>
            <w:tcW w:w="1954" w:type="dxa"/>
            <w:vAlign w:val="center"/>
          </w:tcPr>
          <w:p w14:paraId="6F77ED6C"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21,999</w:t>
            </w:r>
          </w:p>
        </w:tc>
      </w:tr>
      <w:tr w:rsidR="00422A31" w:rsidRPr="00A873CB" w14:paraId="313AFD06" w14:textId="77777777" w:rsidTr="00B763AC">
        <w:tc>
          <w:tcPr>
            <w:tcW w:w="4111" w:type="dxa"/>
            <w:vAlign w:val="center"/>
          </w:tcPr>
          <w:p w14:paraId="2758D5F6"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Parameter of measured value, short float</w:t>
            </w:r>
          </w:p>
        </w:tc>
        <w:tc>
          <w:tcPr>
            <w:tcW w:w="992" w:type="dxa"/>
            <w:vAlign w:val="center"/>
          </w:tcPr>
          <w:p w14:paraId="1615127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P_ME_C</w:t>
            </w:r>
          </w:p>
        </w:tc>
        <w:tc>
          <w:tcPr>
            <w:tcW w:w="1954" w:type="dxa"/>
            <w:vAlign w:val="center"/>
          </w:tcPr>
          <w:p w14:paraId="417124E2"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22,000</w:t>
            </w:r>
          </w:p>
        </w:tc>
        <w:tc>
          <w:tcPr>
            <w:tcW w:w="1954" w:type="dxa"/>
            <w:vAlign w:val="center"/>
          </w:tcPr>
          <w:p w14:paraId="2CA0D5E8"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22,999</w:t>
            </w:r>
          </w:p>
        </w:tc>
      </w:tr>
      <w:tr w:rsidR="00422A31" w:rsidRPr="00A873CB" w14:paraId="1F379753" w14:textId="77777777" w:rsidTr="00B763AC">
        <w:tc>
          <w:tcPr>
            <w:tcW w:w="4111" w:type="dxa"/>
            <w:vAlign w:val="center"/>
          </w:tcPr>
          <w:p w14:paraId="3F099D8E"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Reserved for further data types</w:t>
            </w:r>
          </w:p>
        </w:tc>
        <w:tc>
          <w:tcPr>
            <w:tcW w:w="992" w:type="dxa"/>
            <w:vAlign w:val="center"/>
          </w:tcPr>
          <w:p w14:paraId="6EEE2A46" w14:textId="77777777" w:rsidR="00422A31" w:rsidRPr="00F638D1" w:rsidRDefault="00422A31" w:rsidP="00B763AC">
            <w:pPr>
              <w:spacing w:beforeLines="20" w:before="48" w:afterLines="20" w:after="48"/>
              <w:rPr>
                <w:rFonts w:ascii="Arial" w:hAnsi="Arial" w:cs="Arial"/>
                <w:sz w:val="18"/>
                <w:szCs w:val="18"/>
              </w:rPr>
            </w:pPr>
          </w:p>
        </w:tc>
        <w:tc>
          <w:tcPr>
            <w:tcW w:w="1954" w:type="dxa"/>
            <w:vAlign w:val="center"/>
          </w:tcPr>
          <w:p w14:paraId="41D8A987"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23,000</w:t>
            </w:r>
          </w:p>
        </w:tc>
        <w:tc>
          <w:tcPr>
            <w:tcW w:w="1954" w:type="dxa"/>
            <w:vAlign w:val="center"/>
          </w:tcPr>
          <w:p w14:paraId="2FEC81AD"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29,999</w:t>
            </w:r>
          </w:p>
        </w:tc>
      </w:tr>
      <w:tr w:rsidR="00422A31" w:rsidRPr="00A873CB" w14:paraId="67CA9F87" w14:textId="77777777" w:rsidTr="00B763AC">
        <w:tc>
          <w:tcPr>
            <w:tcW w:w="4111" w:type="dxa"/>
            <w:vAlign w:val="center"/>
          </w:tcPr>
          <w:p w14:paraId="32B51DF3"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File (or directory)</w:t>
            </w:r>
          </w:p>
        </w:tc>
        <w:tc>
          <w:tcPr>
            <w:tcW w:w="992" w:type="dxa"/>
            <w:vAlign w:val="center"/>
          </w:tcPr>
          <w:p w14:paraId="694AC21A"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F, D</w:t>
            </w:r>
          </w:p>
        </w:tc>
        <w:tc>
          <w:tcPr>
            <w:tcW w:w="1954" w:type="dxa"/>
            <w:vAlign w:val="center"/>
          </w:tcPr>
          <w:p w14:paraId="74053C94"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30,000</w:t>
            </w:r>
          </w:p>
        </w:tc>
        <w:tc>
          <w:tcPr>
            <w:tcW w:w="1954" w:type="dxa"/>
            <w:vAlign w:val="center"/>
          </w:tcPr>
          <w:p w14:paraId="07F1F18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30,999</w:t>
            </w:r>
          </w:p>
        </w:tc>
      </w:tr>
      <w:tr w:rsidR="00422A31" w:rsidRPr="00A873CB" w14:paraId="4809A5D3" w14:textId="77777777" w:rsidTr="00B763AC">
        <w:tc>
          <w:tcPr>
            <w:tcW w:w="4111" w:type="dxa"/>
            <w:vAlign w:val="center"/>
          </w:tcPr>
          <w:p w14:paraId="6356EAB0"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Reserved for further data types</w:t>
            </w:r>
          </w:p>
        </w:tc>
        <w:tc>
          <w:tcPr>
            <w:tcW w:w="992" w:type="dxa"/>
            <w:vAlign w:val="center"/>
          </w:tcPr>
          <w:p w14:paraId="18764A51" w14:textId="77777777" w:rsidR="00422A31" w:rsidRPr="00F638D1" w:rsidRDefault="00422A31" w:rsidP="00B763AC">
            <w:pPr>
              <w:spacing w:beforeLines="20" w:before="48" w:afterLines="20" w:after="48"/>
              <w:rPr>
                <w:rFonts w:ascii="Arial" w:hAnsi="Arial" w:cs="Arial"/>
                <w:sz w:val="18"/>
                <w:szCs w:val="18"/>
              </w:rPr>
            </w:pPr>
          </w:p>
        </w:tc>
        <w:tc>
          <w:tcPr>
            <w:tcW w:w="1954" w:type="dxa"/>
            <w:vAlign w:val="center"/>
          </w:tcPr>
          <w:p w14:paraId="0D0DB9E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31,000</w:t>
            </w:r>
          </w:p>
        </w:tc>
        <w:tc>
          <w:tcPr>
            <w:tcW w:w="1954" w:type="dxa"/>
            <w:vAlign w:val="center"/>
          </w:tcPr>
          <w:p w14:paraId="62A0A5E8"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32,767</w:t>
            </w:r>
          </w:p>
        </w:tc>
      </w:tr>
      <w:tr w:rsidR="00422A31" w:rsidRPr="00A873CB" w14:paraId="6A6B695A" w14:textId="77777777" w:rsidTr="00B763AC">
        <w:tc>
          <w:tcPr>
            <w:tcW w:w="4111" w:type="dxa"/>
            <w:vAlign w:val="center"/>
          </w:tcPr>
          <w:p w14:paraId="352B62C0"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Single Point Information (overflow range)</w:t>
            </w:r>
          </w:p>
        </w:tc>
        <w:tc>
          <w:tcPr>
            <w:tcW w:w="992" w:type="dxa"/>
            <w:vAlign w:val="center"/>
          </w:tcPr>
          <w:p w14:paraId="5C782415" w14:textId="77777777" w:rsidR="00422A31" w:rsidRPr="00F638D1" w:rsidRDefault="00422A31" w:rsidP="00B763AC">
            <w:pPr>
              <w:spacing w:beforeLines="20" w:before="48" w:afterLines="20" w:after="48"/>
              <w:rPr>
                <w:rFonts w:ascii="Arial" w:hAnsi="Arial" w:cs="Arial"/>
                <w:sz w:val="18"/>
                <w:szCs w:val="18"/>
              </w:rPr>
            </w:pPr>
          </w:p>
        </w:tc>
        <w:tc>
          <w:tcPr>
            <w:tcW w:w="1954" w:type="dxa"/>
            <w:vAlign w:val="center"/>
          </w:tcPr>
          <w:p w14:paraId="080D2CA6"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32,768</w:t>
            </w:r>
          </w:p>
        </w:tc>
        <w:tc>
          <w:tcPr>
            <w:tcW w:w="1954" w:type="dxa"/>
            <w:vAlign w:val="center"/>
          </w:tcPr>
          <w:p w14:paraId="7C7688CF"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65,535</w:t>
            </w:r>
          </w:p>
        </w:tc>
      </w:tr>
    </w:tbl>
    <w:p w14:paraId="35B5A126" w14:textId="77777777" w:rsidR="00422A31" w:rsidRPr="00A873CB" w:rsidRDefault="00422A31" w:rsidP="009606F9">
      <w:pPr>
        <w:pStyle w:val="NGT05-1MAINHEADING"/>
        <w:numPr>
          <w:ilvl w:val="0"/>
          <w:numId w:val="28"/>
        </w:numPr>
        <w:spacing w:before="360"/>
      </w:pPr>
      <w:bookmarkStart w:id="78" w:name="_Toc255406758"/>
      <w:bookmarkStart w:id="79" w:name="_Toc257499329"/>
      <w:bookmarkStart w:id="80" w:name="_Toc257499990"/>
      <w:bookmarkStart w:id="81" w:name="_Toc257611175"/>
      <w:bookmarkStart w:id="82" w:name="_Toc255406759"/>
      <w:bookmarkStart w:id="83" w:name="_Toc257499330"/>
      <w:bookmarkStart w:id="84" w:name="_Toc257499991"/>
      <w:bookmarkStart w:id="85" w:name="_Toc257611176"/>
      <w:bookmarkStart w:id="86" w:name="_Toc257611179"/>
      <w:bookmarkStart w:id="87" w:name="_Toc34453291"/>
      <w:bookmarkEnd w:id="78"/>
      <w:bookmarkEnd w:id="79"/>
      <w:bookmarkEnd w:id="80"/>
      <w:bookmarkEnd w:id="81"/>
      <w:bookmarkEnd w:id="82"/>
      <w:bookmarkEnd w:id="83"/>
      <w:bookmarkEnd w:id="84"/>
      <w:bookmarkEnd w:id="85"/>
      <w:r w:rsidRPr="00A873CB">
        <w:t>Classes of data</w:t>
      </w:r>
      <w:bookmarkEnd w:id="86"/>
    </w:p>
    <w:p w14:paraId="13F40786" w14:textId="77777777" w:rsidR="00422A31" w:rsidRPr="00A873CB" w:rsidRDefault="00422A31" w:rsidP="00422A31">
      <w:pPr>
        <w:pStyle w:val="NGT06-11SubHeading"/>
        <w:numPr>
          <w:ilvl w:val="1"/>
          <w:numId w:val="28"/>
        </w:numPr>
      </w:pPr>
      <w:r w:rsidRPr="00A873CB">
        <w:t>Class 1 Data</w:t>
      </w:r>
    </w:p>
    <w:p w14:paraId="13D1558E" w14:textId="77777777" w:rsidR="00422A31" w:rsidRPr="00A873CB" w:rsidRDefault="00422A31" w:rsidP="00422A31">
      <w:pPr>
        <w:pStyle w:val="NGT08-ParagraphText"/>
      </w:pPr>
      <w:r w:rsidRPr="00A873CB">
        <w:t>All Class 1 data responses from the slave station shall be configured as time-tagged messages.</w:t>
      </w:r>
    </w:p>
    <w:p w14:paraId="60CBF310" w14:textId="77777777" w:rsidR="00422A31" w:rsidRPr="00A873CB" w:rsidRDefault="00422A31" w:rsidP="00422A31">
      <w:pPr>
        <w:pStyle w:val="NGT08-ParagraphText"/>
      </w:pPr>
      <w:r w:rsidRPr="00A873CB">
        <w:t>At the slave station, the following data will be configured as Class 1 data: -</w:t>
      </w:r>
    </w:p>
    <w:p w14:paraId="0B389BC9" w14:textId="77777777" w:rsidR="005E6720" w:rsidRPr="00A873CB" w:rsidDel="005E6720" w:rsidRDefault="00422A31" w:rsidP="00422A31">
      <w:pPr>
        <w:pStyle w:val="NGT09-a"/>
        <w:numPr>
          <w:ilvl w:val="0"/>
          <w:numId w:val="34"/>
        </w:numPr>
      </w:pPr>
      <w:r w:rsidRPr="00A873CB">
        <w:t>All data messages where the Cause of Transmission is spontaneous (i.e. COT=3)</w:t>
      </w:r>
      <w:r w:rsidR="005E6720" w:rsidRPr="00A873CB">
        <w:t xml:space="preserve"> ex</w:t>
      </w:r>
      <w:r w:rsidR="00387559" w:rsidRPr="00A873CB">
        <w:t>c</w:t>
      </w:r>
      <w:r w:rsidR="005E6720" w:rsidRPr="00A873CB">
        <w:t>ept those ASDUs defined as class 2 which are 9, 11, 13, 15, 37, 34, 35, 36</w:t>
      </w:r>
    </w:p>
    <w:p w14:paraId="15BD21DF" w14:textId="77777777" w:rsidR="00422A31" w:rsidRPr="00A873CB" w:rsidRDefault="00422A31" w:rsidP="00422A31">
      <w:pPr>
        <w:pStyle w:val="NGT09-a"/>
        <w:numPr>
          <w:ilvl w:val="0"/>
          <w:numId w:val="34"/>
        </w:numPr>
      </w:pPr>
      <w:r w:rsidRPr="00A873CB">
        <w:t>All command response messages.</w:t>
      </w:r>
    </w:p>
    <w:p w14:paraId="13C9362A" w14:textId="77777777" w:rsidR="00422A31" w:rsidRPr="00A873CB" w:rsidRDefault="00422A31" w:rsidP="00422A31">
      <w:pPr>
        <w:pStyle w:val="NGT06-11SubHeading"/>
        <w:numPr>
          <w:ilvl w:val="1"/>
          <w:numId w:val="28"/>
        </w:numPr>
      </w:pPr>
      <w:r w:rsidRPr="00A873CB">
        <w:t>Class 2 Data</w:t>
      </w:r>
    </w:p>
    <w:p w14:paraId="292FAE0B" w14:textId="77777777" w:rsidR="00422A31" w:rsidRPr="00A873CB" w:rsidRDefault="00422A31" w:rsidP="00422A31">
      <w:pPr>
        <w:pStyle w:val="NGT08-ParagraphText"/>
      </w:pPr>
      <w:r w:rsidRPr="00A873CB">
        <w:t>Values returned as Class 2 data will not have a time tag</w:t>
      </w:r>
    </w:p>
    <w:p w14:paraId="2534AC19" w14:textId="77777777" w:rsidR="00422A31" w:rsidRPr="00A873CB" w:rsidRDefault="00422A31" w:rsidP="00422A31">
      <w:pPr>
        <w:pStyle w:val="NGT08-ParagraphText"/>
      </w:pPr>
      <w:r w:rsidRPr="00A873CB">
        <w:t>At the slave station, the following data will be configured as Class 2 data: -</w:t>
      </w:r>
    </w:p>
    <w:p w14:paraId="70BAF539" w14:textId="77777777" w:rsidR="00422A31" w:rsidRPr="00A873CB" w:rsidRDefault="00422A31" w:rsidP="00422A31">
      <w:pPr>
        <w:pStyle w:val="NGT09-a"/>
        <w:numPr>
          <w:ilvl w:val="0"/>
          <w:numId w:val="35"/>
        </w:numPr>
      </w:pPr>
      <w:r w:rsidRPr="00A873CB">
        <w:t xml:space="preserve">All data messages sent </w:t>
      </w:r>
      <w:proofErr w:type="gramStart"/>
      <w:r w:rsidRPr="00A873CB">
        <w:t>as a result of</w:t>
      </w:r>
      <w:proofErr w:type="gramEnd"/>
      <w:r w:rsidRPr="00A873CB">
        <w:t xml:space="preserve"> a General Interrogation (GI) request from the master station. (i.e. COT=20 to COT=41).</w:t>
      </w:r>
    </w:p>
    <w:p w14:paraId="4F5E8A1C" w14:textId="77777777" w:rsidR="00422A31" w:rsidRPr="00A873CB" w:rsidRDefault="005E6720" w:rsidP="00422A31">
      <w:pPr>
        <w:pStyle w:val="NGT09-a"/>
        <w:numPr>
          <w:ilvl w:val="0"/>
          <w:numId w:val="35"/>
        </w:numPr>
      </w:pPr>
      <w:r w:rsidRPr="00A873CB">
        <w:t>Messages explicitly defined as class 2 data</w:t>
      </w:r>
      <w:r w:rsidR="00492E80">
        <w:t xml:space="preserve"> as defined in Appendix C-1</w:t>
      </w:r>
      <w:r w:rsidRPr="00A873CB">
        <w:t xml:space="preserve"> above</w:t>
      </w:r>
      <w:r w:rsidR="009606F9" w:rsidRPr="00A873CB">
        <w:t>, in particular analogue data.</w:t>
      </w:r>
    </w:p>
    <w:p w14:paraId="78E53E7E" w14:textId="77777777" w:rsidR="00422A31" w:rsidRPr="00A873CB" w:rsidRDefault="00422A31" w:rsidP="00422A31">
      <w:pPr>
        <w:pStyle w:val="NGT05-1MAINHEADING"/>
        <w:numPr>
          <w:ilvl w:val="0"/>
          <w:numId w:val="28"/>
        </w:numPr>
      </w:pPr>
      <w:bookmarkStart w:id="88" w:name="_Toc257611180"/>
      <w:r w:rsidRPr="00A873CB">
        <w:t>requirements for data types</w:t>
      </w:r>
      <w:bookmarkEnd w:id="88"/>
    </w:p>
    <w:p w14:paraId="0D9B5E50" w14:textId="77777777" w:rsidR="00422A31" w:rsidRPr="00A873CB" w:rsidRDefault="00422A31" w:rsidP="00422A31">
      <w:pPr>
        <w:pStyle w:val="NGT06-11SubHeading"/>
        <w:numPr>
          <w:ilvl w:val="1"/>
          <w:numId w:val="28"/>
        </w:numPr>
      </w:pPr>
      <w:r w:rsidRPr="00A873CB">
        <w:t>General</w:t>
      </w:r>
    </w:p>
    <w:p w14:paraId="1C7DE454" w14:textId="77777777" w:rsidR="00422A31" w:rsidRPr="00A873CB" w:rsidRDefault="00422A31" w:rsidP="00422A31">
      <w:pPr>
        <w:pStyle w:val="NGT08-ParagraphText"/>
      </w:pPr>
      <w:r w:rsidRPr="00A873CB">
        <w:t xml:space="preserve">‘Seven </w:t>
      </w:r>
      <w:proofErr w:type="gramStart"/>
      <w:r w:rsidRPr="00A873CB">
        <w:t>octet</w:t>
      </w:r>
      <w:proofErr w:type="gramEnd"/>
      <w:r w:rsidRPr="00A873CB">
        <w:t>’ time tag messages (CP56Time2a) shall be sent by the slave station in response to all requests for Class 1 data.</w:t>
      </w:r>
    </w:p>
    <w:p w14:paraId="24AD2603" w14:textId="77777777" w:rsidR="00422A31" w:rsidRPr="00A873CB" w:rsidRDefault="00422A31" w:rsidP="00422A31">
      <w:pPr>
        <w:pStyle w:val="NGT06-11SubHeading"/>
        <w:numPr>
          <w:ilvl w:val="1"/>
          <w:numId w:val="28"/>
        </w:numPr>
      </w:pPr>
      <w:r w:rsidRPr="00A873CB">
        <w:t>Analogues</w:t>
      </w:r>
    </w:p>
    <w:p w14:paraId="2197FD1C" w14:textId="77777777" w:rsidR="00422A31" w:rsidRPr="00A873CB" w:rsidRDefault="00422A31" w:rsidP="00422A31">
      <w:pPr>
        <w:pStyle w:val="NGT07-111SubSubHeadingORnumberedparatext"/>
        <w:numPr>
          <w:ilvl w:val="2"/>
          <w:numId w:val="28"/>
        </w:numPr>
      </w:pPr>
      <w:r w:rsidRPr="00A873CB">
        <w:t>All Analogues messages shall be sent by the slave station as Scaled Value messages (ASDU type 11). Note that for:</w:t>
      </w:r>
    </w:p>
    <w:p w14:paraId="5ED5E19A" w14:textId="77777777" w:rsidR="00422A31" w:rsidRPr="00A873CB" w:rsidRDefault="00422A31" w:rsidP="00422A31">
      <w:pPr>
        <w:pStyle w:val="NGT09-a"/>
        <w:numPr>
          <w:ilvl w:val="0"/>
          <w:numId w:val="36"/>
        </w:numPr>
      </w:pPr>
      <w:r w:rsidRPr="00A873CB">
        <w:t>Max positive value of engineering units Nominal Maximum Value (NMV), the ‘information element’ bit count shall be 20,000.</w:t>
      </w:r>
    </w:p>
    <w:p w14:paraId="4E3CC742" w14:textId="77777777" w:rsidR="00422A31" w:rsidRPr="00A873CB" w:rsidRDefault="00422A31" w:rsidP="00422A31">
      <w:pPr>
        <w:pStyle w:val="NGT09-a"/>
        <w:numPr>
          <w:ilvl w:val="0"/>
          <w:numId w:val="36"/>
        </w:numPr>
      </w:pPr>
      <w:r w:rsidRPr="00A873CB">
        <w:t>Zero (or offset) value of engineering units, the ‘information element’ bit count shall be 0.</w:t>
      </w:r>
    </w:p>
    <w:p w14:paraId="0CB5018D" w14:textId="77777777" w:rsidR="00422A31" w:rsidRPr="00A873CB" w:rsidRDefault="00422A31" w:rsidP="00422A31">
      <w:pPr>
        <w:pStyle w:val="NGT09-a"/>
        <w:numPr>
          <w:ilvl w:val="0"/>
          <w:numId w:val="36"/>
        </w:numPr>
      </w:pPr>
      <w:r w:rsidRPr="00A873CB">
        <w:t>Negative values of engineering units, the information element bit count shall be sent in the 2’s complement format.</w:t>
      </w:r>
    </w:p>
    <w:p w14:paraId="17093825" w14:textId="77777777" w:rsidR="00422A31" w:rsidRPr="00A873CB" w:rsidRDefault="00422A31" w:rsidP="00422A31">
      <w:pPr>
        <w:pStyle w:val="NGT09-a"/>
        <w:numPr>
          <w:ilvl w:val="0"/>
          <w:numId w:val="36"/>
        </w:numPr>
      </w:pPr>
      <w:r w:rsidRPr="00A873CB">
        <w:t xml:space="preserve">See Appendix </w:t>
      </w:r>
      <w:r w:rsidR="00045C46" w:rsidRPr="00A873CB">
        <w:t>C</w:t>
      </w:r>
      <w:r w:rsidRPr="00A873CB">
        <w:t>-</w:t>
      </w:r>
      <w:r w:rsidR="00492E80">
        <w:t>3</w:t>
      </w:r>
      <w:r w:rsidRPr="00A873CB">
        <w:t xml:space="preserve"> for example analogue quantities.</w:t>
      </w:r>
    </w:p>
    <w:p w14:paraId="57BBA693" w14:textId="77777777" w:rsidR="00422A31" w:rsidRPr="00A873CB" w:rsidRDefault="00422A31" w:rsidP="00422A31">
      <w:pPr>
        <w:pStyle w:val="NGT07-111SubSubHeadingORnumberedparatext"/>
        <w:numPr>
          <w:ilvl w:val="2"/>
          <w:numId w:val="28"/>
        </w:numPr>
      </w:pPr>
      <w:r w:rsidRPr="00A873CB">
        <w:t xml:space="preserve">The default configuration for analogue messages shall be as </w:t>
      </w:r>
      <w:r w:rsidR="001F1556" w:rsidRPr="00A873CB">
        <w:t>spontaneous on-change (i.e. COT=3</w:t>
      </w:r>
      <w:r w:rsidRPr="00A873CB">
        <w:t>).</w:t>
      </w:r>
    </w:p>
    <w:p w14:paraId="54F24C03" w14:textId="77777777" w:rsidR="00422A31" w:rsidRPr="00A873CB" w:rsidRDefault="00422A31" w:rsidP="00422A31">
      <w:pPr>
        <w:pStyle w:val="NGT06-11SubHeading"/>
        <w:numPr>
          <w:ilvl w:val="1"/>
          <w:numId w:val="28"/>
        </w:numPr>
      </w:pPr>
      <w:r w:rsidRPr="00A873CB">
        <w:t>Commands and Information responses</w:t>
      </w:r>
    </w:p>
    <w:p w14:paraId="6E5AFD88" w14:textId="65F66183" w:rsidR="00422A31" w:rsidRPr="00A873CB" w:rsidRDefault="00422A31" w:rsidP="00422A31">
      <w:pPr>
        <w:pStyle w:val="NGT08-ParagraphText"/>
        <w:rPr>
          <w:i/>
        </w:rPr>
      </w:pPr>
      <w:r w:rsidRPr="00A873CB">
        <w:rPr>
          <w:i/>
        </w:rPr>
        <w:t xml:space="preserve">Informative: The criteria as to whether a command message is sent from the master station as a Single or Double Command is dictated by the type of response required from the plant item. Please request details whether </w:t>
      </w:r>
      <w:proofErr w:type="gramStart"/>
      <w:r w:rsidRPr="00A873CB">
        <w:rPr>
          <w:i/>
        </w:rPr>
        <w:t>double or single point</w:t>
      </w:r>
      <w:proofErr w:type="gramEnd"/>
      <w:r w:rsidRPr="00A873CB">
        <w:rPr>
          <w:i/>
        </w:rPr>
        <w:t xml:space="preserve"> information is required from any </w:t>
      </w:r>
      <w:proofErr w:type="gramStart"/>
      <w:r w:rsidRPr="00A873CB">
        <w:rPr>
          <w:i/>
        </w:rPr>
        <w:t>particular plant</w:t>
      </w:r>
      <w:proofErr w:type="gramEnd"/>
      <w:r w:rsidRPr="00A873CB">
        <w:rPr>
          <w:i/>
        </w:rPr>
        <w:t xml:space="preserve"> item type from </w:t>
      </w:r>
      <w:r w:rsidR="00B023AA">
        <w:rPr>
          <w:i/>
        </w:rPr>
        <w:t>T</w:t>
      </w:r>
      <w:r w:rsidRPr="00A873CB">
        <w:rPr>
          <w:i/>
        </w:rPr>
        <w:t xml:space="preserve">he </w:t>
      </w:r>
      <w:r w:rsidR="00B023AA">
        <w:rPr>
          <w:i/>
        </w:rPr>
        <w:t>Company</w:t>
      </w:r>
      <w:r w:rsidRPr="00A873CB">
        <w:rPr>
          <w:i/>
        </w:rPr>
        <w:t>.</w:t>
      </w:r>
      <w:r w:rsidR="001F1556" w:rsidRPr="00A873CB">
        <w:rPr>
          <w:i/>
        </w:rPr>
        <w:t xml:space="preserve"> These command responses shall be returned following the activation termination.</w:t>
      </w:r>
    </w:p>
    <w:p w14:paraId="33BD4092" w14:textId="77777777" w:rsidR="00422A31" w:rsidRPr="00A873CB" w:rsidRDefault="00422A31" w:rsidP="00422A31">
      <w:pPr>
        <w:pStyle w:val="NGT08-ParagraphText"/>
      </w:pPr>
      <w:r w:rsidRPr="00A873CB">
        <w:t>A ‘Single-point Information’ data message (ASDU type 30) shall be configured to be sent by the slave station in response to a ‘Single Command’ message (ASDU type 45) from the master station.</w:t>
      </w:r>
    </w:p>
    <w:p w14:paraId="7E62E5BF" w14:textId="77777777" w:rsidR="00422A31" w:rsidRPr="00A873CB" w:rsidRDefault="00422A31" w:rsidP="00422A31">
      <w:pPr>
        <w:pStyle w:val="NGT08-ParagraphText"/>
      </w:pPr>
      <w:r w:rsidRPr="00A873CB">
        <w:t>A ‘Double-point Information’ data message (ASDU type 31) shall be configured to be sent by the slave station in response to a ‘Double Command’ message (ASDU type 46) from the master station.</w:t>
      </w:r>
    </w:p>
    <w:p w14:paraId="3314BFE2" w14:textId="77777777" w:rsidR="00422A31" w:rsidRPr="00A873CB" w:rsidRDefault="00422A31" w:rsidP="00422A31">
      <w:pPr>
        <w:pStyle w:val="NGT08-ParagraphText"/>
      </w:pPr>
      <w:r w:rsidRPr="00A873CB">
        <w:t xml:space="preserve">A “Step position information” data message (ASDU type 32) shall be configured to be sent by the slave station in response to a “Regulating Step Command” message (ASDU type 47) from the master station. </w:t>
      </w:r>
    </w:p>
    <w:p w14:paraId="3E11FF5E" w14:textId="77777777" w:rsidR="00422A31" w:rsidRPr="00A873CB" w:rsidRDefault="00422A31" w:rsidP="00422A31">
      <w:pPr>
        <w:pStyle w:val="NGT05-1MAINHEADING"/>
        <w:numPr>
          <w:ilvl w:val="0"/>
          <w:numId w:val="28"/>
        </w:numPr>
      </w:pPr>
      <w:bookmarkStart w:id="89" w:name="_Toc257611181"/>
      <w:r w:rsidRPr="00A873CB">
        <w:br w:type="page"/>
        <w:t>references</w:t>
      </w:r>
      <w:bookmarkEnd w:id="87"/>
      <w:bookmarkEnd w:id="89"/>
    </w:p>
    <w:p w14:paraId="537E90D0" w14:textId="77777777" w:rsidR="00422A31" w:rsidRPr="00A873CB" w:rsidRDefault="00422A31" w:rsidP="00422A31">
      <w:pPr>
        <w:pStyle w:val="NGT08-ParagraphText"/>
      </w:pPr>
      <w:r w:rsidRPr="00A873CB">
        <w:t xml:space="preserve">This Technical Guidance Note </w:t>
      </w:r>
      <w:proofErr w:type="gramStart"/>
      <w:r w:rsidRPr="00A873CB">
        <w:t>makes reference</w:t>
      </w:r>
      <w:proofErr w:type="gramEnd"/>
      <w:r w:rsidRPr="00A873CB">
        <w:t xml:space="preserve"> to, or should be read in conjunction with the following documents: -</w:t>
      </w:r>
    </w:p>
    <w:p w14:paraId="39866955" w14:textId="77777777" w:rsidR="00422A31" w:rsidRPr="00A873CB" w:rsidRDefault="00422A31" w:rsidP="00422A31">
      <w:pPr>
        <w:pStyle w:val="NGT06-11SubHeading"/>
        <w:numPr>
          <w:ilvl w:val="1"/>
          <w:numId w:val="28"/>
        </w:numPr>
      </w:pPr>
      <w:r w:rsidRPr="00A873CB">
        <w:t>International Standards</w:t>
      </w:r>
    </w:p>
    <w:p w14:paraId="7483BFB0" w14:textId="77777777" w:rsidR="00422A31" w:rsidRPr="00A873CB" w:rsidRDefault="00422A31" w:rsidP="00422A31">
      <w:pPr>
        <w:pStyle w:val="NGT08-ParagraphText"/>
        <w:tabs>
          <w:tab w:val="left" w:pos="2835"/>
        </w:tabs>
        <w:ind w:left="2835" w:hanging="1984"/>
      </w:pPr>
      <w:r w:rsidRPr="00A873CB">
        <w:t xml:space="preserve">IEC 60870-5 </w:t>
      </w:r>
      <w:r w:rsidRPr="00A873CB">
        <w:tab/>
        <w:t>Transmission protocols</w:t>
      </w:r>
    </w:p>
    <w:p w14:paraId="7D5DACA8" w14:textId="77777777" w:rsidR="00422A31" w:rsidRPr="00A873CB" w:rsidRDefault="00422A31" w:rsidP="00422A31">
      <w:pPr>
        <w:pStyle w:val="NGT08-ParagraphText"/>
        <w:tabs>
          <w:tab w:val="left" w:pos="2835"/>
        </w:tabs>
        <w:ind w:left="2835" w:hanging="1984"/>
      </w:pPr>
      <w:r w:rsidRPr="00A873CB">
        <w:t xml:space="preserve">IEC 60870-5-1 </w:t>
      </w:r>
      <w:r w:rsidRPr="00A873CB">
        <w:tab/>
        <w:t>Transmission frame formats</w:t>
      </w:r>
    </w:p>
    <w:p w14:paraId="0DB5B4A0" w14:textId="77777777" w:rsidR="00422A31" w:rsidRPr="00A873CB" w:rsidRDefault="00422A31" w:rsidP="00422A31">
      <w:pPr>
        <w:pStyle w:val="NGT08-ParagraphText"/>
        <w:tabs>
          <w:tab w:val="left" w:pos="2835"/>
        </w:tabs>
        <w:ind w:left="2835" w:hanging="1984"/>
      </w:pPr>
      <w:r w:rsidRPr="00A873CB">
        <w:t xml:space="preserve">IEC 60870-5-2 </w:t>
      </w:r>
      <w:r w:rsidRPr="00A873CB">
        <w:tab/>
        <w:t>Link transmission procedures</w:t>
      </w:r>
    </w:p>
    <w:p w14:paraId="0EDF20E4" w14:textId="77777777" w:rsidR="00422A31" w:rsidRPr="00A873CB" w:rsidRDefault="00422A31" w:rsidP="00422A31">
      <w:pPr>
        <w:pStyle w:val="NGT08-ParagraphText"/>
        <w:tabs>
          <w:tab w:val="left" w:pos="2835"/>
        </w:tabs>
        <w:ind w:left="2835" w:hanging="1984"/>
      </w:pPr>
      <w:r w:rsidRPr="00A873CB">
        <w:t xml:space="preserve">IEC 60870-5-3 </w:t>
      </w:r>
      <w:r w:rsidRPr="00A873CB">
        <w:tab/>
        <w:t>Specification for general structure of application data</w:t>
      </w:r>
    </w:p>
    <w:p w14:paraId="20FD783D" w14:textId="77777777" w:rsidR="00422A31" w:rsidRPr="00A873CB" w:rsidRDefault="00422A31" w:rsidP="00422A31">
      <w:pPr>
        <w:pStyle w:val="NGT08-ParagraphText"/>
        <w:tabs>
          <w:tab w:val="left" w:pos="2835"/>
        </w:tabs>
        <w:ind w:left="2835" w:hanging="1984"/>
      </w:pPr>
      <w:r w:rsidRPr="00A873CB">
        <w:t xml:space="preserve">IEC 60870-5-4 </w:t>
      </w:r>
      <w:r w:rsidRPr="00A873CB">
        <w:tab/>
        <w:t>Definition and coding of information elements</w:t>
      </w:r>
    </w:p>
    <w:p w14:paraId="36FA727C" w14:textId="77777777" w:rsidR="00422A31" w:rsidRPr="00A873CB" w:rsidRDefault="00422A31" w:rsidP="00422A31">
      <w:pPr>
        <w:pStyle w:val="NGT08-ParagraphText"/>
        <w:tabs>
          <w:tab w:val="left" w:pos="2835"/>
        </w:tabs>
        <w:ind w:left="2835" w:hanging="1984"/>
      </w:pPr>
      <w:r w:rsidRPr="00A873CB">
        <w:t xml:space="preserve">IEC 60870-5-5 </w:t>
      </w:r>
      <w:r w:rsidRPr="00A873CB">
        <w:tab/>
        <w:t>Basic application functions</w:t>
      </w:r>
    </w:p>
    <w:p w14:paraId="4106CCF9" w14:textId="77777777" w:rsidR="00422A31" w:rsidRPr="00A873CB" w:rsidRDefault="00422A31" w:rsidP="00422A31">
      <w:pPr>
        <w:pStyle w:val="NGT08-ParagraphText"/>
        <w:tabs>
          <w:tab w:val="left" w:pos="2835"/>
        </w:tabs>
        <w:ind w:left="2835" w:hanging="1984"/>
      </w:pPr>
      <w:r w:rsidRPr="00A873CB">
        <w:t xml:space="preserve">IEC 60870-5-6 </w:t>
      </w:r>
      <w:r w:rsidRPr="00A873CB">
        <w:tab/>
        <w:t>Guidelines for conformance testing for the IEC 60870-5 companion standards</w:t>
      </w:r>
    </w:p>
    <w:p w14:paraId="3CF242B3" w14:textId="77777777" w:rsidR="00422A31" w:rsidRPr="00A873CB" w:rsidRDefault="00422A31" w:rsidP="00422A31">
      <w:pPr>
        <w:pStyle w:val="NGT08-ParagraphText"/>
        <w:tabs>
          <w:tab w:val="left" w:pos="2835"/>
        </w:tabs>
        <w:ind w:left="2835" w:hanging="1984"/>
      </w:pPr>
      <w:r w:rsidRPr="00A873CB">
        <w:t xml:space="preserve">IEC 60870-5-101 </w:t>
      </w:r>
      <w:r w:rsidRPr="00A873CB">
        <w:tab/>
        <w:t>Companion standard for basic telecontrol tasks</w:t>
      </w:r>
    </w:p>
    <w:p w14:paraId="34F5A97D" w14:textId="77777777" w:rsidR="00422A31" w:rsidRPr="00A873CB" w:rsidRDefault="00422A31" w:rsidP="00422A31">
      <w:pPr>
        <w:pStyle w:val="NGT08-ParagraphText"/>
        <w:tabs>
          <w:tab w:val="left" w:pos="2835"/>
        </w:tabs>
        <w:ind w:left="2835" w:hanging="1984"/>
      </w:pPr>
      <w:r w:rsidRPr="00A873CB">
        <w:t xml:space="preserve">IEC 61850-80-1 </w:t>
      </w:r>
      <w:r w:rsidRPr="00A873CB">
        <w:tab/>
        <w:t>Guideline to exchanging information from a CDC based data model using IEC 60870-5-101 and IEC 60870-5-104</w:t>
      </w:r>
    </w:p>
    <w:p w14:paraId="4F73FFCB" w14:textId="77777777" w:rsidR="00422A31" w:rsidRPr="00A873CB" w:rsidRDefault="00422A31" w:rsidP="00422A31">
      <w:pPr>
        <w:pStyle w:val="NGT04-PARTHEADINGS"/>
      </w:pPr>
      <w:bookmarkStart w:id="90" w:name="_Toc257611183"/>
      <w:r w:rsidRPr="00A873CB">
        <w:t>PART 2 - DEFINITIONS AND DOCUMENT HISTORY</w:t>
      </w:r>
      <w:bookmarkEnd w:id="90"/>
    </w:p>
    <w:p w14:paraId="3028F15A" w14:textId="77777777" w:rsidR="00422A31" w:rsidRPr="00A873CB" w:rsidRDefault="00422A31" w:rsidP="00422A31">
      <w:pPr>
        <w:pStyle w:val="NGT05-1MAINHEADING"/>
        <w:numPr>
          <w:ilvl w:val="0"/>
          <w:numId w:val="28"/>
        </w:numPr>
      </w:pPr>
      <w:bookmarkStart w:id="91" w:name="_Toc257611184"/>
      <w:r w:rsidRPr="00A873CB">
        <w:t>DEFINITIONS</w:t>
      </w:r>
      <w:bookmarkEnd w:id="91"/>
    </w:p>
    <w:p w14:paraId="2DBFE509" w14:textId="77777777" w:rsidR="00422A31" w:rsidRPr="00A873CB" w:rsidRDefault="00422A31" w:rsidP="00422A31">
      <w:pPr>
        <w:pStyle w:val="NGT08-ParagraphText"/>
        <w:tabs>
          <w:tab w:val="left" w:pos="2268"/>
        </w:tabs>
        <w:ind w:left="2268" w:hanging="1417"/>
      </w:pPr>
      <w:r w:rsidRPr="00A873CB">
        <w:t>ASDU</w:t>
      </w:r>
      <w:r w:rsidRPr="00A873CB">
        <w:tab/>
        <w:t>Application Service Data Unit – the part of a frame that contains the user data.</w:t>
      </w:r>
    </w:p>
    <w:p w14:paraId="35C24DDB" w14:textId="77777777" w:rsidR="00422A31" w:rsidRPr="00A873CB" w:rsidRDefault="00422A31" w:rsidP="00422A31">
      <w:pPr>
        <w:pStyle w:val="NGT08-ParagraphText"/>
        <w:tabs>
          <w:tab w:val="left" w:pos="2268"/>
        </w:tabs>
        <w:ind w:left="2268" w:hanging="1417"/>
      </w:pPr>
      <w:r w:rsidRPr="00A873CB">
        <w:t>CDC</w:t>
      </w:r>
      <w:r w:rsidRPr="00A873CB">
        <w:tab/>
        <w:t>Common Data Class – see IEC 61850-80-1</w:t>
      </w:r>
    </w:p>
    <w:p w14:paraId="7A319E40" w14:textId="77777777" w:rsidR="00422A31" w:rsidRPr="00A873CB" w:rsidRDefault="00422A31" w:rsidP="00422A31">
      <w:pPr>
        <w:pStyle w:val="NGT08-ParagraphText"/>
        <w:tabs>
          <w:tab w:val="left" w:pos="2268"/>
        </w:tabs>
        <w:ind w:left="2268" w:hanging="1417"/>
      </w:pPr>
      <w:r w:rsidRPr="00A873CB">
        <w:t>COT</w:t>
      </w:r>
      <w:r w:rsidRPr="00A873CB">
        <w:tab/>
        <w:t xml:space="preserve">Cause of Transmission – a field indicating why the information is being transmitted. </w:t>
      </w:r>
    </w:p>
    <w:p w14:paraId="5C90F954" w14:textId="77777777" w:rsidR="00422A31" w:rsidRPr="00A873CB" w:rsidRDefault="00422A31" w:rsidP="00422A31">
      <w:pPr>
        <w:pStyle w:val="NGT08-ParagraphText"/>
        <w:tabs>
          <w:tab w:val="left" w:pos="2268"/>
        </w:tabs>
        <w:ind w:left="2268" w:hanging="1417"/>
      </w:pPr>
      <w:r w:rsidRPr="00A873CB">
        <w:t>DBU</w:t>
      </w:r>
      <w:r w:rsidRPr="00A873CB">
        <w:tab/>
        <w:t xml:space="preserve">Disaster Back-Up – Master station used in case of </w:t>
      </w:r>
      <w:proofErr w:type="spellStart"/>
      <w:r w:rsidRPr="00A873CB">
        <w:t>iEMS</w:t>
      </w:r>
      <w:proofErr w:type="spellEnd"/>
      <w:r w:rsidRPr="00A873CB">
        <w:t xml:space="preserve"> failure.</w:t>
      </w:r>
    </w:p>
    <w:p w14:paraId="40BA03ED" w14:textId="77777777" w:rsidR="00422A31" w:rsidRPr="00A873CB" w:rsidRDefault="00422A31" w:rsidP="00422A31">
      <w:pPr>
        <w:pStyle w:val="NGT08-ParagraphText"/>
        <w:tabs>
          <w:tab w:val="left" w:pos="2268"/>
        </w:tabs>
        <w:ind w:left="2268" w:hanging="1417"/>
      </w:pPr>
      <w:r w:rsidRPr="00A873CB">
        <w:t>GI</w:t>
      </w:r>
      <w:r w:rsidRPr="00A873CB">
        <w:tab/>
        <w:t>General Interrogation – a database check.</w:t>
      </w:r>
    </w:p>
    <w:p w14:paraId="3B3570F7" w14:textId="77777777" w:rsidR="00422A31" w:rsidRPr="00A873CB" w:rsidRDefault="00422A31" w:rsidP="00422A31">
      <w:pPr>
        <w:pStyle w:val="NGT08-ParagraphText"/>
        <w:tabs>
          <w:tab w:val="left" w:pos="2268"/>
        </w:tabs>
        <w:ind w:left="2268" w:hanging="1417"/>
      </w:pPr>
      <w:r w:rsidRPr="00A873CB">
        <w:t>IEC</w:t>
      </w:r>
      <w:r w:rsidRPr="00A873CB">
        <w:tab/>
        <w:t>International Electrotechnical Commission.</w:t>
      </w:r>
    </w:p>
    <w:p w14:paraId="0C3B93B8" w14:textId="5A733C77" w:rsidR="00422A31" w:rsidRPr="00A873CB" w:rsidRDefault="00422A31" w:rsidP="00422A31">
      <w:pPr>
        <w:pStyle w:val="NGT08-ParagraphText"/>
        <w:tabs>
          <w:tab w:val="left" w:pos="2268"/>
        </w:tabs>
        <w:ind w:left="2268" w:hanging="1417"/>
      </w:pPr>
      <w:proofErr w:type="spellStart"/>
      <w:r w:rsidRPr="00A873CB">
        <w:t>iEMS</w:t>
      </w:r>
      <w:proofErr w:type="spellEnd"/>
      <w:r w:rsidRPr="00A873CB">
        <w:tab/>
        <w:t xml:space="preserve">Integrated Energy Management System – </w:t>
      </w:r>
      <w:r w:rsidR="00B023AA">
        <w:t>T</w:t>
      </w:r>
      <w:r w:rsidR="00045C46" w:rsidRPr="00A873CB">
        <w:t xml:space="preserve">he </w:t>
      </w:r>
      <w:r w:rsidR="00B023AA">
        <w:t>Company</w:t>
      </w:r>
      <w:r w:rsidRPr="00A873CB">
        <w:t>’s master stations</w:t>
      </w:r>
    </w:p>
    <w:p w14:paraId="649EA11B" w14:textId="5E2EDC22" w:rsidR="00422A31" w:rsidRPr="00A873CB" w:rsidRDefault="00422A31" w:rsidP="00422A31">
      <w:pPr>
        <w:pStyle w:val="NGT08-ParagraphText"/>
        <w:tabs>
          <w:tab w:val="left" w:pos="2268"/>
        </w:tabs>
        <w:ind w:left="2268" w:hanging="1417"/>
      </w:pPr>
      <w:proofErr w:type="spellStart"/>
      <w:r w:rsidRPr="00A873CB">
        <w:t>iEMS</w:t>
      </w:r>
      <w:proofErr w:type="spellEnd"/>
      <w:r w:rsidRPr="00A873CB">
        <w:t xml:space="preserve"> DBU </w:t>
      </w:r>
      <w:r w:rsidRPr="00A873CB">
        <w:tab/>
      </w:r>
      <w:proofErr w:type="spellStart"/>
      <w:r w:rsidRPr="00A873CB">
        <w:t>iEMS</w:t>
      </w:r>
      <w:proofErr w:type="spellEnd"/>
      <w:r w:rsidRPr="00A873CB">
        <w:t xml:space="preserve"> Disaster Back-Up – One of </w:t>
      </w:r>
      <w:r w:rsidR="00B023AA">
        <w:t>T</w:t>
      </w:r>
      <w:r w:rsidR="00045C46" w:rsidRPr="00A873CB">
        <w:t xml:space="preserve">he </w:t>
      </w:r>
      <w:r w:rsidR="00B023AA">
        <w:t>Company</w:t>
      </w:r>
      <w:r w:rsidRPr="00A873CB">
        <w:t>’s master stations</w:t>
      </w:r>
    </w:p>
    <w:p w14:paraId="3497698B" w14:textId="4C0914F6" w:rsidR="00422A31" w:rsidRPr="00A873CB" w:rsidRDefault="00422A31" w:rsidP="00422A31">
      <w:pPr>
        <w:pStyle w:val="NGT08-ParagraphText"/>
        <w:tabs>
          <w:tab w:val="left" w:pos="2268"/>
        </w:tabs>
        <w:ind w:left="2268" w:hanging="1417"/>
      </w:pPr>
      <w:proofErr w:type="spellStart"/>
      <w:r w:rsidRPr="00A873CB">
        <w:t>iEMS</w:t>
      </w:r>
      <w:proofErr w:type="spellEnd"/>
      <w:r w:rsidRPr="00A873CB">
        <w:t xml:space="preserve"> Main</w:t>
      </w:r>
      <w:r w:rsidRPr="00A873CB">
        <w:tab/>
      </w:r>
      <w:proofErr w:type="spellStart"/>
      <w:r w:rsidRPr="00A873CB">
        <w:t>iEMS</w:t>
      </w:r>
      <w:proofErr w:type="spellEnd"/>
      <w:r w:rsidRPr="00A873CB">
        <w:t xml:space="preserve"> Main – One of </w:t>
      </w:r>
      <w:r w:rsidR="00E52CD9">
        <w:t>T</w:t>
      </w:r>
      <w:r w:rsidR="00045C46" w:rsidRPr="00A873CB">
        <w:t xml:space="preserve">he </w:t>
      </w:r>
      <w:r w:rsidR="00E52CD9">
        <w:t>Company</w:t>
      </w:r>
      <w:r w:rsidRPr="00A873CB">
        <w:t>’s master stations</w:t>
      </w:r>
    </w:p>
    <w:p w14:paraId="2FB8C014" w14:textId="77777777" w:rsidR="00422A31" w:rsidRPr="00A873CB" w:rsidRDefault="00422A31" w:rsidP="00422A31">
      <w:pPr>
        <w:pStyle w:val="NGT08-ParagraphText"/>
        <w:tabs>
          <w:tab w:val="left" w:pos="2268"/>
        </w:tabs>
        <w:ind w:left="2268" w:hanging="1417"/>
      </w:pPr>
      <w:r w:rsidRPr="00A873CB">
        <w:t>IIA</w:t>
      </w:r>
      <w:r w:rsidRPr="00A873CB">
        <w:tab/>
        <w:t>Information item Address</w:t>
      </w:r>
    </w:p>
    <w:p w14:paraId="5DAD9D26" w14:textId="77777777" w:rsidR="00422A31" w:rsidRPr="00A873CB" w:rsidRDefault="00422A31" w:rsidP="00422A31">
      <w:pPr>
        <w:pStyle w:val="NGT08-ParagraphText"/>
        <w:tabs>
          <w:tab w:val="left" w:pos="2268"/>
        </w:tabs>
        <w:ind w:left="2268" w:hanging="1417"/>
      </w:pPr>
      <w:r w:rsidRPr="00A873CB">
        <w:t>IOA</w:t>
      </w:r>
      <w:r w:rsidRPr="00A873CB">
        <w:tab/>
        <w:t>Information Object Address</w:t>
      </w:r>
    </w:p>
    <w:p w14:paraId="6872AB7F" w14:textId="77777777" w:rsidR="00422A31" w:rsidRPr="00A873CB" w:rsidRDefault="00422A31" w:rsidP="00422A31">
      <w:pPr>
        <w:pStyle w:val="NGT08-ParagraphText"/>
        <w:tabs>
          <w:tab w:val="left" w:pos="2268"/>
        </w:tabs>
        <w:ind w:left="2268" w:hanging="1417"/>
      </w:pPr>
      <w:r w:rsidRPr="00A873CB">
        <w:t>NMV</w:t>
      </w:r>
      <w:r w:rsidRPr="00A873CB">
        <w:tab/>
        <w:t>Nominal Maximum Value</w:t>
      </w:r>
    </w:p>
    <w:p w14:paraId="122A082C" w14:textId="77777777" w:rsidR="00422A31" w:rsidRPr="00A873CB" w:rsidRDefault="00422A31" w:rsidP="00422A31">
      <w:pPr>
        <w:pStyle w:val="NGT08-ParagraphText"/>
        <w:tabs>
          <w:tab w:val="left" w:pos="2268"/>
        </w:tabs>
        <w:ind w:left="2268" w:hanging="1417"/>
      </w:pPr>
      <w:r w:rsidRPr="00A873CB">
        <w:t>SAS</w:t>
      </w:r>
      <w:r w:rsidRPr="00A873CB">
        <w:tab/>
        <w:t>Substation Automation System</w:t>
      </w:r>
    </w:p>
    <w:p w14:paraId="71883C13" w14:textId="77777777" w:rsidR="00422A31" w:rsidRPr="00A873CB" w:rsidRDefault="00422A31" w:rsidP="00422A31">
      <w:pPr>
        <w:pStyle w:val="NGT08-ParagraphText"/>
        <w:tabs>
          <w:tab w:val="left" w:pos="2268"/>
        </w:tabs>
        <w:ind w:left="2268" w:hanging="1417"/>
      </w:pPr>
      <w:r w:rsidRPr="00A873CB">
        <w:t>SCADA</w:t>
      </w:r>
      <w:r w:rsidRPr="00A873CB">
        <w:tab/>
        <w:t>Supervisory Control and Data Acquisition</w:t>
      </w:r>
    </w:p>
    <w:p w14:paraId="127598AB" w14:textId="77777777" w:rsidR="00422A31" w:rsidRPr="00A873CB" w:rsidRDefault="00422A31" w:rsidP="00422A31">
      <w:pPr>
        <w:pStyle w:val="NGT04-PARTHEADINGS"/>
      </w:pPr>
      <w:r w:rsidRPr="00A873CB">
        <w:br w:type="page"/>
        <w:t>part 3 – guidance notes and appendices</w:t>
      </w:r>
    </w:p>
    <w:p w14:paraId="446EA406" w14:textId="77777777" w:rsidR="00422A31" w:rsidRPr="00A873CB" w:rsidRDefault="00422A31" w:rsidP="00422A31">
      <w:pPr>
        <w:pStyle w:val="NGT13-APPENDIXNUMBER"/>
      </w:pPr>
      <w:r w:rsidRPr="00A873CB">
        <w:t xml:space="preserve">appendix </w:t>
      </w:r>
      <w:r w:rsidR="00F92FA7">
        <w:t>C</w:t>
      </w:r>
      <w:r w:rsidRPr="00A873CB">
        <w:t>-</w:t>
      </w:r>
      <w:r w:rsidR="00492E80">
        <w:t>3</w:t>
      </w:r>
      <w:r w:rsidRPr="00A873CB">
        <w:t xml:space="preserve"> – examples of analogue scaling</w:t>
      </w:r>
    </w:p>
    <w:p w14:paraId="63975417" w14:textId="77777777" w:rsidR="00422A31" w:rsidRPr="00A873CB" w:rsidRDefault="00422A31" w:rsidP="00422A31"/>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560"/>
        <w:gridCol w:w="1701"/>
        <w:gridCol w:w="1559"/>
        <w:gridCol w:w="2268"/>
      </w:tblGrid>
      <w:tr w:rsidR="007D34DE" w:rsidRPr="00A873CB" w14:paraId="65D2823E" w14:textId="77777777" w:rsidTr="007D34DE">
        <w:trPr>
          <w:cantSplit/>
          <w:trHeight w:val="447"/>
        </w:trPr>
        <w:tc>
          <w:tcPr>
            <w:tcW w:w="2943" w:type="dxa"/>
            <w:vAlign w:val="center"/>
          </w:tcPr>
          <w:p w14:paraId="3F81F55C" w14:textId="77777777" w:rsidR="007D34DE" w:rsidRPr="00F638D1" w:rsidRDefault="007D34DE" w:rsidP="00B763AC">
            <w:pPr>
              <w:spacing w:beforeLines="60" w:before="144" w:afterLines="60" w:after="144"/>
              <w:jc w:val="center"/>
              <w:rPr>
                <w:rFonts w:ascii="Arial" w:hAnsi="Arial" w:cs="Arial"/>
              </w:rPr>
            </w:pPr>
            <w:proofErr w:type="gramStart"/>
            <w:r w:rsidRPr="00F638D1">
              <w:rPr>
                <w:rFonts w:ascii="Arial" w:hAnsi="Arial" w:cs="Arial"/>
                <w:b/>
              </w:rPr>
              <w:t>MEASURED  QUANTITY</w:t>
            </w:r>
            <w:proofErr w:type="gramEnd"/>
          </w:p>
        </w:tc>
        <w:tc>
          <w:tcPr>
            <w:tcW w:w="1560" w:type="dxa"/>
            <w:vAlign w:val="center"/>
          </w:tcPr>
          <w:p w14:paraId="77AE9FB0" w14:textId="77777777" w:rsidR="007D34DE" w:rsidRPr="00F638D1" w:rsidRDefault="007D34DE" w:rsidP="00B763AC">
            <w:pPr>
              <w:spacing w:beforeLines="60" w:before="144" w:afterLines="60" w:after="144"/>
              <w:jc w:val="center"/>
              <w:rPr>
                <w:rFonts w:ascii="Arial" w:hAnsi="Arial" w:cs="Arial"/>
                <w:b/>
              </w:rPr>
            </w:pPr>
            <w:r w:rsidRPr="00F638D1">
              <w:rPr>
                <w:rFonts w:ascii="Arial" w:hAnsi="Arial" w:cs="Arial"/>
                <w:b/>
              </w:rPr>
              <w:t>Example values</w:t>
            </w:r>
          </w:p>
        </w:tc>
        <w:tc>
          <w:tcPr>
            <w:tcW w:w="1701" w:type="dxa"/>
            <w:vAlign w:val="center"/>
          </w:tcPr>
          <w:p w14:paraId="013117E8" w14:textId="77777777" w:rsidR="007D34DE" w:rsidRPr="00F638D1" w:rsidRDefault="007D34DE" w:rsidP="00B763AC">
            <w:pPr>
              <w:pStyle w:val="IndexHeading"/>
              <w:spacing w:beforeLines="60" w:before="144" w:afterLines="60" w:after="144"/>
              <w:jc w:val="center"/>
              <w:rPr>
                <w:rFonts w:cs="Arial"/>
              </w:rPr>
            </w:pPr>
            <w:r w:rsidRPr="00F638D1">
              <w:rPr>
                <w:rFonts w:cs="Arial"/>
              </w:rPr>
              <w:t>IEC information item bit count (Scaled value)</w:t>
            </w:r>
          </w:p>
        </w:tc>
        <w:tc>
          <w:tcPr>
            <w:tcW w:w="1559" w:type="dxa"/>
          </w:tcPr>
          <w:p w14:paraId="536EC139" w14:textId="77777777" w:rsidR="007D34DE" w:rsidRPr="00F638D1" w:rsidRDefault="007D34DE" w:rsidP="00B763AC">
            <w:pPr>
              <w:pStyle w:val="IndexHeading"/>
              <w:spacing w:beforeLines="60" w:before="144" w:afterLines="60" w:after="144"/>
              <w:jc w:val="center"/>
              <w:rPr>
                <w:rFonts w:cs="Arial"/>
              </w:rPr>
            </w:pPr>
            <w:r w:rsidRPr="00F638D1">
              <w:rPr>
                <w:rFonts w:cs="Arial"/>
              </w:rPr>
              <w:t>Normalised</w:t>
            </w:r>
          </w:p>
        </w:tc>
        <w:tc>
          <w:tcPr>
            <w:tcW w:w="2268" w:type="dxa"/>
          </w:tcPr>
          <w:p w14:paraId="5AF78C69" w14:textId="77777777" w:rsidR="007D34DE" w:rsidRPr="00F638D1" w:rsidRDefault="007D34DE" w:rsidP="00B763AC">
            <w:pPr>
              <w:pStyle w:val="IndexHeading"/>
              <w:spacing w:beforeLines="60" w:before="144" w:afterLines="60" w:after="144"/>
              <w:jc w:val="center"/>
              <w:rPr>
                <w:rFonts w:cs="Arial"/>
              </w:rPr>
            </w:pPr>
            <w:r w:rsidRPr="00F638D1">
              <w:rPr>
                <w:rFonts w:cs="Arial"/>
              </w:rPr>
              <w:t>Binary</w:t>
            </w:r>
          </w:p>
        </w:tc>
      </w:tr>
      <w:tr w:rsidR="007D34DE" w:rsidRPr="00A873CB" w14:paraId="1FA9DF65" w14:textId="77777777" w:rsidTr="007D34DE">
        <w:trPr>
          <w:cantSplit/>
        </w:trPr>
        <w:tc>
          <w:tcPr>
            <w:tcW w:w="2943" w:type="dxa"/>
            <w:vMerge w:val="restart"/>
            <w:vAlign w:val="center"/>
          </w:tcPr>
          <w:p w14:paraId="57DB6627" w14:textId="77777777" w:rsidR="007D34DE" w:rsidRPr="00F638D1" w:rsidRDefault="007D34DE" w:rsidP="00B763AC">
            <w:pPr>
              <w:spacing w:beforeLines="60" w:before="144" w:afterLines="60" w:after="144"/>
              <w:rPr>
                <w:rFonts w:ascii="Arial" w:hAnsi="Arial" w:cs="Arial"/>
                <w:sz w:val="18"/>
                <w:szCs w:val="18"/>
              </w:rPr>
            </w:pPr>
            <w:r w:rsidRPr="00F638D1">
              <w:rPr>
                <w:rFonts w:ascii="Arial" w:hAnsi="Arial" w:cs="Arial"/>
                <w:sz w:val="18"/>
                <w:szCs w:val="18"/>
              </w:rPr>
              <w:t>Full range volts (unidirectional)</w:t>
            </w:r>
          </w:p>
          <w:p w14:paraId="16EADA03" w14:textId="77777777" w:rsidR="007D34DE" w:rsidRPr="00F638D1" w:rsidRDefault="007D34DE" w:rsidP="00B763AC">
            <w:pPr>
              <w:spacing w:beforeLines="60" w:before="144" w:afterLines="60" w:after="144"/>
              <w:rPr>
                <w:rFonts w:ascii="Arial" w:hAnsi="Arial" w:cs="Arial"/>
                <w:sz w:val="18"/>
                <w:szCs w:val="18"/>
              </w:rPr>
            </w:pPr>
            <w:r w:rsidRPr="00F638D1">
              <w:rPr>
                <w:rFonts w:ascii="Arial" w:hAnsi="Arial" w:cs="Arial"/>
                <w:sz w:val="18"/>
                <w:szCs w:val="18"/>
              </w:rPr>
              <w:t>Offset = 0kV   NMV = 400kV</w:t>
            </w:r>
          </w:p>
        </w:tc>
        <w:tc>
          <w:tcPr>
            <w:tcW w:w="1560" w:type="dxa"/>
            <w:vAlign w:val="center"/>
          </w:tcPr>
          <w:p w14:paraId="4ABA5186"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0kV</w:t>
            </w:r>
          </w:p>
        </w:tc>
        <w:tc>
          <w:tcPr>
            <w:tcW w:w="1701" w:type="dxa"/>
            <w:vAlign w:val="center"/>
          </w:tcPr>
          <w:p w14:paraId="68D65081"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w:t>
            </w:r>
          </w:p>
        </w:tc>
        <w:tc>
          <w:tcPr>
            <w:tcW w:w="1559" w:type="dxa"/>
          </w:tcPr>
          <w:p w14:paraId="00DB4201"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w:t>
            </w:r>
          </w:p>
        </w:tc>
        <w:tc>
          <w:tcPr>
            <w:tcW w:w="2268" w:type="dxa"/>
          </w:tcPr>
          <w:p w14:paraId="767FCB5E"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0000 0000 0000 0000</w:t>
            </w:r>
          </w:p>
        </w:tc>
      </w:tr>
      <w:tr w:rsidR="007D34DE" w:rsidRPr="00A873CB" w14:paraId="134B153C" w14:textId="77777777" w:rsidTr="007D34DE">
        <w:trPr>
          <w:cantSplit/>
        </w:trPr>
        <w:tc>
          <w:tcPr>
            <w:tcW w:w="2943" w:type="dxa"/>
            <w:vMerge/>
            <w:vAlign w:val="center"/>
          </w:tcPr>
          <w:p w14:paraId="52EBE9A7" w14:textId="77777777" w:rsidR="007D34DE" w:rsidRPr="00F638D1" w:rsidRDefault="007D34DE" w:rsidP="00B763AC">
            <w:pPr>
              <w:spacing w:beforeLines="60" w:before="144" w:afterLines="60" w:after="144"/>
              <w:rPr>
                <w:rFonts w:ascii="Arial" w:hAnsi="Arial" w:cs="Arial"/>
                <w:sz w:val="18"/>
                <w:szCs w:val="18"/>
              </w:rPr>
            </w:pPr>
          </w:p>
        </w:tc>
        <w:tc>
          <w:tcPr>
            <w:tcW w:w="1560" w:type="dxa"/>
            <w:vAlign w:val="center"/>
          </w:tcPr>
          <w:p w14:paraId="3F6F7BD7"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200kV</w:t>
            </w:r>
          </w:p>
        </w:tc>
        <w:tc>
          <w:tcPr>
            <w:tcW w:w="1701" w:type="dxa"/>
            <w:vAlign w:val="center"/>
          </w:tcPr>
          <w:p w14:paraId="32EECE95"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10,000</w:t>
            </w:r>
          </w:p>
        </w:tc>
        <w:tc>
          <w:tcPr>
            <w:tcW w:w="1559" w:type="dxa"/>
          </w:tcPr>
          <w:p w14:paraId="0E77FE0D"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0.30517578125</w:t>
            </w:r>
          </w:p>
        </w:tc>
        <w:tc>
          <w:tcPr>
            <w:tcW w:w="2268" w:type="dxa"/>
          </w:tcPr>
          <w:p w14:paraId="2C59FCFC"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0010 0111 0001 0000</w:t>
            </w:r>
          </w:p>
        </w:tc>
      </w:tr>
      <w:tr w:rsidR="007D34DE" w:rsidRPr="00A873CB" w14:paraId="2F6B995E" w14:textId="77777777" w:rsidTr="007D34DE">
        <w:trPr>
          <w:cantSplit/>
          <w:trHeight w:val="291"/>
        </w:trPr>
        <w:tc>
          <w:tcPr>
            <w:tcW w:w="2943" w:type="dxa"/>
            <w:vMerge/>
            <w:vAlign w:val="center"/>
          </w:tcPr>
          <w:p w14:paraId="427A4F6D" w14:textId="77777777" w:rsidR="007D34DE" w:rsidRPr="00F638D1" w:rsidRDefault="007D34DE" w:rsidP="00B763AC">
            <w:pPr>
              <w:spacing w:beforeLines="60" w:before="144" w:afterLines="60" w:after="144"/>
              <w:rPr>
                <w:rFonts w:ascii="Arial" w:hAnsi="Arial" w:cs="Arial"/>
                <w:sz w:val="18"/>
                <w:szCs w:val="18"/>
              </w:rPr>
            </w:pPr>
          </w:p>
        </w:tc>
        <w:tc>
          <w:tcPr>
            <w:tcW w:w="1560" w:type="dxa"/>
            <w:vAlign w:val="center"/>
          </w:tcPr>
          <w:p w14:paraId="6945DE04"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400kV</w:t>
            </w:r>
          </w:p>
        </w:tc>
        <w:tc>
          <w:tcPr>
            <w:tcW w:w="1701" w:type="dxa"/>
            <w:vAlign w:val="center"/>
          </w:tcPr>
          <w:p w14:paraId="38631BFE"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20,000</w:t>
            </w:r>
          </w:p>
        </w:tc>
        <w:tc>
          <w:tcPr>
            <w:tcW w:w="1559" w:type="dxa"/>
          </w:tcPr>
          <w:p w14:paraId="4D359F43"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0.6103515625</w:t>
            </w:r>
          </w:p>
        </w:tc>
        <w:tc>
          <w:tcPr>
            <w:tcW w:w="2268" w:type="dxa"/>
          </w:tcPr>
          <w:p w14:paraId="1D2BABD4" w14:textId="77777777" w:rsidR="007D34DE" w:rsidRPr="00F638D1" w:rsidRDefault="007D34DE" w:rsidP="00B763AC">
            <w:pPr>
              <w:spacing w:beforeLines="60" w:before="144" w:afterLines="60" w:after="144"/>
              <w:jc w:val="center"/>
              <w:rPr>
                <w:rFonts w:ascii="Arial" w:hAnsi="Arial" w:cs="Arial"/>
                <w:sz w:val="18"/>
                <w:szCs w:val="18"/>
                <w:lang w:eastAsia="en-GB"/>
              </w:rPr>
            </w:pPr>
            <w:r w:rsidRPr="00F638D1">
              <w:rPr>
                <w:rFonts w:ascii="Arial" w:hAnsi="Arial" w:cs="Arial"/>
                <w:sz w:val="18"/>
                <w:szCs w:val="18"/>
                <w:lang w:eastAsia="en-GB"/>
              </w:rPr>
              <w:t>0100 1110 0010 0000</w:t>
            </w:r>
          </w:p>
        </w:tc>
      </w:tr>
      <w:tr w:rsidR="007D34DE" w:rsidRPr="00A873CB" w14:paraId="330B5FD2" w14:textId="77777777" w:rsidTr="007D34DE">
        <w:trPr>
          <w:cantSplit/>
        </w:trPr>
        <w:tc>
          <w:tcPr>
            <w:tcW w:w="2943" w:type="dxa"/>
            <w:vMerge w:val="restart"/>
            <w:vAlign w:val="center"/>
          </w:tcPr>
          <w:p w14:paraId="4DE76B36" w14:textId="77777777" w:rsidR="007D34DE" w:rsidRPr="00F638D1" w:rsidRDefault="007D34DE" w:rsidP="00B763AC">
            <w:pPr>
              <w:spacing w:beforeLines="60" w:before="144" w:afterLines="60" w:after="144"/>
              <w:rPr>
                <w:rFonts w:ascii="Arial" w:hAnsi="Arial" w:cs="Arial"/>
                <w:sz w:val="18"/>
                <w:szCs w:val="18"/>
              </w:rPr>
            </w:pPr>
            <w:r w:rsidRPr="00F638D1">
              <w:rPr>
                <w:rFonts w:ascii="Arial" w:hAnsi="Arial" w:cs="Arial"/>
                <w:sz w:val="18"/>
                <w:szCs w:val="18"/>
              </w:rPr>
              <w:t>Suppressed zero volts (unidirectional)</w:t>
            </w:r>
          </w:p>
          <w:p w14:paraId="4208DC12" w14:textId="77777777" w:rsidR="007D34DE" w:rsidRPr="00F638D1" w:rsidRDefault="007D34DE" w:rsidP="00B763AC">
            <w:pPr>
              <w:spacing w:beforeLines="60" w:before="144" w:afterLines="60" w:after="144"/>
              <w:rPr>
                <w:rFonts w:ascii="Arial" w:hAnsi="Arial" w:cs="Arial"/>
                <w:sz w:val="18"/>
                <w:szCs w:val="18"/>
              </w:rPr>
            </w:pPr>
            <w:r w:rsidRPr="00F638D1">
              <w:rPr>
                <w:rFonts w:ascii="Arial" w:hAnsi="Arial" w:cs="Arial"/>
                <w:sz w:val="18"/>
                <w:szCs w:val="18"/>
              </w:rPr>
              <w:t>Offset = 340kV    NMV = 440kV</w:t>
            </w:r>
          </w:p>
        </w:tc>
        <w:tc>
          <w:tcPr>
            <w:tcW w:w="1560" w:type="dxa"/>
            <w:vAlign w:val="center"/>
          </w:tcPr>
          <w:p w14:paraId="68EF7621"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340kV</w:t>
            </w:r>
          </w:p>
        </w:tc>
        <w:tc>
          <w:tcPr>
            <w:tcW w:w="1701" w:type="dxa"/>
            <w:vAlign w:val="center"/>
          </w:tcPr>
          <w:p w14:paraId="4593B6CA"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w:t>
            </w:r>
          </w:p>
        </w:tc>
        <w:tc>
          <w:tcPr>
            <w:tcW w:w="1559" w:type="dxa"/>
          </w:tcPr>
          <w:p w14:paraId="4ED84550"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w:t>
            </w:r>
          </w:p>
        </w:tc>
        <w:tc>
          <w:tcPr>
            <w:tcW w:w="2268" w:type="dxa"/>
          </w:tcPr>
          <w:p w14:paraId="59E7F769"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0000 0000 0000 0000</w:t>
            </w:r>
          </w:p>
        </w:tc>
      </w:tr>
      <w:tr w:rsidR="007D34DE" w:rsidRPr="00A873CB" w14:paraId="6EB34F6F" w14:textId="77777777" w:rsidTr="007D34DE">
        <w:trPr>
          <w:cantSplit/>
        </w:trPr>
        <w:tc>
          <w:tcPr>
            <w:tcW w:w="2943" w:type="dxa"/>
            <w:vMerge/>
            <w:vAlign w:val="center"/>
          </w:tcPr>
          <w:p w14:paraId="5667CB9C" w14:textId="77777777" w:rsidR="007D34DE" w:rsidRPr="00F638D1" w:rsidRDefault="007D34DE" w:rsidP="00B763AC">
            <w:pPr>
              <w:spacing w:beforeLines="60" w:before="144" w:afterLines="60" w:after="144"/>
              <w:rPr>
                <w:rFonts w:ascii="Arial" w:hAnsi="Arial" w:cs="Arial"/>
                <w:sz w:val="18"/>
                <w:szCs w:val="18"/>
              </w:rPr>
            </w:pPr>
          </w:p>
        </w:tc>
        <w:tc>
          <w:tcPr>
            <w:tcW w:w="1560" w:type="dxa"/>
            <w:vAlign w:val="center"/>
          </w:tcPr>
          <w:p w14:paraId="66FB1515"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400kV</w:t>
            </w:r>
          </w:p>
        </w:tc>
        <w:tc>
          <w:tcPr>
            <w:tcW w:w="1701" w:type="dxa"/>
            <w:vAlign w:val="center"/>
          </w:tcPr>
          <w:p w14:paraId="4964B8AB"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12,000</w:t>
            </w:r>
          </w:p>
        </w:tc>
        <w:tc>
          <w:tcPr>
            <w:tcW w:w="1559" w:type="dxa"/>
          </w:tcPr>
          <w:p w14:paraId="380D637F"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0.3662109375</w:t>
            </w:r>
          </w:p>
        </w:tc>
        <w:tc>
          <w:tcPr>
            <w:tcW w:w="2268" w:type="dxa"/>
          </w:tcPr>
          <w:p w14:paraId="74AEBDC6"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0010 1110 1110 0000</w:t>
            </w:r>
          </w:p>
        </w:tc>
      </w:tr>
      <w:tr w:rsidR="007D34DE" w:rsidRPr="00A873CB" w14:paraId="4B56574E" w14:textId="77777777" w:rsidTr="007D34DE">
        <w:trPr>
          <w:cantSplit/>
        </w:trPr>
        <w:tc>
          <w:tcPr>
            <w:tcW w:w="2943" w:type="dxa"/>
            <w:vMerge/>
            <w:vAlign w:val="center"/>
          </w:tcPr>
          <w:p w14:paraId="6FFB54ED" w14:textId="77777777" w:rsidR="007D34DE" w:rsidRPr="00F638D1" w:rsidRDefault="007D34DE" w:rsidP="00B763AC">
            <w:pPr>
              <w:spacing w:beforeLines="60" w:before="144" w:afterLines="60" w:after="144"/>
              <w:rPr>
                <w:rFonts w:ascii="Arial" w:hAnsi="Arial" w:cs="Arial"/>
                <w:sz w:val="18"/>
                <w:szCs w:val="18"/>
              </w:rPr>
            </w:pPr>
          </w:p>
        </w:tc>
        <w:tc>
          <w:tcPr>
            <w:tcW w:w="1560" w:type="dxa"/>
            <w:vAlign w:val="center"/>
          </w:tcPr>
          <w:p w14:paraId="17F5EED4"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440kV</w:t>
            </w:r>
          </w:p>
        </w:tc>
        <w:tc>
          <w:tcPr>
            <w:tcW w:w="1701" w:type="dxa"/>
            <w:vAlign w:val="center"/>
          </w:tcPr>
          <w:p w14:paraId="50D7EFB1"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20,000</w:t>
            </w:r>
          </w:p>
        </w:tc>
        <w:tc>
          <w:tcPr>
            <w:tcW w:w="1559" w:type="dxa"/>
          </w:tcPr>
          <w:p w14:paraId="07132761"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0.6103515625</w:t>
            </w:r>
          </w:p>
        </w:tc>
        <w:tc>
          <w:tcPr>
            <w:tcW w:w="2268" w:type="dxa"/>
          </w:tcPr>
          <w:p w14:paraId="04DA720F"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0100 1110 0010 0000</w:t>
            </w:r>
          </w:p>
        </w:tc>
      </w:tr>
      <w:tr w:rsidR="007D34DE" w:rsidRPr="00A873CB" w14:paraId="1C9B469E" w14:textId="77777777" w:rsidTr="007D34DE">
        <w:trPr>
          <w:cantSplit/>
        </w:trPr>
        <w:tc>
          <w:tcPr>
            <w:tcW w:w="2943" w:type="dxa"/>
            <w:vMerge w:val="restart"/>
            <w:vAlign w:val="center"/>
          </w:tcPr>
          <w:p w14:paraId="4A602B78" w14:textId="77777777" w:rsidR="007D34DE" w:rsidRPr="00F638D1" w:rsidRDefault="007D34DE" w:rsidP="00B763AC">
            <w:pPr>
              <w:spacing w:beforeLines="60" w:before="144" w:afterLines="60" w:after="144"/>
              <w:rPr>
                <w:rFonts w:ascii="Arial" w:hAnsi="Arial" w:cs="Arial"/>
                <w:sz w:val="18"/>
                <w:szCs w:val="18"/>
              </w:rPr>
            </w:pPr>
            <w:r w:rsidRPr="00F638D1">
              <w:rPr>
                <w:rFonts w:ascii="Arial" w:hAnsi="Arial" w:cs="Arial"/>
                <w:sz w:val="18"/>
                <w:szCs w:val="18"/>
              </w:rPr>
              <w:t>MVars (bi-directional)</w:t>
            </w:r>
          </w:p>
          <w:p w14:paraId="66707627" w14:textId="77777777" w:rsidR="007D34DE" w:rsidRPr="00F638D1" w:rsidRDefault="007D34DE" w:rsidP="00B763AC">
            <w:pPr>
              <w:spacing w:beforeLines="60" w:before="144" w:afterLines="60" w:after="144"/>
              <w:rPr>
                <w:rFonts w:ascii="Arial" w:hAnsi="Arial" w:cs="Arial"/>
                <w:sz w:val="18"/>
                <w:szCs w:val="18"/>
              </w:rPr>
            </w:pPr>
            <w:r w:rsidRPr="00F638D1">
              <w:rPr>
                <w:rFonts w:ascii="Arial" w:hAnsi="Arial" w:cs="Arial"/>
                <w:sz w:val="18"/>
                <w:szCs w:val="18"/>
              </w:rPr>
              <w:t>Offset = 0MVArs    NMV = 1000MVArs</w:t>
            </w:r>
          </w:p>
        </w:tc>
        <w:tc>
          <w:tcPr>
            <w:tcW w:w="1560" w:type="dxa"/>
            <w:vAlign w:val="center"/>
          </w:tcPr>
          <w:p w14:paraId="0371B507"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0MVAr</w:t>
            </w:r>
          </w:p>
        </w:tc>
        <w:tc>
          <w:tcPr>
            <w:tcW w:w="1701" w:type="dxa"/>
            <w:vAlign w:val="center"/>
          </w:tcPr>
          <w:p w14:paraId="3C3A6E83"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w:t>
            </w:r>
          </w:p>
        </w:tc>
        <w:tc>
          <w:tcPr>
            <w:tcW w:w="1559" w:type="dxa"/>
          </w:tcPr>
          <w:p w14:paraId="28AE6E6F"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w:t>
            </w:r>
          </w:p>
        </w:tc>
        <w:tc>
          <w:tcPr>
            <w:tcW w:w="2268" w:type="dxa"/>
          </w:tcPr>
          <w:p w14:paraId="46CF5FCE"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0000 0000 0000 0000</w:t>
            </w:r>
          </w:p>
        </w:tc>
      </w:tr>
      <w:tr w:rsidR="007D34DE" w:rsidRPr="00A873CB" w14:paraId="262F02B1" w14:textId="77777777" w:rsidTr="007D34DE">
        <w:trPr>
          <w:cantSplit/>
        </w:trPr>
        <w:tc>
          <w:tcPr>
            <w:tcW w:w="2943" w:type="dxa"/>
            <w:vMerge/>
            <w:vAlign w:val="center"/>
          </w:tcPr>
          <w:p w14:paraId="0BF0DAA4" w14:textId="77777777" w:rsidR="007D34DE" w:rsidRPr="00F638D1" w:rsidRDefault="007D34DE" w:rsidP="00B763AC">
            <w:pPr>
              <w:spacing w:beforeLines="60" w:before="144" w:afterLines="60" w:after="144"/>
              <w:rPr>
                <w:rFonts w:ascii="Arial" w:hAnsi="Arial" w:cs="Arial"/>
                <w:sz w:val="18"/>
                <w:szCs w:val="18"/>
              </w:rPr>
            </w:pPr>
          </w:p>
        </w:tc>
        <w:tc>
          <w:tcPr>
            <w:tcW w:w="1560" w:type="dxa"/>
            <w:vAlign w:val="center"/>
          </w:tcPr>
          <w:p w14:paraId="320084BE"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100MVAr</w:t>
            </w:r>
          </w:p>
        </w:tc>
        <w:tc>
          <w:tcPr>
            <w:tcW w:w="1701" w:type="dxa"/>
            <w:vAlign w:val="center"/>
          </w:tcPr>
          <w:p w14:paraId="58F14B95"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2,000</w:t>
            </w:r>
          </w:p>
        </w:tc>
        <w:tc>
          <w:tcPr>
            <w:tcW w:w="1559" w:type="dxa"/>
          </w:tcPr>
          <w:p w14:paraId="3BED75CF"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0.06103515625</w:t>
            </w:r>
          </w:p>
        </w:tc>
        <w:tc>
          <w:tcPr>
            <w:tcW w:w="2268" w:type="dxa"/>
          </w:tcPr>
          <w:p w14:paraId="1FCD6882"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0000 0111 1101 0000</w:t>
            </w:r>
          </w:p>
        </w:tc>
      </w:tr>
      <w:tr w:rsidR="007D34DE" w:rsidRPr="00A873CB" w14:paraId="08EA32A2" w14:textId="77777777" w:rsidTr="007D34DE">
        <w:trPr>
          <w:cantSplit/>
        </w:trPr>
        <w:tc>
          <w:tcPr>
            <w:tcW w:w="2943" w:type="dxa"/>
            <w:vMerge/>
            <w:vAlign w:val="center"/>
          </w:tcPr>
          <w:p w14:paraId="7487145E" w14:textId="77777777" w:rsidR="007D34DE" w:rsidRPr="00F638D1" w:rsidRDefault="007D34DE" w:rsidP="00B763AC">
            <w:pPr>
              <w:spacing w:beforeLines="60" w:before="144" w:afterLines="60" w:after="144"/>
              <w:rPr>
                <w:rFonts w:ascii="Arial" w:hAnsi="Arial" w:cs="Arial"/>
                <w:sz w:val="18"/>
                <w:szCs w:val="18"/>
              </w:rPr>
            </w:pPr>
          </w:p>
        </w:tc>
        <w:tc>
          <w:tcPr>
            <w:tcW w:w="1560" w:type="dxa"/>
            <w:vAlign w:val="center"/>
          </w:tcPr>
          <w:p w14:paraId="7D2552B4"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1000MVAr</w:t>
            </w:r>
          </w:p>
        </w:tc>
        <w:tc>
          <w:tcPr>
            <w:tcW w:w="1701" w:type="dxa"/>
            <w:vAlign w:val="center"/>
          </w:tcPr>
          <w:p w14:paraId="1BE2CDA3"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20,000</w:t>
            </w:r>
          </w:p>
        </w:tc>
        <w:tc>
          <w:tcPr>
            <w:tcW w:w="1559" w:type="dxa"/>
          </w:tcPr>
          <w:p w14:paraId="66F79EA2"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0.6103515625</w:t>
            </w:r>
          </w:p>
        </w:tc>
        <w:tc>
          <w:tcPr>
            <w:tcW w:w="2268" w:type="dxa"/>
          </w:tcPr>
          <w:p w14:paraId="448DA470"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0100 1110 0010 0000</w:t>
            </w:r>
          </w:p>
        </w:tc>
      </w:tr>
      <w:tr w:rsidR="007D34DE" w:rsidRPr="00A873CB" w14:paraId="3EEC0366" w14:textId="77777777" w:rsidTr="007D34DE">
        <w:trPr>
          <w:cantSplit/>
        </w:trPr>
        <w:tc>
          <w:tcPr>
            <w:tcW w:w="2943" w:type="dxa"/>
            <w:vMerge/>
            <w:vAlign w:val="center"/>
          </w:tcPr>
          <w:p w14:paraId="1BA53171" w14:textId="77777777" w:rsidR="007D34DE" w:rsidRPr="00F638D1" w:rsidRDefault="007D34DE" w:rsidP="00B763AC">
            <w:pPr>
              <w:spacing w:beforeLines="60" w:before="144" w:afterLines="60" w:after="144"/>
              <w:rPr>
                <w:rFonts w:ascii="Arial" w:hAnsi="Arial" w:cs="Arial"/>
                <w:sz w:val="18"/>
                <w:szCs w:val="18"/>
              </w:rPr>
            </w:pPr>
          </w:p>
        </w:tc>
        <w:tc>
          <w:tcPr>
            <w:tcW w:w="1560" w:type="dxa"/>
            <w:vAlign w:val="center"/>
          </w:tcPr>
          <w:p w14:paraId="2B66858F"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-1000MVAr</w:t>
            </w:r>
          </w:p>
        </w:tc>
        <w:tc>
          <w:tcPr>
            <w:tcW w:w="1701" w:type="dxa"/>
            <w:vAlign w:val="center"/>
          </w:tcPr>
          <w:p w14:paraId="171E79B2"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45,536</w:t>
            </w:r>
          </w:p>
        </w:tc>
        <w:tc>
          <w:tcPr>
            <w:tcW w:w="1559" w:type="dxa"/>
          </w:tcPr>
          <w:p w14:paraId="072F64BB"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- 0.6103515625</w:t>
            </w:r>
          </w:p>
        </w:tc>
        <w:tc>
          <w:tcPr>
            <w:tcW w:w="2268" w:type="dxa"/>
          </w:tcPr>
          <w:p w14:paraId="4037FCDA"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1011 0001 1110 0000</w:t>
            </w:r>
          </w:p>
        </w:tc>
      </w:tr>
      <w:tr w:rsidR="007D34DE" w:rsidRPr="00A873CB" w14:paraId="2A632E84" w14:textId="77777777" w:rsidTr="007D34DE">
        <w:trPr>
          <w:cantSplit/>
          <w:trHeight w:val="163"/>
        </w:trPr>
        <w:tc>
          <w:tcPr>
            <w:tcW w:w="2943" w:type="dxa"/>
            <w:vMerge/>
            <w:vAlign w:val="center"/>
          </w:tcPr>
          <w:p w14:paraId="7F4B2F7A" w14:textId="77777777" w:rsidR="007D34DE" w:rsidRPr="00F638D1" w:rsidRDefault="007D34DE" w:rsidP="00B763AC">
            <w:pPr>
              <w:spacing w:beforeLines="60" w:before="144" w:afterLines="60" w:after="144"/>
              <w:rPr>
                <w:rFonts w:ascii="Arial" w:hAnsi="Arial" w:cs="Arial"/>
                <w:sz w:val="18"/>
                <w:szCs w:val="18"/>
              </w:rPr>
            </w:pPr>
          </w:p>
        </w:tc>
        <w:tc>
          <w:tcPr>
            <w:tcW w:w="1560" w:type="dxa"/>
            <w:vAlign w:val="center"/>
          </w:tcPr>
          <w:p w14:paraId="026949D8"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-100MVAr</w:t>
            </w:r>
          </w:p>
        </w:tc>
        <w:tc>
          <w:tcPr>
            <w:tcW w:w="1701" w:type="dxa"/>
            <w:vAlign w:val="center"/>
          </w:tcPr>
          <w:p w14:paraId="1C4293F3"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63,536</w:t>
            </w:r>
          </w:p>
        </w:tc>
        <w:tc>
          <w:tcPr>
            <w:tcW w:w="1559" w:type="dxa"/>
          </w:tcPr>
          <w:p w14:paraId="413298C3"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-0.06103515625</w:t>
            </w:r>
          </w:p>
        </w:tc>
        <w:tc>
          <w:tcPr>
            <w:tcW w:w="2268" w:type="dxa"/>
          </w:tcPr>
          <w:p w14:paraId="4D1B4642"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1111 1000 0011 0000</w:t>
            </w:r>
          </w:p>
        </w:tc>
      </w:tr>
      <w:tr w:rsidR="007D34DE" w:rsidRPr="00A873CB" w14:paraId="5E4C95DB" w14:textId="77777777" w:rsidTr="007D34DE">
        <w:trPr>
          <w:cantSplit/>
        </w:trPr>
        <w:tc>
          <w:tcPr>
            <w:tcW w:w="2943" w:type="dxa"/>
            <w:vMerge w:val="restart"/>
            <w:vAlign w:val="center"/>
          </w:tcPr>
          <w:p w14:paraId="39FC3DF1" w14:textId="77777777" w:rsidR="007D34DE" w:rsidRPr="00F638D1" w:rsidRDefault="007D34DE" w:rsidP="00B763AC">
            <w:pPr>
              <w:spacing w:beforeLines="60" w:before="144" w:afterLines="60" w:after="144"/>
              <w:rPr>
                <w:rFonts w:ascii="Arial" w:hAnsi="Arial" w:cs="Arial"/>
                <w:sz w:val="18"/>
                <w:szCs w:val="18"/>
              </w:rPr>
            </w:pPr>
            <w:proofErr w:type="gramStart"/>
            <w:r w:rsidRPr="00F638D1">
              <w:rPr>
                <w:rFonts w:ascii="Arial" w:hAnsi="Arial" w:cs="Arial"/>
                <w:sz w:val="18"/>
                <w:szCs w:val="18"/>
              </w:rPr>
              <w:t>Frequency  (</w:t>
            </w:r>
            <w:proofErr w:type="gramEnd"/>
            <w:r w:rsidRPr="00F638D1">
              <w:rPr>
                <w:rFonts w:ascii="Arial" w:hAnsi="Arial" w:cs="Arial"/>
                <w:sz w:val="18"/>
                <w:szCs w:val="18"/>
              </w:rPr>
              <w:t>unidirectional)</w:t>
            </w:r>
          </w:p>
          <w:p w14:paraId="1CE1250A" w14:textId="77777777" w:rsidR="007D34DE" w:rsidRPr="00F638D1" w:rsidRDefault="007D34DE" w:rsidP="00B763AC">
            <w:pPr>
              <w:spacing w:beforeLines="60" w:before="144" w:afterLines="60" w:after="144"/>
              <w:rPr>
                <w:rFonts w:ascii="Arial" w:hAnsi="Arial" w:cs="Arial"/>
                <w:sz w:val="18"/>
                <w:szCs w:val="18"/>
              </w:rPr>
            </w:pPr>
            <w:r w:rsidRPr="00F638D1">
              <w:rPr>
                <w:rFonts w:ascii="Arial" w:hAnsi="Arial" w:cs="Arial"/>
                <w:sz w:val="18"/>
                <w:szCs w:val="18"/>
              </w:rPr>
              <w:t>Offset = 47Hz        NMV = 52Hz</w:t>
            </w:r>
          </w:p>
        </w:tc>
        <w:tc>
          <w:tcPr>
            <w:tcW w:w="1560" w:type="dxa"/>
            <w:vAlign w:val="center"/>
          </w:tcPr>
          <w:p w14:paraId="0456A5FC"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47Hz</w:t>
            </w:r>
          </w:p>
        </w:tc>
        <w:tc>
          <w:tcPr>
            <w:tcW w:w="1701" w:type="dxa"/>
            <w:vAlign w:val="center"/>
          </w:tcPr>
          <w:p w14:paraId="0B2A749D"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w:t>
            </w:r>
          </w:p>
        </w:tc>
        <w:tc>
          <w:tcPr>
            <w:tcW w:w="1559" w:type="dxa"/>
          </w:tcPr>
          <w:p w14:paraId="76C86A1F"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w:t>
            </w:r>
          </w:p>
        </w:tc>
        <w:tc>
          <w:tcPr>
            <w:tcW w:w="2268" w:type="dxa"/>
          </w:tcPr>
          <w:p w14:paraId="019C2538"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0000 0000 0000 0000</w:t>
            </w:r>
          </w:p>
        </w:tc>
      </w:tr>
      <w:tr w:rsidR="007D34DE" w:rsidRPr="00A873CB" w14:paraId="1BCC5716" w14:textId="77777777" w:rsidTr="007D34DE">
        <w:trPr>
          <w:cantSplit/>
          <w:trHeight w:val="312"/>
        </w:trPr>
        <w:tc>
          <w:tcPr>
            <w:tcW w:w="2943" w:type="dxa"/>
            <w:vMerge/>
            <w:vAlign w:val="center"/>
          </w:tcPr>
          <w:p w14:paraId="3B1DDB76" w14:textId="77777777" w:rsidR="007D34DE" w:rsidRPr="00F638D1" w:rsidRDefault="007D34DE" w:rsidP="00B763AC">
            <w:pPr>
              <w:spacing w:beforeLines="60" w:before="144" w:afterLines="60" w:after="144"/>
              <w:rPr>
                <w:rFonts w:ascii="Arial" w:hAnsi="Arial" w:cs="Arial"/>
                <w:sz w:val="18"/>
                <w:szCs w:val="18"/>
              </w:rPr>
            </w:pPr>
          </w:p>
        </w:tc>
        <w:tc>
          <w:tcPr>
            <w:tcW w:w="1560" w:type="dxa"/>
            <w:vAlign w:val="center"/>
          </w:tcPr>
          <w:p w14:paraId="03790833"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52Hz</w:t>
            </w:r>
          </w:p>
        </w:tc>
        <w:tc>
          <w:tcPr>
            <w:tcW w:w="1701" w:type="dxa"/>
            <w:vAlign w:val="center"/>
          </w:tcPr>
          <w:p w14:paraId="553C4732"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20,000</w:t>
            </w:r>
          </w:p>
        </w:tc>
        <w:tc>
          <w:tcPr>
            <w:tcW w:w="1559" w:type="dxa"/>
          </w:tcPr>
          <w:p w14:paraId="04842BA0"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0.6103515625</w:t>
            </w:r>
          </w:p>
        </w:tc>
        <w:tc>
          <w:tcPr>
            <w:tcW w:w="2268" w:type="dxa"/>
          </w:tcPr>
          <w:p w14:paraId="5D8A4029"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0100 1110 0010 0000</w:t>
            </w:r>
          </w:p>
        </w:tc>
      </w:tr>
    </w:tbl>
    <w:p w14:paraId="0935B9F1" w14:textId="77777777" w:rsidR="00422A31" w:rsidRPr="00A873CB" w:rsidRDefault="00422A31" w:rsidP="00422A31"/>
    <w:p w14:paraId="6D2B08F2" w14:textId="77777777" w:rsidR="00422A31" w:rsidRPr="00A873CB" w:rsidRDefault="00422A31" w:rsidP="00422A31">
      <w:pPr>
        <w:autoSpaceDE w:val="0"/>
        <w:autoSpaceDN w:val="0"/>
        <w:adjustRightInd w:val="0"/>
      </w:pPr>
    </w:p>
    <w:p w14:paraId="2703272C" w14:textId="77777777" w:rsidR="00651C75" w:rsidRPr="00A873CB" w:rsidRDefault="00651C75" w:rsidP="00801835">
      <w:pPr>
        <w:pStyle w:val="Heading1"/>
        <w:numPr>
          <w:ilvl w:val="0"/>
          <w:numId w:val="0"/>
        </w:numPr>
        <w:jc w:val="both"/>
        <w:rPr>
          <w:rFonts w:cs="Arial"/>
        </w:rPr>
      </w:pPr>
    </w:p>
    <w:p w14:paraId="3F02952E" w14:textId="77777777" w:rsidR="00F92FA7" w:rsidRPr="00DD1A7D" w:rsidRDefault="005E6720" w:rsidP="00F92FA7">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851" w:hanging="709"/>
        <w:rPr>
          <w:rFonts w:ascii="Arial" w:hAnsi="Arial" w:cs="Arial"/>
        </w:rPr>
      </w:pPr>
      <w:r w:rsidRPr="00A873CB">
        <w:br w:type="page"/>
      </w:r>
    </w:p>
    <w:p w14:paraId="6121E984" w14:textId="77777777" w:rsidR="00F92FA7" w:rsidRPr="00DD1A7D" w:rsidRDefault="00F92FA7" w:rsidP="00F92FA7">
      <w:pPr>
        <w:tabs>
          <w:tab w:val="num" w:pos="709"/>
        </w:tabs>
        <w:ind w:left="851" w:hanging="709"/>
        <w:rPr>
          <w:rFonts w:ascii="Arial" w:hAnsi="Arial" w:cs="Arial"/>
        </w:rPr>
      </w:pPr>
    </w:p>
    <w:p w14:paraId="6D0844B1" w14:textId="77777777" w:rsidR="00F92FA7" w:rsidRPr="00DD1A7D" w:rsidRDefault="00F92FA7" w:rsidP="00F92FA7">
      <w:pPr>
        <w:tabs>
          <w:tab w:val="left" w:pos="-3"/>
          <w:tab w:val="num" w:pos="709"/>
          <w:tab w:val="left" w:pos="900"/>
          <w:tab w:val="left" w:pos="1227"/>
          <w:tab w:val="left" w:pos="1638"/>
          <w:tab w:val="left" w:pos="2048"/>
          <w:tab w:val="left" w:pos="2592"/>
          <w:tab w:val="left" w:pos="6336"/>
        </w:tabs>
        <w:ind w:left="851" w:hanging="709"/>
        <w:jc w:val="center"/>
        <w:rPr>
          <w:rFonts w:ascii="Arial" w:hAnsi="Arial" w:cs="Arial"/>
          <w:b/>
          <w:bCs/>
          <w:sz w:val="22"/>
          <w:szCs w:val="22"/>
        </w:rPr>
      </w:pPr>
      <w:r w:rsidRPr="00DD1A7D">
        <w:rPr>
          <w:rFonts w:ascii="Arial" w:hAnsi="Arial" w:cs="Arial"/>
          <w:b/>
          <w:bCs/>
          <w:sz w:val="22"/>
          <w:szCs w:val="22"/>
        </w:rPr>
        <w:t xml:space="preserve">APPENDIX </w:t>
      </w:r>
      <w:r>
        <w:rPr>
          <w:rFonts w:ascii="Arial" w:hAnsi="Arial" w:cs="Arial"/>
          <w:b/>
          <w:bCs/>
          <w:sz w:val="22"/>
          <w:szCs w:val="22"/>
        </w:rPr>
        <w:t>D</w:t>
      </w:r>
      <w:r w:rsidRPr="00DD1A7D">
        <w:rPr>
          <w:rFonts w:ascii="Arial" w:hAnsi="Arial" w:cs="Arial"/>
          <w:b/>
          <w:bCs/>
          <w:sz w:val="22"/>
          <w:szCs w:val="22"/>
        </w:rPr>
        <w:br/>
      </w:r>
    </w:p>
    <w:p w14:paraId="71402F09" w14:textId="1375F9EF" w:rsidR="00F92FA7" w:rsidRPr="00DD1A7D" w:rsidRDefault="00E52CD9" w:rsidP="00F92FA7">
      <w:pPr>
        <w:tabs>
          <w:tab w:val="left" w:pos="-3"/>
          <w:tab w:val="num" w:pos="709"/>
          <w:tab w:val="left" w:pos="900"/>
          <w:tab w:val="left" w:pos="1227"/>
          <w:tab w:val="left" w:pos="1638"/>
          <w:tab w:val="left" w:pos="2048"/>
          <w:tab w:val="left" w:pos="2592"/>
          <w:tab w:val="left" w:pos="6336"/>
        </w:tabs>
        <w:ind w:left="851" w:hanging="709"/>
        <w:jc w:val="center"/>
        <w:rPr>
          <w:rFonts w:ascii="Arial" w:hAnsi="Arial" w:cs="Arial"/>
          <w:sz w:val="22"/>
          <w:szCs w:val="22"/>
        </w:rPr>
      </w:pPr>
      <w:r>
        <w:rPr>
          <w:rFonts w:ascii="Arial" w:hAnsi="Arial" w:cs="Arial"/>
          <w:b/>
          <w:bCs/>
          <w:sz w:val="22"/>
          <w:szCs w:val="22"/>
        </w:rPr>
        <w:t>THE COMPANY’S</w:t>
      </w:r>
      <w:r w:rsidR="00F92FA7">
        <w:rPr>
          <w:rFonts w:ascii="Arial" w:hAnsi="Arial" w:cs="Arial"/>
          <w:b/>
          <w:bCs/>
          <w:sz w:val="22"/>
          <w:szCs w:val="22"/>
        </w:rPr>
        <w:t xml:space="preserve"> ADDITIONAL REQUIREMENTS FOR OFFSHORE TRANSMISSION OWNED NETWORK AND ASSETS</w:t>
      </w:r>
    </w:p>
    <w:p w14:paraId="46596C79" w14:textId="77777777" w:rsidR="00F92FA7" w:rsidRDefault="00F92FA7" w:rsidP="005E6720">
      <w:pPr>
        <w:rPr>
          <w:rFonts w:ascii="Arial" w:hAnsi="Arial" w:cs="Arial"/>
          <w:b/>
          <w:sz w:val="22"/>
          <w:szCs w:val="22"/>
        </w:rPr>
      </w:pPr>
    </w:p>
    <w:p w14:paraId="6FA32FB4" w14:textId="77777777" w:rsidR="005E6720" w:rsidRPr="00A873CB" w:rsidRDefault="005E6720" w:rsidP="005E6720">
      <w:pPr>
        <w:rPr>
          <w:rFonts w:ascii="Arial" w:hAnsi="Arial" w:cs="Arial"/>
          <w:b/>
        </w:rPr>
      </w:pPr>
    </w:p>
    <w:p w14:paraId="6269ECBF" w14:textId="77777777" w:rsidR="005E6720" w:rsidRPr="00A873CB" w:rsidRDefault="005E6720" w:rsidP="005E6720">
      <w:pPr>
        <w:tabs>
          <w:tab w:val="left" w:pos="-1152"/>
          <w:tab w:val="left" w:pos="-720"/>
          <w:tab w:val="left" w:pos="0"/>
          <w:tab w:val="left" w:pos="900"/>
          <w:tab w:val="left" w:pos="1260"/>
          <w:tab w:val="left" w:pos="2160"/>
        </w:tabs>
        <w:jc w:val="both"/>
        <w:rPr>
          <w:rFonts w:ascii="Arial" w:hAnsi="Arial" w:cs="Arial"/>
        </w:rPr>
      </w:pPr>
      <w:r w:rsidRPr="00A873CB">
        <w:rPr>
          <w:rFonts w:ascii="Arial" w:hAnsi="Arial" w:cs="Arial"/>
          <w:b/>
          <w:bCs/>
        </w:rPr>
        <w:t>FOREWORD</w:t>
      </w:r>
      <w:r w:rsidRPr="00A873CB">
        <w:rPr>
          <w:rFonts w:ascii="Arial" w:hAnsi="Arial" w:cs="Arial"/>
        </w:rPr>
        <w:t xml:space="preserve"> </w:t>
      </w:r>
    </w:p>
    <w:p w14:paraId="14AC4C02" w14:textId="77777777" w:rsidR="005E6720" w:rsidRPr="00A873CB" w:rsidRDefault="005E6720" w:rsidP="005E6720">
      <w:pPr>
        <w:tabs>
          <w:tab w:val="left" w:pos="-1152"/>
          <w:tab w:val="left" w:pos="-720"/>
          <w:tab w:val="left" w:pos="0"/>
          <w:tab w:val="left" w:pos="900"/>
          <w:tab w:val="left" w:pos="1260"/>
          <w:tab w:val="left" w:pos="2160"/>
        </w:tabs>
        <w:jc w:val="both"/>
        <w:rPr>
          <w:rFonts w:ascii="Arial" w:hAnsi="Arial" w:cs="Arial"/>
        </w:rPr>
      </w:pPr>
    </w:p>
    <w:p w14:paraId="30EC9C6E" w14:textId="30021420" w:rsidR="005E6720" w:rsidRPr="00A873CB" w:rsidRDefault="005E6720" w:rsidP="005E6720">
      <w:pPr>
        <w:tabs>
          <w:tab w:val="left" w:pos="-1152"/>
          <w:tab w:val="left" w:pos="-720"/>
          <w:tab w:val="left" w:pos="0"/>
          <w:tab w:val="left" w:pos="900"/>
          <w:tab w:val="left" w:pos="1260"/>
          <w:tab w:val="left" w:pos="2160"/>
        </w:tabs>
        <w:jc w:val="both"/>
        <w:rPr>
          <w:rFonts w:ascii="Arial" w:hAnsi="Arial" w:cs="Arial"/>
        </w:rPr>
      </w:pPr>
      <w:r w:rsidRPr="00A873CB">
        <w:rPr>
          <w:rFonts w:ascii="Arial" w:hAnsi="Arial" w:cs="Arial"/>
        </w:rPr>
        <w:t xml:space="preserve">This Appendix forms part of </w:t>
      </w:r>
      <w:r w:rsidR="00E52CD9">
        <w:rPr>
          <w:rFonts w:ascii="Arial" w:hAnsi="Arial" w:cs="Arial"/>
        </w:rPr>
        <w:t>T</w:t>
      </w:r>
      <w:r w:rsidRPr="00A873CB">
        <w:rPr>
          <w:rFonts w:ascii="Arial" w:hAnsi="Arial" w:cs="Arial"/>
        </w:rPr>
        <w:t xml:space="preserve">he </w:t>
      </w:r>
      <w:r w:rsidR="00E52CD9">
        <w:rPr>
          <w:rFonts w:ascii="Arial" w:hAnsi="Arial" w:cs="Arial"/>
        </w:rPr>
        <w:t>Company’s</w:t>
      </w:r>
      <w:r w:rsidRPr="00A873CB">
        <w:rPr>
          <w:rFonts w:ascii="Arial" w:hAnsi="Arial" w:cs="Arial"/>
        </w:rPr>
        <w:t xml:space="preserve"> Interface Requirements Specification for Offshore Transmission Owner (OFTO) Networks Assets. </w:t>
      </w:r>
    </w:p>
    <w:p w14:paraId="0039E82E" w14:textId="77777777" w:rsidR="005E6720" w:rsidRPr="00A873CB" w:rsidRDefault="005E6720" w:rsidP="005E6720">
      <w:pPr>
        <w:tabs>
          <w:tab w:val="left" w:pos="-1152"/>
          <w:tab w:val="left" w:pos="-720"/>
          <w:tab w:val="left" w:pos="0"/>
          <w:tab w:val="left" w:pos="900"/>
          <w:tab w:val="left" w:pos="1260"/>
          <w:tab w:val="left" w:pos="2160"/>
        </w:tabs>
        <w:jc w:val="both"/>
        <w:rPr>
          <w:rFonts w:ascii="Arial" w:hAnsi="Arial" w:cs="Arial"/>
        </w:rPr>
      </w:pPr>
    </w:p>
    <w:p w14:paraId="488CD360" w14:textId="77777777" w:rsidR="005E6720" w:rsidRPr="00A873CB" w:rsidRDefault="005E6720" w:rsidP="005E6720">
      <w:pPr>
        <w:tabs>
          <w:tab w:val="left" w:pos="-1152"/>
          <w:tab w:val="left" w:pos="-720"/>
          <w:tab w:val="left" w:pos="0"/>
          <w:tab w:val="left" w:pos="900"/>
          <w:tab w:val="left" w:pos="1260"/>
          <w:tab w:val="left" w:pos="2160"/>
        </w:tabs>
        <w:jc w:val="both"/>
        <w:rPr>
          <w:rFonts w:ascii="Arial" w:hAnsi="Arial" w:cs="Arial"/>
        </w:rPr>
      </w:pPr>
    </w:p>
    <w:p w14:paraId="5D95D939" w14:textId="77777777" w:rsidR="005E6720" w:rsidRPr="00A873CB" w:rsidRDefault="005E6720" w:rsidP="005E6720">
      <w:pPr>
        <w:tabs>
          <w:tab w:val="left" w:pos="-1152"/>
          <w:tab w:val="left" w:pos="-720"/>
          <w:tab w:val="left" w:pos="0"/>
          <w:tab w:val="left" w:pos="900"/>
          <w:tab w:val="left" w:pos="1260"/>
          <w:tab w:val="left" w:pos="2160"/>
        </w:tabs>
        <w:ind w:left="900" w:hanging="900"/>
        <w:jc w:val="both"/>
        <w:rPr>
          <w:rFonts w:ascii="Arial" w:hAnsi="Arial" w:cs="Arial"/>
        </w:rPr>
      </w:pPr>
      <w:r w:rsidRPr="00A873CB">
        <w:rPr>
          <w:rFonts w:ascii="Arial" w:hAnsi="Arial" w:cs="Arial"/>
          <w:b/>
          <w:bCs/>
        </w:rPr>
        <w:t>SCOPE</w:t>
      </w:r>
      <w:r w:rsidRPr="00A873CB">
        <w:rPr>
          <w:rFonts w:ascii="Arial" w:hAnsi="Arial" w:cs="Arial"/>
        </w:rPr>
        <w:t xml:space="preserve"> </w:t>
      </w:r>
    </w:p>
    <w:p w14:paraId="58BB55A5" w14:textId="77777777" w:rsidR="005E6720" w:rsidRPr="00A873CB" w:rsidRDefault="005E6720" w:rsidP="005E6720">
      <w:pPr>
        <w:tabs>
          <w:tab w:val="left" w:pos="-1152"/>
          <w:tab w:val="left" w:pos="-720"/>
          <w:tab w:val="left" w:pos="0"/>
          <w:tab w:val="left" w:pos="900"/>
          <w:tab w:val="left" w:pos="1260"/>
          <w:tab w:val="left" w:pos="2160"/>
        </w:tabs>
        <w:ind w:left="900" w:hanging="900"/>
        <w:jc w:val="both"/>
        <w:rPr>
          <w:rFonts w:ascii="Arial" w:hAnsi="Arial" w:cs="Arial"/>
        </w:rPr>
      </w:pPr>
    </w:p>
    <w:p w14:paraId="25D17109" w14:textId="77777777" w:rsidR="005E6720" w:rsidRPr="00A873CB" w:rsidRDefault="005E6720" w:rsidP="005E6720">
      <w:pPr>
        <w:rPr>
          <w:rFonts w:ascii="Arial" w:hAnsi="Arial" w:cs="Arial"/>
        </w:rPr>
      </w:pPr>
      <w:r w:rsidRPr="00A873CB">
        <w:rPr>
          <w:rFonts w:ascii="Arial" w:hAnsi="Arial" w:cs="Arial"/>
        </w:rPr>
        <w:t>This document describes additional functions and information that will be required to be provided by the OFTO.</w:t>
      </w:r>
    </w:p>
    <w:p w14:paraId="6EEA34CB" w14:textId="77777777" w:rsidR="005E6720" w:rsidRPr="00F638D1" w:rsidRDefault="005E6720" w:rsidP="005E6720">
      <w:pPr>
        <w:rPr>
          <w:rFonts w:ascii="Arial" w:hAnsi="Arial" w:cs="Arial"/>
        </w:rPr>
      </w:pPr>
    </w:p>
    <w:p w14:paraId="29F83760" w14:textId="77777777" w:rsidR="005E6720" w:rsidRPr="00F638D1" w:rsidRDefault="005E6720" w:rsidP="00F638D1">
      <w:pPr>
        <w:pStyle w:val="Heading1"/>
        <w:numPr>
          <w:ilvl w:val="0"/>
          <w:numId w:val="45"/>
        </w:numPr>
        <w:rPr>
          <w:sz w:val="20"/>
        </w:rPr>
      </w:pPr>
      <w:r w:rsidRPr="00F638D1">
        <w:rPr>
          <w:sz w:val="20"/>
        </w:rPr>
        <w:t>Data Archiving</w:t>
      </w:r>
    </w:p>
    <w:p w14:paraId="32711972" w14:textId="77777777" w:rsidR="005E6720" w:rsidRPr="00F638D1" w:rsidRDefault="005E6720" w:rsidP="005E6720">
      <w:pPr>
        <w:keepLines/>
        <w:tabs>
          <w:tab w:val="left" w:pos="-1152"/>
          <w:tab w:val="left" w:pos="900"/>
          <w:tab w:val="left" w:pos="1440"/>
          <w:tab w:val="left" w:pos="2160"/>
          <w:tab w:val="left" w:pos="2880"/>
          <w:tab w:val="left" w:pos="3600"/>
          <w:tab w:val="left" w:pos="4320"/>
          <w:tab w:val="left" w:pos="5040"/>
          <w:tab w:val="left" w:pos="5760"/>
          <w:tab w:val="left" w:pos="6336"/>
        </w:tabs>
        <w:ind w:left="851"/>
        <w:jc w:val="both"/>
        <w:rPr>
          <w:rFonts w:ascii="Arial" w:hAnsi="Arial" w:cs="Arial"/>
        </w:rPr>
      </w:pPr>
    </w:p>
    <w:p w14:paraId="37E9ED67" w14:textId="77777777" w:rsidR="005E6720" w:rsidRPr="00F638D1" w:rsidRDefault="005E6720" w:rsidP="005E6720">
      <w:pPr>
        <w:keepNext/>
        <w:keepLines/>
        <w:tabs>
          <w:tab w:val="left" w:pos="-1152"/>
          <w:tab w:val="left" w:pos="900"/>
          <w:tab w:val="left" w:pos="1440"/>
          <w:tab w:val="left" w:pos="2160"/>
          <w:tab w:val="left" w:pos="2880"/>
          <w:tab w:val="left" w:pos="3600"/>
          <w:tab w:val="left" w:pos="4320"/>
          <w:tab w:val="left" w:pos="5040"/>
          <w:tab w:val="left" w:pos="5760"/>
          <w:tab w:val="left" w:pos="6336"/>
        </w:tabs>
        <w:ind w:left="851"/>
        <w:jc w:val="both"/>
        <w:rPr>
          <w:rFonts w:ascii="Arial" w:hAnsi="Arial" w:cs="Arial"/>
        </w:rPr>
      </w:pPr>
      <w:r w:rsidRPr="00F638D1">
        <w:rPr>
          <w:rFonts w:ascii="Arial" w:hAnsi="Arial" w:cs="Arial"/>
        </w:rPr>
        <w:t>A Data Archiving facility shall be provided to record all events, plant changes of state and control actions. The events shall be time stamped with the time the event was first detected to change state. The time stamp shall be to a resolution of 10ms (or better) with time referenced to UTC. All events shall be archived in chronological order.</w:t>
      </w:r>
    </w:p>
    <w:p w14:paraId="24454ABB" w14:textId="77777777" w:rsidR="005E6720" w:rsidRPr="00F638D1" w:rsidRDefault="005E6720" w:rsidP="005E6720">
      <w:pPr>
        <w:keepNext/>
        <w:keepLines/>
        <w:tabs>
          <w:tab w:val="left" w:pos="-1152"/>
          <w:tab w:val="left" w:pos="900"/>
          <w:tab w:val="left" w:pos="1440"/>
          <w:tab w:val="left" w:pos="2160"/>
          <w:tab w:val="left" w:pos="2880"/>
          <w:tab w:val="left" w:pos="3600"/>
          <w:tab w:val="left" w:pos="4320"/>
          <w:tab w:val="left" w:pos="5040"/>
          <w:tab w:val="left" w:pos="5760"/>
          <w:tab w:val="left" w:pos="6336"/>
        </w:tabs>
        <w:jc w:val="both"/>
        <w:rPr>
          <w:rFonts w:ascii="Arial" w:hAnsi="Arial" w:cs="Arial"/>
        </w:rPr>
      </w:pPr>
    </w:p>
    <w:p w14:paraId="1150B843" w14:textId="77777777" w:rsidR="005E6720" w:rsidRPr="00F638D1" w:rsidRDefault="005E6720" w:rsidP="005E6720">
      <w:pPr>
        <w:keepLines/>
        <w:tabs>
          <w:tab w:val="left" w:pos="-1152"/>
          <w:tab w:val="left" w:pos="900"/>
          <w:tab w:val="left" w:pos="1440"/>
          <w:tab w:val="left" w:pos="2160"/>
          <w:tab w:val="left" w:pos="2880"/>
          <w:tab w:val="left" w:pos="3600"/>
          <w:tab w:val="left" w:pos="4320"/>
          <w:tab w:val="left" w:pos="5040"/>
          <w:tab w:val="left" w:pos="5760"/>
          <w:tab w:val="left" w:pos="6336"/>
        </w:tabs>
        <w:ind w:left="720"/>
        <w:jc w:val="both"/>
        <w:rPr>
          <w:rFonts w:ascii="Arial" w:hAnsi="Arial" w:cs="Arial"/>
        </w:rPr>
      </w:pPr>
      <w:r w:rsidRPr="00F638D1">
        <w:rPr>
          <w:rFonts w:ascii="Arial" w:hAnsi="Arial" w:cs="Arial"/>
        </w:rPr>
        <w:t>The system shall be capable of capturing simultaneous occurrence of events, without loss of information.  Extracts of the archived data shall be made available on request.</w:t>
      </w:r>
    </w:p>
    <w:p w14:paraId="60B98B06" w14:textId="77777777" w:rsidR="005E6720" w:rsidRPr="00F638D1" w:rsidRDefault="005E6720" w:rsidP="005E6720">
      <w:pPr>
        <w:keepLines/>
        <w:tabs>
          <w:tab w:val="left" w:pos="-1152"/>
          <w:tab w:val="left" w:pos="900"/>
          <w:tab w:val="left" w:pos="1440"/>
          <w:tab w:val="left" w:pos="2160"/>
          <w:tab w:val="left" w:pos="2880"/>
          <w:tab w:val="left" w:pos="3600"/>
          <w:tab w:val="left" w:pos="4320"/>
          <w:tab w:val="left" w:pos="5040"/>
          <w:tab w:val="left" w:pos="5760"/>
          <w:tab w:val="left" w:pos="6336"/>
        </w:tabs>
        <w:jc w:val="both"/>
        <w:rPr>
          <w:rFonts w:ascii="Arial" w:hAnsi="Arial" w:cs="Arial"/>
          <w:b/>
        </w:rPr>
      </w:pPr>
    </w:p>
    <w:p w14:paraId="49175738" w14:textId="77777777" w:rsidR="005E6720" w:rsidRPr="00F638D1" w:rsidRDefault="005E6720" w:rsidP="005E6720">
      <w:pPr>
        <w:pStyle w:val="Heading1"/>
        <w:rPr>
          <w:rFonts w:cs="Arial"/>
          <w:sz w:val="20"/>
        </w:rPr>
      </w:pPr>
      <w:r w:rsidRPr="00F638D1">
        <w:rPr>
          <w:rFonts w:cs="Arial"/>
          <w:sz w:val="20"/>
        </w:rPr>
        <w:t>Fault Recording</w:t>
      </w:r>
    </w:p>
    <w:p w14:paraId="1F79EAB8" w14:textId="77777777" w:rsidR="005E6720" w:rsidRPr="00F638D1" w:rsidRDefault="005E6720" w:rsidP="005E6720">
      <w:pPr>
        <w:rPr>
          <w:rFonts w:ascii="Arial" w:hAnsi="Arial" w:cs="Arial"/>
          <w:b/>
        </w:rPr>
      </w:pPr>
    </w:p>
    <w:p w14:paraId="232E537C" w14:textId="77777777" w:rsidR="005E6720" w:rsidRPr="00F638D1" w:rsidRDefault="005E6720" w:rsidP="005E6720">
      <w:pPr>
        <w:ind w:left="720"/>
        <w:rPr>
          <w:rFonts w:ascii="Arial" w:hAnsi="Arial" w:cs="Arial"/>
        </w:rPr>
      </w:pPr>
      <w:r w:rsidRPr="00F638D1">
        <w:rPr>
          <w:rFonts w:ascii="Arial" w:hAnsi="Arial" w:cs="Arial"/>
        </w:rPr>
        <w:t>Fault Recorders shall be provided on all feeder circuits to capture fault records of all Protection Operations. The required digital signals and analogue measurements and their performance will be subject to agreement.</w:t>
      </w:r>
    </w:p>
    <w:p w14:paraId="43459031" w14:textId="77777777" w:rsidR="005E6720" w:rsidRPr="00F638D1" w:rsidRDefault="005E6720" w:rsidP="005E6720">
      <w:pPr>
        <w:ind w:left="360"/>
        <w:rPr>
          <w:rFonts w:ascii="Arial" w:hAnsi="Arial" w:cs="Arial"/>
          <w:b/>
        </w:rPr>
      </w:pPr>
    </w:p>
    <w:p w14:paraId="5EB980F7" w14:textId="77777777" w:rsidR="005E6720" w:rsidRPr="00F638D1" w:rsidRDefault="005E6720" w:rsidP="005E6720">
      <w:pPr>
        <w:pStyle w:val="Heading1"/>
        <w:rPr>
          <w:rFonts w:cs="Arial"/>
          <w:sz w:val="20"/>
        </w:rPr>
      </w:pPr>
      <w:r w:rsidRPr="00F638D1">
        <w:rPr>
          <w:rFonts w:cs="Arial"/>
          <w:sz w:val="20"/>
        </w:rPr>
        <w:t>Interlocking</w:t>
      </w:r>
    </w:p>
    <w:p w14:paraId="0D95636B" w14:textId="77777777" w:rsidR="005E6720" w:rsidRPr="00F638D1" w:rsidRDefault="005E6720" w:rsidP="005E6720">
      <w:pPr>
        <w:rPr>
          <w:rFonts w:ascii="Arial" w:hAnsi="Arial" w:cs="Arial"/>
          <w:b/>
        </w:rPr>
      </w:pPr>
    </w:p>
    <w:p w14:paraId="3713B1A0" w14:textId="77777777" w:rsidR="005E6720" w:rsidRPr="00F638D1" w:rsidRDefault="005E6720" w:rsidP="005E6720">
      <w:pPr>
        <w:ind w:left="720"/>
        <w:rPr>
          <w:rFonts w:ascii="Arial" w:hAnsi="Arial" w:cs="Arial"/>
        </w:rPr>
      </w:pPr>
      <w:r w:rsidRPr="00F638D1">
        <w:rPr>
          <w:rFonts w:ascii="Arial" w:hAnsi="Arial" w:cs="Arial"/>
        </w:rPr>
        <w:t>OFTO Network Assets shall be mechanically and electrically interlocked in accordance with agreed rules.</w:t>
      </w:r>
    </w:p>
    <w:p w14:paraId="099211FB" w14:textId="77777777" w:rsidR="005E6720" w:rsidRPr="00F638D1" w:rsidRDefault="005E6720" w:rsidP="005E6720">
      <w:pPr>
        <w:rPr>
          <w:rFonts w:ascii="Arial" w:hAnsi="Arial" w:cs="Arial"/>
        </w:rPr>
      </w:pPr>
    </w:p>
    <w:p w14:paraId="43C88F44" w14:textId="77777777" w:rsidR="005E6720" w:rsidRPr="00F638D1" w:rsidRDefault="005E6720" w:rsidP="005E6720">
      <w:pPr>
        <w:tabs>
          <w:tab w:val="left" w:pos="-1440"/>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20"/>
        <w:jc w:val="both"/>
        <w:rPr>
          <w:rFonts w:ascii="Arial" w:hAnsi="Arial" w:cs="Arial"/>
        </w:rPr>
      </w:pPr>
      <w:r w:rsidRPr="00F638D1">
        <w:rPr>
          <w:rFonts w:ascii="Arial" w:hAnsi="Arial" w:cs="Arial"/>
        </w:rPr>
        <w:tab/>
        <w:t>The function shall provide a means of interlocking the circuit-breakers, disconnectors and earth switches against erroneous operation.  The interlock mechanism shall prevent the operation of the selected switch unless an agreed interlock chain, represented by associated circuit-breakers, disconnectors and earth switch positions is valid.</w:t>
      </w:r>
    </w:p>
    <w:p w14:paraId="002D0FAE" w14:textId="77777777" w:rsidR="005E6720" w:rsidRPr="00F638D1" w:rsidRDefault="005E6720" w:rsidP="005E6720">
      <w:pPr>
        <w:rPr>
          <w:rFonts w:ascii="Arial" w:hAnsi="Arial" w:cs="Arial"/>
        </w:rPr>
      </w:pPr>
    </w:p>
    <w:p w14:paraId="5BBF2FDF" w14:textId="77777777" w:rsidR="005E6720" w:rsidRPr="00F638D1" w:rsidRDefault="005E6720" w:rsidP="005E6720">
      <w:pPr>
        <w:pStyle w:val="Heading1"/>
        <w:rPr>
          <w:rFonts w:cs="Arial"/>
          <w:sz w:val="20"/>
        </w:rPr>
      </w:pPr>
      <w:r w:rsidRPr="00F638D1">
        <w:rPr>
          <w:rFonts w:cs="Arial"/>
          <w:sz w:val="20"/>
        </w:rPr>
        <w:t>Configuration, Testing and Validation</w:t>
      </w:r>
    </w:p>
    <w:p w14:paraId="509C578D" w14:textId="77777777" w:rsidR="005E6720" w:rsidRPr="00F638D1" w:rsidRDefault="005E6720" w:rsidP="005E6720">
      <w:pPr>
        <w:rPr>
          <w:rFonts w:ascii="Arial" w:hAnsi="Arial" w:cs="Arial"/>
          <w:b/>
        </w:rPr>
      </w:pPr>
    </w:p>
    <w:p w14:paraId="18D7A6C6" w14:textId="5ACAE258" w:rsidR="005E6720" w:rsidRPr="00F638D1" w:rsidRDefault="005E6720" w:rsidP="005E6720">
      <w:pPr>
        <w:ind w:left="720"/>
        <w:rPr>
          <w:rFonts w:ascii="Arial" w:hAnsi="Arial" w:cs="Arial"/>
        </w:rPr>
      </w:pPr>
      <w:r w:rsidRPr="00F638D1">
        <w:rPr>
          <w:rFonts w:ascii="Arial" w:hAnsi="Arial" w:cs="Arial"/>
        </w:rPr>
        <w:t xml:space="preserve">The TCI GI74 configuration data shall be prepared in accordance with agreed rules and to an agreed format. This format is described as “300 sheets”. The IEC101 configuration data shall be prepared in a standardised spreadsheet format </w:t>
      </w:r>
      <w:proofErr w:type="gramStart"/>
      <w:r w:rsidRPr="00F638D1">
        <w:rPr>
          <w:rFonts w:ascii="Arial" w:hAnsi="Arial" w:cs="Arial"/>
        </w:rPr>
        <w:t xml:space="preserve">which </w:t>
      </w:r>
      <w:r w:rsidR="00E52CD9">
        <w:rPr>
          <w:rFonts w:ascii="Arial" w:hAnsi="Arial" w:cs="Arial"/>
        </w:rPr>
        <w:t xml:space="preserve"> The</w:t>
      </w:r>
      <w:proofErr w:type="gramEnd"/>
      <w:r w:rsidR="00E52CD9">
        <w:rPr>
          <w:rFonts w:ascii="Arial" w:hAnsi="Arial" w:cs="Arial"/>
        </w:rPr>
        <w:t xml:space="preserve"> Company</w:t>
      </w:r>
      <w:r w:rsidRPr="00F638D1">
        <w:rPr>
          <w:rFonts w:ascii="Arial" w:hAnsi="Arial" w:cs="Arial"/>
        </w:rPr>
        <w:t xml:space="preserve"> will issue on request.</w:t>
      </w:r>
    </w:p>
    <w:p w14:paraId="2425B8A6" w14:textId="77777777" w:rsidR="005E6720" w:rsidRPr="00F638D1" w:rsidRDefault="005E6720" w:rsidP="005E6720">
      <w:pPr>
        <w:rPr>
          <w:rFonts w:ascii="Arial" w:hAnsi="Arial" w:cs="Arial"/>
        </w:rPr>
      </w:pPr>
    </w:p>
    <w:p w14:paraId="56296D0E" w14:textId="77777777" w:rsidR="005E6720" w:rsidRPr="00F638D1" w:rsidRDefault="005E6720" w:rsidP="005E6720">
      <w:pPr>
        <w:ind w:left="720"/>
        <w:rPr>
          <w:rFonts w:ascii="Arial" w:hAnsi="Arial" w:cs="Arial"/>
        </w:rPr>
      </w:pPr>
      <w:r w:rsidRPr="00F638D1">
        <w:rPr>
          <w:rFonts w:ascii="Arial" w:hAnsi="Arial" w:cs="Arial"/>
        </w:rPr>
        <w:t xml:space="preserve">The TCI GI74 configuration shall be validated using a Test Tool identified as the Portable Telecontrol Equipment (PTE) which shall use the 300 sheet configuration data to validate the TCI GI74 configuration </w:t>
      </w:r>
      <w:proofErr w:type="gramStart"/>
      <w:r w:rsidRPr="00F638D1">
        <w:rPr>
          <w:rFonts w:ascii="Arial" w:hAnsi="Arial" w:cs="Arial"/>
        </w:rPr>
        <w:t>off line</w:t>
      </w:r>
      <w:proofErr w:type="gramEnd"/>
      <w:r w:rsidRPr="00F638D1">
        <w:rPr>
          <w:rFonts w:ascii="Arial" w:hAnsi="Arial" w:cs="Arial"/>
        </w:rPr>
        <w:t xml:space="preserve">, prior to a connection to the </w:t>
      </w:r>
      <w:proofErr w:type="gramStart"/>
      <w:r w:rsidRPr="00F638D1">
        <w:rPr>
          <w:rFonts w:ascii="Arial" w:hAnsi="Arial" w:cs="Arial"/>
        </w:rPr>
        <w:t>Remote Control</w:t>
      </w:r>
      <w:proofErr w:type="gramEnd"/>
      <w:r w:rsidRPr="00F638D1">
        <w:rPr>
          <w:rFonts w:ascii="Arial" w:hAnsi="Arial" w:cs="Arial"/>
        </w:rPr>
        <w:t xml:space="preserve"> Point communication services.  The IEC101 configuration shall be validated using an automated test tool.</w:t>
      </w:r>
    </w:p>
    <w:p w14:paraId="0E498722" w14:textId="77777777" w:rsidR="005E6720" w:rsidRPr="00F638D1" w:rsidRDefault="005E6720" w:rsidP="005E6720">
      <w:pPr>
        <w:rPr>
          <w:rFonts w:ascii="Arial" w:hAnsi="Arial" w:cs="Arial"/>
        </w:rPr>
      </w:pPr>
    </w:p>
    <w:p w14:paraId="35D1DD0C" w14:textId="77777777" w:rsidR="005E6720" w:rsidRPr="00F638D1" w:rsidRDefault="005E6720" w:rsidP="005E6720">
      <w:pPr>
        <w:pStyle w:val="Heading1"/>
        <w:rPr>
          <w:rFonts w:cs="Arial"/>
          <w:sz w:val="20"/>
        </w:rPr>
      </w:pPr>
      <w:r w:rsidRPr="00F638D1">
        <w:rPr>
          <w:rFonts w:cs="Arial"/>
          <w:sz w:val="20"/>
        </w:rPr>
        <w:t>Generator Data</w:t>
      </w:r>
    </w:p>
    <w:p w14:paraId="4F19E9F4" w14:textId="77777777" w:rsidR="005E6720" w:rsidRPr="00DD1A7D" w:rsidRDefault="005E6720" w:rsidP="005E6720">
      <w:pPr>
        <w:rPr>
          <w:rFonts w:ascii="Arial" w:hAnsi="Arial" w:cs="Arial"/>
        </w:rPr>
      </w:pPr>
    </w:p>
    <w:p w14:paraId="30311241" w14:textId="77777777" w:rsidR="005E6720" w:rsidRPr="00DD1A7D" w:rsidRDefault="005E6720" w:rsidP="005E6720">
      <w:pPr>
        <w:ind w:left="720"/>
        <w:rPr>
          <w:rFonts w:ascii="Arial" w:hAnsi="Arial" w:cs="Arial"/>
        </w:rPr>
      </w:pPr>
      <w:r w:rsidRPr="00DD1A7D">
        <w:rPr>
          <w:rFonts w:ascii="Arial" w:hAnsi="Arial" w:cs="Arial"/>
        </w:rPr>
        <w:t xml:space="preserve">The OFTO shall carry certain pre-defined Generator digital indications and analogue metering data from the Generator connection bays to the TCI, for onward transmission to the </w:t>
      </w:r>
      <w:proofErr w:type="gramStart"/>
      <w:r w:rsidRPr="00DD1A7D">
        <w:rPr>
          <w:rFonts w:ascii="Arial" w:hAnsi="Arial" w:cs="Arial"/>
        </w:rPr>
        <w:t>Remote Control</w:t>
      </w:r>
      <w:proofErr w:type="gramEnd"/>
      <w:r w:rsidRPr="00DD1A7D">
        <w:rPr>
          <w:rFonts w:ascii="Arial" w:hAnsi="Arial" w:cs="Arial"/>
        </w:rPr>
        <w:t xml:space="preserve"> Point.</w:t>
      </w:r>
    </w:p>
    <w:p w14:paraId="65960E92" w14:textId="77777777" w:rsidR="005E6720" w:rsidRPr="00DD1A7D" w:rsidRDefault="005E6720" w:rsidP="005E6720">
      <w:pPr>
        <w:rPr>
          <w:rFonts w:ascii="Arial" w:hAnsi="Arial" w:cs="Arial"/>
        </w:rPr>
      </w:pPr>
    </w:p>
    <w:p w14:paraId="48B9D167" w14:textId="77777777" w:rsidR="005E6720" w:rsidRPr="00DD1A7D" w:rsidRDefault="005E6720" w:rsidP="005E6720">
      <w:pPr>
        <w:rPr>
          <w:rFonts w:ascii="Arial" w:hAnsi="Arial" w:cs="Arial"/>
        </w:rPr>
      </w:pPr>
    </w:p>
    <w:p w14:paraId="1BA33882" w14:textId="77777777" w:rsidR="005E6720" w:rsidRPr="00DD1A7D" w:rsidRDefault="005E6720" w:rsidP="005E6720">
      <w:pPr>
        <w:rPr>
          <w:rFonts w:ascii="Arial" w:hAnsi="Arial" w:cs="Arial"/>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1E0" w:firstRow="1" w:lastRow="1" w:firstColumn="1" w:lastColumn="1" w:noHBand="0" w:noVBand="0"/>
      </w:tblPr>
      <w:tblGrid>
        <w:gridCol w:w="1188"/>
        <w:gridCol w:w="2520"/>
        <w:gridCol w:w="2160"/>
        <w:gridCol w:w="1620"/>
        <w:gridCol w:w="1034"/>
      </w:tblGrid>
      <w:tr w:rsidR="005E6720" w:rsidRPr="00B763AC" w14:paraId="2F917953" w14:textId="77777777" w:rsidTr="00747188">
        <w:tc>
          <w:tcPr>
            <w:tcW w:w="1188" w:type="dxa"/>
          </w:tcPr>
          <w:p w14:paraId="5FBB8FC4" w14:textId="77777777" w:rsidR="005E6720" w:rsidRPr="00B763AC" w:rsidRDefault="005E6720" w:rsidP="00747188">
            <w:pPr>
              <w:jc w:val="center"/>
              <w:rPr>
                <w:rFonts w:ascii="Arial" w:hAnsi="Arial" w:cs="Arial"/>
                <w:b/>
                <w:caps/>
              </w:rPr>
            </w:pPr>
            <w:r w:rsidRPr="00B763AC">
              <w:rPr>
                <w:rFonts w:ascii="Arial" w:hAnsi="Arial" w:cs="Arial"/>
                <w:b/>
                <w:caps/>
              </w:rPr>
              <w:t>Issue Number</w:t>
            </w:r>
          </w:p>
        </w:tc>
        <w:tc>
          <w:tcPr>
            <w:tcW w:w="2520" w:type="dxa"/>
          </w:tcPr>
          <w:p w14:paraId="3987496A" w14:textId="77777777" w:rsidR="005E6720" w:rsidRPr="00B763AC" w:rsidRDefault="005E6720" w:rsidP="00747188">
            <w:pPr>
              <w:jc w:val="center"/>
              <w:rPr>
                <w:rFonts w:ascii="Arial" w:hAnsi="Arial" w:cs="Arial"/>
                <w:b/>
                <w:caps/>
              </w:rPr>
            </w:pPr>
            <w:r w:rsidRPr="00B763AC">
              <w:rPr>
                <w:rFonts w:ascii="Arial" w:hAnsi="Arial" w:cs="Arial"/>
                <w:b/>
                <w:caps/>
              </w:rPr>
              <w:t>Changes</w:t>
            </w:r>
          </w:p>
        </w:tc>
        <w:tc>
          <w:tcPr>
            <w:tcW w:w="2160" w:type="dxa"/>
          </w:tcPr>
          <w:p w14:paraId="161840FA" w14:textId="77777777" w:rsidR="005E6720" w:rsidRPr="00B763AC" w:rsidRDefault="005E6720" w:rsidP="00747188">
            <w:pPr>
              <w:jc w:val="center"/>
              <w:rPr>
                <w:rFonts w:ascii="Arial" w:hAnsi="Arial" w:cs="Arial"/>
                <w:b/>
                <w:caps/>
              </w:rPr>
            </w:pPr>
            <w:r w:rsidRPr="00B763AC">
              <w:rPr>
                <w:rFonts w:ascii="Arial" w:hAnsi="Arial" w:cs="Arial"/>
                <w:b/>
                <w:caps/>
              </w:rPr>
              <w:t>Author/Date</w:t>
            </w:r>
          </w:p>
        </w:tc>
        <w:tc>
          <w:tcPr>
            <w:tcW w:w="1620" w:type="dxa"/>
          </w:tcPr>
          <w:p w14:paraId="3B8165A7" w14:textId="77777777" w:rsidR="005E6720" w:rsidRPr="00B763AC" w:rsidRDefault="005E6720" w:rsidP="00747188">
            <w:pPr>
              <w:jc w:val="center"/>
              <w:rPr>
                <w:rFonts w:ascii="Arial" w:hAnsi="Arial" w:cs="Arial"/>
                <w:b/>
                <w:caps/>
              </w:rPr>
            </w:pPr>
            <w:r w:rsidRPr="00B763AC">
              <w:rPr>
                <w:rFonts w:ascii="Arial" w:hAnsi="Arial" w:cs="Arial"/>
                <w:b/>
                <w:caps/>
              </w:rPr>
              <w:t>Authorised</w:t>
            </w:r>
          </w:p>
        </w:tc>
        <w:tc>
          <w:tcPr>
            <w:tcW w:w="1034" w:type="dxa"/>
          </w:tcPr>
          <w:p w14:paraId="6E257F4C" w14:textId="77777777" w:rsidR="005E6720" w:rsidRPr="00B763AC" w:rsidRDefault="005E6720" w:rsidP="00747188">
            <w:pPr>
              <w:jc w:val="center"/>
              <w:rPr>
                <w:rFonts w:ascii="Arial" w:hAnsi="Arial" w:cs="Arial"/>
                <w:b/>
                <w:caps/>
              </w:rPr>
            </w:pPr>
            <w:r w:rsidRPr="00B763AC">
              <w:rPr>
                <w:rFonts w:ascii="Arial" w:hAnsi="Arial" w:cs="Arial"/>
                <w:b/>
                <w:caps/>
              </w:rPr>
              <w:t>Date</w:t>
            </w:r>
          </w:p>
        </w:tc>
      </w:tr>
      <w:tr w:rsidR="005E6720" w:rsidRPr="00B763AC" w14:paraId="7F5818FB" w14:textId="77777777" w:rsidTr="00747188">
        <w:tc>
          <w:tcPr>
            <w:tcW w:w="1188" w:type="dxa"/>
          </w:tcPr>
          <w:p w14:paraId="7AE84296" w14:textId="77777777" w:rsidR="005E6720" w:rsidRPr="00B763AC" w:rsidRDefault="005E6720" w:rsidP="00747188">
            <w:pPr>
              <w:rPr>
                <w:rFonts w:ascii="Arial" w:hAnsi="Arial" w:cs="Arial"/>
              </w:rPr>
            </w:pPr>
            <w:r w:rsidRPr="00B763AC">
              <w:rPr>
                <w:rFonts w:ascii="Arial" w:hAnsi="Arial" w:cs="Arial"/>
              </w:rPr>
              <w:t>Draft B</w:t>
            </w:r>
          </w:p>
        </w:tc>
        <w:tc>
          <w:tcPr>
            <w:tcW w:w="2520" w:type="dxa"/>
          </w:tcPr>
          <w:p w14:paraId="3B4F61BD" w14:textId="77777777" w:rsidR="005E6720" w:rsidRPr="00B763AC" w:rsidRDefault="005E6720" w:rsidP="00747188">
            <w:pPr>
              <w:rPr>
                <w:rFonts w:ascii="Arial" w:hAnsi="Arial" w:cs="Arial"/>
              </w:rPr>
            </w:pPr>
            <w:r w:rsidRPr="00B763AC">
              <w:rPr>
                <w:rFonts w:ascii="Arial" w:hAnsi="Arial" w:cs="Arial"/>
              </w:rPr>
              <w:t>2</w:t>
            </w:r>
            <w:r w:rsidRPr="00B763AC">
              <w:rPr>
                <w:rFonts w:ascii="Arial" w:hAnsi="Arial" w:cs="Arial"/>
                <w:vertAlign w:val="superscript"/>
              </w:rPr>
              <w:t>nd</w:t>
            </w:r>
            <w:r w:rsidRPr="00B763AC">
              <w:rPr>
                <w:rFonts w:ascii="Arial" w:hAnsi="Arial" w:cs="Arial"/>
              </w:rPr>
              <w:t xml:space="preserve"> Draft following review 21/11/07</w:t>
            </w:r>
          </w:p>
        </w:tc>
        <w:tc>
          <w:tcPr>
            <w:tcW w:w="2160" w:type="dxa"/>
          </w:tcPr>
          <w:p w14:paraId="6F656334" w14:textId="77777777" w:rsidR="005E6720" w:rsidRPr="00B763AC" w:rsidRDefault="005E6720" w:rsidP="00747188">
            <w:pPr>
              <w:rPr>
                <w:rFonts w:ascii="Arial" w:hAnsi="Arial" w:cs="Arial"/>
              </w:rPr>
            </w:pPr>
            <w:r w:rsidRPr="00B763AC">
              <w:rPr>
                <w:rFonts w:ascii="Arial" w:hAnsi="Arial" w:cs="Arial"/>
              </w:rPr>
              <w:t>J E Fitch</w:t>
            </w:r>
          </w:p>
          <w:p w14:paraId="1F9BB00A" w14:textId="77777777" w:rsidR="005E6720" w:rsidRPr="00B763AC" w:rsidRDefault="005E6720" w:rsidP="00747188">
            <w:pPr>
              <w:rPr>
                <w:rFonts w:ascii="Arial" w:hAnsi="Arial" w:cs="Arial"/>
              </w:rPr>
            </w:pPr>
            <w:r w:rsidRPr="00B763AC">
              <w:rPr>
                <w:rFonts w:ascii="Arial" w:hAnsi="Arial" w:cs="Arial"/>
              </w:rPr>
              <w:t>29</w:t>
            </w:r>
            <w:r w:rsidRPr="00B763AC">
              <w:rPr>
                <w:rFonts w:ascii="Arial" w:hAnsi="Arial" w:cs="Arial"/>
                <w:vertAlign w:val="superscript"/>
              </w:rPr>
              <w:t>th</w:t>
            </w:r>
            <w:r w:rsidRPr="00B763AC">
              <w:rPr>
                <w:rFonts w:ascii="Arial" w:hAnsi="Arial" w:cs="Arial"/>
              </w:rPr>
              <w:t xml:space="preserve"> November 2007</w:t>
            </w:r>
          </w:p>
        </w:tc>
        <w:tc>
          <w:tcPr>
            <w:tcW w:w="1620" w:type="dxa"/>
          </w:tcPr>
          <w:p w14:paraId="32BD23B6" w14:textId="77777777" w:rsidR="005E6720" w:rsidRPr="00B763AC" w:rsidRDefault="005E6720" w:rsidP="00747188">
            <w:pPr>
              <w:rPr>
                <w:rFonts w:ascii="Arial" w:hAnsi="Arial" w:cs="Arial"/>
              </w:rPr>
            </w:pPr>
          </w:p>
        </w:tc>
        <w:tc>
          <w:tcPr>
            <w:tcW w:w="1034" w:type="dxa"/>
          </w:tcPr>
          <w:p w14:paraId="1D0FB9D0" w14:textId="77777777" w:rsidR="005E6720" w:rsidRPr="00B763AC" w:rsidRDefault="005E6720" w:rsidP="00747188">
            <w:pPr>
              <w:rPr>
                <w:rFonts w:ascii="Arial" w:hAnsi="Arial" w:cs="Arial"/>
              </w:rPr>
            </w:pPr>
          </w:p>
        </w:tc>
      </w:tr>
      <w:tr w:rsidR="005E6720" w:rsidRPr="00B763AC" w14:paraId="6B970E9C" w14:textId="77777777" w:rsidTr="00747188">
        <w:tc>
          <w:tcPr>
            <w:tcW w:w="1188" w:type="dxa"/>
          </w:tcPr>
          <w:p w14:paraId="71C34CC4" w14:textId="77777777" w:rsidR="005E6720" w:rsidRPr="00B763AC" w:rsidRDefault="005E6720" w:rsidP="00747188">
            <w:pPr>
              <w:rPr>
                <w:rFonts w:ascii="Arial" w:hAnsi="Arial" w:cs="Arial"/>
              </w:rPr>
            </w:pPr>
            <w:r w:rsidRPr="00B763AC">
              <w:rPr>
                <w:rFonts w:ascii="Arial" w:hAnsi="Arial" w:cs="Arial"/>
              </w:rPr>
              <w:t xml:space="preserve">Issue 1 </w:t>
            </w:r>
          </w:p>
        </w:tc>
        <w:tc>
          <w:tcPr>
            <w:tcW w:w="2520" w:type="dxa"/>
          </w:tcPr>
          <w:p w14:paraId="6C64F782" w14:textId="77777777" w:rsidR="005E6720" w:rsidRPr="00B763AC" w:rsidRDefault="005E6720" w:rsidP="00747188">
            <w:pPr>
              <w:rPr>
                <w:rFonts w:ascii="Arial" w:hAnsi="Arial" w:cs="Arial"/>
              </w:rPr>
            </w:pPr>
            <w:r w:rsidRPr="00B763AC">
              <w:rPr>
                <w:rFonts w:ascii="Arial" w:hAnsi="Arial" w:cs="Arial"/>
              </w:rPr>
              <w:t>Typographical Update and clarification following comments</w:t>
            </w:r>
          </w:p>
        </w:tc>
        <w:tc>
          <w:tcPr>
            <w:tcW w:w="2160" w:type="dxa"/>
          </w:tcPr>
          <w:p w14:paraId="78781D40" w14:textId="77777777" w:rsidR="005E6720" w:rsidRPr="00B763AC" w:rsidRDefault="005E6720" w:rsidP="00747188">
            <w:pPr>
              <w:rPr>
                <w:rFonts w:ascii="Arial" w:hAnsi="Arial" w:cs="Arial"/>
              </w:rPr>
            </w:pPr>
            <w:r w:rsidRPr="00B763AC">
              <w:rPr>
                <w:rFonts w:ascii="Arial" w:hAnsi="Arial" w:cs="Arial"/>
              </w:rPr>
              <w:t>J E Fitch</w:t>
            </w:r>
          </w:p>
          <w:p w14:paraId="3307172A" w14:textId="77777777" w:rsidR="005E6720" w:rsidRPr="00B763AC" w:rsidRDefault="005E6720" w:rsidP="00747188">
            <w:pPr>
              <w:rPr>
                <w:rFonts w:ascii="Arial" w:hAnsi="Arial" w:cs="Arial"/>
              </w:rPr>
            </w:pPr>
            <w:r w:rsidRPr="00B763AC">
              <w:rPr>
                <w:rFonts w:ascii="Arial" w:hAnsi="Arial" w:cs="Arial"/>
              </w:rPr>
              <w:t>6</w:t>
            </w:r>
            <w:r w:rsidRPr="00B763AC">
              <w:rPr>
                <w:rFonts w:ascii="Arial" w:hAnsi="Arial" w:cs="Arial"/>
                <w:vertAlign w:val="superscript"/>
              </w:rPr>
              <w:t>th</w:t>
            </w:r>
            <w:r w:rsidRPr="00B763AC">
              <w:rPr>
                <w:rFonts w:ascii="Arial" w:hAnsi="Arial" w:cs="Arial"/>
              </w:rPr>
              <w:t xml:space="preserve"> April 2008</w:t>
            </w:r>
          </w:p>
        </w:tc>
        <w:tc>
          <w:tcPr>
            <w:tcW w:w="1620" w:type="dxa"/>
          </w:tcPr>
          <w:p w14:paraId="321063ED" w14:textId="77777777" w:rsidR="005E6720" w:rsidRPr="00B763AC" w:rsidRDefault="005E6720" w:rsidP="00747188">
            <w:pPr>
              <w:rPr>
                <w:rFonts w:ascii="Arial" w:hAnsi="Arial" w:cs="Arial"/>
              </w:rPr>
            </w:pPr>
          </w:p>
        </w:tc>
        <w:tc>
          <w:tcPr>
            <w:tcW w:w="1034" w:type="dxa"/>
          </w:tcPr>
          <w:p w14:paraId="39D64162" w14:textId="77777777" w:rsidR="005E6720" w:rsidRPr="00B763AC" w:rsidRDefault="005E6720" w:rsidP="00747188">
            <w:pPr>
              <w:rPr>
                <w:rFonts w:ascii="Arial" w:hAnsi="Arial" w:cs="Arial"/>
              </w:rPr>
            </w:pPr>
          </w:p>
        </w:tc>
      </w:tr>
      <w:tr w:rsidR="005E6720" w:rsidRPr="00B763AC" w14:paraId="663A6620" w14:textId="77777777" w:rsidTr="00747188">
        <w:tc>
          <w:tcPr>
            <w:tcW w:w="1188" w:type="dxa"/>
          </w:tcPr>
          <w:p w14:paraId="1D1877DA" w14:textId="77777777" w:rsidR="005E6720" w:rsidRPr="00B763AC" w:rsidRDefault="00D146D8" w:rsidP="00747188">
            <w:pPr>
              <w:rPr>
                <w:rFonts w:ascii="Arial" w:hAnsi="Arial" w:cs="Arial"/>
              </w:rPr>
            </w:pPr>
            <w:r>
              <w:rPr>
                <w:rFonts w:ascii="Arial" w:hAnsi="Arial" w:cs="Arial"/>
              </w:rPr>
              <w:t xml:space="preserve">Issue </w:t>
            </w:r>
            <w:r w:rsidR="00CD2D15">
              <w:rPr>
                <w:rFonts w:ascii="Arial" w:hAnsi="Arial" w:cs="Arial"/>
              </w:rPr>
              <w:t>2</w:t>
            </w:r>
          </w:p>
        </w:tc>
        <w:tc>
          <w:tcPr>
            <w:tcW w:w="2520" w:type="dxa"/>
          </w:tcPr>
          <w:p w14:paraId="4EBA9F5D" w14:textId="77777777" w:rsidR="005E6720" w:rsidRPr="00B763AC" w:rsidRDefault="00D146D8" w:rsidP="00747188">
            <w:pPr>
              <w:rPr>
                <w:rFonts w:ascii="Arial" w:hAnsi="Arial" w:cs="Arial"/>
              </w:rPr>
            </w:pPr>
            <w:r>
              <w:rPr>
                <w:rFonts w:ascii="Arial" w:hAnsi="Arial" w:cs="Arial"/>
              </w:rPr>
              <w:t>Updated to include IEC60870-5-101</w:t>
            </w:r>
          </w:p>
        </w:tc>
        <w:tc>
          <w:tcPr>
            <w:tcW w:w="2160" w:type="dxa"/>
          </w:tcPr>
          <w:p w14:paraId="6880A353" w14:textId="77777777" w:rsidR="005E6720" w:rsidRDefault="00D146D8" w:rsidP="00747188">
            <w:pPr>
              <w:rPr>
                <w:rFonts w:ascii="Arial" w:hAnsi="Arial" w:cs="Arial"/>
              </w:rPr>
            </w:pPr>
            <w:r>
              <w:rPr>
                <w:rFonts w:ascii="Arial" w:hAnsi="Arial" w:cs="Arial"/>
              </w:rPr>
              <w:t>T Charton</w:t>
            </w:r>
          </w:p>
          <w:p w14:paraId="2A06A09D" w14:textId="77777777" w:rsidR="00D146D8" w:rsidRPr="00B763AC" w:rsidRDefault="00D146D8" w:rsidP="00747188">
            <w:pPr>
              <w:rPr>
                <w:rFonts w:ascii="Arial" w:hAnsi="Arial" w:cs="Arial"/>
              </w:rPr>
            </w:pPr>
            <w:r>
              <w:rPr>
                <w:rFonts w:ascii="Arial" w:hAnsi="Arial" w:cs="Arial"/>
              </w:rPr>
              <w:t>11 November 2013</w:t>
            </w:r>
          </w:p>
        </w:tc>
        <w:tc>
          <w:tcPr>
            <w:tcW w:w="1620" w:type="dxa"/>
          </w:tcPr>
          <w:p w14:paraId="5B4C6B5E" w14:textId="77777777" w:rsidR="005E6720" w:rsidRPr="00B763AC" w:rsidRDefault="005E6720" w:rsidP="00747188">
            <w:pPr>
              <w:rPr>
                <w:rFonts w:ascii="Arial" w:hAnsi="Arial" w:cs="Arial"/>
              </w:rPr>
            </w:pPr>
          </w:p>
        </w:tc>
        <w:tc>
          <w:tcPr>
            <w:tcW w:w="1034" w:type="dxa"/>
          </w:tcPr>
          <w:p w14:paraId="1DBFE82A" w14:textId="77777777" w:rsidR="005E6720" w:rsidRPr="00B763AC" w:rsidRDefault="005E6720" w:rsidP="00747188">
            <w:pPr>
              <w:rPr>
                <w:rFonts w:ascii="Arial" w:hAnsi="Arial" w:cs="Arial"/>
              </w:rPr>
            </w:pPr>
          </w:p>
        </w:tc>
      </w:tr>
    </w:tbl>
    <w:p w14:paraId="696CD5C7" w14:textId="77777777" w:rsidR="005E6720" w:rsidRPr="00DD1A7D" w:rsidRDefault="005E6720" w:rsidP="005E6720">
      <w:pPr>
        <w:rPr>
          <w:rFonts w:ascii="Arial" w:hAnsi="Arial" w:cs="Arial"/>
        </w:rPr>
      </w:pPr>
    </w:p>
    <w:p w14:paraId="0F5232AD" w14:textId="77777777" w:rsidR="005E6720" w:rsidRPr="005E6720" w:rsidRDefault="005E6720" w:rsidP="005E6720"/>
    <w:sectPr w:rsidR="005E6720" w:rsidRPr="005E6720" w:rsidSect="00F92A95">
      <w:pgSz w:w="11906" w:h="16838"/>
      <w:pgMar w:top="1440" w:right="1797" w:bottom="1021"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C54ED1" w14:textId="77777777" w:rsidR="00807EF7" w:rsidRDefault="00807EF7">
      <w:r>
        <w:separator/>
      </w:r>
    </w:p>
  </w:endnote>
  <w:endnote w:type="continuationSeparator" w:id="0">
    <w:p w14:paraId="1E63788E" w14:textId="77777777" w:rsidR="00807EF7" w:rsidRDefault="00807EF7">
      <w:r>
        <w:continuationSeparator/>
      </w:r>
    </w:p>
  </w:endnote>
  <w:endnote w:type="continuationNotice" w:id="1">
    <w:p w14:paraId="57DE8184" w14:textId="77777777" w:rsidR="00807EF7" w:rsidRDefault="00807E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hruti">
    <w:panose1 w:val="02000500000000000000"/>
    <w:charset w:val="01"/>
    <w:family w:val="roman"/>
    <w:pitch w:val="variable"/>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Helvetica-Bold">
    <w:altName w:val="Helvetic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29617" w14:textId="77777777" w:rsidR="002238D7" w:rsidRDefault="002238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D4E22D" w14:textId="77777777" w:rsidR="002238D7" w:rsidRDefault="002238D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09526" w14:textId="77777777" w:rsidR="002238D7" w:rsidRDefault="002238D7">
    <w:pPr>
      <w:pStyle w:val="Footer"/>
      <w:ind w:right="360"/>
      <w:jc w:val="center"/>
      <w:rPr>
        <w:rStyle w:val="PageNumber"/>
        <w:rFonts w:ascii="Arial" w:hAnsi="Arial"/>
      </w:rPr>
    </w:pPr>
    <w:r>
      <w:rPr>
        <w:rFonts w:ascii="Arial" w:hAnsi="Arial"/>
      </w:rPr>
      <w:t xml:space="preserve">Page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5E1AAE">
      <w:rPr>
        <w:rStyle w:val="PageNumber"/>
        <w:rFonts w:ascii="Arial" w:hAnsi="Arial"/>
        <w:noProof/>
      </w:rPr>
      <w:t>1</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5E1AAE">
      <w:rPr>
        <w:rStyle w:val="PageNumber"/>
        <w:rFonts w:ascii="Arial" w:hAnsi="Arial"/>
        <w:noProof/>
      </w:rPr>
      <w:t>74</w:t>
    </w:r>
    <w:r>
      <w:rPr>
        <w:rStyle w:val="PageNumber"/>
        <w:rFonts w:ascii="Arial" w:hAnsi="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79578" w14:textId="77777777" w:rsidR="002238D7" w:rsidRPr="00F10785" w:rsidRDefault="002238D7" w:rsidP="00F27210">
    <w:pPr>
      <w:pStyle w:val="Footer"/>
      <w:jc w:val="center"/>
      <w:rPr>
        <w:rFonts w:ascii="Arial" w:hAnsi="Arial" w:cs="Arial"/>
      </w:rPr>
    </w:pPr>
    <w:r w:rsidRPr="00F10785">
      <w:rPr>
        <w:rFonts w:ascii="Arial" w:hAnsi="Arial" w:cs="Arial"/>
      </w:rPr>
      <w:t xml:space="preserve">Page </w:t>
    </w:r>
    <w:r w:rsidRPr="00F10785">
      <w:rPr>
        <w:rFonts w:ascii="Arial" w:hAnsi="Arial" w:cs="Arial"/>
      </w:rPr>
      <w:fldChar w:fldCharType="begin"/>
    </w:r>
    <w:r w:rsidRPr="00F10785">
      <w:rPr>
        <w:rFonts w:ascii="Arial" w:hAnsi="Arial" w:cs="Arial"/>
      </w:rPr>
      <w:instrText xml:space="preserve"> PAGE </w:instrText>
    </w:r>
    <w:r w:rsidRPr="00F10785">
      <w:rPr>
        <w:rFonts w:ascii="Arial" w:hAnsi="Arial" w:cs="Arial"/>
      </w:rPr>
      <w:fldChar w:fldCharType="separate"/>
    </w:r>
    <w:r w:rsidR="005E1AAE">
      <w:rPr>
        <w:rFonts w:ascii="Arial" w:hAnsi="Arial" w:cs="Arial"/>
        <w:noProof/>
      </w:rPr>
      <w:t>2</w:t>
    </w:r>
    <w:r w:rsidRPr="00F10785">
      <w:rPr>
        <w:rFonts w:ascii="Arial" w:hAnsi="Arial" w:cs="Arial"/>
      </w:rPr>
      <w:fldChar w:fldCharType="end"/>
    </w:r>
    <w:r w:rsidRPr="00F10785">
      <w:rPr>
        <w:rFonts w:ascii="Arial" w:hAnsi="Arial" w:cs="Arial"/>
      </w:rPr>
      <w:t xml:space="preserve"> of </w:t>
    </w:r>
    <w:r w:rsidRPr="00F10785">
      <w:rPr>
        <w:rFonts w:ascii="Arial" w:hAnsi="Arial" w:cs="Arial"/>
      </w:rPr>
      <w:fldChar w:fldCharType="begin"/>
    </w:r>
    <w:r w:rsidRPr="00F10785">
      <w:rPr>
        <w:rFonts w:ascii="Arial" w:hAnsi="Arial" w:cs="Arial"/>
      </w:rPr>
      <w:instrText xml:space="preserve"> NUMPAGES </w:instrText>
    </w:r>
    <w:r w:rsidRPr="00F10785">
      <w:rPr>
        <w:rFonts w:ascii="Arial" w:hAnsi="Arial" w:cs="Arial"/>
      </w:rPr>
      <w:fldChar w:fldCharType="separate"/>
    </w:r>
    <w:r w:rsidR="005E1AAE">
      <w:rPr>
        <w:rFonts w:ascii="Arial" w:hAnsi="Arial" w:cs="Arial"/>
        <w:noProof/>
      </w:rPr>
      <w:t>74</w:t>
    </w:r>
    <w:r w:rsidRPr="00F10785">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EBC87C" w14:textId="77777777" w:rsidR="00807EF7" w:rsidRDefault="00807EF7">
      <w:pPr>
        <w:pStyle w:val="Header"/>
        <w:tabs>
          <w:tab w:val="clear" w:pos="4153"/>
          <w:tab w:val="clear" w:pos="8306"/>
        </w:tabs>
      </w:pPr>
      <w:r>
        <w:separator/>
      </w:r>
    </w:p>
  </w:footnote>
  <w:footnote w:type="continuationSeparator" w:id="0">
    <w:p w14:paraId="523B133F" w14:textId="77777777" w:rsidR="00807EF7" w:rsidRDefault="00807EF7">
      <w:r>
        <w:continuationSeparator/>
      </w:r>
    </w:p>
  </w:footnote>
  <w:footnote w:type="continuationNotice" w:id="1">
    <w:p w14:paraId="1E022316" w14:textId="77777777" w:rsidR="00807EF7" w:rsidRDefault="00807E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14912" w14:textId="2DCCABAB" w:rsidR="002238D7" w:rsidRPr="00764AB9" w:rsidRDefault="002238D7" w:rsidP="00764AB9">
    <w:pPr>
      <w:pStyle w:val="BodyText"/>
      <w:rPr>
        <w:b w:val="0"/>
        <w:i w:val="0"/>
        <w:sz w:val="20"/>
      </w:rPr>
    </w:pPr>
    <w:r w:rsidRPr="00764AB9">
      <w:rPr>
        <w:b w:val="0"/>
        <w:i w:val="0"/>
        <w:snapToGrid w:val="0"/>
        <w:sz w:val="20"/>
      </w:rPr>
      <w:t xml:space="preserve">STCP 04-6 </w:t>
    </w:r>
    <w:r w:rsidRPr="00764AB9">
      <w:rPr>
        <w:b w:val="0"/>
        <w:i w:val="0"/>
        <w:sz w:val="20"/>
      </w:rPr>
      <w:t xml:space="preserve">Offshore Datalink Functional Specification for Telecontrol Communication Interface </w:t>
    </w:r>
  </w:p>
  <w:p w14:paraId="586D1067" w14:textId="77777777" w:rsidR="002238D7" w:rsidRDefault="002238D7">
    <w:pPr>
      <w:pStyle w:val="Header"/>
      <w:rPr>
        <w:rFonts w:ascii="Arial" w:hAnsi="Arial"/>
        <w:snapToGrid w:val="0"/>
      </w:rPr>
    </w:pPr>
  </w:p>
  <w:p w14:paraId="6B1B2997" w14:textId="4C48C790" w:rsidR="002238D7" w:rsidRDefault="002238D7">
    <w:pPr>
      <w:pStyle w:val="Header"/>
      <w:rPr>
        <w:rFonts w:ascii="Arial" w:hAnsi="Arial"/>
        <w:snapToGrid w:val="0"/>
      </w:rPr>
    </w:pPr>
    <w:r>
      <w:rPr>
        <w:rFonts w:ascii="Arial" w:hAnsi="Arial"/>
        <w:snapToGrid w:val="0"/>
      </w:rPr>
      <w:t xml:space="preserve">Issue </w:t>
    </w:r>
    <w:r w:rsidRPr="00A93C3A">
      <w:rPr>
        <w:rFonts w:ascii="Arial" w:hAnsi="Arial"/>
        <w:snapToGrid w:val="0"/>
      </w:rPr>
      <w:t>00</w:t>
    </w:r>
    <w:r w:rsidR="00C45706">
      <w:rPr>
        <w:rFonts w:ascii="Arial" w:hAnsi="Arial"/>
        <w:snapToGrid w:val="0"/>
      </w:rPr>
      <w:t>5</w:t>
    </w:r>
    <w:r w:rsidRPr="00A93C3A">
      <w:rPr>
        <w:rFonts w:ascii="Arial" w:hAnsi="Arial"/>
        <w:snapToGrid w:val="0"/>
      </w:rPr>
      <w:t xml:space="preserve">– </w:t>
    </w:r>
    <w:r w:rsidR="00C45706">
      <w:rPr>
        <w:rFonts w:ascii="Arial" w:hAnsi="Arial"/>
        <w:snapToGrid w:val="0"/>
      </w:rPr>
      <w:t>04 March 2024</w:t>
    </w:r>
  </w:p>
  <w:p w14:paraId="0C176E75" w14:textId="77777777" w:rsidR="002238D7" w:rsidRDefault="002238D7">
    <w:pPr>
      <w:pStyle w:val="Header"/>
      <w:rPr>
        <w:rFonts w:ascii="Arial" w:hAnsi="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11C7E08"/>
    <w:lvl w:ilvl="0">
      <w:start w:val="1"/>
      <w:numFmt w:val="decimal"/>
      <w:pStyle w:val="NGTSSubheading"/>
      <w:lvlText w:val="%1."/>
      <w:lvlJc w:val="left"/>
      <w:pPr>
        <w:tabs>
          <w:tab w:val="num" w:pos="1492"/>
        </w:tabs>
        <w:ind w:left="1492" w:hanging="360"/>
      </w:pPr>
    </w:lvl>
  </w:abstractNum>
  <w:abstractNum w:abstractNumId="1" w15:restartNumberingAfterBreak="0">
    <w:nsid w:val="FFFFFF7D"/>
    <w:multiLevelType w:val="singleLevel"/>
    <w:tmpl w:val="44CA75AC"/>
    <w:lvl w:ilvl="0">
      <w:start w:val="1"/>
      <w:numFmt w:val="decimal"/>
      <w:pStyle w:val="NGC5SubSubHeading"/>
      <w:lvlText w:val="%1."/>
      <w:lvlJc w:val="left"/>
      <w:pPr>
        <w:tabs>
          <w:tab w:val="num" w:pos="1209"/>
        </w:tabs>
        <w:ind w:left="1209" w:hanging="360"/>
      </w:pPr>
    </w:lvl>
  </w:abstractNum>
  <w:abstractNum w:abstractNumId="2" w15:restartNumberingAfterBreak="0">
    <w:nsid w:val="FFFFFF7E"/>
    <w:multiLevelType w:val="singleLevel"/>
    <w:tmpl w:val="FF982712"/>
    <w:lvl w:ilvl="0">
      <w:start w:val="1"/>
      <w:numFmt w:val="decimal"/>
      <w:pStyle w:val="BlockText"/>
      <w:lvlText w:val="%1."/>
      <w:lvlJc w:val="left"/>
      <w:pPr>
        <w:tabs>
          <w:tab w:val="num" w:pos="926"/>
        </w:tabs>
        <w:ind w:left="926" w:hanging="360"/>
      </w:pPr>
    </w:lvl>
  </w:abstractNum>
  <w:abstractNum w:abstractNumId="3" w15:restartNumberingAfterBreak="0">
    <w:nsid w:val="FFFFFF7F"/>
    <w:multiLevelType w:val="singleLevel"/>
    <w:tmpl w:val="F14C7DF0"/>
    <w:lvl w:ilvl="0">
      <w:start w:val="1"/>
      <w:numFmt w:val="decimal"/>
      <w:pStyle w:val="BodyTextIndent3"/>
      <w:lvlText w:val="%1."/>
      <w:lvlJc w:val="left"/>
      <w:pPr>
        <w:tabs>
          <w:tab w:val="num" w:pos="643"/>
        </w:tabs>
        <w:ind w:left="643" w:hanging="360"/>
      </w:pPr>
    </w:lvl>
  </w:abstractNum>
  <w:abstractNum w:abstractNumId="4" w15:restartNumberingAfterBreak="0">
    <w:nsid w:val="FFFFFF81"/>
    <w:multiLevelType w:val="singleLevel"/>
    <w:tmpl w:val="8370C204"/>
    <w:lvl w:ilvl="0">
      <w:start w:val="1"/>
      <w:numFmt w:val="bullet"/>
      <w:pStyle w:val="BodyText3"/>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C0B21636"/>
    <w:lvl w:ilvl="0">
      <w:start w:val="1"/>
      <w:numFmt w:val="bullet"/>
      <w:pStyle w:val="BodyText2"/>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96083488"/>
    <w:lvl w:ilvl="0">
      <w:start w:val="1"/>
      <w:numFmt w:val="bullet"/>
      <w:pStyle w:val="NoteHeading"/>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399437B8"/>
    <w:lvl w:ilvl="0">
      <w:start w:val="1"/>
      <w:numFmt w:val="decimal"/>
      <w:pStyle w:val="Subtitle"/>
      <w:lvlText w:val="%1."/>
      <w:lvlJc w:val="left"/>
      <w:pPr>
        <w:tabs>
          <w:tab w:val="num" w:pos="360"/>
        </w:tabs>
        <w:ind w:left="360" w:hanging="360"/>
      </w:pPr>
    </w:lvl>
  </w:abstractNum>
  <w:abstractNum w:abstractNumId="8" w15:restartNumberingAfterBreak="0">
    <w:nsid w:val="FFFFFF89"/>
    <w:multiLevelType w:val="singleLevel"/>
    <w:tmpl w:val="D07EEFA8"/>
    <w:lvl w:ilvl="0">
      <w:start w:val="1"/>
      <w:numFmt w:val="bullet"/>
      <w:pStyle w:val="MessageHeader"/>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0"/>
    <w:lvl w:ilvl="0">
      <w:start w:val="1"/>
      <w:numFmt w:val="decimal"/>
      <w:pStyle w:val="ListBullet3"/>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numFmt w:val="decimal"/>
      <w:lvlText w:val=""/>
      <w:lvlJc w:val="left"/>
    </w:lvl>
  </w:abstractNum>
  <w:abstractNum w:abstractNumId="10" w15:restartNumberingAfterBreak="0">
    <w:nsid w:val="00000002"/>
    <w:multiLevelType w:val="multilevel"/>
    <w:tmpl w:val="08090025"/>
    <w:name w:val="1"/>
    <w:lvl w:ilvl="0">
      <w:start w:val="1"/>
      <w:numFmt w:val="decimal"/>
      <w:pStyle w:val="ListBullet4"/>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532D55"/>
    <w:multiLevelType w:val="hybridMultilevel"/>
    <w:tmpl w:val="94921A82"/>
    <w:lvl w:ilvl="0" w:tplc="2CF4EA92">
      <w:start w:val="1"/>
      <w:numFmt w:val="lowerLetter"/>
      <w:lvlText w:val="%1)"/>
      <w:lvlJc w:val="left"/>
      <w:pPr>
        <w:tabs>
          <w:tab w:val="num" w:pos="1418"/>
        </w:tabs>
        <w:ind w:left="1418" w:hanging="56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06D4173C"/>
    <w:multiLevelType w:val="multilevel"/>
    <w:tmpl w:val="B38A52F6"/>
    <w:lvl w:ilvl="0">
      <w:start w:val="1"/>
      <w:numFmt w:val="decimal"/>
      <w:pStyle w:val="NGTSInformative"/>
      <w:lvlText w:val="%1"/>
      <w:lvlJc w:val="left"/>
      <w:pPr>
        <w:tabs>
          <w:tab w:val="num" w:pos="851"/>
        </w:tabs>
        <w:ind w:left="851" w:hanging="851"/>
      </w:pPr>
      <w:rPr>
        <w:rFonts w:ascii="Arial" w:hAnsi="Arial" w:cs="Times New Roman" w:hint="default"/>
        <w:b/>
        <w:i w:val="0"/>
        <w:caps/>
        <w:strike w:val="0"/>
        <w:dstrike w:val="0"/>
        <w:vanish w:val="0"/>
        <w:webHidden w:val="0"/>
        <w:color w:val="auto"/>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ascii="Arial" w:hAnsi="Arial" w:cs="Times New Roman" w:hint="default"/>
        <w:b/>
        <w:i w:val="0"/>
        <w: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851" w:hanging="851"/>
      </w:pPr>
      <w:rPr>
        <w:rFonts w:ascii="Arial" w:hAnsi="Arial" w:cs="Times New Roman" w:hint="default"/>
        <w:b w:val="0"/>
        <w:i w:val="0"/>
        <w:sz w:val="20"/>
      </w:rPr>
    </w:lvl>
    <w:lvl w:ilvl="3">
      <w:start w:val="1"/>
      <w:numFmt w:val="lowerLetter"/>
      <w:lvlText w:val="(%4)"/>
      <w:lvlJc w:val="left"/>
      <w:pPr>
        <w:tabs>
          <w:tab w:val="num" w:pos="1276"/>
        </w:tabs>
        <w:ind w:left="1276" w:hanging="567"/>
      </w:p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0F170DA4"/>
    <w:multiLevelType w:val="multilevel"/>
    <w:tmpl w:val="000C1CCA"/>
    <w:name w:val="2"/>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6C5F27"/>
    <w:multiLevelType w:val="hybridMultilevel"/>
    <w:tmpl w:val="43800C5C"/>
    <w:lvl w:ilvl="0" w:tplc="2CF4EA92">
      <w:start w:val="1"/>
      <w:numFmt w:val="lowerLetter"/>
      <w:lvlText w:val="%1)"/>
      <w:lvlJc w:val="left"/>
      <w:pPr>
        <w:tabs>
          <w:tab w:val="num" w:pos="1418"/>
        </w:tabs>
        <w:ind w:left="1418" w:hanging="56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18BB7386"/>
    <w:multiLevelType w:val="hybridMultilevel"/>
    <w:tmpl w:val="507C38FA"/>
    <w:lvl w:ilvl="0" w:tplc="293EB442">
      <w:start w:val="1"/>
      <w:numFmt w:val="lowerLetter"/>
      <w:lvlText w:val="%1)"/>
      <w:lvlJc w:val="left"/>
      <w:pPr>
        <w:tabs>
          <w:tab w:val="num" w:pos="1418"/>
        </w:tabs>
        <w:ind w:left="1418" w:hanging="567"/>
      </w:pPr>
      <w:rPr>
        <w:rFonts w:ascii="Arial" w:hAnsi="Arial" w:cs="Times New Roman" w:hint="default"/>
        <w:b w:val="0"/>
        <w:i w:val="0"/>
        <w:sz w:val="2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6"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4AA34BA"/>
    <w:multiLevelType w:val="hybridMultilevel"/>
    <w:tmpl w:val="E842D5CA"/>
    <w:lvl w:ilvl="0" w:tplc="2CF4EA92">
      <w:start w:val="1"/>
      <w:numFmt w:val="lowerLetter"/>
      <w:lvlText w:val="%1)"/>
      <w:lvlJc w:val="left"/>
      <w:pPr>
        <w:tabs>
          <w:tab w:val="num" w:pos="1418"/>
        </w:tabs>
        <w:ind w:left="1418" w:hanging="56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2EAB0914"/>
    <w:multiLevelType w:val="hybridMultilevel"/>
    <w:tmpl w:val="CDBAE956"/>
    <w:lvl w:ilvl="0" w:tplc="2CF4EA92">
      <w:start w:val="1"/>
      <w:numFmt w:val="lowerLetter"/>
      <w:lvlText w:val="%1)"/>
      <w:lvlJc w:val="left"/>
      <w:pPr>
        <w:tabs>
          <w:tab w:val="num" w:pos="1418"/>
        </w:tabs>
        <w:ind w:left="1418" w:hanging="56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2FC1ABE"/>
    <w:multiLevelType w:val="multilevel"/>
    <w:tmpl w:val="CF708B98"/>
    <w:lvl w:ilvl="0">
      <w:start w:val="1"/>
      <w:numFmt w:val="none"/>
      <w:suff w:val="nothing"/>
      <w:lvlText w:val="%1Informative: "/>
      <w:lvlJc w:val="left"/>
      <w:pPr>
        <w:ind w:left="720" w:firstLine="0"/>
      </w:pPr>
      <w:rPr>
        <w:rFonts w:ascii="Arial" w:hAnsi="Arial" w:cs="Times New Roman" w:hint="default"/>
        <w:b w:val="0"/>
        <w:i/>
        <w: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Arial" w:hAnsi="Arial" w:cs="Times New Roman" w:hint="default"/>
        <w:b w:val="0"/>
        <w:i w:val="0"/>
        <w: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37DF140E"/>
    <w:multiLevelType w:val="singleLevel"/>
    <w:tmpl w:val="293EB442"/>
    <w:lvl w:ilvl="0">
      <w:start w:val="1"/>
      <w:numFmt w:val="lowerLetter"/>
      <w:pStyle w:val="NGTSTest"/>
      <w:lvlText w:val="%1)"/>
      <w:lvlJc w:val="left"/>
      <w:pPr>
        <w:tabs>
          <w:tab w:val="num" w:pos="1418"/>
        </w:tabs>
        <w:ind w:left="1418" w:hanging="567"/>
      </w:pPr>
      <w:rPr>
        <w:rFonts w:ascii="Arial" w:hAnsi="Arial" w:cs="Times New Roman" w:hint="default"/>
        <w:b w:val="0"/>
        <w:i w:val="0"/>
        <w:sz w:val="20"/>
      </w:rPr>
    </w:lvl>
  </w:abstractNum>
  <w:abstractNum w:abstractNumId="21" w15:restartNumberingAfterBreak="0">
    <w:nsid w:val="3BBD002B"/>
    <w:multiLevelType w:val="multilevel"/>
    <w:tmpl w:val="4A18DAD2"/>
    <w:lvl w:ilvl="0">
      <w:start w:val="1"/>
      <w:numFmt w:val="decimal"/>
      <w:pStyle w:val="Heading1"/>
      <w:lvlText w:val="%1"/>
      <w:lvlJc w:val="left"/>
      <w:pPr>
        <w:tabs>
          <w:tab w:val="num" w:pos="851"/>
        </w:tabs>
        <w:ind w:left="851" w:hanging="851"/>
      </w:pPr>
      <w:rPr>
        <w:rFonts w:hint="default"/>
        <w:b w:val="0"/>
      </w:rPr>
    </w:lvl>
    <w:lvl w:ilvl="1">
      <w:start w:val="1"/>
      <w:numFmt w:val="decimal"/>
      <w:pStyle w:val="Heading2"/>
      <w:lvlText w:val="%1.%2"/>
      <w:lvlJc w:val="left"/>
      <w:pPr>
        <w:tabs>
          <w:tab w:val="num" w:pos="851"/>
        </w:tabs>
        <w:ind w:left="851" w:hanging="851"/>
      </w:pPr>
      <w:rPr>
        <w:rFonts w:hint="default"/>
        <w:b w:val="0"/>
        <w:i w:val="0"/>
        <w:sz w:val="20"/>
        <w:szCs w:val="20"/>
      </w:rPr>
    </w:lvl>
    <w:lvl w:ilvl="2">
      <w:start w:val="1"/>
      <w:numFmt w:val="decimal"/>
      <w:pStyle w:val="Heading3"/>
      <w:lvlText w:val="%1.%2.%3"/>
      <w:lvlJc w:val="left"/>
      <w:pPr>
        <w:tabs>
          <w:tab w:val="num" w:pos="0"/>
        </w:tabs>
        <w:ind w:left="0" w:firstLine="0"/>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0"/>
        </w:tabs>
        <w:ind w:left="0"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2" w15:restartNumberingAfterBreak="0">
    <w:nsid w:val="3D646479"/>
    <w:multiLevelType w:val="singleLevel"/>
    <w:tmpl w:val="32740FBA"/>
    <w:lvl w:ilvl="0">
      <w:start w:val="1"/>
      <w:numFmt w:val="bullet"/>
      <w:pStyle w:val="List4"/>
      <w:lvlText w:val=""/>
      <w:lvlJc w:val="left"/>
      <w:pPr>
        <w:tabs>
          <w:tab w:val="num" w:pos="1985"/>
        </w:tabs>
        <w:ind w:left="1985" w:hanging="567"/>
      </w:pPr>
      <w:rPr>
        <w:rFonts w:ascii="Symbol" w:hAnsi="Symbol" w:hint="default"/>
      </w:rPr>
    </w:lvl>
  </w:abstractNum>
  <w:abstractNum w:abstractNumId="23" w15:restartNumberingAfterBreak="0">
    <w:nsid w:val="3E796401"/>
    <w:multiLevelType w:val="hybridMultilevel"/>
    <w:tmpl w:val="A55070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9769FC"/>
    <w:multiLevelType w:val="multilevel"/>
    <w:tmpl w:val="823A71DC"/>
    <w:lvl w:ilvl="0">
      <w:start w:val="1"/>
      <w:numFmt w:val="none"/>
      <w:suff w:val="nothing"/>
      <w:lvlText w:val="%1Test: "/>
      <w:lvlJc w:val="left"/>
      <w:pPr>
        <w:ind w:left="720" w:firstLine="0"/>
      </w:pPr>
      <w:rPr>
        <w:rFonts w:ascii="Arial" w:hAnsi="Arial" w:cs="Times New Roman" w:hint="default"/>
        <w:b w:val="0"/>
        <w:i/>
        <w: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Times New Roman" w:hint="default"/>
        <w:b w:val="0"/>
        <w:i w:val="0"/>
        <w: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421B590F"/>
    <w:multiLevelType w:val="hybridMultilevel"/>
    <w:tmpl w:val="9CD4E694"/>
    <w:lvl w:ilvl="0" w:tplc="293EB442">
      <w:start w:val="1"/>
      <w:numFmt w:val="lowerLetter"/>
      <w:lvlText w:val="%1)"/>
      <w:lvlJc w:val="left"/>
      <w:pPr>
        <w:tabs>
          <w:tab w:val="num" w:pos="1418"/>
        </w:tabs>
        <w:ind w:left="1418" w:hanging="567"/>
      </w:pPr>
      <w:rPr>
        <w:rFonts w:ascii="Arial" w:hAnsi="Arial" w:cs="Times New Roman"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4DFE3FE6"/>
    <w:multiLevelType w:val="hybridMultilevel"/>
    <w:tmpl w:val="435ED93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4E567BD7"/>
    <w:multiLevelType w:val="hybridMultilevel"/>
    <w:tmpl w:val="77B845BA"/>
    <w:lvl w:ilvl="0" w:tplc="97588704">
      <w:start w:val="1"/>
      <w:numFmt w:val="bullet"/>
      <w:pStyle w:val="ListBullet2"/>
      <w:lvlText w:val=""/>
      <w:lvlJc w:val="left"/>
      <w:pPr>
        <w:tabs>
          <w:tab w:val="num" w:pos="2869"/>
        </w:tabs>
        <w:ind w:left="2869" w:hanging="360"/>
      </w:pPr>
      <w:rPr>
        <w:rFonts w:ascii="Symbol" w:hAnsi="Symbol" w:hint="default"/>
      </w:rPr>
    </w:lvl>
    <w:lvl w:ilvl="1" w:tplc="05CCC3B4">
      <w:start w:val="1"/>
      <w:numFmt w:val="decimal"/>
      <w:lvlText w:val="%2."/>
      <w:lvlJc w:val="left"/>
      <w:pPr>
        <w:tabs>
          <w:tab w:val="num" w:pos="3589"/>
        </w:tabs>
        <w:ind w:left="3589" w:hanging="360"/>
      </w:pPr>
    </w:lvl>
    <w:lvl w:ilvl="2" w:tplc="84E81AEC">
      <w:start w:val="1"/>
      <w:numFmt w:val="decimal"/>
      <w:lvlText w:val="%3."/>
      <w:lvlJc w:val="left"/>
      <w:pPr>
        <w:tabs>
          <w:tab w:val="num" w:pos="2869"/>
        </w:tabs>
        <w:ind w:left="2869" w:hanging="360"/>
      </w:pPr>
    </w:lvl>
    <w:lvl w:ilvl="3" w:tplc="2BDAB88C">
      <w:start w:val="1"/>
      <w:numFmt w:val="decimal"/>
      <w:lvlText w:val="%4."/>
      <w:lvlJc w:val="left"/>
      <w:pPr>
        <w:tabs>
          <w:tab w:val="num" w:pos="3589"/>
        </w:tabs>
        <w:ind w:left="3589" w:hanging="360"/>
      </w:pPr>
    </w:lvl>
    <w:lvl w:ilvl="4" w:tplc="87DC9660">
      <w:start w:val="1"/>
      <w:numFmt w:val="decimal"/>
      <w:lvlText w:val="%5."/>
      <w:lvlJc w:val="left"/>
      <w:pPr>
        <w:tabs>
          <w:tab w:val="num" w:pos="4309"/>
        </w:tabs>
        <w:ind w:left="4309" w:hanging="360"/>
      </w:pPr>
    </w:lvl>
    <w:lvl w:ilvl="5" w:tplc="5DA01E16">
      <w:start w:val="1"/>
      <w:numFmt w:val="decimal"/>
      <w:lvlText w:val="%6."/>
      <w:lvlJc w:val="left"/>
      <w:pPr>
        <w:tabs>
          <w:tab w:val="num" w:pos="5029"/>
        </w:tabs>
        <w:ind w:left="5029" w:hanging="360"/>
      </w:pPr>
    </w:lvl>
    <w:lvl w:ilvl="6" w:tplc="BD16A44C">
      <w:start w:val="1"/>
      <w:numFmt w:val="decimal"/>
      <w:lvlText w:val="%7."/>
      <w:lvlJc w:val="left"/>
      <w:pPr>
        <w:tabs>
          <w:tab w:val="num" w:pos="5749"/>
        </w:tabs>
        <w:ind w:left="5749" w:hanging="360"/>
      </w:pPr>
    </w:lvl>
    <w:lvl w:ilvl="7" w:tplc="7CFAE7F8">
      <w:start w:val="1"/>
      <w:numFmt w:val="decimal"/>
      <w:lvlText w:val="%8."/>
      <w:lvlJc w:val="left"/>
      <w:pPr>
        <w:tabs>
          <w:tab w:val="num" w:pos="6469"/>
        </w:tabs>
        <w:ind w:left="6469" w:hanging="360"/>
      </w:pPr>
    </w:lvl>
    <w:lvl w:ilvl="8" w:tplc="C664953C">
      <w:start w:val="1"/>
      <w:numFmt w:val="decimal"/>
      <w:lvlText w:val="%9."/>
      <w:lvlJc w:val="left"/>
      <w:pPr>
        <w:tabs>
          <w:tab w:val="num" w:pos="7189"/>
        </w:tabs>
        <w:ind w:left="7189" w:hanging="360"/>
      </w:pPr>
    </w:lvl>
  </w:abstractNum>
  <w:abstractNum w:abstractNumId="28" w15:restartNumberingAfterBreak="0">
    <w:nsid w:val="4FD8476B"/>
    <w:multiLevelType w:val="hybridMultilevel"/>
    <w:tmpl w:val="222654E4"/>
    <w:lvl w:ilvl="0" w:tplc="2CF4EA92">
      <w:start w:val="1"/>
      <w:numFmt w:val="lowerLetter"/>
      <w:lvlText w:val="%1)"/>
      <w:lvlJc w:val="left"/>
      <w:pPr>
        <w:tabs>
          <w:tab w:val="num" w:pos="1418"/>
        </w:tabs>
        <w:ind w:left="1418" w:hanging="56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59A261F7"/>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B075D36"/>
    <w:multiLevelType w:val="multilevel"/>
    <w:tmpl w:val="EFBED73C"/>
    <w:lvl w:ilvl="0">
      <w:start w:val="1"/>
      <w:numFmt w:val="upperLetter"/>
      <w:suff w:val="nothing"/>
      <w:lvlText w:val="APPENDIX %1 - "/>
      <w:lvlJc w:val="left"/>
      <w:pPr>
        <w:ind w:left="0" w:firstLine="0"/>
      </w:pPr>
      <w:rPr>
        <w:rFonts w:ascii="Arial" w:hAnsi="Arial" w:cs="Times New Roman" w:hint="default"/>
        <w:b/>
        <w:i w:val="0"/>
        <w:caps/>
        <w:strike w:val="0"/>
        <w:dstrike w:val="0"/>
        <w:vanish w:val="0"/>
        <w:webHidden w:val="0"/>
        <w:color w:val="auto"/>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Times New Roman" w:hint="default"/>
        <w:b w:val="0"/>
        <w:i w:val="0"/>
        <w: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60A7432C"/>
    <w:multiLevelType w:val="hybridMultilevel"/>
    <w:tmpl w:val="72DCE120"/>
    <w:lvl w:ilvl="0" w:tplc="2CF4EA92">
      <w:start w:val="1"/>
      <w:numFmt w:val="lowerLetter"/>
      <w:lvlText w:val="%1)"/>
      <w:lvlJc w:val="left"/>
      <w:pPr>
        <w:tabs>
          <w:tab w:val="num" w:pos="1418"/>
        </w:tabs>
        <w:ind w:left="1418" w:hanging="56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60BA156D"/>
    <w:multiLevelType w:val="multilevel"/>
    <w:tmpl w:val="4DB45A7E"/>
    <w:lvl w:ilvl="0">
      <w:start w:val="1"/>
      <w:numFmt w:val="decimal"/>
      <w:pStyle w:val="TGNheading1"/>
      <w:lvlText w:val="%1"/>
      <w:lvlJc w:val="left"/>
      <w:pPr>
        <w:tabs>
          <w:tab w:val="num" w:pos="1440"/>
        </w:tabs>
        <w:ind w:left="1440" w:hanging="720"/>
      </w:pPr>
      <w:rPr>
        <w:rFonts w:ascii="Arial" w:hAnsi="Arial" w:hint="default"/>
        <w:b/>
        <w:i w:val="0"/>
        <w:caps/>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gnheading111"/>
      <w:lvlText w:val="%1.%2"/>
      <w:lvlJc w:val="left"/>
      <w:pPr>
        <w:tabs>
          <w:tab w:val="num" w:pos="1440"/>
        </w:tabs>
        <w:ind w:left="1440" w:hanging="72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440" w:hanging="720"/>
      </w:pPr>
      <w:rPr>
        <w:rFonts w:ascii="Arial" w:hAnsi="Arial" w:hint="default"/>
        <w:b w:val="0"/>
        <w:i w:val="0"/>
        <w:sz w:val="20"/>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3" w15:restartNumberingAfterBreak="0">
    <w:nsid w:val="67894335"/>
    <w:multiLevelType w:val="hybridMultilevel"/>
    <w:tmpl w:val="FE54939A"/>
    <w:lvl w:ilvl="0" w:tplc="2CF4EA92">
      <w:start w:val="1"/>
      <w:numFmt w:val="lowerLetter"/>
      <w:lvlText w:val="%1)"/>
      <w:lvlJc w:val="left"/>
      <w:pPr>
        <w:tabs>
          <w:tab w:val="num" w:pos="1418"/>
        </w:tabs>
        <w:ind w:left="1418" w:hanging="56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69E96CDA"/>
    <w:multiLevelType w:val="hybridMultilevel"/>
    <w:tmpl w:val="4CC216DE"/>
    <w:lvl w:ilvl="0" w:tplc="2CF4EA92">
      <w:start w:val="1"/>
      <w:numFmt w:val="lowerLetter"/>
      <w:lvlText w:val="%1)"/>
      <w:lvlJc w:val="left"/>
      <w:pPr>
        <w:tabs>
          <w:tab w:val="num" w:pos="1418"/>
        </w:tabs>
        <w:ind w:left="1418" w:hanging="56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6DEF2BDA"/>
    <w:multiLevelType w:val="singleLevel"/>
    <w:tmpl w:val="3CC0053C"/>
    <w:lvl w:ilvl="0">
      <w:start w:val="1"/>
      <w:numFmt w:val="lowerRoman"/>
      <w:lvlText w:val="(%1)"/>
      <w:lvlJc w:val="left"/>
      <w:pPr>
        <w:tabs>
          <w:tab w:val="num" w:pos="1440"/>
        </w:tabs>
        <w:ind w:left="1440" w:hanging="720"/>
      </w:pPr>
    </w:lvl>
  </w:abstractNum>
  <w:abstractNum w:abstractNumId="36" w15:restartNumberingAfterBreak="0">
    <w:nsid w:val="7FD027C1"/>
    <w:multiLevelType w:val="multilevel"/>
    <w:tmpl w:val="1882714A"/>
    <w:lvl w:ilvl="0">
      <w:start w:val="1"/>
      <w:numFmt w:val="decimal"/>
      <w:lvlText w:val="%1"/>
      <w:lvlJc w:val="left"/>
      <w:pPr>
        <w:tabs>
          <w:tab w:val="num" w:pos="851"/>
        </w:tabs>
        <w:ind w:left="851" w:hanging="851"/>
      </w:pPr>
      <w:rPr>
        <w:rFonts w:ascii="Arial" w:hAnsi="Arial" w:cs="Times New Roman" w:hint="default"/>
        <w:b/>
        <w:i w:val="0"/>
        <w:caps/>
        <w:strike w:val="0"/>
        <w:dstrike w:val="0"/>
        <w:vanish w:val="0"/>
        <w:webHidden w:val="0"/>
        <w:color w:val="auto"/>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ascii="Arial" w:hAnsi="Arial" w:cs="Times New Roman" w:hint="default"/>
        <w:b/>
        <w:i w:val="0"/>
        <w: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851" w:hanging="851"/>
      </w:pPr>
      <w:rPr>
        <w:rFonts w:ascii="Arial" w:hAnsi="Arial" w:cs="Times New Roman" w:hint="default"/>
        <w:b w:val="0"/>
        <w:i w:val="0"/>
        <w:sz w:val="20"/>
      </w:rPr>
    </w:lvl>
    <w:lvl w:ilvl="3">
      <w:start w:val="1"/>
      <w:numFmt w:val="lowerLetter"/>
      <w:lvlText w:val="(%4)"/>
      <w:lvlJc w:val="left"/>
      <w:pPr>
        <w:tabs>
          <w:tab w:val="num" w:pos="1276"/>
        </w:tabs>
        <w:ind w:left="1276" w:hanging="567"/>
      </w:p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1540316383">
    <w:abstractNumId w:val="21"/>
  </w:num>
  <w:num w:numId="2" w16cid:durableId="1237281138">
    <w:abstractNumId w:val="13"/>
  </w:num>
  <w:num w:numId="3" w16cid:durableId="441849601">
    <w:abstractNumId w:val="32"/>
  </w:num>
  <w:num w:numId="4" w16cid:durableId="155701234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18127714">
    <w:abstractNumId w:val="9"/>
  </w:num>
  <w:num w:numId="6" w16cid:durableId="77793098">
    <w:abstractNumId w:val="10"/>
  </w:num>
  <w:num w:numId="7" w16cid:durableId="983662463">
    <w:abstractNumId w:val="22"/>
  </w:num>
  <w:num w:numId="8" w16cid:durableId="1888640598">
    <w:abstractNumId w:val="8"/>
  </w:num>
  <w:num w:numId="9" w16cid:durableId="231814550">
    <w:abstractNumId w:val="7"/>
    <w:lvlOverride w:ilvl="0">
      <w:startOverride w:val="1"/>
    </w:lvlOverride>
  </w:num>
  <w:num w:numId="10" w16cid:durableId="2121105274">
    <w:abstractNumId w:val="6"/>
  </w:num>
  <w:num w:numId="11" w16cid:durableId="166212769">
    <w:abstractNumId w:val="5"/>
  </w:num>
  <w:num w:numId="12" w16cid:durableId="1791388417">
    <w:abstractNumId w:val="4"/>
  </w:num>
  <w:num w:numId="13" w16cid:durableId="630749505">
    <w:abstractNumId w:val="3"/>
    <w:lvlOverride w:ilvl="0">
      <w:startOverride w:val="1"/>
    </w:lvlOverride>
  </w:num>
  <w:num w:numId="14" w16cid:durableId="1092972546">
    <w:abstractNumId w:val="2"/>
    <w:lvlOverride w:ilvl="0">
      <w:startOverride w:val="1"/>
    </w:lvlOverride>
  </w:num>
  <w:num w:numId="15" w16cid:durableId="1522933678">
    <w:abstractNumId w:val="1"/>
    <w:lvlOverride w:ilvl="0">
      <w:startOverride w:val="1"/>
    </w:lvlOverride>
  </w:num>
  <w:num w:numId="16" w16cid:durableId="1385791330">
    <w:abstractNumId w:val="0"/>
    <w:lvlOverride w:ilvl="0">
      <w:startOverride w:val="1"/>
    </w:lvlOverride>
  </w:num>
  <w:num w:numId="17" w16cid:durableId="1535069728">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8" w16cid:durableId="24016395">
    <w:abstractNumId w:val="20"/>
    <w:lvlOverride w:ilvl="0">
      <w:startOverride w:val="1"/>
    </w:lvlOverride>
  </w:num>
  <w:num w:numId="19" w16cid:durableId="1182278057">
    <w:abstractNumId w:val="35"/>
    <w:lvlOverride w:ilvl="0">
      <w:startOverride w:val="1"/>
    </w:lvlOverride>
  </w:num>
  <w:num w:numId="20" w16cid:durableId="1710957680">
    <w:abstractNumId w:val="3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1" w16cid:durableId="11867519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57022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8334147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082339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10901941">
    <w:abstractNumId w:val="20"/>
  </w:num>
  <w:num w:numId="26" w16cid:durableId="542790687">
    <w:abstractNumId w:val="22"/>
  </w:num>
  <w:num w:numId="27" w16cid:durableId="1594897484">
    <w:abstractNumId w:val="36"/>
  </w:num>
  <w:num w:numId="28" w16cid:durableId="724068594">
    <w:abstractNumId w:val="12"/>
  </w:num>
  <w:num w:numId="29" w16cid:durableId="1518498606">
    <w:abstractNumId w:val="31"/>
  </w:num>
  <w:num w:numId="30" w16cid:durableId="845944676">
    <w:abstractNumId w:val="14"/>
  </w:num>
  <w:num w:numId="31" w16cid:durableId="36395884">
    <w:abstractNumId w:val="28"/>
  </w:num>
  <w:num w:numId="32" w16cid:durableId="1932472372">
    <w:abstractNumId w:val="17"/>
  </w:num>
  <w:num w:numId="33" w16cid:durableId="1658877401">
    <w:abstractNumId w:val="18"/>
  </w:num>
  <w:num w:numId="34" w16cid:durableId="218901800">
    <w:abstractNumId w:val="33"/>
  </w:num>
  <w:num w:numId="35" w16cid:durableId="1710449731">
    <w:abstractNumId w:val="11"/>
  </w:num>
  <w:num w:numId="36" w16cid:durableId="1656765482">
    <w:abstractNumId w:val="34"/>
  </w:num>
  <w:num w:numId="37" w16cid:durableId="29231433">
    <w:abstractNumId w:val="25"/>
  </w:num>
  <w:num w:numId="38" w16cid:durableId="1897738610">
    <w:abstractNumId w:val="21"/>
  </w:num>
  <w:num w:numId="39" w16cid:durableId="1955598492">
    <w:abstractNumId w:val="4"/>
  </w:num>
  <w:num w:numId="40" w16cid:durableId="2042780446">
    <w:abstractNumId w:val="26"/>
  </w:num>
  <w:num w:numId="41" w16cid:durableId="141735978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711514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36845209">
    <w:abstractNumId w:val="29"/>
  </w:num>
  <w:num w:numId="44" w16cid:durableId="1535002542">
    <w:abstractNumId w:val="23"/>
  </w:num>
  <w:num w:numId="45" w16cid:durableId="12060638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9148482">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DEE"/>
    <w:rsid w:val="0000375E"/>
    <w:rsid w:val="00006186"/>
    <w:rsid w:val="00006E26"/>
    <w:rsid w:val="00013B28"/>
    <w:rsid w:val="00021534"/>
    <w:rsid w:val="00037274"/>
    <w:rsid w:val="000428C1"/>
    <w:rsid w:val="00045C46"/>
    <w:rsid w:val="00064267"/>
    <w:rsid w:val="00064775"/>
    <w:rsid w:val="00065536"/>
    <w:rsid w:val="000745F4"/>
    <w:rsid w:val="00074CB9"/>
    <w:rsid w:val="00081454"/>
    <w:rsid w:val="000830D6"/>
    <w:rsid w:val="00085959"/>
    <w:rsid w:val="000863DA"/>
    <w:rsid w:val="00091DF3"/>
    <w:rsid w:val="0009277B"/>
    <w:rsid w:val="00096A37"/>
    <w:rsid w:val="000B29A4"/>
    <w:rsid w:val="000D01CD"/>
    <w:rsid w:val="000D7123"/>
    <w:rsid w:val="000E4ABA"/>
    <w:rsid w:val="000F3AB0"/>
    <w:rsid w:val="00105228"/>
    <w:rsid w:val="00112E16"/>
    <w:rsid w:val="0011360F"/>
    <w:rsid w:val="00132819"/>
    <w:rsid w:val="00143A0B"/>
    <w:rsid w:val="001447BD"/>
    <w:rsid w:val="00147F13"/>
    <w:rsid w:val="00154BC0"/>
    <w:rsid w:val="00161A6D"/>
    <w:rsid w:val="00165DEE"/>
    <w:rsid w:val="00171E5E"/>
    <w:rsid w:val="0018711F"/>
    <w:rsid w:val="001A4B4B"/>
    <w:rsid w:val="001B57E8"/>
    <w:rsid w:val="001B74DD"/>
    <w:rsid w:val="001D11F1"/>
    <w:rsid w:val="001D6A17"/>
    <w:rsid w:val="001E4AE0"/>
    <w:rsid w:val="001F1556"/>
    <w:rsid w:val="00201F8A"/>
    <w:rsid w:val="00202EBF"/>
    <w:rsid w:val="00207669"/>
    <w:rsid w:val="002105E1"/>
    <w:rsid w:val="002130D2"/>
    <w:rsid w:val="0021596E"/>
    <w:rsid w:val="00220D7C"/>
    <w:rsid w:val="00220F9C"/>
    <w:rsid w:val="002238D7"/>
    <w:rsid w:val="00230E97"/>
    <w:rsid w:val="002470DF"/>
    <w:rsid w:val="00251B6A"/>
    <w:rsid w:val="0025550D"/>
    <w:rsid w:val="00273850"/>
    <w:rsid w:val="002874FF"/>
    <w:rsid w:val="0029021F"/>
    <w:rsid w:val="002B21E5"/>
    <w:rsid w:val="002C20B5"/>
    <w:rsid w:val="002D1D9B"/>
    <w:rsid w:val="002D43AB"/>
    <w:rsid w:val="002D548A"/>
    <w:rsid w:val="00304611"/>
    <w:rsid w:val="00314B8D"/>
    <w:rsid w:val="0034025B"/>
    <w:rsid w:val="00342D99"/>
    <w:rsid w:val="00345B1D"/>
    <w:rsid w:val="00371237"/>
    <w:rsid w:val="003775A8"/>
    <w:rsid w:val="00377840"/>
    <w:rsid w:val="00387559"/>
    <w:rsid w:val="003C093A"/>
    <w:rsid w:val="003C584D"/>
    <w:rsid w:val="003E4F87"/>
    <w:rsid w:val="003E621C"/>
    <w:rsid w:val="003F256D"/>
    <w:rsid w:val="00402B34"/>
    <w:rsid w:val="004117A5"/>
    <w:rsid w:val="00422A31"/>
    <w:rsid w:val="00423E13"/>
    <w:rsid w:val="00425B7F"/>
    <w:rsid w:val="004308AA"/>
    <w:rsid w:val="00430A58"/>
    <w:rsid w:val="004338FE"/>
    <w:rsid w:val="00445E23"/>
    <w:rsid w:val="00455772"/>
    <w:rsid w:val="00464B75"/>
    <w:rsid w:val="00471DC2"/>
    <w:rsid w:val="00476EE1"/>
    <w:rsid w:val="00476FDB"/>
    <w:rsid w:val="00483A9F"/>
    <w:rsid w:val="00492E80"/>
    <w:rsid w:val="004A1853"/>
    <w:rsid w:val="004A5198"/>
    <w:rsid w:val="004D0E62"/>
    <w:rsid w:val="004D1036"/>
    <w:rsid w:val="004E6828"/>
    <w:rsid w:val="004F5D07"/>
    <w:rsid w:val="004F7536"/>
    <w:rsid w:val="005140DE"/>
    <w:rsid w:val="00531C9E"/>
    <w:rsid w:val="005325A5"/>
    <w:rsid w:val="00537062"/>
    <w:rsid w:val="00541A65"/>
    <w:rsid w:val="00574B20"/>
    <w:rsid w:val="0057563E"/>
    <w:rsid w:val="005926F5"/>
    <w:rsid w:val="00597420"/>
    <w:rsid w:val="005B0E0C"/>
    <w:rsid w:val="005D43C9"/>
    <w:rsid w:val="005D57E5"/>
    <w:rsid w:val="005E1AAE"/>
    <w:rsid w:val="005E6720"/>
    <w:rsid w:val="005F2A3E"/>
    <w:rsid w:val="005F5F48"/>
    <w:rsid w:val="00612768"/>
    <w:rsid w:val="00622C39"/>
    <w:rsid w:val="00626153"/>
    <w:rsid w:val="0064041B"/>
    <w:rsid w:val="00646DE3"/>
    <w:rsid w:val="00651C75"/>
    <w:rsid w:val="00651ECE"/>
    <w:rsid w:val="00657DDF"/>
    <w:rsid w:val="00665557"/>
    <w:rsid w:val="006762B3"/>
    <w:rsid w:val="00686C45"/>
    <w:rsid w:val="006A493E"/>
    <w:rsid w:val="006B2D35"/>
    <w:rsid w:val="006B357C"/>
    <w:rsid w:val="006B4F7E"/>
    <w:rsid w:val="006C14F8"/>
    <w:rsid w:val="006D3B39"/>
    <w:rsid w:val="006D4145"/>
    <w:rsid w:val="006D5E8B"/>
    <w:rsid w:val="006F28B1"/>
    <w:rsid w:val="00701F79"/>
    <w:rsid w:val="0071100E"/>
    <w:rsid w:val="00720E6D"/>
    <w:rsid w:val="00723418"/>
    <w:rsid w:val="0072376E"/>
    <w:rsid w:val="00726F34"/>
    <w:rsid w:val="00727768"/>
    <w:rsid w:val="00741EFB"/>
    <w:rsid w:val="007447A0"/>
    <w:rsid w:val="0074648B"/>
    <w:rsid w:val="00747188"/>
    <w:rsid w:val="00756353"/>
    <w:rsid w:val="00757F51"/>
    <w:rsid w:val="00764AB9"/>
    <w:rsid w:val="00772F00"/>
    <w:rsid w:val="00776060"/>
    <w:rsid w:val="007B2A0E"/>
    <w:rsid w:val="007B42AC"/>
    <w:rsid w:val="007B7F67"/>
    <w:rsid w:val="007C394E"/>
    <w:rsid w:val="007C5570"/>
    <w:rsid w:val="007C5E21"/>
    <w:rsid w:val="007D1231"/>
    <w:rsid w:val="007D34DE"/>
    <w:rsid w:val="007D49F5"/>
    <w:rsid w:val="007E0BDB"/>
    <w:rsid w:val="00801835"/>
    <w:rsid w:val="00807DF6"/>
    <w:rsid w:val="00807EF7"/>
    <w:rsid w:val="00812FF4"/>
    <w:rsid w:val="00820E7A"/>
    <w:rsid w:val="00832B7E"/>
    <w:rsid w:val="00840EF3"/>
    <w:rsid w:val="00847E64"/>
    <w:rsid w:val="00857A6F"/>
    <w:rsid w:val="00866FEB"/>
    <w:rsid w:val="00872334"/>
    <w:rsid w:val="00877F35"/>
    <w:rsid w:val="008902E8"/>
    <w:rsid w:val="008A4E19"/>
    <w:rsid w:val="008A6991"/>
    <w:rsid w:val="008B164A"/>
    <w:rsid w:val="008B29E8"/>
    <w:rsid w:val="008C6205"/>
    <w:rsid w:val="008D12BB"/>
    <w:rsid w:val="008E0052"/>
    <w:rsid w:val="008F32AD"/>
    <w:rsid w:val="008F40C5"/>
    <w:rsid w:val="008F4233"/>
    <w:rsid w:val="008F6CCA"/>
    <w:rsid w:val="0090564B"/>
    <w:rsid w:val="00911B5B"/>
    <w:rsid w:val="009241AA"/>
    <w:rsid w:val="009242AB"/>
    <w:rsid w:val="00924AD9"/>
    <w:rsid w:val="00926500"/>
    <w:rsid w:val="00927F20"/>
    <w:rsid w:val="00937E02"/>
    <w:rsid w:val="009407AE"/>
    <w:rsid w:val="00952CED"/>
    <w:rsid w:val="009606F9"/>
    <w:rsid w:val="00960DD4"/>
    <w:rsid w:val="0096721F"/>
    <w:rsid w:val="009701E5"/>
    <w:rsid w:val="00974C54"/>
    <w:rsid w:val="009757BF"/>
    <w:rsid w:val="00990B27"/>
    <w:rsid w:val="009A7C08"/>
    <w:rsid w:val="009B663D"/>
    <w:rsid w:val="009B7D99"/>
    <w:rsid w:val="009C4183"/>
    <w:rsid w:val="009C440A"/>
    <w:rsid w:val="009D2C76"/>
    <w:rsid w:val="009E0A6B"/>
    <w:rsid w:val="009F2752"/>
    <w:rsid w:val="00A00E15"/>
    <w:rsid w:val="00A04A6D"/>
    <w:rsid w:val="00A06943"/>
    <w:rsid w:val="00A07E97"/>
    <w:rsid w:val="00A1137B"/>
    <w:rsid w:val="00A2298F"/>
    <w:rsid w:val="00A410DE"/>
    <w:rsid w:val="00A41FDC"/>
    <w:rsid w:val="00A511F8"/>
    <w:rsid w:val="00A5756C"/>
    <w:rsid w:val="00A60AD1"/>
    <w:rsid w:val="00A83CE1"/>
    <w:rsid w:val="00A873CB"/>
    <w:rsid w:val="00A93C3A"/>
    <w:rsid w:val="00A95B90"/>
    <w:rsid w:val="00AB5901"/>
    <w:rsid w:val="00AC41D3"/>
    <w:rsid w:val="00AC4BA8"/>
    <w:rsid w:val="00AD19B4"/>
    <w:rsid w:val="00AD2BB0"/>
    <w:rsid w:val="00AD6BED"/>
    <w:rsid w:val="00AE2D5A"/>
    <w:rsid w:val="00AE7E7D"/>
    <w:rsid w:val="00AF506D"/>
    <w:rsid w:val="00AF52BB"/>
    <w:rsid w:val="00AF6E6B"/>
    <w:rsid w:val="00B023AA"/>
    <w:rsid w:val="00B07564"/>
    <w:rsid w:val="00B10154"/>
    <w:rsid w:val="00B11485"/>
    <w:rsid w:val="00B335DB"/>
    <w:rsid w:val="00B357BE"/>
    <w:rsid w:val="00B42DBA"/>
    <w:rsid w:val="00B44147"/>
    <w:rsid w:val="00B655DA"/>
    <w:rsid w:val="00B66284"/>
    <w:rsid w:val="00B665FE"/>
    <w:rsid w:val="00B75DA4"/>
    <w:rsid w:val="00B763AC"/>
    <w:rsid w:val="00BA3396"/>
    <w:rsid w:val="00BB2D85"/>
    <w:rsid w:val="00BB59E3"/>
    <w:rsid w:val="00BB6571"/>
    <w:rsid w:val="00BD6A5C"/>
    <w:rsid w:val="00BD703E"/>
    <w:rsid w:val="00BE7207"/>
    <w:rsid w:val="00BE7AB6"/>
    <w:rsid w:val="00C129E2"/>
    <w:rsid w:val="00C14649"/>
    <w:rsid w:val="00C26A84"/>
    <w:rsid w:val="00C340CF"/>
    <w:rsid w:val="00C414F0"/>
    <w:rsid w:val="00C45706"/>
    <w:rsid w:val="00C4701C"/>
    <w:rsid w:val="00C47458"/>
    <w:rsid w:val="00C61069"/>
    <w:rsid w:val="00C63161"/>
    <w:rsid w:val="00C72271"/>
    <w:rsid w:val="00CA2630"/>
    <w:rsid w:val="00CD2D15"/>
    <w:rsid w:val="00D13BA6"/>
    <w:rsid w:val="00D13C43"/>
    <w:rsid w:val="00D146D8"/>
    <w:rsid w:val="00D23FEC"/>
    <w:rsid w:val="00D53D1E"/>
    <w:rsid w:val="00D6053D"/>
    <w:rsid w:val="00D70040"/>
    <w:rsid w:val="00D74ABC"/>
    <w:rsid w:val="00D94E10"/>
    <w:rsid w:val="00DA2998"/>
    <w:rsid w:val="00DA3DE3"/>
    <w:rsid w:val="00DB18BA"/>
    <w:rsid w:val="00DB35D4"/>
    <w:rsid w:val="00DB4250"/>
    <w:rsid w:val="00DB4454"/>
    <w:rsid w:val="00DB7D71"/>
    <w:rsid w:val="00DC6C48"/>
    <w:rsid w:val="00DD1A7D"/>
    <w:rsid w:val="00DD7217"/>
    <w:rsid w:val="00DE0220"/>
    <w:rsid w:val="00DE1DEB"/>
    <w:rsid w:val="00DF3957"/>
    <w:rsid w:val="00E0038F"/>
    <w:rsid w:val="00E11664"/>
    <w:rsid w:val="00E32A5B"/>
    <w:rsid w:val="00E35B1E"/>
    <w:rsid w:val="00E52CD9"/>
    <w:rsid w:val="00E65E5A"/>
    <w:rsid w:val="00E71FE1"/>
    <w:rsid w:val="00E771B5"/>
    <w:rsid w:val="00E81D73"/>
    <w:rsid w:val="00E94EDB"/>
    <w:rsid w:val="00E96B5C"/>
    <w:rsid w:val="00E97014"/>
    <w:rsid w:val="00EB2498"/>
    <w:rsid w:val="00EC2D4A"/>
    <w:rsid w:val="00EC3F61"/>
    <w:rsid w:val="00ED2233"/>
    <w:rsid w:val="00ED3D24"/>
    <w:rsid w:val="00EF2BEC"/>
    <w:rsid w:val="00F075D4"/>
    <w:rsid w:val="00F24A55"/>
    <w:rsid w:val="00F27210"/>
    <w:rsid w:val="00F36045"/>
    <w:rsid w:val="00F41738"/>
    <w:rsid w:val="00F50932"/>
    <w:rsid w:val="00F5230B"/>
    <w:rsid w:val="00F638D1"/>
    <w:rsid w:val="00F64A03"/>
    <w:rsid w:val="00F92A95"/>
    <w:rsid w:val="00F92FA7"/>
    <w:rsid w:val="00F96BAC"/>
    <w:rsid w:val="00FA0422"/>
    <w:rsid w:val="00FA7441"/>
    <w:rsid w:val="00FA7766"/>
    <w:rsid w:val="00FB2B06"/>
    <w:rsid w:val="00FC1EB1"/>
    <w:rsid w:val="00FD0BC1"/>
    <w:rsid w:val="00FD5051"/>
    <w:rsid w:val="00FE2F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6A5FA014"/>
  <w15:chartTrackingRefBased/>
  <w15:docId w15:val="{0E8E15E7-6C18-49FA-A921-FE21511D5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4B4B"/>
    <w:rPr>
      <w:lang w:eastAsia="en-US"/>
    </w:rPr>
  </w:style>
  <w:style w:type="paragraph" w:styleId="Heading1">
    <w:name w:val="heading 1"/>
    <w:basedOn w:val="Normal"/>
    <w:next w:val="Normal"/>
    <w:link w:val="Heading1Char"/>
    <w:qFormat/>
    <w:pPr>
      <w:keepNext/>
      <w:numPr>
        <w:numId w:val="1"/>
      </w:numPr>
      <w:spacing w:after="120"/>
      <w:outlineLvl w:val="0"/>
    </w:pPr>
    <w:rPr>
      <w:rFonts w:ascii="Arial" w:hAnsi="Arial"/>
      <w:b/>
      <w:sz w:val="28"/>
    </w:rPr>
  </w:style>
  <w:style w:type="paragraph" w:styleId="Heading2">
    <w:name w:val="heading 2"/>
    <w:basedOn w:val="Normal"/>
    <w:next w:val="Normal"/>
    <w:link w:val="Heading2Char"/>
    <w:qFormat/>
    <w:pPr>
      <w:keepNext/>
      <w:numPr>
        <w:ilvl w:val="1"/>
        <w:numId w:val="1"/>
      </w:numPr>
      <w:outlineLvl w:val="1"/>
    </w:pPr>
    <w:rPr>
      <w:rFonts w:ascii="Arial" w:hAnsi="Arial"/>
      <w:b/>
      <w:i/>
      <w:sz w:val="24"/>
    </w:rPr>
  </w:style>
  <w:style w:type="paragraph" w:styleId="Heading3">
    <w:name w:val="heading 3"/>
    <w:basedOn w:val="Normal"/>
    <w:next w:val="Normal"/>
    <w:link w:val="Heading3Char"/>
    <w:qFormat/>
    <w:pPr>
      <w:keepNext/>
      <w:numPr>
        <w:ilvl w:val="2"/>
        <w:numId w:val="1"/>
      </w:numPr>
      <w:outlineLvl w:val="2"/>
    </w:pPr>
    <w:rPr>
      <w:rFonts w:ascii="Arial" w:hAnsi="Arial"/>
    </w:rPr>
  </w:style>
  <w:style w:type="paragraph" w:styleId="Heading4">
    <w:name w:val="heading 4"/>
    <w:basedOn w:val="Normal"/>
    <w:next w:val="Normal"/>
    <w:qFormat/>
    <w:pPr>
      <w:keepNext/>
      <w:numPr>
        <w:ilvl w:val="3"/>
        <w:numId w:val="1"/>
      </w:numPr>
      <w:spacing w:before="240" w:after="60"/>
      <w:outlineLvl w:val="3"/>
    </w:pPr>
    <w:rPr>
      <w:rFonts w:ascii="Arial" w:hAnsi="Arial"/>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ind w:left="720" w:hanging="720"/>
    </w:pPr>
    <w:rPr>
      <w:rFonts w:ascii="Arial" w:hAnsi="Arial"/>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2">
    <w:name w:val="Body Text Indent 2"/>
    <w:basedOn w:val="Normal"/>
    <w:pPr>
      <w:ind w:left="720"/>
    </w:pPr>
  </w:style>
  <w:style w:type="paragraph" w:styleId="BalloonText">
    <w:name w:val="Balloon Text"/>
    <w:basedOn w:val="Normal"/>
    <w:semiHidden/>
    <w:rPr>
      <w:rFonts w:ascii="Tahoma" w:hAnsi="Tahoma" w:cs="Tahoma"/>
      <w:sz w:val="16"/>
      <w:szCs w:val="16"/>
    </w:rPr>
  </w:style>
  <w:style w:type="character" w:customStyle="1" w:styleId="emailstyle17">
    <w:name w:val="emailstyle17"/>
    <w:semiHidden/>
    <w:rPr>
      <w:rFonts w:ascii="Arial" w:hAnsi="Arial" w:cs="Arial" w:hint="default"/>
      <w:color w:val="auto"/>
      <w:sz w:val="20"/>
      <w:szCs w:val="20"/>
    </w:rPr>
  </w:style>
  <w:style w:type="character" w:styleId="PageNumber">
    <w:name w:val="page number"/>
    <w:basedOn w:val="DefaultParagraphFont"/>
  </w:style>
  <w:style w:type="paragraph" w:customStyle="1" w:styleId="ReplyForwardToFromDate1">
    <w:name w:val="Reply/Forward To: From: Date:1"/>
    <w:basedOn w:val="Normal"/>
    <w:pPr>
      <w:pBdr>
        <w:left w:val="single" w:sz="18" w:space="1" w:color="auto"/>
      </w:pBdr>
      <w:ind w:left="1080" w:hanging="1080"/>
    </w:pPr>
    <w:rPr>
      <w:rFonts w:ascii="Arial" w:hAnsi="Arial"/>
    </w:rPr>
  </w:style>
  <w:style w:type="character" w:styleId="Hyperlink">
    <w:name w:val="Hyperlink"/>
    <w:rPr>
      <w:color w:val="0000FF"/>
      <w:u w:val="single"/>
    </w:rPr>
  </w:style>
  <w:style w:type="paragraph" w:customStyle="1" w:styleId="BulletList">
    <w:name w:val="Bullet List"/>
    <w:basedOn w:val="Normal"/>
    <w:pPr>
      <w:numPr>
        <w:numId w:val="2"/>
      </w:numPr>
      <w:spacing w:after="120"/>
    </w:pPr>
    <w:rPr>
      <w:rFonts w:ascii="Arial" w:hAnsi="Arial"/>
    </w:rPr>
  </w:style>
  <w:style w:type="paragraph" w:styleId="BodyText">
    <w:name w:val="Body Text"/>
    <w:basedOn w:val="Normal"/>
    <w:link w:val="BodyTextChar"/>
    <w:rPr>
      <w:rFonts w:ascii="Arial" w:hAnsi="Arial"/>
      <w:b/>
      <w:i/>
      <w:sz w:val="40"/>
    </w:rPr>
  </w:style>
  <w:style w:type="paragraph" w:customStyle="1" w:styleId="NGTSAppendix">
    <w:name w:val="NGTS Appendix"/>
    <w:basedOn w:val="Normal"/>
    <w:pPr>
      <w:keepNext/>
      <w:keepLines/>
      <w:widowControl w:val="0"/>
      <w:jc w:val="both"/>
    </w:pPr>
    <w:rPr>
      <w:rFonts w:ascii="Arial" w:hAnsi="Arial"/>
      <w:snapToGrid w:val="0"/>
      <w:sz w:val="22"/>
    </w:rPr>
  </w:style>
  <w:style w:type="character" w:styleId="CommentReference">
    <w:name w:val="annotation reference"/>
    <w:semiHidden/>
    <w:rsid w:val="00E97014"/>
    <w:rPr>
      <w:sz w:val="16"/>
      <w:szCs w:val="16"/>
    </w:rPr>
  </w:style>
  <w:style w:type="paragraph" w:styleId="CommentText">
    <w:name w:val="annotation text"/>
    <w:basedOn w:val="Normal"/>
    <w:link w:val="CommentTextChar"/>
    <w:semiHidden/>
    <w:rsid w:val="00612768"/>
    <w:rPr>
      <w:rFonts w:ascii="Arial" w:hAnsi="Arial"/>
    </w:rPr>
  </w:style>
  <w:style w:type="paragraph" w:styleId="CommentSubject">
    <w:name w:val="annotation subject"/>
    <w:basedOn w:val="CommentText"/>
    <w:next w:val="CommentText"/>
    <w:semiHidden/>
    <w:rsid w:val="00E97014"/>
    <w:rPr>
      <w:b/>
      <w:bCs/>
    </w:rPr>
  </w:style>
  <w:style w:type="table" w:styleId="TableGrid">
    <w:name w:val="Table Grid"/>
    <w:basedOn w:val="TableNormal"/>
    <w:rsid w:val="000863DA"/>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Elegant">
    <w:name w:val="Table Elegant"/>
    <w:basedOn w:val="TableNormal"/>
    <w:rsid w:val="00B42DB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TGNheading1">
    <w:name w:val="TGN heading 1"/>
    <w:basedOn w:val="Normal"/>
    <w:rsid w:val="00B42DBA"/>
    <w:pPr>
      <w:numPr>
        <w:numId w:val="3"/>
      </w:numPr>
    </w:pPr>
    <w:rPr>
      <w:rFonts w:ascii="Arial" w:hAnsi="Arial"/>
      <w:lang w:eastAsia="en-GB"/>
    </w:rPr>
  </w:style>
  <w:style w:type="paragraph" w:customStyle="1" w:styleId="tgnheading111">
    <w:name w:val="tgn heading 1.1.1"/>
    <w:basedOn w:val="Normal"/>
    <w:rsid w:val="00B42DBA"/>
    <w:pPr>
      <w:numPr>
        <w:ilvl w:val="1"/>
        <w:numId w:val="3"/>
      </w:numPr>
    </w:pPr>
    <w:rPr>
      <w:rFonts w:ascii="Arial" w:hAnsi="Arial"/>
      <w:lang w:eastAsia="en-GB"/>
    </w:rPr>
  </w:style>
  <w:style w:type="paragraph" w:styleId="Caption">
    <w:name w:val="caption"/>
    <w:basedOn w:val="Normal"/>
    <w:next w:val="Normal"/>
    <w:qFormat/>
    <w:rsid w:val="00F27210"/>
    <w:pPr>
      <w:widowControl w:val="0"/>
      <w:autoSpaceDE w:val="0"/>
      <w:autoSpaceDN w:val="0"/>
      <w:adjustRightInd w:val="0"/>
    </w:pPr>
    <w:rPr>
      <w:rFonts w:ascii="Shruti" w:hAnsi="Shruti"/>
      <w:b/>
      <w:bCs/>
      <w:lang w:val="en-US" w:eastAsia="en-GB"/>
    </w:rPr>
  </w:style>
  <w:style w:type="paragraph" w:styleId="List">
    <w:name w:val="List"/>
    <w:basedOn w:val="Normal"/>
    <w:rsid w:val="00F27210"/>
    <w:pPr>
      <w:widowControl w:val="0"/>
      <w:autoSpaceDE w:val="0"/>
      <w:autoSpaceDN w:val="0"/>
      <w:adjustRightInd w:val="0"/>
      <w:ind w:left="720" w:hanging="720"/>
    </w:pPr>
    <w:rPr>
      <w:rFonts w:ascii="Shruti" w:hAnsi="Shruti"/>
      <w:sz w:val="24"/>
      <w:szCs w:val="24"/>
      <w:lang w:val="en-US" w:eastAsia="en-GB"/>
    </w:rPr>
  </w:style>
  <w:style w:type="character" w:customStyle="1" w:styleId="Heading2Char">
    <w:name w:val="Heading 2 Char"/>
    <w:link w:val="Heading2"/>
    <w:rsid w:val="00FB2B06"/>
    <w:rPr>
      <w:rFonts w:ascii="Arial" w:hAnsi="Arial"/>
      <w:b/>
      <w:i/>
      <w:sz w:val="24"/>
      <w:lang w:val="en-GB" w:eastAsia="en-US" w:bidi="ar-SA"/>
    </w:rPr>
  </w:style>
  <w:style w:type="character" w:customStyle="1" w:styleId="Heading3Char">
    <w:name w:val="Heading 3 Char"/>
    <w:link w:val="Heading3"/>
    <w:rsid w:val="00FB2B06"/>
    <w:rPr>
      <w:rFonts w:ascii="Arial" w:hAnsi="Arial"/>
      <w:lang w:val="en-GB" w:eastAsia="en-US" w:bidi="ar-SA"/>
    </w:rPr>
  </w:style>
  <w:style w:type="character" w:customStyle="1" w:styleId="Heading1Char">
    <w:name w:val="Heading 1 Char"/>
    <w:link w:val="Heading1"/>
    <w:rsid w:val="00757F51"/>
    <w:rPr>
      <w:rFonts w:ascii="Arial" w:hAnsi="Arial"/>
      <w:b/>
      <w:sz w:val="28"/>
      <w:lang w:val="en-GB" w:eastAsia="en-US" w:bidi="ar-SA"/>
    </w:rPr>
  </w:style>
  <w:style w:type="character" w:styleId="FollowedHyperlink">
    <w:name w:val="FollowedHyperlink"/>
    <w:rsid w:val="00422A31"/>
    <w:rPr>
      <w:color w:val="800080"/>
      <w:u w:val="single"/>
    </w:rPr>
  </w:style>
  <w:style w:type="paragraph" w:styleId="NormalWeb">
    <w:name w:val="Normal (Web)"/>
    <w:basedOn w:val="Normal"/>
    <w:rsid w:val="00422A31"/>
    <w:pPr>
      <w:spacing w:before="100" w:beforeAutospacing="1" w:after="225"/>
    </w:pPr>
    <w:rPr>
      <w:color w:val="333333"/>
      <w:sz w:val="24"/>
      <w:szCs w:val="24"/>
      <w:lang w:eastAsia="en-GB"/>
    </w:rPr>
  </w:style>
  <w:style w:type="paragraph" w:styleId="TOC1">
    <w:name w:val="toc 1"/>
    <w:basedOn w:val="Normal"/>
    <w:next w:val="Normal"/>
    <w:rsid w:val="00422A31"/>
    <w:pPr>
      <w:tabs>
        <w:tab w:val="right" w:leader="dot" w:pos="9072"/>
      </w:tabs>
      <w:outlineLvl w:val="0"/>
    </w:pPr>
    <w:rPr>
      <w:rFonts w:ascii="Arial" w:hAnsi="Arial"/>
      <w:b/>
      <w:caps/>
    </w:rPr>
  </w:style>
  <w:style w:type="paragraph" w:styleId="TOC2">
    <w:name w:val="toc 2"/>
    <w:basedOn w:val="Normal"/>
    <w:next w:val="Normal"/>
    <w:rsid w:val="00422A31"/>
    <w:pPr>
      <w:tabs>
        <w:tab w:val="right" w:leader="dot" w:pos="9072"/>
      </w:tabs>
      <w:outlineLvl w:val="1"/>
    </w:pPr>
    <w:rPr>
      <w:rFonts w:ascii="Arial" w:hAnsi="Arial"/>
      <w:caps/>
    </w:rPr>
  </w:style>
  <w:style w:type="paragraph" w:styleId="TOC5">
    <w:name w:val="toc 5"/>
    <w:basedOn w:val="Normal"/>
    <w:next w:val="Normal"/>
    <w:autoRedefine/>
    <w:rsid w:val="00422A31"/>
    <w:pPr>
      <w:tabs>
        <w:tab w:val="num" w:pos="851"/>
      </w:tabs>
      <w:ind w:left="800"/>
    </w:pPr>
    <w:rPr>
      <w:rFonts w:ascii="Arial" w:hAnsi="Arial"/>
    </w:rPr>
  </w:style>
  <w:style w:type="paragraph" w:styleId="NormalIndent">
    <w:name w:val="Normal Indent"/>
    <w:basedOn w:val="Normal"/>
    <w:rsid w:val="00422A31"/>
    <w:pPr>
      <w:widowControl w:val="0"/>
      <w:snapToGrid w:val="0"/>
      <w:ind w:left="720"/>
    </w:pPr>
    <w:rPr>
      <w:rFonts w:ascii="Arial" w:hAnsi="Arial"/>
    </w:rPr>
  </w:style>
  <w:style w:type="paragraph" w:styleId="EnvelopeAddress">
    <w:name w:val="envelope address"/>
    <w:basedOn w:val="Normal"/>
    <w:rsid w:val="00422A31"/>
    <w:pPr>
      <w:framePr w:w="7920" w:h="1980" w:hSpace="180" w:wrap="auto" w:hAnchor="page" w:xAlign="center" w:yAlign="bottom"/>
      <w:widowControl w:val="0"/>
      <w:snapToGrid w:val="0"/>
      <w:ind w:left="2880"/>
    </w:pPr>
    <w:rPr>
      <w:rFonts w:ascii="Arial" w:hAnsi="Arial"/>
      <w:sz w:val="24"/>
    </w:rPr>
  </w:style>
  <w:style w:type="paragraph" w:styleId="EnvelopeReturn">
    <w:name w:val="envelope return"/>
    <w:basedOn w:val="Normal"/>
    <w:rsid w:val="00422A31"/>
    <w:pPr>
      <w:widowControl w:val="0"/>
      <w:snapToGrid w:val="0"/>
    </w:pPr>
    <w:rPr>
      <w:rFonts w:ascii="Arial" w:hAnsi="Arial"/>
    </w:rPr>
  </w:style>
  <w:style w:type="paragraph" w:styleId="ListBullet">
    <w:name w:val="List Bullet"/>
    <w:basedOn w:val="Normal"/>
    <w:autoRedefine/>
    <w:rsid w:val="00422A31"/>
    <w:pPr>
      <w:widowControl w:val="0"/>
      <w:tabs>
        <w:tab w:val="num" w:pos="1551"/>
      </w:tabs>
      <w:snapToGrid w:val="0"/>
      <w:ind w:left="1531" w:hanging="340"/>
    </w:pPr>
    <w:rPr>
      <w:rFonts w:ascii="Arial" w:hAnsi="Arial"/>
    </w:rPr>
  </w:style>
  <w:style w:type="paragraph" w:styleId="ListNumber">
    <w:name w:val="List Number"/>
    <w:basedOn w:val="Normal"/>
    <w:rsid w:val="00422A31"/>
    <w:pPr>
      <w:widowControl w:val="0"/>
      <w:tabs>
        <w:tab w:val="num" w:pos="1440"/>
      </w:tabs>
      <w:snapToGrid w:val="0"/>
      <w:ind w:left="1440" w:hanging="720"/>
    </w:pPr>
    <w:rPr>
      <w:rFonts w:ascii="Arial" w:hAnsi="Arial"/>
    </w:rPr>
  </w:style>
  <w:style w:type="paragraph" w:styleId="List2">
    <w:name w:val="List 2"/>
    <w:basedOn w:val="Normal"/>
    <w:rsid w:val="00422A31"/>
    <w:pPr>
      <w:widowControl w:val="0"/>
      <w:snapToGrid w:val="0"/>
      <w:ind w:left="566" w:hanging="283"/>
    </w:pPr>
    <w:rPr>
      <w:rFonts w:ascii="Arial" w:hAnsi="Arial"/>
    </w:rPr>
  </w:style>
  <w:style w:type="paragraph" w:styleId="List3">
    <w:name w:val="List 3"/>
    <w:basedOn w:val="Normal"/>
    <w:rsid w:val="00422A31"/>
    <w:pPr>
      <w:widowControl w:val="0"/>
      <w:snapToGrid w:val="0"/>
      <w:ind w:left="849" w:hanging="283"/>
    </w:pPr>
    <w:rPr>
      <w:rFonts w:ascii="Arial" w:hAnsi="Arial"/>
    </w:rPr>
  </w:style>
  <w:style w:type="paragraph" w:styleId="List4">
    <w:name w:val="List 4"/>
    <w:basedOn w:val="Normal"/>
    <w:rsid w:val="00422A31"/>
    <w:pPr>
      <w:widowControl w:val="0"/>
      <w:numPr>
        <w:numId w:val="7"/>
      </w:numPr>
      <w:tabs>
        <w:tab w:val="clear" w:pos="1985"/>
      </w:tabs>
      <w:snapToGrid w:val="0"/>
      <w:ind w:left="1132" w:hanging="283"/>
    </w:pPr>
    <w:rPr>
      <w:rFonts w:ascii="Arial" w:hAnsi="Arial"/>
    </w:rPr>
  </w:style>
  <w:style w:type="paragraph" w:styleId="List5">
    <w:name w:val="List 5"/>
    <w:basedOn w:val="Normal"/>
    <w:rsid w:val="00422A31"/>
    <w:pPr>
      <w:widowControl w:val="0"/>
      <w:snapToGrid w:val="0"/>
      <w:ind w:left="1415" w:hanging="283"/>
    </w:pPr>
    <w:rPr>
      <w:rFonts w:ascii="Arial" w:hAnsi="Arial"/>
    </w:rPr>
  </w:style>
  <w:style w:type="paragraph" w:styleId="ListBullet2">
    <w:name w:val="List Bullet 2"/>
    <w:basedOn w:val="Normal"/>
    <w:autoRedefine/>
    <w:rsid w:val="00422A31"/>
    <w:pPr>
      <w:widowControl w:val="0"/>
      <w:numPr>
        <w:numId w:val="4"/>
      </w:numPr>
      <w:snapToGrid w:val="0"/>
    </w:pPr>
    <w:rPr>
      <w:rFonts w:ascii="Arial" w:hAnsi="Arial"/>
    </w:rPr>
  </w:style>
  <w:style w:type="paragraph" w:styleId="ListBullet3">
    <w:name w:val="List Bullet 3"/>
    <w:basedOn w:val="Normal"/>
    <w:autoRedefine/>
    <w:rsid w:val="00422A31"/>
    <w:pPr>
      <w:widowControl w:val="0"/>
      <w:numPr>
        <w:numId w:val="5"/>
      </w:numPr>
      <w:snapToGrid w:val="0"/>
    </w:pPr>
    <w:rPr>
      <w:rFonts w:ascii="Arial" w:hAnsi="Arial"/>
    </w:rPr>
  </w:style>
  <w:style w:type="paragraph" w:styleId="ListBullet4">
    <w:name w:val="List Bullet 4"/>
    <w:basedOn w:val="Normal"/>
    <w:autoRedefine/>
    <w:rsid w:val="00422A31"/>
    <w:pPr>
      <w:widowControl w:val="0"/>
      <w:numPr>
        <w:numId w:val="6"/>
      </w:numPr>
      <w:snapToGrid w:val="0"/>
    </w:pPr>
    <w:rPr>
      <w:rFonts w:ascii="Arial" w:hAnsi="Arial"/>
    </w:rPr>
  </w:style>
  <w:style w:type="paragraph" w:styleId="ListBullet5">
    <w:name w:val="List Bullet 5"/>
    <w:basedOn w:val="Normal"/>
    <w:autoRedefine/>
    <w:rsid w:val="00422A31"/>
    <w:pPr>
      <w:widowControl w:val="0"/>
      <w:tabs>
        <w:tab w:val="num" w:pos="1985"/>
      </w:tabs>
      <w:snapToGrid w:val="0"/>
      <w:ind w:left="1985" w:hanging="567"/>
    </w:pPr>
    <w:rPr>
      <w:rFonts w:ascii="Arial" w:hAnsi="Arial"/>
    </w:rPr>
  </w:style>
  <w:style w:type="paragraph" w:styleId="ListNumber2">
    <w:name w:val="List Number 2"/>
    <w:basedOn w:val="Normal"/>
    <w:rsid w:val="00422A31"/>
    <w:pPr>
      <w:widowControl w:val="0"/>
      <w:tabs>
        <w:tab w:val="num" w:pos="360"/>
      </w:tabs>
      <w:snapToGrid w:val="0"/>
      <w:ind w:left="360" w:hanging="360"/>
    </w:pPr>
    <w:rPr>
      <w:rFonts w:ascii="Arial" w:hAnsi="Arial"/>
    </w:rPr>
  </w:style>
  <w:style w:type="paragraph" w:styleId="ListNumber3">
    <w:name w:val="List Number 3"/>
    <w:basedOn w:val="Normal"/>
    <w:rsid w:val="00422A31"/>
    <w:pPr>
      <w:widowControl w:val="0"/>
      <w:tabs>
        <w:tab w:val="num" w:pos="360"/>
      </w:tabs>
      <w:snapToGrid w:val="0"/>
      <w:ind w:left="360" w:hanging="360"/>
    </w:pPr>
    <w:rPr>
      <w:rFonts w:ascii="Arial" w:hAnsi="Arial"/>
    </w:rPr>
  </w:style>
  <w:style w:type="paragraph" w:styleId="ListNumber4">
    <w:name w:val="List Number 4"/>
    <w:basedOn w:val="Normal"/>
    <w:rsid w:val="00422A31"/>
    <w:pPr>
      <w:widowControl w:val="0"/>
      <w:tabs>
        <w:tab w:val="num" w:pos="643"/>
      </w:tabs>
      <w:snapToGrid w:val="0"/>
      <w:ind w:left="643" w:hanging="360"/>
    </w:pPr>
    <w:rPr>
      <w:rFonts w:ascii="Arial" w:hAnsi="Arial"/>
    </w:rPr>
  </w:style>
  <w:style w:type="paragraph" w:styleId="ListNumber5">
    <w:name w:val="List Number 5"/>
    <w:basedOn w:val="Normal"/>
    <w:rsid w:val="00422A31"/>
    <w:pPr>
      <w:widowControl w:val="0"/>
      <w:tabs>
        <w:tab w:val="num" w:pos="926"/>
      </w:tabs>
      <w:snapToGrid w:val="0"/>
      <w:ind w:left="926" w:hanging="360"/>
    </w:pPr>
    <w:rPr>
      <w:rFonts w:ascii="Arial" w:hAnsi="Arial"/>
    </w:rPr>
  </w:style>
  <w:style w:type="paragraph" w:styleId="Title">
    <w:name w:val="Title"/>
    <w:basedOn w:val="Normal"/>
    <w:link w:val="TitleChar"/>
    <w:qFormat/>
    <w:rsid w:val="00422A31"/>
    <w:pPr>
      <w:widowControl w:val="0"/>
      <w:snapToGrid w:val="0"/>
      <w:spacing w:before="240" w:after="60"/>
      <w:jc w:val="center"/>
      <w:outlineLvl w:val="0"/>
    </w:pPr>
    <w:rPr>
      <w:rFonts w:ascii="Arial" w:hAnsi="Arial"/>
      <w:b/>
      <w:kern w:val="28"/>
      <w:sz w:val="32"/>
    </w:rPr>
  </w:style>
  <w:style w:type="character" w:customStyle="1" w:styleId="TitleChar">
    <w:name w:val="Title Char"/>
    <w:link w:val="Title"/>
    <w:rsid w:val="00422A31"/>
    <w:rPr>
      <w:rFonts w:ascii="Arial" w:hAnsi="Arial"/>
      <w:b/>
      <w:kern w:val="28"/>
      <w:sz w:val="32"/>
      <w:lang w:eastAsia="en-US"/>
    </w:rPr>
  </w:style>
  <w:style w:type="paragraph" w:styleId="Closing">
    <w:name w:val="Closing"/>
    <w:basedOn w:val="Normal"/>
    <w:link w:val="ClosingChar"/>
    <w:rsid w:val="00422A31"/>
    <w:pPr>
      <w:widowControl w:val="0"/>
      <w:snapToGrid w:val="0"/>
      <w:ind w:left="4252"/>
    </w:pPr>
    <w:rPr>
      <w:rFonts w:ascii="Arial" w:hAnsi="Arial"/>
    </w:rPr>
  </w:style>
  <w:style w:type="character" w:customStyle="1" w:styleId="ClosingChar">
    <w:name w:val="Closing Char"/>
    <w:link w:val="Closing"/>
    <w:rsid w:val="00422A31"/>
    <w:rPr>
      <w:rFonts w:ascii="Arial" w:hAnsi="Arial"/>
      <w:lang w:eastAsia="en-US"/>
    </w:rPr>
  </w:style>
  <w:style w:type="paragraph" w:styleId="Signature">
    <w:name w:val="Signature"/>
    <w:basedOn w:val="Normal"/>
    <w:link w:val="SignatureChar"/>
    <w:rsid w:val="00422A31"/>
    <w:pPr>
      <w:widowControl w:val="0"/>
      <w:snapToGrid w:val="0"/>
      <w:ind w:left="4252"/>
    </w:pPr>
    <w:rPr>
      <w:rFonts w:ascii="Arial" w:hAnsi="Arial"/>
    </w:rPr>
  </w:style>
  <w:style w:type="character" w:customStyle="1" w:styleId="SignatureChar">
    <w:name w:val="Signature Char"/>
    <w:link w:val="Signature"/>
    <w:rsid w:val="00422A31"/>
    <w:rPr>
      <w:rFonts w:ascii="Arial" w:hAnsi="Arial"/>
      <w:lang w:eastAsia="en-US"/>
    </w:rPr>
  </w:style>
  <w:style w:type="paragraph" w:styleId="ListContinue">
    <w:name w:val="List Continue"/>
    <w:basedOn w:val="Normal"/>
    <w:rsid w:val="00422A31"/>
    <w:pPr>
      <w:widowControl w:val="0"/>
      <w:snapToGrid w:val="0"/>
      <w:spacing w:after="120"/>
      <w:ind w:left="283"/>
    </w:pPr>
    <w:rPr>
      <w:rFonts w:ascii="Arial" w:hAnsi="Arial"/>
    </w:rPr>
  </w:style>
  <w:style w:type="paragraph" w:styleId="ListContinue2">
    <w:name w:val="List Continue 2"/>
    <w:basedOn w:val="Normal"/>
    <w:rsid w:val="00422A31"/>
    <w:pPr>
      <w:widowControl w:val="0"/>
      <w:snapToGrid w:val="0"/>
      <w:spacing w:after="120"/>
      <w:ind w:left="566"/>
    </w:pPr>
    <w:rPr>
      <w:rFonts w:ascii="Arial" w:hAnsi="Arial"/>
    </w:rPr>
  </w:style>
  <w:style w:type="paragraph" w:styleId="ListContinue3">
    <w:name w:val="List Continue 3"/>
    <w:basedOn w:val="Normal"/>
    <w:rsid w:val="00422A31"/>
    <w:pPr>
      <w:widowControl w:val="0"/>
      <w:snapToGrid w:val="0"/>
      <w:spacing w:after="120"/>
      <w:ind w:left="849"/>
    </w:pPr>
    <w:rPr>
      <w:rFonts w:ascii="Arial" w:hAnsi="Arial"/>
    </w:rPr>
  </w:style>
  <w:style w:type="paragraph" w:styleId="ListContinue4">
    <w:name w:val="List Continue 4"/>
    <w:basedOn w:val="Normal"/>
    <w:rsid w:val="00422A31"/>
    <w:pPr>
      <w:widowControl w:val="0"/>
      <w:snapToGrid w:val="0"/>
      <w:spacing w:after="120"/>
      <w:ind w:left="1132"/>
    </w:pPr>
    <w:rPr>
      <w:rFonts w:ascii="Arial" w:hAnsi="Arial"/>
    </w:rPr>
  </w:style>
  <w:style w:type="paragraph" w:styleId="ListContinue5">
    <w:name w:val="List Continue 5"/>
    <w:basedOn w:val="Normal"/>
    <w:rsid w:val="00422A31"/>
    <w:pPr>
      <w:widowControl w:val="0"/>
      <w:snapToGrid w:val="0"/>
      <w:spacing w:after="120"/>
      <w:ind w:left="1415"/>
    </w:pPr>
    <w:rPr>
      <w:rFonts w:ascii="Arial" w:hAnsi="Arial"/>
    </w:rPr>
  </w:style>
  <w:style w:type="paragraph" w:styleId="MessageHeader">
    <w:name w:val="Message Header"/>
    <w:basedOn w:val="Normal"/>
    <w:link w:val="MessageHeaderChar"/>
    <w:rsid w:val="00422A31"/>
    <w:pPr>
      <w:widowControl w:val="0"/>
      <w:numPr>
        <w:numId w:val="8"/>
      </w:numPr>
      <w:pBdr>
        <w:top w:val="single" w:sz="6" w:space="1" w:color="auto"/>
        <w:left w:val="single" w:sz="6" w:space="1" w:color="auto"/>
        <w:bottom w:val="single" w:sz="6" w:space="1" w:color="auto"/>
        <w:right w:val="single" w:sz="6" w:space="1" w:color="auto"/>
      </w:pBdr>
      <w:shd w:val="pct20" w:color="auto" w:fill="auto"/>
      <w:tabs>
        <w:tab w:val="clear" w:pos="360"/>
      </w:tabs>
      <w:snapToGrid w:val="0"/>
      <w:ind w:left="1134" w:hanging="1134"/>
    </w:pPr>
    <w:rPr>
      <w:rFonts w:ascii="Arial" w:hAnsi="Arial"/>
      <w:sz w:val="24"/>
    </w:rPr>
  </w:style>
  <w:style w:type="character" w:customStyle="1" w:styleId="MessageHeaderChar">
    <w:name w:val="Message Header Char"/>
    <w:link w:val="MessageHeader"/>
    <w:rsid w:val="00422A31"/>
    <w:rPr>
      <w:rFonts w:ascii="Arial" w:hAnsi="Arial"/>
      <w:sz w:val="24"/>
      <w:shd w:val="pct20" w:color="auto" w:fill="auto"/>
      <w:lang w:eastAsia="en-US"/>
    </w:rPr>
  </w:style>
  <w:style w:type="paragraph" w:styleId="Subtitle">
    <w:name w:val="Subtitle"/>
    <w:basedOn w:val="Normal"/>
    <w:link w:val="SubtitleChar"/>
    <w:qFormat/>
    <w:rsid w:val="00422A31"/>
    <w:pPr>
      <w:widowControl w:val="0"/>
      <w:numPr>
        <w:numId w:val="9"/>
      </w:numPr>
      <w:tabs>
        <w:tab w:val="clear" w:pos="360"/>
      </w:tabs>
      <w:snapToGrid w:val="0"/>
      <w:spacing w:after="60"/>
      <w:ind w:left="0" w:firstLine="0"/>
      <w:jc w:val="center"/>
      <w:outlineLvl w:val="1"/>
    </w:pPr>
    <w:rPr>
      <w:rFonts w:ascii="Arial" w:hAnsi="Arial"/>
      <w:sz w:val="24"/>
    </w:rPr>
  </w:style>
  <w:style w:type="character" w:customStyle="1" w:styleId="SubtitleChar">
    <w:name w:val="Subtitle Char"/>
    <w:link w:val="Subtitle"/>
    <w:rsid w:val="00422A31"/>
    <w:rPr>
      <w:rFonts w:ascii="Arial" w:hAnsi="Arial"/>
      <w:sz w:val="24"/>
      <w:lang w:eastAsia="en-US"/>
    </w:rPr>
  </w:style>
  <w:style w:type="paragraph" w:styleId="Salutation">
    <w:name w:val="Salutation"/>
    <w:basedOn w:val="Normal"/>
    <w:next w:val="Normal"/>
    <w:link w:val="SalutationChar"/>
    <w:rsid w:val="00422A31"/>
    <w:pPr>
      <w:widowControl w:val="0"/>
      <w:snapToGrid w:val="0"/>
    </w:pPr>
    <w:rPr>
      <w:rFonts w:ascii="Arial" w:hAnsi="Arial"/>
    </w:rPr>
  </w:style>
  <w:style w:type="character" w:customStyle="1" w:styleId="SalutationChar">
    <w:name w:val="Salutation Char"/>
    <w:link w:val="Salutation"/>
    <w:rsid w:val="00422A31"/>
    <w:rPr>
      <w:rFonts w:ascii="Arial" w:hAnsi="Arial"/>
      <w:lang w:eastAsia="en-US"/>
    </w:rPr>
  </w:style>
  <w:style w:type="paragraph" w:styleId="Date">
    <w:name w:val="Date"/>
    <w:basedOn w:val="Normal"/>
    <w:next w:val="Normal"/>
    <w:link w:val="DateChar"/>
    <w:rsid w:val="00422A31"/>
    <w:pPr>
      <w:widowControl w:val="0"/>
      <w:snapToGrid w:val="0"/>
    </w:pPr>
    <w:rPr>
      <w:rFonts w:ascii="Arial" w:hAnsi="Arial"/>
    </w:rPr>
  </w:style>
  <w:style w:type="character" w:customStyle="1" w:styleId="DateChar">
    <w:name w:val="Date Char"/>
    <w:link w:val="Date"/>
    <w:rsid w:val="00422A31"/>
    <w:rPr>
      <w:rFonts w:ascii="Arial" w:hAnsi="Arial"/>
      <w:lang w:eastAsia="en-US"/>
    </w:rPr>
  </w:style>
  <w:style w:type="paragraph" w:styleId="BodyTextFirstIndent">
    <w:name w:val="Body Text First Indent"/>
    <w:basedOn w:val="BodyText"/>
    <w:link w:val="BodyTextFirstIndentChar"/>
    <w:rsid w:val="00422A31"/>
    <w:pPr>
      <w:widowControl w:val="0"/>
      <w:snapToGrid w:val="0"/>
      <w:spacing w:after="120"/>
      <w:ind w:firstLine="210"/>
    </w:pPr>
    <w:rPr>
      <w:b w:val="0"/>
      <w:i w:val="0"/>
      <w:sz w:val="20"/>
    </w:rPr>
  </w:style>
  <w:style w:type="character" w:customStyle="1" w:styleId="BodyTextChar">
    <w:name w:val="Body Text Char"/>
    <w:link w:val="BodyText"/>
    <w:rsid w:val="00422A31"/>
    <w:rPr>
      <w:rFonts w:ascii="Arial" w:hAnsi="Arial"/>
      <w:b/>
      <w:i/>
      <w:sz w:val="40"/>
      <w:lang w:eastAsia="en-US"/>
    </w:rPr>
  </w:style>
  <w:style w:type="character" w:customStyle="1" w:styleId="BodyTextFirstIndentChar">
    <w:name w:val="Body Text First Indent Char"/>
    <w:basedOn w:val="BodyTextChar"/>
    <w:link w:val="BodyTextFirstIndent"/>
    <w:rsid w:val="00422A31"/>
    <w:rPr>
      <w:rFonts w:ascii="Arial" w:hAnsi="Arial"/>
      <w:b/>
      <w:i/>
      <w:sz w:val="40"/>
      <w:lang w:eastAsia="en-US"/>
    </w:rPr>
  </w:style>
  <w:style w:type="paragraph" w:styleId="BodyTextFirstIndent2">
    <w:name w:val="Body Text First Indent 2"/>
    <w:basedOn w:val="BodyTextIndent"/>
    <w:link w:val="BodyTextFirstIndent2Char"/>
    <w:rsid w:val="00422A31"/>
    <w:pPr>
      <w:widowControl w:val="0"/>
      <w:snapToGrid w:val="0"/>
      <w:spacing w:after="120"/>
      <w:ind w:left="283" w:firstLine="210"/>
    </w:pPr>
  </w:style>
  <w:style w:type="character" w:customStyle="1" w:styleId="BodyTextIndentChar">
    <w:name w:val="Body Text Indent Char"/>
    <w:link w:val="BodyTextIndent"/>
    <w:rsid w:val="00422A31"/>
    <w:rPr>
      <w:rFonts w:ascii="Arial" w:hAnsi="Arial"/>
      <w:lang w:eastAsia="en-US"/>
    </w:rPr>
  </w:style>
  <w:style w:type="character" w:customStyle="1" w:styleId="BodyTextFirstIndent2Char">
    <w:name w:val="Body Text First Indent 2 Char"/>
    <w:basedOn w:val="BodyTextIndentChar"/>
    <w:link w:val="BodyTextFirstIndent2"/>
    <w:rsid w:val="00422A31"/>
    <w:rPr>
      <w:rFonts w:ascii="Arial" w:hAnsi="Arial"/>
      <w:lang w:eastAsia="en-US"/>
    </w:rPr>
  </w:style>
  <w:style w:type="paragraph" w:styleId="NoteHeading">
    <w:name w:val="Note Heading"/>
    <w:basedOn w:val="Normal"/>
    <w:next w:val="Normal"/>
    <w:link w:val="NoteHeadingChar"/>
    <w:rsid w:val="00422A31"/>
    <w:pPr>
      <w:widowControl w:val="0"/>
      <w:numPr>
        <w:numId w:val="10"/>
      </w:numPr>
      <w:tabs>
        <w:tab w:val="clear" w:pos="643"/>
      </w:tabs>
      <w:snapToGrid w:val="0"/>
      <w:ind w:left="0" w:firstLine="0"/>
    </w:pPr>
    <w:rPr>
      <w:rFonts w:ascii="Arial" w:hAnsi="Arial"/>
    </w:rPr>
  </w:style>
  <w:style w:type="character" w:customStyle="1" w:styleId="NoteHeadingChar">
    <w:name w:val="Note Heading Char"/>
    <w:link w:val="NoteHeading"/>
    <w:rsid w:val="00422A31"/>
    <w:rPr>
      <w:rFonts w:ascii="Arial" w:hAnsi="Arial"/>
      <w:lang w:eastAsia="en-US"/>
    </w:rPr>
  </w:style>
  <w:style w:type="paragraph" w:styleId="BodyText2">
    <w:name w:val="Body Text 2"/>
    <w:basedOn w:val="Normal"/>
    <w:link w:val="BodyText2Char"/>
    <w:rsid w:val="00422A31"/>
    <w:pPr>
      <w:widowControl w:val="0"/>
      <w:numPr>
        <w:numId w:val="11"/>
      </w:numPr>
      <w:tabs>
        <w:tab w:val="clear" w:pos="926"/>
      </w:tabs>
      <w:snapToGrid w:val="0"/>
      <w:spacing w:after="120" w:line="480" w:lineRule="auto"/>
      <w:ind w:left="0" w:firstLine="0"/>
    </w:pPr>
    <w:rPr>
      <w:rFonts w:ascii="Arial" w:hAnsi="Arial"/>
    </w:rPr>
  </w:style>
  <w:style w:type="character" w:customStyle="1" w:styleId="BodyText2Char">
    <w:name w:val="Body Text 2 Char"/>
    <w:link w:val="BodyText2"/>
    <w:rsid w:val="00422A31"/>
    <w:rPr>
      <w:rFonts w:ascii="Arial" w:hAnsi="Arial"/>
      <w:lang w:eastAsia="en-US"/>
    </w:rPr>
  </w:style>
  <w:style w:type="paragraph" w:styleId="BodyText3">
    <w:name w:val="Body Text 3"/>
    <w:basedOn w:val="Normal"/>
    <w:link w:val="BodyText3Char"/>
    <w:rsid w:val="00422A31"/>
    <w:pPr>
      <w:numPr>
        <w:numId w:val="12"/>
      </w:numPr>
      <w:tabs>
        <w:tab w:val="clear" w:pos="1209"/>
      </w:tabs>
      <w:ind w:left="0" w:firstLine="0"/>
      <w:jc w:val="both"/>
    </w:pPr>
    <w:rPr>
      <w:rFonts w:ascii="Univers" w:hAnsi="Univers"/>
      <w:b/>
    </w:rPr>
  </w:style>
  <w:style w:type="character" w:customStyle="1" w:styleId="BodyText3Char">
    <w:name w:val="Body Text 3 Char"/>
    <w:link w:val="BodyText3"/>
    <w:rsid w:val="00422A31"/>
    <w:rPr>
      <w:rFonts w:ascii="Univers" w:hAnsi="Univers"/>
      <w:b/>
      <w:lang w:eastAsia="en-US"/>
    </w:rPr>
  </w:style>
  <w:style w:type="paragraph" w:styleId="BodyTextIndent3">
    <w:name w:val="Body Text Indent 3"/>
    <w:basedOn w:val="Normal"/>
    <w:link w:val="BodyTextIndent3Char"/>
    <w:rsid w:val="00422A31"/>
    <w:pPr>
      <w:widowControl w:val="0"/>
      <w:numPr>
        <w:numId w:val="13"/>
      </w:numPr>
      <w:tabs>
        <w:tab w:val="clear" w:pos="643"/>
      </w:tabs>
      <w:snapToGrid w:val="0"/>
      <w:spacing w:after="120"/>
      <w:ind w:left="283" w:firstLine="0"/>
    </w:pPr>
    <w:rPr>
      <w:rFonts w:ascii="Arial" w:hAnsi="Arial"/>
      <w:sz w:val="16"/>
    </w:rPr>
  </w:style>
  <w:style w:type="character" w:customStyle="1" w:styleId="BodyTextIndent3Char">
    <w:name w:val="Body Text Indent 3 Char"/>
    <w:link w:val="BodyTextIndent3"/>
    <w:rsid w:val="00422A31"/>
    <w:rPr>
      <w:rFonts w:ascii="Arial" w:hAnsi="Arial"/>
      <w:sz w:val="16"/>
      <w:lang w:eastAsia="en-US"/>
    </w:rPr>
  </w:style>
  <w:style w:type="paragraph" w:styleId="BlockText">
    <w:name w:val="Block Text"/>
    <w:basedOn w:val="Normal"/>
    <w:rsid w:val="00422A31"/>
    <w:pPr>
      <w:widowControl w:val="0"/>
      <w:numPr>
        <w:numId w:val="14"/>
      </w:numPr>
      <w:tabs>
        <w:tab w:val="clear" w:pos="926"/>
      </w:tabs>
      <w:snapToGrid w:val="0"/>
      <w:spacing w:after="120"/>
      <w:ind w:left="1440" w:right="1440" w:firstLine="0"/>
    </w:pPr>
    <w:rPr>
      <w:rFonts w:ascii="Arial" w:hAnsi="Arial"/>
    </w:rPr>
  </w:style>
  <w:style w:type="paragraph" w:styleId="PlainText">
    <w:name w:val="Plain Text"/>
    <w:basedOn w:val="Normal"/>
    <w:link w:val="PlainTextChar"/>
    <w:rsid w:val="00422A31"/>
    <w:pPr>
      <w:widowControl w:val="0"/>
      <w:snapToGrid w:val="0"/>
    </w:pPr>
    <w:rPr>
      <w:rFonts w:ascii="Courier New" w:hAnsi="Courier New"/>
    </w:rPr>
  </w:style>
  <w:style w:type="character" w:customStyle="1" w:styleId="PlainTextChar">
    <w:name w:val="Plain Text Char"/>
    <w:link w:val="PlainText"/>
    <w:rsid w:val="00422A31"/>
    <w:rPr>
      <w:rFonts w:ascii="Courier New" w:hAnsi="Courier New"/>
      <w:lang w:eastAsia="en-US"/>
    </w:rPr>
  </w:style>
  <w:style w:type="paragraph" w:customStyle="1" w:styleId="NGT01-TITLE">
    <w:name w:val="_NGT_01 - TITLE"/>
    <w:basedOn w:val="Normal"/>
    <w:rsid w:val="00422A31"/>
    <w:pPr>
      <w:tabs>
        <w:tab w:val="left" w:pos="851"/>
        <w:tab w:val="left" w:pos="1418"/>
      </w:tabs>
      <w:spacing w:before="240" w:after="480"/>
      <w:jc w:val="center"/>
    </w:pPr>
    <w:rPr>
      <w:rFonts w:ascii="Arial" w:hAnsi="Arial"/>
      <w:b/>
      <w:caps/>
      <w:sz w:val="22"/>
      <w:u w:val="single"/>
    </w:rPr>
  </w:style>
  <w:style w:type="character" w:customStyle="1" w:styleId="NGT08-ParagraphTextChar">
    <w:name w:val="_NGT_08 - Paragraph Text Char"/>
    <w:link w:val="NGT08-ParagraphText"/>
    <w:locked/>
    <w:rsid w:val="00422A31"/>
    <w:rPr>
      <w:rFonts w:ascii="Arial" w:hAnsi="Arial" w:cs="Arial"/>
      <w:lang w:eastAsia="en-US"/>
    </w:rPr>
  </w:style>
  <w:style w:type="paragraph" w:customStyle="1" w:styleId="NGT08-ParagraphText">
    <w:name w:val="_NGT_08 - Paragraph Text"/>
    <w:basedOn w:val="Normal"/>
    <w:link w:val="NGT08-ParagraphTextChar"/>
    <w:rsid w:val="00422A31"/>
    <w:pPr>
      <w:tabs>
        <w:tab w:val="left" w:pos="851"/>
        <w:tab w:val="left" w:pos="1418"/>
      </w:tabs>
      <w:spacing w:before="120" w:after="120"/>
      <w:ind w:left="851"/>
    </w:pPr>
    <w:rPr>
      <w:rFonts w:ascii="Arial" w:hAnsi="Arial" w:cs="Arial"/>
    </w:rPr>
  </w:style>
  <w:style w:type="paragraph" w:customStyle="1" w:styleId="NGT03-PurposeText">
    <w:name w:val="_NGT_03 - Purpose Text"/>
    <w:basedOn w:val="Normal"/>
    <w:rsid w:val="00422A31"/>
    <w:pPr>
      <w:spacing w:before="120" w:after="120"/>
    </w:pPr>
    <w:rPr>
      <w:rFonts w:ascii="Arial" w:hAnsi="Arial"/>
    </w:rPr>
  </w:style>
  <w:style w:type="paragraph" w:customStyle="1" w:styleId="NGT05-1MAINHEADING">
    <w:name w:val="_NGT_05 - 1 MAIN HEADING"/>
    <w:basedOn w:val="Normal"/>
    <w:link w:val="NGT05-1MAINHEADINGChar"/>
    <w:rsid w:val="00422A31"/>
    <w:pPr>
      <w:tabs>
        <w:tab w:val="num" w:pos="1209"/>
        <w:tab w:val="left" w:pos="1418"/>
      </w:tabs>
      <w:spacing w:before="120" w:after="120"/>
      <w:ind w:left="1209" w:hanging="360"/>
      <w:outlineLvl w:val="0"/>
    </w:pPr>
    <w:rPr>
      <w:rFonts w:ascii="Arial" w:hAnsi="Arial"/>
      <w:b/>
      <w:caps/>
    </w:rPr>
  </w:style>
  <w:style w:type="paragraph" w:customStyle="1" w:styleId="NGT06-11SubHeading">
    <w:name w:val="_NGT_06 - 1.1 Sub Heading"/>
    <w:basedOn w:val="NGT05-1MAINHEADING"/>
    <w:next w:val="NGT08-ParagraphText"/>
    <w:link w:val="NGT06-11SubHeadingChar"/>
    <w:rsid w:val="00422A31"/>
    <w:pPr>
      <w:numPr>
        <w:ilvl w:val="1"/>
      </w:numPr>
      <w:tabs>
        <w:tab w:val="num" w:pos="1209"/>
      </w:tabs>
      <w:ind w:left="1209" w:hanging="360"/>
    </w:pPr>
    <w:rPr>
      <w:caps w:val="0"/>
    </w:rPr>
  </w:style>
  <w:style w:type="paragraph" w:customStyle="1" w:styleId="NGT02-PURPOSESCOPE">
    <w:name w:val="_NGT_02 - PURPOSE &amp; SCOPE"/>
    <w:basedOn w:val="Normal"/>
    <w:rsid w:val="00422A31"/>
    <w:pPr>
      <w:spacing w:before="360" w:after="120"/>
      <w:outlineLvl w:val="0"/>
    </w:pPr>
    <w:rPr>
      <w:rFonts w:ascii="Arial" w:hAnsi="Arial"/>
      <w:b/>
      <w:caps/>
    </w:rPr>
  </w:style>
  <w:style w:type="paragraph" w:customStyle="1" w:styleId="NGT07-111SubSubHeadingORnumberedparatext">
    <w:name w:val="_NGT_07 - 1.1.1 Sub Sub Heading OR numbered para text"/>
    <w:basedOn w:val="NGT06-11SubHeading"/>
    <w:next w:val="NGT08-ParagraphText"/>
    <w:link w:val="NGT07-111SubSubHeadingORnumberedparatextChar"/>
    <w:rsid w:val="00422A31"/>
    <w:pPr>
      <w:numPr>
        <w:ilvl w:val="2"/>
      </w:numPr>
      <w:tabs>
        <w:tab w:val="num" w:pos="1209"/>
      </w:tabs>
      <w:ind w:left="1209" w:hanging="360"/>
    </w:pPr>
    <w:rPr>
      <w:b w:val="0"/>
    </w:rPr>
  </w:style>
  <w:style w:type="paragraph" w:customStyle="1" w:styleId="NGT09-a">
    <w:name w:val="_NGT_09 - a)"/>
    <w:aliases w:val="b)"/>
    <w:basedOn w:val="NGT08-ParagraphText"/>
    <w:rsid w:val="00422A31"/>
    <w:pPr>
      <w:tabs>
        <w:tab w:val="num" w:pos="643"/>
      </w:tabs>
      <w:ind w:left="643" w:hanging="360"/>
    </w:pPr>
  </w:style>
  <w:style w:type="paragraph" w:customStyle="1" w:styleId="NGT11-Bullet">
    <w:name w:val="_NGT_11 - Bullet"/>
    <w:rsid w:val="00422A31"/>
    <w:pPr>
      <w:tabs>
        <w:tab w:val="num" w:pos="643"/>
        <w:tab w:val="num" w:pos="1985"/>
      </w:tabs>
      <w:spacing w:before="120" w:after="120"/>
      <w:ind w:left="3403" w:hanging="1985"/>
    </w:pPr>
    <w:rPr>
      <w:rFonts w:ascii="Arial" w:hAnsi="Arial"/>
      <w:noProof/>
      <w:lang w:eastAsia="en-US"/>
    </w:rPr>
  </w:style>
  <w:style w:type="paragraph" w:customStyle="1" w:styleId="NGT12-TableHeading">
    <w:name w:val="_NGT_12 - Table Heading"/>
    <w:basedOn w:val="Normal"/>
    <w:rsid w:val="00422A31"/>
    <w:pPr>
      <w:tabs>
        <w:tab w:val="left" w:pos="720"/>
        <w:tab w:val="left" w:pos="1440"/>
      </w:tabs>
      <w:spacing w:after="240"/>
      <w:ind w:left="720"/>
      <w:jc w:val="center"/>
    </w:pPr>
    <w:rPr>
      <w:rFonts w:ascii="Arial" w:hAnsi="Arial"/>
      <w:b/>
    </w:rPr>
  </w:style>
  <w:style w:type="paragraph" w:customStyle="1" w:styleId="NGT04-PARTHEADINGS">
    <w:name w:val="_NGT_04 - PART HEADINGS"/>
    <w:basedOn w:val="NGT02-PURPOSESCOPE"/>
    <w:rsid w:val="00422A31"/>
  </w:style>
  <w:style w:type="paragraph" w:customStyle="1" w:styleId="NGT10-i">
    <w:name w:val="_NGT_10 - (i)"/>
    <w:aliases w:val="(ii)"/>
    <w:basedOn w:val="NGT09-a"/>
    <w:rsid w:val="00422A31"/>
    <w:pPr>
      <w:tabs>
        <w:tab w:val="clear" w:pos="643"/>
        <w:tab w:val="num" w:pos="926"/>
        <w:tab w:val="left" w:pos="1985"/>
      </w:tabs>
      <w:ind w:left="2269" w:hanging="1418"/>
    </w:pPr>
  </w:style>
  <w:style w:type="paragraph" w:customStyle="1" w:styleId="NGT13-APPENDIXNUMBER">
    <w:name w:val="_NGT_13 - APPENDIX NUMBER"/>
    <w:basedOn w:val="NGT02-PURPOSESCOPE"/>
    <w:rsid w:val="00422A31"/>
  </w:style>
  <w:style w:type="paragraph" w:customStyle="1" w:styleId="NGC5SubSubHeading">
    <w:name w:val="NGC5 Sub Sub Heading"/>
    <w:basedOn w:val="Normal"/>
    <w:rsid w:val="00422A31"/>
    <w:pPr>
      <w:numPr>
        <w:ilvl w:val="1"/>
        <w:numId w:val="15"/>
      </w:numPr>
    </w:pPr>
    <w:rPr>
      <w:rFonts w:ascii="Arial" w:hAnsi="Arial"/>
    </w:rPr>
  </w:style>
  <w:style w:type="paragraph" w:customStyle="1" w:styleId="NGTSNormal">
    <w:name w:val="NGTS Normal"/>
    <w:basedOn w:val="Normal"/>
    <w:rsid w:val="00422A31"/>
    <w:pPr>
      <w:widowControl w:val="0"/>
      <w:snapToGrid w:val="0"/>
      <w:spacing w:after="200"/>
      <w:ind w:left="720"/>
      <w:jc w:val="both"/>
    </w:pPr>
    <w:rPr>
      <w:rFonts w:ascii="Arial" w:hAnsi="Arial"/>
    </w:rPr>
  </w:style>
  <w:style w:type="paragraph" w:customStyle="1" w:styleId="NGTSMainHeading">
    <w:name w:val="NGTS Main Heading"/>
    <w:basedOn w:val="Normal"/>
    <w:next w:val="NGTSNormal"/>
    <w:rsid w:val="00422A31"/>
    <w:pPr>
      <w:widowControl w:val="0"/>
      <w:tabs>
        <w:tab w:val="num" w:pos="360"/>
        <w:tab w:val="num" w:pos="926"/>
      </w:tabs>
      <w:snapToGrid w:val="0"/>
      <w:spacing w:before="200" w:after="200"/>
      <w:ind w:left="360" w:hanging="360"/>
      <w:outlineLvl w:val="0"/>
    </w:pPr>
    <w:rPr>
      <w:rFonts w:ascii="Arial" w:hAnsi="Arial"/>
      <w:b/>
      <w:caps/>
      <w:sz w:val="22"/>
    </w:rPr>
  </w:style>
  <w:style w:type="paragraph" w:customStyle="1" w:styleId="NGTSRequirement">
    <w:name w:val="NGTS Requirement"/>
    <w:basedOn w:val="NGTSNormal"/>
    <w:rsid w:val="00422A31"/>
    <w:pPr>
      <w:numPr>
        <w:ilvl w:val="1"/>
        <w:numId w:val="16"/>
      </w:numPr>
      <w:outlineLvl w:val="1"/>
    </w:pPr>
  </w:style>
  <w:style w:type="paragraph" w:customStyle="1" w:styleId="NGTSAdditionalHeading">
    <w:name w:val="NGTS Additional Heading"/>
    <w:basedOn w:val="Normal"/>
    <w:next w:val="NGTSRequirement"/>
    <w:rsid w:val="00422A31"/>
    <w:pPr>
      <w:widowControl w:val="0"/>
      <w:snapToGrid w:val="0"/>
      <w:spacing w:after="200"/>
      <w:ind w:left="720"/>
    </w:pPr>
    <w:rPr>
      <w:rFonts w:ascii="Arial" w:hAnsi="Arial"/>
      <w:b/>
    </w:rPr>
  </w:style>
  <w:style w:type="paragraph" w:customStyle="1" w:styleId="NGTSSubheading">
    <w:name w:val="NGTS Sub heading"/>
    <w:basedOn w:val="Heading3"/>
    <w:next w:val="NGTSNormal"/>
    <w:rsid w:val="00422A31"/>
    <w:pPr>
      <w:widowControl w:val="0"/>
      <w:numPr>
        <w:numId w:val="16"/>
      </w:numPr>
      <w:tabs>
        <w:tab w:val="right" w:pos="9026"/>
      </w:tabs>
      <w:snapToGrid w:val="0"/>
      <w:spacing w:before="120" w:after="60"/>
    </w:pPr>
  </w:style>
  <w:style w:type="paragraph" w:customStyle="1" w:styleId="NGTSInformative">
    <w:name w:val="NGTS Informative"/>
    <w:basedOn w:val="Normal"/>
    <w:next w:val="Normal"/>
    <w:rsid w:val="00422A31"/>
    <w:pPr>
      <w:widowControl w:val="0"/>
      <w:numPr>
        <w:numId w:val="17"/>
      </w:numPr>
      <w:snapToGrid w:val="0"/>
      <w:spacing w:after="200"/>
      <w:jc w:val="both"/>
    </w:pPr>
    <w:rPr>
      <w:rFonts w:ascii="Arial" w:hAnsi="Arial"/>
      <w:i/>
    </w:rPr>
  </w:style>
  <w:style w:type="paragraph" w:customStyle="1" w:styleId="NGTSAppendixHeading">
    <w:name w:val="NGTS Appendix Heading"/>
    <w:basedOn w:val="Normal"/>
    <w:next w:val="Normal"/>
    <w:rsid w:val="00422A31"/>
    <w:pPr>
      <w:widowControl w:val="0"/>
      <w:tabs>
        <w:tab w:val="num" w:pos="1492"/>
      </w:tabs>
      <w:snapToGrid w:val="0"/>
      <w:spacing w:before="200" w:after="200"/>
      <w:ind w:left="1492" w:hanging="360"/>
    </w:pPr>
    <w:rPr>
      <w:rFonts w:ascii="Arial" w:hAnsi="Arial"/>
      <w:b/>
      <w:caps/>
      <w:sz w:val="22"/>
    </w:rPr>
  </w:style>
  <w:style w:type="paragraph" w:customStyle="1" w:styleId="NGTSForeword">
    <w:name w:val="NGTS Foreword"/>
    <w:basedOn w:val="Normal"/>
    <w:rsid w:val="00422A31"/>
    <w:pPr>
      <w:widowControl w:val="0"/>
      <w:snapToGrid w:val="0"/>
      <w:spacing w:after="200"/>
      <w:jc w:val="both"/>
    </w:pPr>
    <w:rPr>
      <w:rFonts w:ascii="Arial" w:hAnsi="Arial"/>
      <w:i/>
    </w:rPr>
  </w:style>
  <w:style w:type="paragraph" w:customStyle="1" w:styleId="NGTSTest">
    <w:name w:val="NGTS Test"/>
    <w:basedOn w:val="Normal"/>
    <w:next w:val="NGTSRequirement"/>
    <w:rsid w:val="00422A31"/>
    <w:pPr>
      <w:widowControl w:val="0"/>
      <w:numPr>
        <w:numId w:val="18"/>
      </w:numPr>
      <w:snapToGrid w:val="0"/>
      <w:spacing w:after="200"/>
      <w:jc w:val="both"/>
    </w:pPr>
    <w:rPr>
      <w:rFonts w:ascii="Arial" w:hAnsi="Arial"/>
      <w:i/>
    </w:rPr>
  </w:style>
  <w:style w:type="paragraph" w:customStyle="1" w:styleId="NGTSForewordHeading">
    <w:name w:val="NGTS Foreword Heading"/>
    <w:basedOn w:val="NGTSMainHeading"/>
    <w:next w:val="NGTSForeword"/>
    <w:rsid w:val="00422A31"/>
    <w:pPr>
      <w:tabs>
        <w:tab w:val="clear" w:pos="360"/>
      </w:tabs>
      <w:ind w:left="0" w:firstLine="0"/>
    </w:pPr>
  </w:style>
  <w:style w:type="paragraph" w:customStyle="1" w:styleId="4Document">
    <w:name w:val="4Document"/>
    <w:rsid w:val="00422A31"/>
    <w:pPr>
      <w:widowControl w:val="0"/>
      <w:snapToGrid w:val="0"/>
    </w:pPr>
    <w:rPr>
      <w:rFonts w:ascii="Times" w:hAnsi="Times"/>
      <w:sz w:val="24"/>
      <w:lang w:eastAsia="en-US"/>
    </w:rPr>
  </w:style>
  <w:style w:type="paragraph" w:customStyle="1" w:styleId="NGT14-AppendixHeading">
    <w:name w:val="_NGT_14 - Appendix Heading"/>
    <w:basedOn w:val="NGT13-APPENDIXNUMBER"/>
    <w:next w:val="NGT08-ParagraphText"/>
    <w:rsid w:val="00422A31"/>
    <w:pPr>
      <w:keepNext/>
      <w:widowControl w:val="0"/>
      <w:snapToGrid w:val="0"/>
      <w:spacing w:before="240" w:after="240"/>
      <w:jc w:val="both"/>
    </w:pPr>
  </w:style>
  <w:style w:type="character" w:styleId="Strong">
    <w:name w:val="Strong"/>
    <w:qFormat/>
    <w:rsid w:val="00422A31"/>
    <w:rPr>
      <w:b/>
      <w:bCs/>
    </w:rPr>
  </w:style>
  <w:style w:type="character" w:customStyle="1" w:styleId="NGT05-1MAINHEADINGChar">
    <w:name w:val="_NGT_05 - 1 MAIN HEADING Char"/>
    <w:link w:val="NGT05-1MAINHEADING"/>
    <w:rsid w:val="00422A31"/>
    <w:rPr>
      <w:rFonts w:ascii="Arial" w:hAnsi="Arial"/>
      <w:b/>
      <w:caps/>
      <w:lang w:eastAsia="en-US"/>
    </w:rPr>
  </w:style>
  <w:style w:type="character" w:customStyle="1" w:styleId="NGT06-11SubHeadingChar">
    <w:name w:val="_NGT_06 - 1.1 Sub Heading Char"/>
    <w:link w:val="NGT06-11SubHeading"/>
    <w:rsid w:val="00422A31"/>
    <w:rPr>
      <w:rFonts w:ascii="Arial" w:hAnsi="Arial"/>
      <w:b/>
      <w:caps/>
      <w:lang w:val="en-GB" w:eastAsia="en-US" w:bidi="ar-SA"/>
    </w:rPr>
  </w:style>
  <w:style w:type="character" w:customStyle="1" w:styleId="NGT07-111SubSubHeadingORnumberedparatextChar">
    <w:name w:val="_NGT_07 - 1.1.1 Sub Sub Heading OR numbered para text Char"/>
    <w:basedOn w:val="NGT06-11SubHeadingChar"/>
    <w:link w:val="NGT07-111SubSubHeadingORnumberedparatext"/>
    <w:rsid w:val="00422A31"/>
    <w:rPr>
      <w:rFonts w:ascii="Arial" w:hAnsi="Arial"/>
      <w:b/>
      <w:caps/>
      <w:lang w:val="en-GB" w:eastAsia="en-US" w:bidi="ar-SA"/>
    </w:rPr>
  </w:style>
  <w:style w:type="paragraph" w:styleId="Index1">
    <w:name w:val="index 1"/>
    <w:basedOn w:val="Normal"/>
    <w:next w:val="Normal"/>
    <w:autoRedefine/>
    <w:rsid w:val="00422A31"/>
    <w:pPr>
      <w:ind w:left="240" w:hanging="240"/>
    </w:pPr>
    <w:rPr>
      <w:sz w:val="24"/>
      <w:szCs w:val="24"/>
      <w:lang w:eastAsia="en-GB"/>
    </w:rPr>
  </w:style>
  <w:style w:type="paragraph" w:styleId="IndexHeading">
    <w:name w:val="index heading"/>
    <w:basedOn w:val="Normal"/>
    <w:next w:val="Index1"/>
    <w:rsid w:val="00422A31"/>
    <w:pPr>
      <w:widowControl w:val="0"/>
      <w:spacing w:after="60"/>
    </w:pPr>
    <w:rPr>
      <w:rFonts w:ascii="Arial" w:hAnsi="Arial"/>
      <w:b/>
      <w:snapToGrid w:val="0"/>
    </w:rPr>
  </w:style>
  <w:style w:type="paragraph" w:styleId="Revision">
    <w:name w:val="Revision"/>
    <w:hidden/>
    <w:uiPriority w:val="99"/>
    <w:semiHidden/>
    <w:rsid w:val="00A410DE"/>
    <w:rPr>
      <w:lang w:eastAsia="en-US"/>
    </w:rPr>
  </w:style>
  <w:style w:type="paragraph" w:customStyle="1" w:styleId="LogoText">
    <w:name w:val="LogoText"/>
    <w:basedOn w:val="Normal"/>
    <w:rsid w:val="00AC41D3"/>
    <w:pPr>
      <w:spacing w:before="40" w:line="170" w:lineRule="exact"/>
      <w:jc w:val="both"/>
    </w:pPr>
    <w:rPr>
      <w:rFonts w:ascii="Arial" w:hAnsi="Arial"/>
      <w:sz w:val="16"/>
    </w:rPr>
  </w:style>
  <w:style w:type="character" w:customStyle="1" w:styleId="CommentTextChar">
    <w:name w:val="Comment Text Char"/>
    <w:basedOn w:val="DefaultParagraphFont"/>
    <w:link w:val="CommentText"/>
    <w:semiHidden/>
    <w:rsid w:val="001A4B4B"/>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6479">
      <w:bodyDiv w:val="1"/>
      <w:marLeft w:val="0"/>
      <w:marRight w:val="0"/>
      <w:marTop w:val="0"/>
      <w:marBottom w:val="0"/>
      <w:divBdr>
        <w:top w:val="none" w:sz="0" w:space="0" w:color="auto"/>
        <w:left w:val="none" w:sz="0" w:space="0" w:color="auto"/>
        <w:bottom w:val="none" w:sz="0" w:space="0" w:color="auto"/>
        <w:right w:val="none" w:sz="0" w:space="0" w:color="auto"/>
      </w:divBdr>
    </w:div>
    <w:div w:id="1075591908">
      <w:bodyDiv w:val="1"/>
      <w:marLeft w:val="0"/>
      <w:marRight w:val="0"/>
      <w:marTop w:val="0"/>
      <w:marBottom w:val="0"/>
      <w:divBdr>
        <w:top w:val="none" w:sz="0" w:space="0" w:color="auto"/>
        <w:left w:val="none" w:sz="0" w:space="0" w:color="auto"/>
        <w:bottom w:val="none" w:sz="0" w:space="0" w:color="auto"/>
        <w:right w:val="none" w:sz="0" w:space="0" w:color="auto"/>
      </w:divBdr>
    </w:div>
    <w:div w:id="1873222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image" Target="media/image12.wmf"/><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4.wmf"/><Relationship Id="rId25" Type="http://schemas.openxmlformats.org/officeDocument/2006/relationships/image" Target="media/image11.wmf"/><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6.wmf"/><Relationship Id="rId29" Type="http://schemas.openxmlformats.org/officeDocument/2006/relationships/image" Target="media/image15.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0.wmf"/><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image" Target="media/image9.wmf"/><Relationship Id="rId28" Type="http://schemas.openxmlformats.org/officeDocument/2006/relationships/image" Target="media/image14.wmf"/><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 Id="rId22" Type="http://schemas.openxmlformats.org/officeDocument/2006/relationships/image" Target="media/image8.wmf"/><Relationship Id="rId27" Type="http://schemas.openxmlformats.org/officeDocument/2006/relationships/image" Target="media/image13.wmf"/><Relationship Id="rId30"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e3132a0-aaf2-4326-8928-c084593c093d">
      <UserInfo>
        <DisplayName/>
        <AccountId xsi:nil="true"/>
        <AccountType/>
      </UserInfo>
    </SharedWithUsers>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AA541C-3A08-4FDE-B749-AEC17B8485A5}">
  <ds:schemaRefs>
    <ds:schemaRef ds:uri="http://schemas.microsoft.com/office/2006/metadata/properties"/>
    <ds:schemaRef ds:uri="http://schemas.microsoft.com/office/infopath/2007/PartnerControls"/>
    <ds:schemaRef ds:uri="2e3132a0-aaf2-4326-8928-c084593c093d"/>
    <ds:schemaRef ds:uri="63cc5491-11d0-42b6-aa67-deea8f49087f"/>
    <ds:schemaRef ds:uri="35ebc48a-dc9e-45bc-8496-b347132bae57"/>
  </ds:schemaRefs>
</ds:datastoreItem>
</file>

<file path=customXml/itemProps2.xml><?xml version="1.0" encoding="utf-8"?>
<ds:datastoreItem xmlns:ds="http://schemas.openxmlformats.org/officeDocument/2006/customXml" ds:itemID="{85272E36-2AD6-493C-BC37-91474D7FC9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5D3145-9B4C-47FF-A6FC-352363812CF6}">
  <ds:schemaRefs>
    <ds:schemaRef ds:uri="http://schemas.openxmlformats.org/officeDocument/2006/bibliography"/>
  </ds:schemaRefs>
</ds:datastoreItem>
</file>

<file path=customXml/itemProps4.xml><?xml version="1.0" encoding="utf-8"?>
<ds:datastoreItem xmlns:ds="http://schemas.openxmlformats.org/officeDocument/2006/customXml" ds:itemID="{0DFD6A91-A8EE-4EBE-BF33-651EFDEF12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16453</Words>
  <Characters>93784</Characters>
  <Application>Microsoft Office Word</Application>
  <DocSecurity>4</DocSecurity>
  <Lines>781</Lines>
  <Paragraphs>220</Paragraphs>
  <ScaleCrop>false</ScaleCrop>
  <HeadingPairs>
    <vt:vector size="2" baseType="variant">
      <vt:variant>
        <vt:lpstr>Title</vt:lpstr>
      </vt:variant>
      <vt:variant>
        <vt:i4>1</vt:i4>
      </vt:variant>
    </vt:vector>
  </HeadingPairs>
  <TitlesOfParts>
    <vt:vector size="1" baseType="lpstr">
      <vt:lpstr>Asset Nomenclature</vt:lpstr>
    </vt:vector>
  </TitlesOfParts>
  <Company>NGC</Company>
  <LinksUpToDate>false</LinksUpToDate>
  <CharactersWithSpaces>110017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STCP04-6 ESRS FINAL 04 MARCH 2024</dc:title>
  <dc:subject/>
  <dc:creator>PritchD</dc:creator>
  <cp:keywords/>
  <dc:description>SP comments introduced. CHECK BEFORE RESENDING!_x000d_
Janet Cursi comments implemented</dc:description>
  <cp:lastModifiedBy>Rashpal Gata Aura (ESO)</cp:lastModifiedBy>
  <cp:revision>7</cp:revision>
  <cp:lastPrinted>2024-06-06T15:28:00Z</cp:lastPrinted>
  <dcterms:created xsi:type="dcterms:W3CDTF">2024-03-05T04:51:00Z</dcterms:created>
  <dcterms:modified xsi:type="dcterms:W3CDTF">2025-10-15T16:22:00Z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0x010100B4C46F44E5CB4144B14721DA3AAC8360</vt:lpwstr>
  </property>
  <property fmtid="{D5CDD505-2E9C-101B-9397-08002B2CF9AE}" pid="4" name="IconOverlay">
    <vt:lpwstr/>
  </property>
  <property fmtid="{D5CDD505-2E9C-101B-9397-08002B2CF9AE}" pid="5" name="test">
    <vt:lpwstr/>
  </property>
  <property fmtid="{D5CDD505-2E9C-101B-9397-08002B2CF9AE}" pid="6" name="_AdHocReviewCycleID">
    <vt:i4>538390333</vt:i4>
  </property>
  <property fmtid="{D5CDD505-2E9C-101B-9397-08002B2CF9AE}" pid="7" name="_EmailSubject">
    <vt:lpwstr>STCP Modification Proposal - NGESO (1)</vt:lpwstr>
  </property>
  <property fmtid="{D5CDD505-2E9C-101B-9397-08002B2CF9AE}" pid="8" name="_AuthorEmail">
    <vt:lpwstr>Bec.Thornton@nationalgrid.com</vt:lpwstr>
  </property>
  <property fmtid="{D5CDD505-2E9C-101B-9397-08002B2CF9AE}" pid="9" name="_AuthorEmailDisplayName">
    <vt:lpwstr>Thornton, Bec</vt:lpwstr>
  </property>
  <property fmtid="{D5CDD505-2E9C-101B-9397-08002B2CF9AE}" pid="10" name="_PreviousAdHocReviewCycleID">
    <vt:i4>-1060119907</vt:i4>
  </property>
  <property fmtid="{D5CDD505-2E9C-101B-9397-08002B2CF9AE}" pid="11" name="_ReviewingToolsShownOnce">
    <vt:lpwstr/>
  </property>
  <property fmtid="{D5CDD505-2E9C-101B-9397-08002B2CF9AE}" pid="12" name="MediaServiceImageTags">
    <vt:lpwstr/>
  </property>
  <property fmtid="{D5CDD505-2E9C-101B-9397-08002B2CF9AE}" pid="13" name="Order">
    <vt:r8>3287100</vt:r8>
  </property>
  <property fmtid="{D5CDD505-2E9C-101B-9397-08002B2CF9AE}" pid="14" name="xd_Signature">
    <vt:bool>false</vt:bool>
  </property>
  <property fmtid="{D5CDD505-2E9C-101B-9397-08002B2CF9AE}" pid="15" name="xd_ProgID">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ies>
</file>